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926" w:rsidRPr="009926B2" w:rsidRDefault="00BE7926" w:rsidP="00CD76E0">
      <w:pPr>
        <w:pStyle w:val="BodyTextIndent"/>
        <w:widowControl w:val="0"/>
        <w:spacing w:line="240" w:lineRule="auto"/>
        <w:ind w:firstLine="0"/>
        <w:jc w:val="center"/>
        <w:rPr>
          <w:rFonts w:ascii="GHEA Grapalat" w:hAnsi="GHEA Grapalat"/>
          <w:i w:val="0"/>
          <w:sz w:val="24"/>
          <w:szCs w:val="24"/>
        </w:rPr>
      </w:pPr>
      <w:r w:rsidRPr="009926B2">
        <w:rPr>
          <w:rFonts w:ascii="GHEA Grapalat" w:hAnsi="GHEA Grapalat"/>
          <w:i w:val="0"/>
          <w:sz w:val="24"/>
          <w:szCs w:val="24"/>
        </w:rPr>
        <w:t>ОБЪЯВЛЕНИЕ</w:t>
      </w:r>
    </w:p>
    <w:p w:rsidR="00BE7926" w:rsidRPr="009926B2" w:rsidRDefault="00BE7926" w:rsidP="00CD76E0">
      <w:pPr>
        <w:pStyle w:val="BodyTextIndent"/>
        <w:widowControl w:val="0"/>
        <w:spacing w:line="240" w:lineRule="auto"/>
        <w:ind w:firstLine="0"/>
        <w:jc w:val="center"/>
        <w:rPr>
          <w:rFonts w:ascii="GHEA Grapalat" w:hAnsi="GHEA Grapalat"/>
          <w:i w:val="0"/>
          <w:sz w:val="24"/>
          <w:szCs w:val="24"/>
        </w:rPr>
      </w:pPr>
      <w:r w:rsidRPr="009926B2">
        <w:rPr>
          <w:rFonts w:ascii="GHEA Grapalat" w:hAnsi="GHEA Grapalat"/>
          <w:i w:val="0"/>
          <w:sz w:val="24"/>
          <w:szCs w:val="24"/>
        </w:rPr>
        <w:t>О ЗАПРОСЕ КОТИРОВОК</w:t>
      </w:r>
    </w:p>
    <w:p w:rsidR="00BE7926" w:rsidRPr="009926B2" w:rsidRDefault="00BE7926" w:rsidP="00CD76E0">
      <w:pPr>
        <w:pStyle w:val="BodyTextIndent"/>
        <w:widowControl w:val="0"/>
        <w:spacing w:line="240" w:lineRule="auto"/>
        <w:ind w:firstLine="0"/>
        <w:jc w:val="center"/>
        <w:rPr>
          <w:rFonts w:ascii="GHEA Grapalat" w:hAnsi="GHEA Grapalat"/>
          <w:i w:val="0"/>
          <w:sz w:val="24"/>
          <w:szCs w:val="24"/>
        </w:rPr>
      </w:pPr>
      <w:r w:rsidRPr="009926B2">
        <w:rPr>
          <w:rFonts w:ascii="GHEA Grapalat" w:hAnsi="GHEA Grapalat"/>
          <w:i w:val="0"/>
          <w:sz w:val="24"/>
          <w:szCs w:val="24"/>
        </w:rPr>
        <w:t xml:space="preserve">Настоящий текст объявления утвержден Решением Оценочной Комиссии </w:t>
      </w:r>
    </w:p>
    <w:p w:rsidR="00BE7926" w:rsidRPr="009926B2" w:rsidRDefault="00BE7926" w:rsidP="00CD76E0">
      <w:pPr>
        <w:pStyle w:val="BodyTextIndent"/>
        <w:widowControl w:val="0"/>
        <w:spacing w:line="240" w:lineRule="auto"/>
        <w:ind w:firstLine="0"/>
        <w:jc w:val="center"/>
        <w:rPr>
          <w:rFonts w:ascii="GHEA Grapalat" w:hAnsi="GHEA Grapalat"/>
          <w:i w:val="0"/>
          <w:sz w:val="24"/>
          <w:szCs w:val="24"/>
        </w:rPr>
      </w:pPr>
      <w:r w:rsidRPr="009926B2">
        <w:rPr>
          <w:rFonts w:ascii="GHEA Grapalat" w:hAnsi="GHEA Grapalat"/>
          <w:i w:val="0"/>
          <w:sz w:val="24"/>
          <w:szCs w:val="24"/>
        </w:rPr>
        <w:t xml:space="preserve">от </w:t>
      </w:r>
      <w:r w:rsidR="006929A4" w:rsidRPr="006929A4">
        <w:rPr>
          <w:rFonts w:ascii="GHEA Grapalat" w:hAnsi="GHEA Grapalat"/>
          <w:i w:val="0"/>
          <w:sz w:val="24"/>
          <w:szCs w:val="24"/>
        </w:rPr>
        <w:t>23</w:t>
      </w:r>
      <w:r>
        <w:rPr>
          <w:rFonts w:ascii="GHEA Grapalat" w:hAnsi="GHEA Grapalat"/>
          <w:i w:val="0"/>
          <w:sz w:val="24"/>
          <w:szCs w:val="24"/>
        </w:rPr>
        <w:t>-</w:t>
      </w:r>
      <w:r w:rsidRPr="009926B2">
        <w:rPr>
          <w:rFonts w:ascii="GHEA Grapalat" w:hAnsi="GHEA Grapalat"/>
          <w:i w:val="0"/>
          <w:sz w:val="24"/>
          <w:szCs w:val="24"/>
        </w:rPr>
        <w:t xml:space="preserve">ого </w:t>
      </w:r>
      <w:r w:rsidR="006929A4">
        <w:rPr>
          <w:rFonts w:ascii="GHEA Grapalat" w:hAnsi="GHEA Grapalat"/>
          <w:i w:val="0"/>
          <w:sz w:val="24"/>
          <w:szCs w:val="24"/>
        </w:rPr>
        <w:t>мая</w:t>
      </w:r>
      <w:r w:rsidRPr="009926B2">
        <w:rPr>
          <w:rFonts w:ascii="GHEA Grapalat" w:hAnsi="GHEA Grapalat"/>
          <w:i w:val="0"/>
          <w:sz w:val="24"/>
          <w:szCs w:val="24"/>
        </w:rPr>
        <w:t xml:space="preserve"> 202</w:t>
      </w:r>
      <w:r w:rsidR="00FE2E0C" w:rsidRPr="00FE2E0C">
        <w:rPr>
          <w:rFonts w:ascii="GHEA Grapalat" w:hAnsi="GHEA Grapalat"/>
          <w:i w:val="0"/>
          <w:sz w:val="24"/>
          <w:szCs w:val="24"/>
        </w:rPr>
        <w:t>4</w:t>
      </w:r>
      <w:r w:rsidRPr="009926B2">
        <w:rPr>
          <w:rFonts w:ascii="GHEA Grapalat" w:hAnsi="GHEA Grapalat"/>
          <w:i w:val="0"/>
          <w:sz w:val="24"/>
          <w:szCs w:val="24"/>
        </w:rPr>
        <w:t xml:space="preserve"> года N 1</w:t>
      </w:r>
    </w:p>
    <w:p w:rsidR="00BE7926" w:rsidRPr="009926B2" w:rsidRDefault="00BE7926" w:rsidP="00CD76E0">
      <w:pPr>
        <w:pStyle w:val="BodyTextIndent"/>
        <w:widowControl w:val="0"/>
        <w:spacing w:line="240" w:lineRule="auto"/>
        <w:ind w:firstLine="0"/>
        <w:jc w:val="center"/>
        <w:rPr>
          <w:rFonts w:ascii="GHEA Grapalat" w:hAnsi="GHEA Grapalat"/>
          <w:i w:val="0"/>
          <w:sz w:val="22"/>
          <w:szCs w:val="22"/>
        </w:rPr>
      </w:pPr>
    </w:p>
    <w:p w:rsidR="00BE7926" w:rsidRPr="009926B2" w:rsidRDefault="00BE7926" w:rsidP="00CD76E0">
      <w:pPr>
        <w:pStyle w:val="BodyTextIndent"/>
        <w:spacing w:line="240" w:lineRule="auto"/>
        <w:jc w:val="center"/>
        <w:rPr>
          <w:rFonts w:ascii="GHEA Grapalat" w:hAnsi="GHEA Grapalat"/>
          <w:b/>
          <w:i w:val="0"/>
          <w:lang w:val="af-ZA"/>
        </w:rPr>
      </w:pPr>
      <w:r w:rsidRPr="009926B2">
        <w:rPr>
          <w:rFonts w:ascii="GHEA Grapalat" w:hAnsi="GHEA Grapalat"/>
          <w:b/>
          <w:i w:val="0"/>
          <w:sz w:val="24"/>
          <w:szCs w:val="24"/>
        </w:rPr>
        <w:t xml:space="preserve">Код процедуры </w:t>
      </w:r>
      <w:r w:rsidR="006929A4" w:rsidRPr="006929A4">
        <w:rPr>
          <w:rFonts w:ascii="GHEA Grapalat" w:hAnsi="GHEA Grapalat"/>
          <w:b/>
          <w:i w:val="0"/>
          <w:lang w:val="af-ZA"/>
        </w:rPr>
        <w:t>ԱԳՆ-ԳՀԾՁԲ-24/04</w:t>
      </w:r>
    </w:p>
    <w:p w:rsidR="0091042F" w:rsidRPr="00BE7926" w:rsidRDefault="0091042F" w:rsidP="00CD76E0">
      <w:pPr>
        <w:pStyle w:val="BodyTextIndent"/>
        <w:widowControl w:val="0"/>
        <w:spacing w:line="240" w:lineRule="auto"/>
        <w:rPr>
          <w:rFonts w:ascii="GHEA Grapalat" w:hAnsi="GHEA Grapalat"/>
          <w:i w:val="0"/>
          <w:sz w:val="24"/>
          <w:szCs w:val="24"/>
          <w:lang w:val="af-ZA"/>
        </w:rPr>
      </w:pPr>
    </w:p>
    <w:p w:rsidR="00BE7926" w:rsidRPr="009926B2" w:rsidRDefault="00BE7926" w:rsidP="00CD76E0">
      <w:pPr>
        <w:pStyle w:val="BodyTextIndent"/>
        <w:widowControl w:val="0"/>
        <w:spacing w:line="240" w:lineRule="auto"/>
        <w:ind w:firstLine="709"/>
        <w:rPr>
          <w:rFonts w:ascii="GHEA Grapalat" w:hAnsi="GHEA Grapalat"/>
          <w:i w:val="0"/>
          <w:sz w:val="24"/>
          <w:szCs w:val="24"/>
        </w:rPr>
      </w:pPr>
      <w:r w:rsidRPr="009926B2">
        <w:rPr>
          <w:rFonts w:ascii="GHEA Grapalat" w:hAnsi="GHEA Grapalat"/>
          <w:i w:val="0"/>
          <w:sz w:val="24"/>
          <w:szCs w:val="24"/>
        </w:rPr>
        <w:t xml:space="preserve">Заказчик </w:t>
      </w:r>
      <w:proofErr w:type="spellStart"/>
      <w:r w:rsidR="006929A4" w:rsidRPr="006929A4">
        <w:rPr>
          <w:rFonts w:ascii="GHEA Grapalat" w:hAnsi="GHEA Grapalat"/>
          <w:i w:val="0"/>
          <w:sz w:val="22"/>
          <w:szCs w:val="22"/>
        </w:rPr>
        <w:t>Минестерство</w:t>
      </w:r>
      <w:proofErr w:type="spellEnd"/>
      <w:r w:rsidR="006929A4" w:rsidRPr="006929A4">
        <w:rPr>
          <w:rFonts w:ascii="GHEA Grapalat" w:hAnsi="GHEA Grapalat"/>
          <w:i w:val="0"/>
          <w:sz w:val="22"/>
          <w:szCs w:val="22"/>
        </w:rPr>
        <w:t xml:space="preserve"> иностранных дел РА находящийся по адресу В. </w:t>
      </w:r>
      <w:proofErr w:type="spellStart"/>
      <w:r w:rsidR="006929A4" w:rsidRPr="006929A4">
        <w:rPr>
          <w:rFonts w:ascii="GHEA Grapalat" w:hAnsi="GHEA Grapalat"/>
          <w:i w:val="0"/>
          <w:sz w:val="22"/>
          <w:szCs w:val="22"/>
        </w:rPr>
        <w:t>Саргсяна</w:t>
      </w:r>
      <w:proofErr w:type="spellEnd"/>
      <w:r w:rsidR="006929A4" w:rsidRPr="006929A4">
        <w:rPr>
          <w:rFonts w:ascii="GHEA Grapalat" w:hAnsi="GHEA Grapalat"/>
          <w:i w:val="0"/>
          <w:sz w:val="22"/>
          <w:szCs w:val="22"/>
        </w:rPr>
        <w:t xml:space="preserve"> 3 </w:t>
      </w:r>
      <w:r w:rsidRPr="009926B2">
        <w:rPr>
          <w:rFonts w:ascii="GHEA Grapalat" w:hAnsi="GHEA Grapalat"/>
          <w:i w:val="0"/>
          <w:sz w:val="24"/>
          <w:szCs w:val="24"/>
        </w:rPr>
        <w:t xml:space="preserve"> объявляет </w:t>
      </w:r>
      <w:r w:rsidRPr="009926B2">
        <w:rPr>
          <w:rFonts w:ascii="GHEA Grapalat" w:hAnsi="GHEA Grapalat"/>
          <w:i w:val="0"/>
          <w:sz w:val="22"/>
          <w:szCs w:val="22"/>
        </w:rPr>
        <w:t>запрос котировок</w:t>
      </w:r>
      <w:r w:rsidRPr="009926B2">
        <w:rPr>
          <w:rFonts w:ascii="GHEA Grapalat" w:hAnsi="GHEA Grapalat"/>
          <w:i w:val="0"/>
          <w:sz w:val="24"/>
          <w:szCs w:val="24"/>
        </w:rPr>
        <w:t xml:space="preserve">, который проводится одним этапом, посредством системы электронных закупок </w:t>
      </w:r>
      <w:proofErr w:type="spellStart"/>
      <w:r w:rsidRPr="009926B2">
        <w:rPr>
          <w:rFonts w:ascii="GHEA Grapalat" w:hAnsi="GHEA Grapalat"/>
          <w:i w:val="0"/>
          <w:sz w:val="24"/>
          <w:szCs w:val="24"/>
        </w:rPr>
        <w:t>Armeps</w:t>
      </w:r>
      <w:proofErr w:type="spellEnd"/>
      <w:r w:rsidRPr="009926B2">
        <w:rPr>
          <w:rFonts w:ascii="GHEA Grapalat" w:hAnsi="GHEA Grapalat"/>
          <w:i w:val="0"/>
          <w:sz w:val="24"/>
          <w:szCs w:val="24"/>
        </w:rPr>
        <w:t xml:space="preserve"> (</w:t>
      </w:r>
      <w:hyperlink r:id="rId8">
        <w:r w:rsidRPr="009926B2">
          <w:rPr>
            <w:rFonts w:ascii="GHEA Grapalat" w:hAnsi="GHEA Grapalat"/>
            <w:i w:val="0"/>
            <w:sz w:val="24"/>
            <w:szCs w:val="24"/>
          </w:rPr>
          <w:t>www.armeps.am</w:t>
        </w:r>
      </w:hyperlink>
      <w:r w:rsidRPr="009926B2">
        <w:rPr>
          <w:rFonts w:ascii="GHEA Grapalat" w:hAnsi="GHEA Grapalat"/>
          <w:i w:val="0"/>
          <w:sz w:val="24"/>
          <w:szCs w:val="24"/>
        </w:rPr>
        <w:t>).</w:t>
      </w:r>
    </w:p>
    <w:p w:rsidR="00341A74" w:rsidRPr="00FE2E0C" w:rsidRDefault="00A20B69" w:rsidP="00CD76E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FE2E0C">
        <w:rPr>
          <w:rFonts w:ascii="Calibri" w:hAnsi="Calibri" w:cs="Calibri"/>
          <w:i w:val="0"/>
          <w:sz w:val="24"/>
          <w:szCs w:val="24"/>
        </w:rPr>
        <w:t> </w:t>
      </w:r>
      <w:r w:rsidRPr="00FE2E0C">
        <w:rPr>
          <w:rFonts w:ascii="GHEA Grapalat" w:hAnsi="GHEA Grapalat"/>
          <w:i w:val="0"/>
          <w:sz w:val="24"/>
          <w:szCs w:val="24"/>
        </w:rPr>
        <w:t>установленном</w:t>
      </w:r>
      <w:r w:rsidR="00782D60" w:rsidRPr="00FE2E0C">
        <w:rPr>
          <w:rFonts w:ascii="Calibri" w:hAnsi="Calibri" w:cs="Calibri"/>
          <w:i w:val="0"/>
          <w:sz w:val="24"/>
          <w:szCs w:val="24"/>
        </w:rPr>
        <w:t> </w:t>
      </w:r>
      <w:r w:rsidRPr="00FE2E0C">
        <w:rPr>
          <w:rFonts w:ascii="GHEA Grapalat" w:hAnsi="GHEA Grapalat"/>
          <w:i w:val="0"/>
          <w:sz w:val="24"/>
          <w:szCs w:val="24"/>
        </w:rPr>
        <w:t xml:space="preserve">порядке будет предложено заключить договор </w:t>
      </w:r>
      <w:r w:rsidR="006929A4" w:rsidRPr="006929A4">
        <w:rPr>
          <w:rFonts w:ascii="GHEA Grapalat" w:hAnsi="GHEA Grapalat"/>
          <w:i w:val="0"/>
          <w:sz w:val="24"/>
          <w:szCs w:val="24"/>
        </w:rPr>
        <w:t xml:space="preserve">проект </w:t>
      </w:r>
      <w:proofErr w:type="spellStart"/>
      <w:r w:rsidR="006929A4" w:rsidRPr="006929A4">
        <w:rPr>
          <w:rFonts w:ascii="GHEA Grapalat" w:hAnsi="GHEA Grapalat"/>
          <w:i w:val="0"/>
          <w:sz w:val="24"/>
          <w:szCs w:val="24"/>
        </w:rPr>
        <w:t>ремонтностроительных</w:t>
      </w:r>
      <w:proofErr w:type="spellEnd"/>
      <w:r w:rsidR="006929A4" w:rsidRPr="006929A4">
        <w:rPr>
          <w:rFonts w:ascii="GHEA Grapalat" w:hAnsi="GHEA Grapalat"/>
          <w:i w:val="0"/>
          <w:sz w:val="24"/>
          <w:szCs w:val="24"/>
        </w:rPr>
        <w:t xml:space="preserve"> </w:t>
      </w:r>
      <w:proofErr w:type="gramStart"/>
      <w:r w:rsidR="006929A4" w:rsidRPr="006929A4">
        <w:rPr>
          <w:rFonts w:ascii="GHEA Grapalat" w:hAnsi="GHEA Grapalat"/>
          <w:i w:val="0"/>
          <w:sz w:val="24"/>
          <w:szCs w:val="24"/>
        </w:rPr>
        <w:t>работ  зала</w:t>
      </w:r>
      <w:proofErr w:type="gramEnd"/>
      <w:r w:rsidR="006929A4" w:rsidRPr="006929A4">
        <w:rPr>
          <w:rFonts w:ascii="GHEA Grapalat" w:hAnsi="GHEA Grapalat"/>
          <w:i w:val="0"/>
          <w:sz w:val="24"/>
          <w:szCs w:val="24"/>
        </w:rPr>
        <w:t xml:space="preserve"> </w:t>
      </w:r>
      <w:proofErr w:type="spellStart"/>
      <w:r w:rsidR="006929A4" w:rsidRPr="006929A4">
        <w:rPr>
          <w:rFonts w:ascii="GHEA Grapalat" w:hAnsi="GHEA Grapalat"/>
          <w:i w:val="0"/>
          <w:sz w:val="24"/>
          <w:szCs w:val="24"/>
        </w:rPr>
        <w:t>пресконференций</w:t>
      </w:r>
      <w:proofErr w:type="spellEnd"/>
      <w:r w:rsidR="006929A4" w:rsidRPr="006929A4">
        <w:rPr>
          <w:rFonts w:ascii="GHEA Grapalat" w:hAnsi="GHEA Grapalat"/>
          <w:i w:val="0"/>
          <w:sz w:val="24"/>
          <w:szCs w:val="24"/>
        </w:rPr>
        <w:t xml:space="preserve">,  зала ожидания, залов  заседаний  и рабочей  комнаты  . установка  нового имущества министерства иностранных дел </w:t>
      </w:r>
      <w:r w:rsidR="006929A4">
        <w:rPr>
          <w:rFonts w:ascii="GHEA Grapalat" w:hAnsi="GHEA Grapalat"/>
          <w:i w:val="0"/>
          <w:sz w:val="24"/>
          <w:szCs w:val="24"/>
        </w:rPr>
        <w:t>РА</w:t>
      </w:r>
      <w:r w:rsidR="006929A4" w:rsidRPr="006929A4">
        <w:rPr>
          <w:rFonts w:ascii="GHEA Grapalat" w:hAnsi="GHEA Grapalat"/>
          <w:i w:val="0"/>
          <w:sz w:val="24"/>
          <w:szCs w:val="24"/>
        </w:rPr>
        <w:t xml:space="preserve"> ,  закупка консультативных услуг по подготовке документов</w:t>
      </w:r>
      <w:r w:rsidR="00D83BB6" w:rsidRPr="00FE2E0C">
        <w:rPr>
          <w:rFonts w:ascii="GHEA Grapalat" w:hAnsi="GHEA Grapalat"/>
          <w:i w:val="0"/>
          <w:sz w:val="24"/>
          <w:szCs w:val="24"/>
        </w:rPr>
        <w:t xml:space="preserve"> (д</w:t>
      </w:r>
      <w:r w:rsidR="00782D60" w:rsidRPr="00FE2E0C">
        <w:rPr>
          <w:rFonts w:ascii="GHEA Grapalat" w:hAnsi="GHEA Grapalat"/>
          <w:i w:val="0"/>
          <w:sz w:val="24"/>
          <w:szCs w:val="24"/>
        </w:rPr>
        <w:t>алее — договор).</w:t>
      </w:r>
    </w:p>
    <w:p w:rsidR="00357D48" w:rsidRPr="009044F1" w:rsidRDefault="00A20B69" w:rsidP="00CD76E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CD76E0">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CD76E0">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CD76E0">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939DE" w:rsidRPr="00C07F24" w:rsidRDefault="00677658" w:rsidP="00CD76E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 xml:space="preserve">необходимо подать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w:t>
      </w:r>
      <w:hyperlink r:id="rId9">
        <w:r w:rsidRPr="009044F1">
          <w:rPr>
            <w:rFonts w:ascii="GHEA Grapalat" w:hAnsi="GHEA Grapalat"/>
            <w:i w:val="0"/>
            <w:sz w:val="24"/>
            <w:szCs w:val="24"/>
          </w:rPr>
          <w:t>www.armeps.am</w:t>
        </w:r>
      </w:hyperlink>
      <w:r w:rsidR="002166CE">
        <w:rPr>
          <w:rFonts w:ascii="GHEA Grapalat" w:hAnsi="GHEA Grapalat"/>
          <w:i w:val="0"/>
          <w:sz w:val="24"/>
          <w:szCs w:val="24"/>
        </w:rPr>
        <w:t xml:space="preserve">), до </w:t>
      </w:r>
      <w:r w:rsidR="00D83BB6">
        <w:rPr>
          <w:rFonts w:ascii="GHEA Grapalat" w:hAnsi="GHEA Grapalat"/>
          <w:i w:val="0"/>
          <w:sz w:val="24"/>
          <w:szCs w:val="24"/>
        </w:rPr>
        <w:t>1</w:t>
      </w:r>
      <w:r w:rsidR="006929A4">
        <w:rPr>
          <w:rFonts w:ascii="GHEA Grapalat" w:hAnsi="GHEA Grapalat"/>
          <w:i w:val="0"/>
          <w:sz w:val="24"/>
          <w:szCs w:val="24"/>
        </w:rPr>
        <w:t>1</w:t>
      </w:r>
      <w:r w:rsidR="00D83BB6">
        <w:rPr>
          <w:rFonts w:ascii="GHEA Grapalat" w:hAnsi="GHEA Grapalat"/>
          <w:i w:val="0"/>
          <w:sz w:val="24"/>
          <w:szCs w:val="24"/>
        </w:rPr>
        <w:t>:</w:t>
      </w:r>
      <w:r w:rsidR="006929A4">
        <w:rPr>
          <w:rFonts w:ascii="GHEA Grapalat" w:hAnsi="GHEA Grapalat"/>
          <w:i w:val="0"/>
          <w:sz w:val="24"/>
          <w:szCs w:val="24"/>
        </w:rPr>
        <w:t>0</w:t>
      </w:r>
      <w:r w:rsidR="00D83BB6">
        <w:rPr>
          <w:rFonts w:ascii="GHEA Grapalat" w:hAnsi="GHEA Grapalat"/>
          <w:i w:val="0"/>
          <w:sz w:val="24"/>
          <w:szCs w:val="24"/>
        </w:rPr>
        <w:t xml:space="preserve">0 </w:t>
      </w:r>
      <w:r w:rsidRPr="009044F1">
        <w:rPr>
          <w:rFonts w:ascii="GHEA Grapalat" w:hAnsi="GHEA Grapalat"/>
          <w:i w:val="0"/>
          <w:sz w:val="24"/>
          <w:szCs w:val="24"/>
        </w:rPr>
        <w:t>часов</w:t>
      </w:r>
      <w:r w:rsidR="002166CE" w:rsidRPr="002166CE">
        <w:rPr>
          <w:rFonts w:ascii="GHEA Grapalat" w:hAnsi="GHEA Grapalat"/>
          <w:i w:val="0"/>
          <w:sz w:val="24"/>
          <w:szCs w:val="24"/>
        </w:rPr>
        <w:t xml:space="preserve"> </w:t>
      </w:r>
      <w:r w:rsidR="006929A4">
        <w:rPr>
          <w:rFonts w:ascii="GHEA Grapalat" w:hAnsi="GHEA Grapalat"/>
          <w:i w:val="0"/>
          <w:sz w:val="24"/>
          <w:szCs w:val="24"/>
        </w:rPr>
        <w:t>10</w:t>
      </w:r>
      <w:r w:rsidR="009B128E" w:rsidRPr="009B128E">
        <w:rPr>
          <w:rFonts w:ascii="GHEA Grapalat" w:hAnsi="GHEA Grapalat"/>
          <w:i w:val="0"/>
          <w:sz w:val="24"/>
          <w:szCs w:val="24"/>
        </w:rPr>
        <w:t>-ого</w:t>
      </w:r>
      <w:r w:rsidR="002166CE" w:rsidRPr="002166CE">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rsidR="00357D48" w:rsidRPr="001B32D9" w:rsidRDefault="005D7731" w:rsidP="00CD76E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rsidR="004E2FC6" w:rsidRPr="001B32D9" w:rsidRDefault="0060526C" w:rsidP="00CD76E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в </w:t>
      </w:r>
      <w:r w:rsidR="00D83BB6">
        <w:rPr>
          <w:rFonts w:ascii="GHEA Grapalat" w:hAnsi="GHEA Grapalat"/>
          <w:i w:val="0"/>
          <w:sz w:val="24"/>
          <w:szCs w:val="24"/>
        </w:rPr>
        <w:t>1</w:t>
      </w:r>
      <w:r w:rsidR="006929A4">
        <w:rPr>
          <w:rFonts w:ascii="GHEA Grapalat" w:hAnsi="GHEA Grapalat"/>
          <w:i w:val="0"/>
          <w:sz w:val="24"/>
          <w:szCs w:val="24"/>
        </w:rPr>
        <w:t>1</w:t>
      </w:r>
      <w:r w:rsidR="00D83BB6">
        <w:rPr>
          <w:rFonts w:ascii="GHEA Grapalat" w:hAnsi="GHEA Grapalat"/>
          <w:i w:val="0"/>
          <w:sz w:val="24"/>
          <w:szCs w:val="24"/>
        </w:rPr>
        <w:t>:</w:t>
      </w:r>
      <w:r w:rsidR="006929A4">
        <w:rPr>
          <w:rFonts w:ascii="GHEA Grapalat" w:hAnsi="GHEA Grapalat"/>
          <w:i w:val="0"/>
          <w:sz w:val="24"/>
          <w:szCs w:val="24"/>
        </w:rPr>
        <w:t>0</w:t>
      </w:r>
      <w:r w:rsidR="00D83BB6">
        <w:rPr>
          <w:rFonts w:ascii="GHEA Grapalat" w:hAnsi="GHEA Grapalat"/>
          <w:i w:val="0"/>
          <w:sz w:val="24"/>
          <w:szCs w:val="24"/>
        </w:rPr>
        <w:t xml:space="preserve">0 </w:t>
      </w:r>
      <w:r w:rsidRPr="009044F1">
        <w:rPr>
          <w:rFonts w:ascii="GHEA Grapalat" w:hAnsi="GHEA Grapalat"/>
          <w:i w:val="0"/>
          <w:sz w:val="24"/>
          <w:szCs w:val="24"/>
        </w:rPr>
        <w:t xml:space="preserve">часов на </w:t>
      </w:r>
      <w:r w:rsidR="006929A4">
        <w:rPr>
          <w:rFonts w:ascii="GHEA Grapalat" w:hAnsi="GHEA Grapalat"/>
          <w:i w:val="0"/>
          <w:sz w:val="24"/>
          <w:szCs w:val="24"/>
        </w:rPr>
        <w:t>10</w:t>
      </w:r>
      <w:r w:rsidR="009B128E" w:rsidRPr="009B128E">
        <w:rPr>
          <w:rFonts w:ascii="GHEA Grapalat" w:hAnsi="GHEA Grapalat"/>
          <w:i w:val="0"/>
          <w:sz w:val="24"/>
          <w:szCs w:val="24"/>
        </w:rPr>
        <w:t>-ой</w:t>
      </w:r>
      <w:r w:rsidRPr="009044F1">
        <w:rPr>
          <w:rFonts w:ascii="GHEA Grapalat" w:hAnsi="GHEA Grapalat"/>
          <w:i w:val="0"/>
          <w:sz w:val="24"/>
          <w:szCs w:val="24"/>
        </w:rPr>
        <w:t xml:space="preserve"> день со дня опубл</w:t>
      </w:r>
      <w:r w:rsidR="001B32D9">
        <w:rPr>
          <w:rFonts w:ascii="GHEA Grapalat" w:hAnsi="GHEA Grapalat"/>
          <w:i w:val="0"/>
          <w:sz w:val="24"/>
          <w:szCs w:val="24"/>
        </w:rPr>
        <w:t>икования настоящего объявления.</w:t>
      </w:r>
    </w:p>
    <w:p w:rsidR="002E5BEB" w:rsidRPr="001B32D9" w:rsidRDefault="002E5BEB" w:rsidP="00CD76E0">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B128E" w:rsidRPr="009926B2" w:rsidRDefault="009B128E" w:rsidP="00CD76E0">
      <w:pPr>
        <w:pStyle w:val="BodyTextIndent"/>
        <w:widowControl w:val="0"/>
        <w:spacing w:line="240" w:lineRule="auto"/>
        <w:ind w:firstLine="567"/>
        <w:rPr>
          <w:rFonts w:ascii="GHEA Grapalat" w:hAnsi="GHEA Grapalat"/>
          <w:i w:val="0"/>
          <w:sz w:val="22"/>
          <w:szCs w:val="22"/>
        </w:rPr>
      </w:pPr>
      <w:r w:rsidRPr="009926B2">
        <w:rPr>
          <w:rFonts w:ascii="GHEA Grapalat" w:hAnsi="GHEA Grapalat"/>
          <w:i w:val="0"/>
          <w:sz w:val="24"/>
          <w:szCs w:val="24"/>
        </w:rPr>
        <w:t>Для получения дополнительной информации, связанной с настоящим</w:t>
      </w:r>
      <w:r w:rsidRPr="009926B2">
        <w:rPr>
          <w:rFonts w:ascii="Courier New" w:hAnsi="Courier New" w:cs="Courier New"/>
          <w:i w:val="0"/>
          <w:sz w:val="24"/>
          <w:szCs w:val="24"/>
          <w:lang w:val="en-US"/>
        </w:rPr>
        <w:t> </w:t>
      </w:r>
      <w:r w:rsidRPr="009926B2">
        <w:rPr>
          <w:rFonts w:ascii="GHEA Grapalat" w:hAnsi="GHEA Grapalat"/>
          <w:i w:val="0"/>
          <w:sz w:val="24"/>
          <w:szCs w:val="24"/>
        </w:rPr>
        <w:t xml:space="preserve">объявлением, можете обратиться к секретарю Оценочной комиссии </w:t>
      </w:r>
      <w:proofErr w:type="spellStart"/>
      <w:r w:rsidR="006929A4" w:rsidRPr="006929A4">
        <w:rPr>
          <w:rFonts w:ascii="GHEA Grapalat" w:hAnsi="GHEA Grapalat"/>
          <w:i w:val="0"/>
          <w:sz w:val="22"/>
          <w:szCs w:val="22"/>
        </w:rPr>
        <w:t>Мартик</w:t>
      </w:r>
      <w:proofErr w:type="spellEnd"/>
      <w:r w:rsidR="006929A4" w:rsidRPr="006929A4">
        <w:rPr>
          <w:rFonts w:ascii="GHEA Grapalat" w:hAnsi="GHEA Grapalat"/>
          <w:i w:val="0"/>
          <w:sz w:val="22"/>
          <w:szCs w:val="22"/>
        </w:rPr>
        <w:t xml:space="preserve"> </w:t>
      </w:r>
      <w:proofErr w:type="spellStart"/>
      <w:r w:rsidR="006929A4" w:rsidRPr="006929A4">
        <w:rPr>
          <w:rFonts w:ascii="GHEA Grapalat" w:hAnsi="GHEA Grapalat"/>
          <w:i w:val="0"/>
          <w:sz w:val="22"/>
          <w:szCs w:val="22"/>
        </w:rPr>
        <w:t>Налбандян</w:t>
      </w:r>
      <w:proofErr w:type="spellEnd"/>
    </w:p>
    <w:p w:rsidR="009B128E" w:rsidRPr="009926B2" w:rsidRDefault="009B128E" w:rsidP="00CD76E0">
      <w:pPr>
        <w:pStyle w:val="BodyTextIndent"/>
        <w:widowControl w:val="0"/>
        <w:spacing w:line="240" w:lineRule="auto"/>
        <w:ind w:firstLine="567"/>
        <w:rPr>
          <w:rFonts w:ascii="GHEA Grapalat" w:hAnsi="GHEA Grapalat"/>
          <w:i w:val="0"/>
        </w:rPr>
      </w:pPr>
    </w:p>
    <w:p w:rsidR="009B128E" w:rsidRPr="009926B2" w:rsidRDefault="009B128E" w:rsidP="00CD76E0">
      <w:pPr>
        <w:pStyle w:val="BodyTextIndent"/>
        <w:widowControl w:val="0"/>
        <w:spacing w:line="240" w:lineRule="auto"/>
        <w:ind w:firstLine="567"/>
        <w:rPr>
          <w:rFonts w:ascii="GHEA Grapalat" w:hAnsi="GHEA Grapalat"/>
        </w:rPr>
      </w:pPr>
      <w:r w:rsidRPr="009926B2">
        <w:rPr>
          <w:rFonts w:ascii="GHEA Grapalat" w:hAnsi="GHEA Grapalat"/>
          <w:i w:val="0"/>
        </w:rPr>
        <w:t xml:space="preserve">Телефон </w:t>
      </w:r>
      <w:r w:rsidR="006929A4" w:rsidRPr="006929A4">
        <w:rPr>
          <w:rFonts w:ascii="GHEA Grapalat" w:hAnsi="GHEA Grapalat"/>
        </w:rPr>
        <w:t>060 620 583</w:t>
      </w:r>
    </w:p>
    <w:p w:rsidR="009B128E" w:rsidRPr="009926B2" w:rsidRDefault="009B128E" w:rsidP="00CD76E0">
      <w:pPr>
        <w:pStyle w:val="BodyTextIndent"/>
        <w:widowControl w:val="0"/>
        <w:spacing w:line="240" w:lineRule="auto"/>
        <w:ind w:firstLine="567"/>
        <w:rPr>
          <w:rFonts w:ascii="GHEA Grapalat" w:hAnsi="GHEA Grapalat"/>
        </w:rPr>
      </w:pPr>
      <w:r w:rsidRPr="009926B2">
        <w:rPr>
          <w:rFonts w:ascii="GHEA Grapalat" w:hAnsi="GHEA Grapalat"/>
          <w:i w:val="0"/>
        </w:rPr>
        <w:t xml:space="preserve">Электронная почта </w:t>
      </w:r>
      <w:hyperlink r:id="rId10" w:history="1">
        <w:r w:rsidR="006929A4" w:rsidRPr="003E630B">
          <w:rPr>
            <w:rStyle w:val="Hyperlink"/>
            <w:rFonts w:ascii="GHEA Grapalat" w:hAnsi="GHEA Grapalat"/>
          </w:rPr>
          <w:t>m.nalbandyan@mfa.am</w:t>
        </w:r>
      </w:hyperlink>
    </w:p>
    <w:p w:rsidR="009B128E" w:rsidRPr="009926B2" w:rsidRDefault="009B128E" w:rsidP="00CD76E0">
      <w:pPr>
        <w:pStyle w:val="BodyTextIndent"/>
        <w:widowControl w:val="0"/>
        <w:spacing w:line="240" w:lineRule="auto"/>
        <w:ind w:firstLine="0"/>
        <w:rPr>
          <w:rFonts w:ascii="GHEA Grapalat" w:hAnsi="GHEA Grapalat"/>
          <w:i w:val="0"/>
          <w:sz w:val="24"/>
          <w:szCs w:val="24"/>
        </w:rPr>
      </w:pPr>
    </w:p>
    <w:p w:rsidR="009B128E" w:rsidRPr="009926B2" w:rsidRDefault="009B128E" w:rsidP="00CD76E0">
      <w:pPr>
        <w:pStyle w:val="BodyTextIndent"/>
        <w:widowControl w:val="0"/>
        <w:spacing w:line="240" w:lineRule="auto"/>
        <w:ind w:firstLine="0"/>
        <w:rPr>
          <w:rFonts w:ascii="GHEA Grapalat" w:hAnsi="GHEA Grapalat"/>
          <w:i w:val="0"/>
          <w:sz w:val="24"/>
          <w:szCs w:val="24"/>
        </w:rPr>
      </w:pPr>
    </w:p>
    <w:p w:rsidR="009B128E" w:rsidRPr="009926B2" w:rsidRDefault="009B128E" w:rsidP="00CD76E0">
      <w:pPr>
        <w:pStyle w:val="BodyTextIndent"/>
        <w:widowControl w:val="0"/>
        <w:spacing w:line="240" w:lineRule="auto"/>
        <w:ind w:firstLine="0"/>
        <w:rPr>
          <w:rFonts w:ascii="GHEA Grapalat" w:hAnsi="GHEA Grapalat"/>
          <w:i w:val="0"/>
          <w:sz w:val="24"/>
          <w:szCs w:val="24"/>
          <w:u w:val="single"/>
        </w:rPr>
      </w:pPr>
      <w:r w:rsidRPr="009926B2">
        <w:rPr>
          <w:rFonts w:ascii="GHEA Grapalat" w:hAnsi="GHEA Grapalat"/>
          <w:i w:val="0"/>
          <w:sz w:val="24"/>
          <w:szCs w:val="24"/>
        </w:rPr>
        <w:t xml:space="preserve">Заказчик </w:t>
      </w:r>
      <w:r w:rsidR="006929A4" w:rsidRPr="006929A4">
        <w:rPr>
          <w:rFonts w:ascii="GHEA Grapalat" w:hAnsi="GHEA Grapalat"/>
        </w:rPr>
        <w:t xml:space="preserve">Министерство </w:t>
      </w:r>
      <w:proofErr w:type="spellStart"/>
      <w:r w:rsidR="006929A4" w:rsidRPr="006929A4">
        <w:rPr>
          <w:rFonts w:ascii="GHEA Grapalat" w:hAnsi="GHEA Grapalat"/>
        </w:rPr>
        <w:t>иностранних</w:t>
      </w:r>
      <w:proofErr w:type="spellEnd"/>
      <w:r w:rsidR="006929A4" w:rsidRPr="006929A4">
        <w:rPr>
          <w:rFonts w:ascii="GHEA Grapalat" w:hAnsi="GHEA Grapalat"/>
        </w:rPr>
        <w:t xml:space="preserve"> дел РА</w:t>
      </w:r>
    </w:p>
    <w:p w:rsidR="00915A97" w:rsidRPr="00D5443D" w:rsidRDefault="00915A97" w:rsidP="00CD76E0">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CD76E0">
      <w:pPr>
        <w:pStyle w:val="BodyText"/>
        <w:widowControl w:val="0"/>
        <w:spacing w:after="0"/>
        <w:ind w:right="-7" w:firstLine="567"/>
        <w:jc w:val="center"/>
        <w:rPr>
          <w:rFonts w:ascii="GHEA Grapalat" w:hAnsi="GHEA Grapalat"/>
        </w:rPr>
      </w:pPr>
    </w:p>
    <w:p w:rsidR="00096865" w:rsidRPr="003A1EBB" w:rsidRDefault="00096865" w:rsidP="00CD76E0">
      <w:pPr>
        <w:pStyle w:val="BodyText"/>
        <w:widowControl w:val="0"/>
        <w:spacing w:after="0"/>
        <w:ind w:right="-7" w:firstLine="567"/>
        <w:jc w:val="center"/>
        <w:rPr>
          <w:rFonts w:ascii="GHEA Grapalat" w:hAnsi="GHEA Grapalat"/>
        </w:rPr>
      </w:pPr>
    </w:p>
    <w:p w:rsidR="000763E5" w:rsidRPr="003A1EBB" w:rsidRDefault="000763E5" w:rsidP="00CD76E0">
      <w:pPr>
        <w:pStyle w:val="BodyText"/>
        <w:widowControl w:val="0"/>
        <w:spacing w:after="0"/>
        <w:ind w:right="-7" w:firstLine="567"/>
        <w:jc w:val="center"/>
        <w:rPr>
          <w:rFonts w:ascii="GHEA Grapalat" w:hAnsi="GHEA Grapalat"/>
        </w:rPr>
      </w:pPr>
    </w:p>
    <w:p w:rsidR="00290225" w:rsidRPr="009926B2" w:rsidRDefault="006929A4" w:rsidP="00CD76E0">
      <w:pPr>
        <w:widowControl w:val="0"/>
        <w:tabs>
          <w:tab w:val="left" w:pos="450"/>
        </w:tabs>
        <w:ind w:right="-110" w:firstLine="567"/>
        <w:jc w:val="center"/>
        <w:rPr>
          <w:rFonts w:ascii="GHEA Grapalat" w:hAnsi="GHEA Grapalat"/>
          <w:sz w:val="28"/>
          <w:szCs w:val="28"/>
          <w:lang w:val="hy-AM"/>
        </w:rPr>
      </w:pPr>
      <w:r w:rsidRPr="006929A4">
        <w:rPr>
          <w:rFonts w:ascii="GHEA Grapalat" w:hAnsi="GHEA Grapalat"/>
          <w:sz w:val="28"/>
          <w:szCs w:val="28"/>
        </w:rPr>
        <w:t xml:space="preserve">Министерство </w:t>
      </w:r>
      <w:proofErr w:type="spellStart"/>
      <w:r w:rsidRPr="006929A4">
        <w:rPr>
          <w:rFonts w:ascii="GHEA Grapalat" w:hAnsi="GHEA Grapalat"/>
          <w:sz w:val="28"/>
          <w:szCs w:val="28"/>
        </w:rPr>
        <w:t>иностранних</w:t>
      </w:r>
      <w:proofErr w:type="spellEnd"/>
      <w:r w:rsidRPr="006929A4">
        <w:rPr>
          <w:rFonts w:ascii="GHEA Grapalat" w:hAnsi="GHEA Grapalat"/>
          <w:sz w:val="28"/>
          <w:szCs w:val="28"/>
        </w:rPr>
        <w:t xml:space="preserve"> дел РА</w:t>
      </w:r>
    </w:p>
    <w:p w:rsidR="00290225" w:rsidRPr="009926B2" w:rsidRDefault="00290225" w:rsidP="00CD76E0">
      <w:pPr>
        <w:pStyle w:val="BodyText"/>
        <w:widowControl w:val="0"/>
        <w:spacing w:after="0"/>
        <w:ind w:right="-7" w:firstLine="567"/>
        <w:jc w:val="center"/>
        <w:rPr>
          <w:rFonts w:ascii="GHEA Grapalat" w:hAnsi="GHEA Grapalat"/>
        </w:rPr>
      </w:pPr>
    </w:p>
    <w:p w:rsidR="00290225" w:rsidRPr="009926B2" w:rsidRDefault="00290225" w:rsidP="00CD76E0">
      <w:pPr>
        <w:pStyle w:val="BodyText"/>
        <w:widowControl w:val="0"/>
        <w:spacing w:after="0"/>
        <w:ind w:right="-7" w:firstLine="567"/>
        <w:jc w:val="center"/>
        <w:rPr>
          <w:rFonts w:ascii="GHEA Grapalat" w:hAnsi="GHEA Grapalat"/>
        </w:rPr>
      </w:pPr>
    </w:p>
    <w:p w:rsidR="00290225" w:rsidRPr="009926B2" w:rsidRDefault="00290225" w:rsidP="00CD76E0">
      <w:pPr>
        <w:pStyle w:val="BodyText"/>
        <w:widowControl w:val="0"/>
        <w:spacing w:after="0"/>
        <w:ind w:right="-7" w:firstLine="567"/>
        <w:jc w:val="center"/>
        <w:rPr>
          <w:rFonts w:ascii="GHEA Grapalat" w:hAnsi="GHEA Grapalat"/>
        </w:rPr>
      </w:pPr>
    </w:p>
    <w:p w:rsidR="00290225" w:rsidRPr="009926B2" w:rsidRDefault="00290225" w:rsidP="00CD76E0">
      <w:pPr>
        <w:pStyle w:val="BodyText"/>
        <w:widowControl w:val="0"/>
        <w:spacing w:after="0"/>
        <w:ind w:right="-7" w:firstLine="567"/>
        <w:jc w:val="center"/>
        <w:rPr>
          <w:rFonts w:ascii="GHEA Grapalat" w:hAnsi="GHEA Grapalat" w:cs="Sylfaen"/>
        </w:rPr>
      </w:pPr>
      <w:r w:rsidRPr="009926B2">
        <w:rPr>
          <w:rFonts w:ascii="GHEA Grapalat" w:hAnsi="GHEA Grapalat"/>
        </w:rPr>
        <w:t>ПРИГЛАШЕНИЕ</w:t>
      </w:r>
    </w:p>
    <w:p w:rsidR="00290225" w:rsidRPr="009926B2" w:rsidRDefault="00290225" w:rsidP="00CD76E0">
      <w:pPr>
        <w:pStyle w:val="BodyText"/>
        <w:widowControl w:val="0"/>
        <w:spacing w:after="0"/>
        <w:ind w:right="-7" w:firstLine="567"/>
        <w:jc w:val="center"/>
        <w:rPr>
          <w:rFonts w:ascii="GHEA Grapalat" w:hAnsi="GHEA Grapalat" w:cs="Sylfaen"/>
        </w:rPr>
      </w:pPr>
    </w:p>
    <w:p w:rsidR="00290225" w:rsidRPr="009926B2" w:rsidRDefault="00290225" w:rsidP="00CD76E0">
      <w:pPr>
        <w:pStyle w:val="BodyText"/>
        <w:widowControl w:val="0"/>
        <w:spacing w:after="0"/>
        <w:ind w:right="-7" w:firstLine="567"/>
        <w:jc w:val="center"/>
        <w:rPr>
          <w:rFonts w:ascii="GHEA Grapalat" w:hAnsi="GHEA Grapalat" w:cs="Sylfaen"/>
        </w:rPr>
      </w:pPr>
    </w:p>
    <w:p w:rsidR="00CE0D95" w:rsidRPr="009044F1" w:rsidRDefault="00290225" w:rsidP="00CA7CC0">
      <w:pPr>
        <w:pStyle w:val="BodyText"/>
        <w:widowControl w:val="0"/>
        <w:tabs>
          <w:tab w:val="left" w:pos="450"/>
        </w:tabs>
        <w:spacing w:after="0"/>
        <w:ind w:right="-110" w:firstLine="567"/>
        <w:jc w:val="center"/>
        <w:rPr>
          <w:rFonts w:ascii="GHEA Grapalat" w:hAnsi="GHEA Grapalat"/>
        </w:rPr>
      </w:pPr>
      <w:r w:rsidRPr="009926B2">
        <w:rPr>
          <w:rFonts w:ascii="GHEA Grapalat" w:hAnsi="GHEA Grapalat"/>
        </w:rPr>
        <w:t xml:space="preserve">НА ЗАПРОС КОТИРОВОК, ОБЪЯВЛЕННЫЙ С ЦЕЛЬЮ ПРИОБРЕТЕНИЯ </w:t>
      </w:r>
      <w:r w:rsidR="006929A4" w:rsidRPr="006929A4">
        <w:rPr>
          <w:rFonts w:ascii="GHEA Grapalat" w:hAnsi="GHEA Grapalat"/>
        </w:rPr>
        <w:t xml:space="preserve">ПРОЕКТ РЕМОНТНОСТРОИТЕЛЬНЫХ </w:t>
      </w:r>
      <w:proofErr w:type="gramStart"/>
      <w:r w:rsidR="006929A4" w:rsidRPr="006929A4">
        <w:rPr>
          <w:rFonts w:ascii="GHEA Grapalat" w:hAnsi="GHEA Grapalat"/>
        </w:rPr>
        <w:t>РАБОТ  ЗАЛА</w:t>
      </w:r>
      <w:proofErr w:type="gramEnd"/>
      <w:r w:rsidR="006929A4" w:rsidRPr="006929A4">
        <w:rPr>
          <w:rFonts w:ascii="GHEA Grapalat" w:hAnsi="GHEA Grapalat"/>
        </w:rPr>
        <w:t xml:space="preserve"> ПРЕСКОНФЕРЕНЦИЙ,  ЗАЛА ОЖИДАНИЯ, ЗАЛОВ  ЗАСЕДАНИЙ  И РАБОЧЕЙ  КОМНАТЫ  . </w:t>
      </w:r>
      <w:proofErr w:type="gramStart"/>
      <w:r w:rsidR="006929A4" w:rsidRPr="006929A4">
        <w:rPr>
          <w:rFonts w:ascii="GHEA Grapalat" w:hAnsi="GHEA Grapalat"/>
        </w:rPr>
        <w:t>УСТАНОВКА  НОВОГО</w:t>
      </w:r>
      <w:proofErr w:type="gramEnd"/>
      <w:r w:rsidR="006929A4" w:rsidRPr="006929A4">
        <w:rPr>
          <w:rFonts w:ascii="GHEA Grapalat" w:hAnsi="GHEA Grapalat"/>
        </w:rPr>
        <w:t xml:space="preserve"> ИМУЩЕСТВА МИНИСТЕРСТВА ИНОСТРАННЫХ ДЕЛ РЕСПУБЛИКИ АРМЕНИЯ ,  ЗАКУПКА КОНСУЛЬТАТИВНЫХ УСЛУГ ПО ПОДГОТОВКЕ ДОКУМЕНТОВ</w:t>
      </w:r>
    </w:p>
    <w:p w:rsidR="00B03A60" w:rsidRPr="00D83BB6" w:rsidRDefault="00B03A60" w:rsidP="00CD76E0">
      <w:pPr>
        <w:rPr>
          <w:rFonts w:ascii="GHEA Grapalat" w:hAnsi="GHEA Grapalat"/>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B03A60" w:rsidRDefault="00B03A60" w:rsidP="00CD76E0">
      <w:pPr>
        <w:rPr>
          <w:rFonts w:ascii="GHEA Grapalat" w:hAnsi="GHEA Grapalat"/>
          <w:i/>
          <w:sz w:val="20"/>
          <w:szCs w:val="20"/>
        </w:rPr>
      </w:pPr>
    </w:p>
    <w:p w:rsidR="001A43A4" w:rsidRPr="00B03A60" w:rsidRDefault="00096865" w:rsidP="00CD76E0">
      <w:pPr>
        <w:rPr>
          <w:rFonts w:ascii="GHEA Grapalat" w:hAnsi="GHEA Grapalat" w:cs="Sylfaen"/>
          <w:i/>
          <w:sz w:val="20"/>
          <w:szCs w:val="20"/>
        </w:rPr>
      </w:pPr>
      <w:r w:rsidRPr="00B03A60">
        <w:rPr>
          <w:rFonts w:ascii="GHEA Grapalat" w:hAnsi="GHEA Grapalat"/>
          <w:i/>
          <w:sz w:val="20"/>
          <w:szCs w:val="20"/>
        </w:rPr>
        <w:t>Уважаемый участник, прежде чем составить и подать заявку просим Вас</w:t>
      </w:r>
      <w:r w:rsidR="001D209D" w:rsidRPr="00B03A60">
        <w:rPr>
          <w:rFonts w:ascii="Courier New" w:hAnsi="Courier New" w:cs="Courier New"/>
          <w:i/>
          <w:sz w:val="20"/>
          <w:szCs w:val="20"/>
          <w:lang w:val="en-US"/>
        </w:rPr>
        <w:t> </w:t>
      </w:r>
      <w:r w:rsidRPr="00B03A60">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49374F" w:rsidRPr="00B03A60" w:rsidRDefault="0049374F" w:rsidP="00CD76E0">
      <w:pPr>
        <w:jc w:val="both"/>
        <w:rPr>
          <w:rFonts w:ascii="GHEA Grapalat" w:hAnsi="GHEA Grapalat"/>
          <w:i/>
          <w:sz w:val="20"/>
          <w:szCs w:val="20"/>
        </w:rPr>
      </w:pPr>
      <w:r w:rsidRPr="00B03A60">
        <w:rPr>
          <w:rFonts w:ascii="GHEA Grapalat" w:hAnsi="GHEA Grapalat"/>
          <w:i/>
          <w:sz w:val="20"/>
          <w:szCs w:val="20"/>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B03A60">
        <w:rPr>
          <w:rFonts w:ascii="GHEA Grapalat" w:hAnsi="GHEA Grapalat"/>
          <w:i/>
          <w:sz w:val="20"/>
          <w:szCs w:val="20"/>
        </w:rPr>
        <w:t>саморегистрироваться</w:t>
      </w:r>
      <w:proofErr w:type="spellEnd"/>
      <w:r w:rsidRPr="00B03A60">
        <w:rPr>
          <w:rFonts w:ascii="GHEA Grapalat" w:hAnsi="GHEA Grapalat"/>
          <w:i/>
          <w:sz w:val="20"/>
          <w:szCs w:val="20"/>
        </w:rPr>
        <w:t xml:space="preserve"> в системе </w:t>
      </w:r>
      <w:proofErr w:type="spellStart"/>
      <w:r w:rsidRPr="00B03A60">
        <w:rPr>
          <w:rFonts w:ascii="GHEA Grapalat" w:hAnsi="GHEA Grapalat"/>
          <w:i/>
          <w:sz w:val="20"/>
          <w:szCs w:val="20"/>
        </w:rPr>
        <w:t>Armeps</w:t>
      </w:r>
      <w:proofErr w:type="spellEnd"/>
      <w:r w:rsidRPr="00B03A60">
        <w:rPr>
          <w:rFonts w:ascii="GHEA Grapalat" w:hAnsi="GHEA Grapalat"/>
          <w:i/>
          <w:sz w:val="20"/>
          <w:szCs w:val="20"/>
        </w:rPr>
        <w:t xml:space="preserve"> (www.armeps.am).Условия </w:t>
      </w:r>
      <w:proofErr w:type="gramStart"/>
      <w:r w:rsidRPr="00B03A60">
        <w:rPr>
          <w:rFonts w:ascii="GHEA Grapalat" w:hAnsi="GHEA Grapalat"/>
          <w:i/>
          <w:sz w:val="20"/>
          <w:szCs w:val="20"/>
        </w:rPr>
        <w:t>регистрации  в</w:t>
      </w:r>
      <w:proofErr w:type="gramEnd"/>
      <w:r w:rsidRPr="00B03A60">
        <w:rPr>
          <w:rFonts w:ascii="GHEA Grapalat" w:hAnsi="GHEA Grapalat"/>
          <w:i/>
          <w:sz w:val="20"/>
          <w:szCs w:val="20"/>
        </w:rPr>
        <w:t xml:space="preserve"> системе  установлены  в руководстве пользователя «Экономического оператора» системы электронных закупок </w:t>
      </w:r>
      <w:proofErr w:type="spellStart"/>
      <w:r w:rsidRPr="00B03A60">
        <w:rPr>
          <w:rFonts w:ascii="GHEA Grapalat" w:hAnsi="GHEA Grapalat"/>
          <w:i/>
          <w:sz w:val="20"/>
          <w:szCs w:val="20"/>
        </w:rPr>
        <w:t>Armeps</w:t>
      </w:r>
      <w:proofErr w:type="spellEnd"/>
      <w:r w:rsidRPr="00B03A60">
        <w:rPr>
          <w:rFonts w:ascii="GHEA Grapalat" w:hAnsi="GHEA Grapalat"/>
          <w:i/>
          <w:sz w:val="20"/>
          <w:szCs w:val="20"/>
        </w:rPr>
        <w:t>,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B03A60" w:rsidRDefault="0049374F" w:rsidP="00CD76E0">
      <w:pPr>
        <w:jc w:val="both"/>
        <w:rPr>
          <w:rFonts w:ascii="Sylfaen" w:hAnsi="Sylfaen"/>
          <w:sz w:val="20"/>
          <w:szCs w:val="20"/>
          <w:lang w:val="hy-AM"/>
        </w:rPr>
      </w:pPr>
      <w:r w:rsidRPr="00B03A60">
        <w:rPr>
          <w:rFonts w:ascii="GHEA Grapalat" w:hAnsi="GHEA Grapalat"/>
          <w:i/>
          <w:sz w:val="20"/>
          <w:szCs w:val="20"/>
        </w:rPr>
        <w:t>Руководство доступно по следующей ссылке:</w:t>
      </w:r>
      <w:r w:rsidRPr="00B03A60">
        <w:rPr>
          <w:rFonts w:ascii="Sylfaen" w:hAnsi="Sylfaen"/>
          <w:sz w:val="20"/>
          <w:szCs w:val="20"/>
          <w:lang w:val="hy-AM"/>
        </w:rPr>
        <w:t xml:space="preserve"> http://gnumner.am/hy/page/ughecuycner_dzernarkner/:</w:t>
      </w:r>
    </w:p>
    <w:p w:rsidR="0049374F" w:rsidRPr="00B03A60" w:rsidRDefault="0049374F" w:rsidP="00CD76E0">
      <w:pPr>
        <w:widowControl w:val="0"/>
        <w:ind w:firstLine="567"/>
        <w:jc w:val="both"/>
        <w:rPr>
          <w:rFonts w:ascii="GHEA Grapalat" w:hAnsi="GHEA Grapalat"/>
          <w:i/>
          <w:sz w:val="20"/>
          <w:szCs w:val="20"/>
          <w:lang w:val="hy-AM"/>
        </w:rPr>
      </w:pPr>
    </w:p>
    <w:p w:rsidR="00615B35" w:rsidRPr="00B03A60" w:rsidRDefault="0046586E" w:rsidP="00CD76E0">
      <w:pPr>
        <w:widowControl w:val="0"/>
        <w:ind w:firstLine="567"/>
        <w:jc w:val="both"/>
        <w:rPr>
          <w:rFonts w:ascii="GHEA Grapalat" w:hAnsi="GHEA Grapalat"/>
          <w:i/>
          <w:sz w:val="20"/>
          <w:szCs w:val="20"/>
        </w:rPr>
      </w:pPr>
      <w:r w:rsidRPr="00B03A60">
        <w:rPr>
          <w:rFonts w:ascii="GHEA Grapalat" w:hAnsi="GHEA Grapalat"/>
          <w:i/>
          <w:sz w:val="20"/>
          <w:szCs w:val="20"/>
        </w:rPr>
        <w:t>Одновременно</w:t>
      </w:r>
      <w:r w:rsidR="00615B35" w:rsidRPr="00B03A60">
        <w:rPr>
          <w:rFonts w:ascii="GHEA Grapalat" w:hAnsi="GHEA Grapalat"/>
          <w:i/>
          <w:sz w:val="20"/>
          <w:szCs w:val="20"/>
        </w:rPr>
        <w:t>:</w:t>
      </w:r>
    </w:p>
    <w:p w:rsidR="00C90796" w:rsidRPr="00B03A60" w:rsidRDefault="0046586E" w:rsidP="00CD76E0">
      <w:pPr>
        <w:jc w:val="both"/>
        <w:rPr>
          <w:rFonts w:ascii="GHEA Grapalat" w:hAnsi="GHEA Grapalat"/>
          <w:i/>
          <w:sz w:val="20"/>
          <w:szCs w:val="20"/>
        </w:rPr>
      </w:pPr>
      <w:r w:rsidRPr="00B03A60">
        <w:rPr>
          <w:rFonts w:ascii="GHEA Grapalat" w:hAnsi="GHEA Grapalat"/>
          <w:i/>
          <w:sz w:val="20"/>
          <w:szCs w:val="20"/>
        </w:rPr>
        <w:t>-</w:t>
      </w:r>
      <w:r w:rsidR="000763E5" w:rsidRPr="00B03A60">
        <w:rPr>
          <w:rFonts w:ascii="GHEA Grapalat" w:hAnsi="GHEA Grapalat"/>
          <w:i/>
          <w:sz w:val="20"/>
          <w:szCs w:val="20"/>
        </w:rPr>
        <w:tab/>
      </w:r>
      <w:r w:rsidRPr="00B03A60">
        <w:rPr>
          <w:rFonts w:ascii="GHEA Grapalat" w:hAnsi="GHEA Grapalat"/>
          <w:i/>
          <w:sz w:val="20"/>
          <w:szCs w:val="20"/>
        </w:rPr>
        <w:t xml:space="preserve">при вводе заявки в систему электронных закупок </w:t>
      </w:r>
      <w:proofErr w:type="spellStart"/>
      <w:r w:rsidRPr="00B03A60">
        <w:rPr>
          <w:rFonts w:ascii="GHEA Grapalat" w:hAnsi="GHEA Grapalat"/>
          <w:i/>
          <w:sz w:val="20"/>
          <w:szCs w:val="20"/>
        </w:rPr>
        <w:t>Armeps</w:t>
      </w:r>
      <w:proofErr w:type="spellEnd"/>
      <w:r w:rsidRPr="00B03A60">
        <w:rPr>
          <w:rFonts w:ascii="GHEA Grapalat" w:hAnsi="GHEA Grapalat"/>
          <w:i/>
          <w:sz w:val="20"/>
          <w:szCs w:val="20"/>
        </w:rPr>
        <w:t xml:space="preserve"> (www.armeps.am) (далее - система) необходимо </w:t>
      </w:r>
      <w:r w:rsidR="00C90796" w:rsidRPr="00B03A60">
        <w:rPr>
          <w:rFonts w:ascii="GHEA Grapalat" w:hAnsi="GHEA Grapalat"/>
          <w:i/>
          <w:sz w:val="20"/>
          <w:szCs w:val="20"/>
        </w:rPr>
        <w:t xml:space="preserve">следовать  </w:t>
      </w:r>
      <w:hyperlink w:history="1">
        <w:r w:rsidR="00C90796" w:rsidRPr="00B03A60">
          <w:rPr>
            <w:rFonts w:ascii="GHEA Grapalat" w:hAnsi="GHEA Grapalat"/>
            <w:i/>
            <w:sz w:val="20"/>
            <w:szCs w:val="20"/>
          </w:rPr>
          <w:t>руководству по закупкам, осуществляемым в электронной форме</w:t>
        </w:r>
      </w:hyperlink>
      <w:r w:rsidR="00C90796" w:rsidRPr="00B03A60">
        <w:rPr>
          <w:rFonts w:ascii="GHEA Grapalat" w:hAnsi="GHEA Grapalat"/>
          <w:i/>
          <w:sz w:val="20"/>
          <w:szCs w:val="20"/>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B03A60">
          <w:rPr>
            <w:rStyle w:val="Hyperlink"/>
            <w:rFonts w:ascii="GHEA Grapalat" w:hAnsi="GHEA Grapalat"/>
            <w:i/>
            <w:sz w:val="20"/>
            <w:szCs w:val="20"/>
          </w:rPr>
          <w:t>www.procurement.am</w:t>
        </w:r>
      </w:hyperlink>
      <w:r w:rsidR="00C90796" w:rsidRPr="00B03A60">
        <w:rPr>
          <w:rFonts w:ascii="GHEA Grapalat" w:hAnsi="GHEA Grapalat"/>
          <w:i/>
          <w:sz w:val="20"/>
          <w:szCs w:val="20"/>
        </w:rPr>
        <w:t>.</w:t>
      </w:r>
    </w:p>
    <w:p w:rsidR="00C90796" w:rsidRPr="00B03A60" w:rsidRDefault="00C90796" w:rsidP="00CD76E0">
      <w:pPr>
        <w:jc w:val="both"/>
        <w:rPr>
          <w:rFonts w:ascii="Sylfaen" w:hAnsi="Sylfaen"/>
          <w:sz w:val="20"/>
          <w:szCs w:val="20"/>
          <w:lang w:val="hy-AM"/>
        </w:rPr>
      </w:pPr>
      <w:r w:rsidRPr="00B03A60">
        <w:rPr>
          <w:rFonts w:ascii="GHEA Grapalat" w:hAnsi="GHEA Grapalat"/>
          <w:i/>
          <w:sz w:val="20"/>
          <w:szCs w:val="20"/>
        </w:rPr>
        <w:t>Руководство доступно по следующей ссылке:</w:t>
      </w:r>
      <w:r w:rsidRPr="00B03A60">
        <w:rPr>
          <w:rFonts w:ascii="Sylfaen" w:hAnsi="Sylfaen"/>
          <w:sz w:val="20"/>
          <w:szCs w:val="20"/>
          <w:lang w:val="hy-AM"/>
        </w:rPr>
        <w:t xml:space="preserve"> </w:t>
      </w:r>
      <w:hyperlink r:id="rId12" w:history="1">
        <w:r w:rsidRPr="00B03A60">
          <w:rPr>
            <w:rStyle w:val="Hyperlink"/>
            <w:rFonts w:ascii="Sylfaen" w:hAnsi="Sylfaen"/>
            <w:sz w:val="20"/>
            <w:szCs w:val="20"/>
            <w:lang w:val="hy-AM"/>
          </w:rPr>
          <w:t>http://gnumner.am/hy/page/ughecuycner_dzernarkner</w:t>
        </w:r>
      </w:hyperlink>
    </w:p>
    <w:p w:rsidR="00233B5F" w:rsidRPr="00B03A60" w:rsidRDefault="00884204" w:rsidP="00CD76E0">
      <w:pPr>
        <w:jc w:val="both"/>
        <w:rPr>
          <w:rFonts w:ascii="GHEA Grapalat" w:hAnsi="GHEA Grapalat"/>
          <w:i/>
          <w:sz w:val="20"/>
          <w:szCs w:val="20"/>
        </w:rPr>
      </w:pPr>
      <w:r w:rsidRPr="00B03A60">
        <w:rPr>
          <w:rFonts w:ascii="GHEA Grapalat" w:hAnsi="GHEA Grapalat"/>
          <w:sz w:val="20"/>
          <w:szCs w:val="20"/>
        </w:rPr>
        <w:lastRenderedPageBreak/>
        <w:t>-</w:t>
      </w:r>
      <w:r w:rsidR="000763E5" w:rsidRPr="00B03A60">
        <w:rPr>
          <w:rFonts w:ascii="GHEA Grapalat" w:hAnsi="GHEA Grapalat"/>
          <w:sz w:val="20"/>
          <w:szCs w:val="20"/>
        </w:rPr>
        <w:tab/>
      </w:r>
      <w:r w:rsidRPr="00B03A60">
        <w:rPr>
          <w:rFonts w:ascii="GHEA Grapalat" w:hAnsi="GHEA Grapalat"/>
          <w:i/>
          <w:sz w:val="20"/>
          <w:szCs w:val="20"/>
        </w:rPr>
        <w:t>при возникновении вопросов и проблем, связанных с системой,</w:t>
      </w:r>
      <w:r w:rsidR="00233B5F" w:rsidRPr="00B03A60">
        <w:rPr>
          <w:rFonts w:ascii="Sylfaen" w:hAnsi="Sylfaen"/>
          <w:sz w:val="20"/>
          <w:szCs w:val="20"/>
          <w:lang w:val="hy-AM"/>
        </w:rPr>
        <w:t xml:space="preserve"> </w:t>
      </w:r>
      <w:r w:rsidR="00233B5F" w:rsidRPr="00B03A60">
        <w:rPr>
          <w:rFonts w:ascii="GHEA Grapalat" w:hAnsi="GHEA Grapalat"/>
          <w:i/>
          <w:sz w:val="20"/>
          <w:szCs w:val="20"/>
        </w:rPr>
        <w:t>Вы можете</w:t>
      </w:r>
      <w:r w:rsidR="00233B5F" w:rsidRPr="00B03A60">
        <w:rPr>
          <w:rFonts w:ascii="Sylfaen" w:hAnsi="Sylfaen"/>
          <w:sz w:val="20"/>
          <w:szCs w:val="20"/>
          <w:lang w:val="hy-AM"/>
        </w:rPr>
        <w:t xml:space="preserve"> </w:t>
      </w:r>
      <w:r w:rsidR="00233B5F" w:rsidRPr="00B03A60">
        <w:rPr>
          <w:rFonts w:ascii="GHEA Grapalat" w:hAnsi="GHEA Grapalat"/>
          <w:i/>
          <w:sz w:val="20"/>
          <w:szCs w:val="20"/>
        </w:rPr>
        <w:t xml:space="preserve">обратиться к заказчику, а также в Министерство финансов РА (далее также уполномоченный орган) по адресу: г. Ереван, ул. </w:t>
      </w:r>
      <w:proofErr w:type="spellStart"/>
      <w:r w:rsidR="00233B5F" w:rsidRPr="00B03A60">
        <w:rPr>
          <w:rFonts w:ascii="GHEA Grapalat" w:hAnsi="GHEA Grapalat"/>
          <w:i/>
          <w:sz w:val="20"/>
          <w:szCs w:val="20"/>
        </w:rPr>
        <w:t>Мелик-Адамяна</w:t>
      </w:r>
      <w:proofErr w:type="spellEnd"/>
      <w:r w:rsidR="00233B5F" w:rsidRPr="00B03A60">
        <w:rPr>
          <w:rFonts w:ascii="GHEA Grapalat" w:hAnsi="GHEA Grapalat"/>
          <w:i/>
          <w:sz w:val="20"/>
          <w:szCs w:val="20"/>
        </w:rPr>
        <w:t xml:space="preserve"> 1 (телефон: (+37411) 28-93-20):</w:t>
      </w:r>
    </w:p>
    <w:p w:rsidR="00F73D43" w:rsidRPr="00B03A60" w:rsidRDefault="00F73D43" w:rsidP="00CD76E0">
      <w:pPr>
        <w:ind w:firstLine="708"/>
        <w:jc w:val="both"/>
        <w:rPr>
          <w:rFonts w:ascii="GHEA Grapalat" w:hAnsi="GHEA Grapalat"/>
          <w:i/>
          <w:sz w:val="20"/>
          <w:szCs w:val="20"/>
        </w:rPr>
      </w:pPr>
      <w:r w:rsidRPr="00B03A60">
        <w:rPr>
          <w:rFonts w:ascii="GHEA Grapalat" w:hAnsi="GHEA Grapalat"/>
          <w:i/>
          <w:sz w:val="20"/>
          <w:szCs w:val="20"/>
        </w:rPr>
        <w:t>Регистрация в системе, а также подача заявки-бесплатно.</w:t>
      </w:r>
    </w:p>
    <w:p w:rsidR="00984BDB" w:rsidRPr="009044F1" w:rsidRDefault="00984BDB" w:rsidP="00CD76E0">
      <w:pPr>
        <w:widowControl w:val="0"/>
        <w:ind w:firstLine="567"/>
        <w:jc w:val="both"/>
        <w:rPr>
          <w:rFonts w:ascii="GHEA Grapalat" w:hAnsi="GHEA Grapalat"/>
          <w:i/>
        </w:rPr>
      </w:pPr>
    </w:p>
    <w:p w:rsidR="00160AE4" w:rsidRPr="00B2680B" w:rsidRDefault="00160AE4" w:rsidP="00CD76E0">
      <w:pPr>
        <w:widowControl w:val="0"/>
        <w:ind w:firstLine="567"/>
        <w:jc w:val="center"/>
        <w:rPr>
          <w:rFonts w:ascii="GHEA Grapalat" w:hAnsi="GHEA Grapalat" w:cs="Sylfaen"/>
          <w:b/>
        </w:rPr>
      </w:pPr>
    </w:p>
    <w:p w:rsidR="00160AE4" w:rsidRPr="009044F1" w:rsidRDefault="00160AE4" w:rsidP="00CD76E0">
      <w:pPr>
        <w:widowControl w:val="0"/>
        <w:jc w:val="center"/>
        <w:rPr>
          <w:rFonts w:ascii="GHEA Grapalat" w:hAnsi="GHEA Grapalat"/>
          <w:b/>
        </w:rPr>
      </w:pPr>
      <w:r w:rsidRPr="009044F1">
        <w:rPr>
          <w:rFonts w:ascii="GHEA Grapalat" w:hAnsi="GHEA Grapalat"/>
          <w:b/>
        </w:rPr>
        <w:t>СОДЕРЖАНИЕ</w:t>
      </w:r>
    </w:p>
    <w:p w:rsidR="00160AE4" w:rsidRPr="009044F1" w:rsidRDefault="00160AE4" w:rsidP="00CD76E0">
      <w:pPr>
        <w:widowControl w:val="0"/>
        <w:ind w:firstLine="567"/>
        <w:jc w:val="center"/>
        <w:rPr>
          <w:rFonts w:ascii="GHEA Grapalat" w:hAnsi="GHEA Grapalat"/>
          <w:i/>
        </w:rPr>
      </w:pPr>
    </w:p>
    <w:p w:rsidR="00CA7CC0" w:rsidRPr="009044F1" w:rsidRDefault="00D83BB6" w:rsidP="00CA7CC0">
      <w:pPr>
        <w:pStyle w:val="BodyText"/>
        <w:widowControl w:val="0"/>
        <w:tabs>
          <w:tab w:val="left" w:pos="450"/>
        </w:tabs>
        <w:spacing w:after="0"/>
        <w:ind w:right="-110" w:firstLine="567"/>
        <w:jc w:val="center"/>
        <w:rPr>
          <w:rFonts w:ascii="GHEA Grapalat" w:hAnsi="GHEA Grapalat"/>
        </w:rPr>
      </w:pPr>
      <w:r w:rsidRPr="009926B2">
        <w:rPr>
          <w:rFonts w:ascii="GHEA Grapalat" w:hAnsi="GHEA Grapalat"/>
        </w:rPr>
        <w:t xml:space="preserve">НА ЗАПРОС КОТИРОВОК, ОБЪЯВЛЕННЫЙ С ЦЕЛЬЮ ПРИОБРЕТЕНИЯ </w:t>
      </w:r>
      <w:r w:rsidR="006929A4" w:rsidRPr="006929A4">
        <w:rPr>
          <w:rFonts w:ascii="GHEA Grapalat" w:hAnsi="GHEA Grapalat"/>
        </w:rPr>
        <w:t xml:space="preserve">ПРОЕКТ РЕМОНТНОСТРОИТЕЛЬНЫХ </w:t>
      </w:r>
      <w:proofErr w:type="gramStart"/>
      <w:r w:rsidR="006929A4" w:rsidRPr="006929A4">
        <w:rPr>
          <w:rFonts w:ascii="GHEA Grapalat" w:hAnsi="GHEA Grapalat"/>
        </w:rPr>
        <w:t>РАБОТ  ЗАЛА</w:t>
      </w:r>
      <w:proofErr w:type="gramEnd"/>
      <w:r w:rsidR="006929A4" w:rsidRPr="006929A4">
        <w:rPr>
          <w:rFonts w:ascii="GHEA Grapalat" w:hAnsi="GHEA Grapalat"/>
        </w:rPr>
        <w:t xml:space="preserve"> ПРЕСКОНФЕРЕНЦИЙ,  ЗАЛА ОЖИДАНИЯ, ЗАЛОВ  ЗАСЕДАНИЙ  И РАБОЧЕЙ  КОМНАТЫ  . </w:t>
      </w:r>
      <w:proofErr w:type="gramStart"/>
      <w:r w:rsidR="006929A4" w:rsidRPr="006929A4">
        <w:rPr>
          <w:rFonts w:ascii="GHEA Grapalat" w:hAnsi="GHEA Grapalat"/>
        </w:rPr>
        <w:t>УСТАНОВКА  НОВОГО</w:t>
      </w:r>
      <w:proofErr w:type="gramEnd"/>
      <w:r w:rsidR="006929A4" w:rsidRPr="006929A4">
        <w:rPr>
          <w:rFonts w:ascii="GHEA Grapalat" w:hAnsi="GHEA Grapalat"/>
        </w:rPr>
        <w:t xml:space="preserve"> ИМУЩЕСТВА МИНИСТЕРСТВА ИНОСТРАННЫХ ДЕЛ РЕСПУБЛИКИ АРМЕНИЯ ,  ЗАКУПКА КОНСУЛЬТАТИВНЫХ УСЛУГ ПО ПОДГОТОВКЕ ДОКУМЕНТОВ</w:t>
      </w:r>
    </w:p>
    <w:p w:rsidR="001B3B03" w:rsidRPr="00D83BB6" w:rsidRDefault="001B3B03" w:rsidP="00CD76E0">
      <w:pPr>
        <w:widowControl w:val="0"/>
        <w:jc w:val="center"/>
        <w:rPr>
          <w:rFonts w:ascii="GHEA Grapalat" w:hAnsi="GHEA Grapalat"/>
        </w:rPr>
      </w:pPr>
    </w:p>
    <w:p w:rsidR="00096865" w:rsidRPr="008842CE" w:rsidRDefault="00096865" w:rsidP="00CD76E0">
      <w:pPr>
        <w:widowControl w:val="0"/>
        <w:jc w:val="center"/>
        <w:rPr>
          <w:rFonts w:ascii="GHEA Grapalat" w:hAnsi="GHEA Grapalat"/>
          <w:b/>
        </w:rPr>
      </w:pPr>
      <w:r w:rsidRPr="009044F1">
        <w:rPr>
          <w:rFonts w:ascii="GHEA Grapalat" w:hAnsi="GHEA Grapalat"/>
          <w:b/>
        </w:rPr>
        <w:t>ЧАСТЬ I.</w:t>
      </w:r>
    </w:p>
    <w:p w:rsidR="002E069D" w:rsidRPr="008842CE" w:rsidRDefault="002E069D" w:rsidP="00CD76E0">
      <w:pPr>
        <w:widowControl w:val="0"/>
        <w:jc w:val="center"/>
        <w:rPr>
          <w:rFonts w:ascii="GHEA Grapalat" w:hAnsi="GHEA Grapalat"/>
        </w:rPr>
      </w:pPr>
    </w:p>
    <w:p w:rsidR="00096865" w:rsidRPr="009044F1" w:rsidRDefault="00096865" w:rsidP="00CD76E0">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76E0">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76E0">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76E0">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76E0">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D76E0">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D76E0">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6C2130" w:rsidRPr="00F74239">
        <w:rPr>
          <w:rFonts w:ascii="GHEA Grapalat" w:hAnsi="GHEA Grapalat"/>
        </w:rPr>
        <w:t>-</w:t>
      </w:r>
      <w:r w:rsidRPr="009044F1">
        <w:rPr>
          <w:rFonts w:ascii="GHEA Grapalat" w:hAnsi="GHEA Grapalat"/>
        </w:rPr>
        <w:t xml:space="preserve"> </w:t>
      </w:r>
    </w:p>
    <w:p w:rsidR="00096865" w:rsidRPr="008842CE" w:rsidRDefault="00087A30" w:rsidP="00CD76E0">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76E0">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76E0">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76E0">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76E0">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D76E0">
      <w:pPr>
        <w:widowControl w:val="0"/>
        <w:jc w:val="center"/>
        <w:rPr>
          <w:rFonts w:ascii="GHEA Grapalat" w:hAnsi="GHEA Grapalat"/>
          <w:b/>
        </w:rPr>
      </w:pPr>
    </w:p>
    <w:p w:rsidR="00520F57" w:rsidRDefault="00520F57" w:rsidP="00CD76E0">
      <w:pPr>
        <w:widowControl w:val="0"/>
        <w:jc w:val="center"/>
        <w:rPr>
          <w:rFonts w:ascii="GHEA Grapalat" w:hAnsi="GHEA Grapalat"/>
          <w:b/>
        </w:rPr>
      </w:pPr>
    </w:p>
    <w:p w:rsidR="008842CE" w:rsidRPr="00374F4A" w:rsidRDefault="00CA590C" w:rsidP="00CD76E0">
      <w:pPr>
        <w:widowControl w:val="0"/>
        <w:jc w:val="center"/>
        <w:rPr>
          <w:rFonts w:ascii="GHEA Grapalat" w:hAnsi="GHEA Grapalat"/>
          <w:b/>
        </w:rPr>
      </w:pPr>
      <w:r>
        <w:rPr>
          <w:rFonts w:ascii="GHEA Grapalat" w:hAnsi="GHEA Grapalat"/>
          <w:b/>
        </w:rPr>
        <w:t xml:space="preserve">ЧАСТЬ II. </w:t>
      </w:r>
    </w:p>
    <w:p w:rsidR="008842CE" w:rsidRPr="00374F4A" w:rsidRDefault="008842CE" w:rsidP="00CD76E0">
      <w:pPr>
        <w:widowControl w:val="0"/>
        <w:jc w:val="center"/>
        <w:rPr>
          <w:rFonts w:ascii="GHEA Grapalat" w:hAnsi="GHEA Grapalat"/>
          <w:b/>
        </w:rPr>
      </w:pPr>
    </w:p>
    <w:p w:rsidR="00520F57" w:rsidRDefault="00096865" w:rsidP="00CD76E0">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6C2130" w:rsidRPr="009926B2">
        <w:rPr>
          <w:rFonts w:ascii="GHEA Grapalat" w:hAnsi="GHEA Grapalat"/>
          <w:b/>
        </w:rPr>
        <w:t>НА ЗАПРОС КОТИРОВОК</w:t>
      </w:r>
    </w:p>
    <w:p w:rsidR="006C2130" w:rsidRPr="008842CE" w:rsidRDefault="006C2130" w:rsidP="00CD76E0">
      <w:pPr>
        <w:widowControl w:val="0"/>
        <w:jc w:val="center"/>
        <w:rPr>
          <w:rFonts w:ascii="GHEA Grapalat" w:hAnsi="GHEA Grapalat"/>
          <w:b/>
        </w:rPr>
      </w:pPr>
    </w:p>
    <w:p w:rsidR="00096865" w:rsidRPr="003A1EBB" w:rsidRDefault="00096865" w:rsidP="00CD76E0">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76E0">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76E0">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CD76E0">
      <w:pPr>
        <w:rPr>
          <w:rFonts w:ascii="GHEA Grapalat" w:hAnsi="GHEA Grapalat"/>
          <w:spacing w:val="-6"/>
        </w:rPr>
      </w:pPr>
      <w:r>
        <w:rPr>
          <w:rFonts w:ascii="GHEA Grapalat" w:hAnsi="GHEA Grapalat"/>
          <w:spacing w:val="-6"/>
        </w:rPr>
        <w:br w:type="page"/>
      </w:r>
    </w:p>
    <w:p w:rsidR="006C2130" w:rsidRPr="009926B2" w:rsidRDefault="006C2130" w:rsidP="00CD76E0">
      <w:pPr>
        <w:widowControl w:val="0"/>
        <w:ind w:firstLine="567"/>
        <w:jc w:val="both"/>
        <w:rPr>
          <w:rFonts w:ascii="GHEA Grapalat" w:hAnsi="GHEA Grapalat"/>
          <w:spacing w:val="-6"/>
        </w:rPr>
      </w:pPr>
      <w:r w:rsidRPr="009926B2">
        <w:rPr>
          <w:rFonts w:ascii="GHEA Grapalat" w:hAnsi="GHEA Grapalat"/>
          <w:spacing w:val="-6"/>
        </w:rPr>
        <w:lastRenderedPageBreak/>
        <w:t xml:space="preserve">Настоящее Приглашение предоставляется в дополнение к объявлению о </w:t>
      </w:r>
      <w:r w:rsidRPr="009926B2">
        <w:rPr>
          <w:rFonts w:ascii="GHEA Grapalat" w:hAnsi="GHEA Grapalat"/>
        </w:rPr>
        <w:t>запросе котировок</w:t>
      </w:r>
      <w:r w:rsidRPr="009926B2">
        <w:rPr>
          <w:rFonts w:ascii="GHEA Grapalat" w:hAnsi="GHEA Grapalat"/>
          <w:spacing w:val="-6"/>
        </w:rPr>
        <w:t xml:space="preserve">, проводимом под кодом </w:t>
      </w:r>
      <w:r w:rsidR="006929A4" w:rsidRPr="006929A4">
        <w:rPr>
          <w:rFonts w:ascii="GHEA Grapalat" w:hAnsi="GHEA Grapalat"/>
          <w:spacing w:val="-6"/>
        </w:rPr>
        <w:t>ԱԳՆ-ԳՀԾՁԲ-24/04</w:t>
      </w:r>
      <w:r w:rsidRPr="009926B2">
        <w:rPr>
          <w:rFonts w:ascii="GHEA Grapalat" w:hAnsi="GHEA Grapalat"/>
          <w:spacing w:val="-6"/>
        </w:rPr>
        <w:t xml:space="preserve"> (далее — процедура).</w:t>
      </w:r>
    </w:p>
    <w:p w:rsidR="00096865" w:rsidRPr="000B2CFA" w:rsidRDefault="00096865" w:rsidP="00CD76E0">
      <w:pPr>
        <w:widowControl w:val="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6929A4">
        <w:rPr>
          <w:rFonts w:ascii="GHEA Grapalat" w:hAnsi="GHEA Grapalat"/>
        </w:rPr>
        <w:t>МИД РА</w:t>
      </w:r>
      <w:r w:rsidR="00877691"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76E0">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CD76E0">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 xml:space="preserve">Для регистрации в системе в качестве </w:t>
      </w:r>
      <w:proofErr w:type="gramStart"/>
      <w:r w:rsidRPr="007B00E3">
        <w:rPr>
          <w:rFonts w:ascii="GHEA Grapalat" w:hAnsi="GHEA Grapalat"/>
          <w:spacing w:val="-6"/>
          <w:sz w:val="24"/>
          <w:szCs w:val="24"/>
        </w:rPr>
        <w:t>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w:t>
      </w:r>
      <w:proofErr w:type="gramEnd"/>
      <w:r w:rsidRPr="007B00E3">
        <w:rPr>
          <w:rFonts w:ascii="GHEA Grapalat" w:hAnsi="GHEA Grapalat"/>
          <w:spacing w:val="-6"/>
          <w:sz w:val="24"/>
          <w:szCs w:val="24"/>
        </w:rPr>
        <w:t xml:space="preserve">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CD76E0">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D76E0">
      <w:pPr>
        <w:pStyle w:val="BodyTextIndent"/>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13" w:history="1">
        <w:r w:rsidR="006457B5" w:rsidRPr="003E630B">
          <w:rPr>
            <w:rStyle w:val="Hyperlink"/>
            <w:rFonts w:ascii="GHEA Grapalat" w:hAnsi="GHEA Grapalat"/>
          </w:rPr>
          <w:t>m.nalbandyan@mfa.am</w:t>
        </w:r>
      </w:hyperlink>
      <w:r w:rsidR="00877691" w:rsidRPr="009926B2">
        <w:rPr>
          <w:rFonts w:ascii="GHEA Grapalat" w:hAnsi="GHEA Grapalat"/>
          <w:i w:val="0"/>
          <w:sz w:val="24"/>
          <w:szCs w:val="24"/>
        </w:rPr>
        <w:t xml:space="preserve"> </w:t>
      </w:r>
      <w:r w:rsidRPr="009044F1">
        <w:rPr>
          <w:rFonts w:ascii="GHEA Grapalat" w:hAnsi="GHEA Grapalat"/>
          <w:sz w:val="24"/>
          <w:szCs w:val="24"/>
        </w:rPr>
        <w:t>.</w:t>
      </w:r>
    </w:p>
    <w:p w:rsidR="00096865" w:rsidRPr="009044F1" w:rsidRDefault="00F5653D" w:rsidP="00CD76E0">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09466F" w:rsidRDefault="002B32D6" w:rsidP="00557E57">
      <w:pPr>
        <w:pStyle w:val="ListParagraph"/>
        <w:widowControl w:val="0"/>
        <w:numPr>
          <w:ilvl w:val="0"/>
          <w:numId w:val="10"/>
        </w:numPr>
        <w:jc w:val="center"/>
        <w:rPr>
          <w:rFonts w:ascii="GHEA Grapalat" w:hAnsi="GHEA Grapalat"/>
          <w:b/>
        </w:rPr>
      </w:pPr>
      <w:r w:rsidRPr="0009466F">
        <w:rPr>
          <w:rFonts w:ascii="GHEA Grapalat" w:hAnsi="GHEA Grapalat"/>
          <w:b/>
        </w:rPr>
        <w:t>ХАРАКТЕРИСТИКА ПРЕДМЕТА ЗАКУПКИ</w:t>
      </w:r>
    </w:p>
    <w:p w:rsidR="0009466F" w:rsidRPr="0009466F" w:rsidRDefault="0009466F" w:rsidP="00CD76E0">
      <w:pPr>
        <w:pStyle w:val="ListParagraph"/>
        <w:widowControl w:val="0"/>
        <w:rPr>
          <w:rFonts w:ascii="GHEA Grapalat" w:hAnsi="GHEA Grapalat" w:cs="Sylfaen"/>
          <w:b/>
        </w:rPr>
      </w:pPr>
    </w:p>
    <w:p w:rsidR="00096865" w:rsidRPr="0009466F" w:rsidRDefault="00845AA5" w:rsidP="00D83BB6">
      <w:pPr>
        <w:pStyle w:val="BodyText"/>
        <w:widowControl w:val="0"/>
        <w:tabs>
          <w:tab w:val="left" w:pos="450"/>
        </w:tabs>
        <w:spacing w:after="0"/>
        <w:ind w:right="-110" w:firstLine="567"/>
        <w:jc w:val="both"/>
        <w:rPr>
          <w:rFonts w:ascii="GHEA Grapalat" w:hAnsi="GHEA Grapalat"/>
        </w:rPr>
      </w:pPr>
      <w:r w:rsidRPr="0009466F">
        <w:rPr>
          <w:rFonts w:ascii="GHEA Grapalat" w:hAnsi="GHEA Grapalat"/>
        </w:rPr>
        <w:t>1.1</w:t>
      </w:r>
      <w:r w:rsidR="008E6E51" w:rsidRPr="0009466F">
        <w:rPr>
          <w:rFonts w:ascii="GHEA Grapalat" w:hAnsi="GHEA Grapalat"/>
        </w:rPr>
        <w:t>.</w:t>
      </w:r>
      <w:r w:rsidR="00F63BBB" w:rsidRPr="0009466F">
        <w:rPr>
          <w:rFonts w:ascii="GHEA Grapalat" w:hAnsi="GHEA Grapalat"/>
        </w:rPr>
        <w:tab/>
      </w:r>
      <w:r w:rsidRPr="0009466F">
        <w:rPr>
          <w:rFonts w:ascii="GHEA Grapalat" w:hAnsi="GHEA Grapalat"/>
        </w:rPr>
        <w:t xml:space="preserve">Предметом закупки является </w:t>
      </w:r>
      <w:r w:rsidR="00D665D0" w:rsidRPr="00D665D0">
        <w:rPr>
          <w:rFonts w:ascii="GHEA Grapalat" w:hAnsi="GHEA Grapalat"/>
        </w:rPr>
        <w:t xml:space="preserve">проект </w:t>
      </w:r>
      <w:proofErr w:type="spellStart"/>
      <w:r w:rsidR="00D665D0" w:rsidRPr="00D665D0">
        <w:rPr>
          <w:rFonts w:ascii="GHEA Grapalat" w:hAnsi="GHEA Grapalat"/>
        </w:rPr>
        <w:t>ремонтностроительных</w:t>
      </w:r>
      <w:proofErr w:type="spellEnd"/>
      <w:r w:rsidR="00D665D0" w:rsidRPr="00D665D0">
        <w:rPr>
          <w:rFonts w:ascii="GHEA Grapalat" w:hAnsi="GHEA Grapalat"/>
        </w:rPr>
        <w:t xml:space="preserve"> </w:t>
      </w:r>
      <w:proofErr w:type="gramStart"/>
      <w:r w:rsidR="00D665D0" w:rsidRPr="00D665D0">
        <w:rPr>
          <w:rFonts w:ascii="GHEA Grapalat" w:hAnsi="GHEA Grapalat"/>
        </w:rPr>
        <w:t>работ  зала</w:t>
      </w:r>
      <w:proofErr w:type="gramEnd"/>
      <w:r w:rsidR="00D665D0" w:rsidRPr="00D665D0">
        <w:rPr>
          <w:rFonts w:ascii="GHEA Grapalat" w:hAnsi="GHEA Grapalat"/>
        </w:rPr>
        <w:t xml:space="preserve"> </w:t>
      </w:r>
      <w:proofErr w:type="spellStart"/>
      <w:r w:rsidR="00D665D0" w:rsidRPr="00D665D0">
        <w:rPr>
          <w:rFonts w:ascii="GHEA Grapalat" w:hAnsi="GHEA Grapalat"/>
        </w:rPr>
        <w:t>пресконференций</w:t>
      </w:r>
      <w:proofErr w:type="spellEnd"/>
      <w:r w:rsidR="00D665D0" w:rsidRPr="00D665D0">
        <w:rPr>
          <w:rFonts w:ascii="GHEA Grapalat" w:hAnsi="GHEA Grapalat"/>
        </w:rPr>
        <w:t>,  зала ожидания, залов  заседаний  и рабочей  комнаты  . установка  нового имущества министерства иностранных дел РА</w:t>
      </w:r>
      <w:r w:rsidR="00D83BB6" w:rsidRPr="00D83BB6">
        <w:rPr>
          <w:rFonts w:ascii="GHEA Grapalat" w:hAnsi="GHEA Grapalat"/>
        </w:rPr>
        <w:t xml:space="preserve"> </w:t>
      </w:r>
      <w:r w:rsidR="00D83BB6" w:rsidRPr="0009466F">
        <w:rPr>
          <w:rFonts w:ascii="GHEA Grapalat" w:hAnsi="GHEA Grapalat"/>
        </w:rPr>
        <w:t>(далее — также услуга)</w:t>
      </w:r>
      <w:r w:rsidRPr="0009466F">
        <w:rPr>
          <w:rFonts w:ascii="GHEA Grapalat" w:hAnsi="GHEA Grapalat"/>
        </w:rPr>
        <w:t>, котор</w:t>
      </w:r>
      <w:r w:rsidR="0009466F" w:rsidRPr="0009466F">
        <w:rPr>
          <w:rFonts w:ascii="GHEA Grapalat" w:hAnsi="GHEA Grapalat"/>
        </w:rPr>
        <w:t>о</w:t>
      </w:r>
      <w:r w:rsidRPr="0009466F">
        <w:rPr>
          <w:rFonts w:ascii="GHEA Grapalat" w:hAnsi="GHEA Grapalat"/>
        </w:rPr>
        <w:t>е сгруппирован</w:t>
      </w:r>
      <w:r w:rsidR="0009466F" w:rsidRPr="0009466F">
        <w:rPr>
          <w:rFonts w:ascii="GHEA Grapalat" w:hAnsi="GHEA Grapalat"/>
        </w:rPr>
        <w:t>о</w:t>
      </w:r>
      <w:r w:rsidRPr="0009466F">
        <w:rPr>
          <w:rFonts w:ascii="GHEA Grapalat" w:hAnsi="GHEA Grapalat"/>
        </w:rPr>
        <w:t xml:space="preserve"> в </w:t>
      </w:r>
      <w:r w:rsidR="0009466F" w:rsidRPr="0009466F">
        <w:rPr>
          <w:rFonts w:ascii="GHEA Grapalat" w:hAnsi="GHEA Grapalat"/>
        </w:rPr>
        <w:t xml:space="preserve">одним </w:t>
      </w:r>
      <w:r w:rsidRPr="0009466F">
        <w:rPr>
          <w:rFonts w:ascii="GHEA Grapalat" w:hAnsi="GHEA Grapalat"/>
        </w:rPr>
        <w:t>лот</w:t>
      </w:r>
      <w:r w:rsidR="0009466F" w:rsidRPr="0009466F">
        <w:rPr>
          <w:rFonts w:ascii="GHEA Grapalat" w:hAnsi="GHEA Grapalat"/>
        </w:rPr>
        <w:t>е</w:t>
      </w:r>
      <w:r w:rsidRPr="0009466F">
        <w:rPr>
          <w:rFonts w:ascii="GHEA Grapalat" w:hAnsi="GHEA Grapalat"/>
        </w:rPr>
        <w:t xml:space="preserve"> </w:t>
      </w:r>
      <w:r w:rsidR="0009466F" w:rsidRPr="0009466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rsidTr="001A6383">
        <w:trPr>
          <w:trHeight w:val="736"/>
          <w:jc w:val="center"/>
        </w:trPr>
        <w:tc>
          <w:tcPr>
            <w:tcW w:w="2917" w:type="dxa"/>
            <w:gridSpan w:val="2"/>
            <w:vAlign w:val="center"/>
          </w:tcPr>
          <w:p w:rsidR="001A6383" w:rsidRPr="001A6383" w:rsidRDefault="001A6383" w:rsidP="00CD76E0">
            <w:pPr>
              <w:pStyle w:val="BodyTextIndent2"/>
              <w:widowControl w:val="0"/>
              <w:spacing w:line="240" w:lineRule="auto"/>
              <w:ind w:firstLine="0"/>
              <w:jc w:val="center"/>
              <w:rPr>
                <w:rFonts w:ascii="GHEA Grapalat" w:hAnsi="GHEA Grapalat"/>
                <w:b/>
                <w:i/>
              </w:rPr>
            </w:pPr>
          </w:p>
          <w:p w:rsidR="001A6383" w:rsidRPr="001A6383" w:rsidRDefault="001A6383" w:rsidP="00CD76E0">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Align w:val="center"/>
          </w:tcPr>
          <w:p w:rsidR="001A6383" w:rsidRPr="009044F1" w:rsidRDefault="001A6383" w:rsidP="00CD76E0">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61E41" w:rsidRPr="0092768B" w:rsidTr="0092768B">
        <w:trPr>
          <w:trHeight w:val="432"/>
          <w:jc w:val="center"/>
        </w:trPr>
        <w:tc>
          <w:tcPr>
            <w:tcW w:w="1035" w:type="dxa"/>
            <w:vAlign w:val="center"/>
          </w:tcPr>
          <w:p w:rsidR="00161E41" w:rsidRPr="009044F1" w:rsidRDefault="00161E41" w:rsidP="00CD76E0">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rsidR="00161E41" w:rsidRPr="00090164" w:rsidRDefault="001F3581" w:rsidP="00CD76E0">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16"/>
                <w:lang w:val="en-US"/>
              </w:rPr>
              <w:t>2930000</w:t>
            </w:r>
          </w:p>
        </w:tc>
        <w:tc>
          <w:tcPr>
            <w:tcW w:w="6317" w:type="dxa"/>
            <w:vAlign w:val="center"/>
          </w:tcPr>
          <w:p w:rsidR="00161E41" w:rsidRPr="0092768B" w:rsidRDefault="00090164" w:rsidP="00CD76E0">
            <w:pPr>
              <w:pStyle w:val="BodyTextIndent2"/>
              <w:widowControl w:val="0"/>
              <w:spacing w:line="240" w:lineRule="auto"/>
              <w:ind w:firstLine="0"/>
              <w:rPr>
                <w:rFonts w:ascii="GHEA Grapalat" w:hAnsi="GHEA Grapalat"/>
                <w:sz w:val="24"/>
                <w:szCs w:val="24"/>
              </w:rPr>
            </w:pPr>
            <w:r w:rsidRPr="00090164">
              <w:rPr>
                <w:rFonts w:ascii="GHEA Grapalat" w:hAnsi="GHEA Grapalat"/>
                <w:i/>
                <w:spacing w:val="6"/>
                <w:sz w:val="24"/>
                <w:szCs w:val="24"/>
              </w:rPr>
              <w:t>подготовка проектов, расчет стоимости</w:t>
            </w:r>
          </w:p>
        </w:tc>
      </w:tr>
    </w:tbl>
    <w:p w:rsidR="00096865" w:rsidRDefault="00816505" w:rsidP="00CD76E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92768B" w:rsidRPr="00830700" w:rsidRDefault="0092768B" w:rsidP="00CD76E0">
      <w:pPr>
        <w:widowControl w:val="0"/>
        <w:jc w:val="center"/>
        <w:rPr>
          <w:rFonts w:ascii="GHEA Grapalat" w:hAnsi="GHEA Grapalat"/>
          <w:b/>
        </w:rPr>
      </w:pPr>
    </w:p>
    <w:p w:rsidR="00C00752" w:rsidRPr="00716B81" w:rsidRDefault="00693101" w:rsidP="00CD76E0">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CD76E0">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D76E0">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CD76E0">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rsidR="00753E6E" w:rsidRPr="009044F1" w:rsidRDefault="00753E6E" w:rsidP="00CD76E0">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 xml:space="preserve">в отношении </w:t>
      </w:r>
      <w:proofErr w:type="gramStart"/>
      <w:r w:rsidR="008B6D0D">
        <w:rPr>
          <w:rFonts w:ascii="GHEA Grapalat" w:hAnsi="GHEA Grapalat"/>
        </w:rPr>
        <w:t>которых  административный</w:t>
      </w:r>
      <w:proofErr w:type="gramEnd"/>
      <w:r w:rsidR="008B6D0D">
        <w:rPr>
          <w:rFonts w:ascii="GHEA Grapalat" w:hAnsi="GHEA Grapalat"/>
        </w:rPr>
        <w:t xml:space="preserve"> акт, устанавливающий ответственность за </w:t>
      </w:r>
      <w:proofErr w:type="spellStart"/>
      <w:r w:rsidR="008B6D0D">
        <w:rPr>
          <w:rFonts w:ascii="GHEA Grapalat" w:hAnsi="GHEA Grapalat"/>
        </w:rPr>
        <w:t>антиконкурентное</w:t>
      </w:r>
      <w:proofErr w:type="spellEnd"/>
      <w:r w:rsidR="008B6D0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8B6D0D">
        <w:rPr>
          <w:rFonts w:ascii="GHEA Grapalat" w:hAnsi="GHEA Grapalat"/>
        </w:rPr>
        <w:t>необжалуемым</w:t>
      </w:r>
      <w:proofErr w:type="spellEnd"/>
      <w:r w:rsidR="008B6D0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CD76E0">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D76E0">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Default="00990561" w:rsidP="00CD76E0">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1A6383" w:rsidRDefault="00775378" w:rsidP="00CD76E0">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1A6383" w:rsidRDefault="00775378" w:rsidP="00557E57">
      <w:pPr>
        <w:pStyle w:val="ListParagraph"/>
        <w:widowControl w:val="0"/>
        <w:numPr>
          <w:ilvl w:val="0"/>
          <w:numId w:val="8"/>
        </w:numPr>
        <w:tabs>
          <w:tab w:val="left" w:pos="1134"/>
        </w:tabs>
        <w:spacing w:line="276"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1A6383">
        <w:rPr>
          <w:rFonts w:ascii="GHEA Grapalat" w:hAnsi="GHEA Grapalat" w:cs="Sylfaen"/>
        </w:rPr>
        <w:lastRenderedPageBreak/>
        <w:t>выплатил сумму заявки, договора и (или) обеспечения квалификации;</w:t>
      </w:r>
    </w:p>
    <w:p w:rsidR="00775378" w:rsidRPr="001A6383" w:rsidRDefault="00775378" w:rsidP="00557E57">
      <w:pPr>
        <w:pStyle w:val="ListParagraph"/>
        <w:widowControl w:val="0"/>
        <w:numPr>
          <w:ilvl w:val="0"/>
          <w:numId w:val="8"/>
        </w:numPr>
        <w:tabs>
          <w:tab w:val="left" w:pos="1134"/>
        </w:tabs>
        <w:spacing w:line="276" w:lineRule="auto"/>
        <w:ind w:left="426" w:hanging="284"/>
        <w:contextualSpacing/>
        <w:jc w:val="both"/>
        <w:rPr>
          <w:rFonts w:ascii="GHEA Grapalat" w:hAnsi="GHEA Grapalat" w:cs="Sylfaen"/>
        </w:rPr>
      </w:pPr>
      <w:r w:rsidRPr="001A6383">
        <w:rPr>
          <w:rFonts w:ascii="GHEA Grapalat" w:hAnsi="GHEA Grapalat" w:cs="Sylfaen"/>
        </w:rPr>
        <w:t xml:space="preserve">в качестве отобранного участника отказался или </w:t>
      </w:r>
      <w:proofErr w:type="gramStart"/>
      <w:r w:rsidRPr="001A6383">
        <w:rPr>
          <w:rFonts w:ascii="GHEA Grapalat" w:hAnsi="GHEA Grapalat" w:cs="Sylfaen"/>
        </w:rPr>
        <w:t>лишился  права</w:t>
      </w:r>
      <w:proofErr w:type="gramEnd"/>
      <w:r w:rsidRPr="001A6383">
        <w:rPr>
          <w:rFonts w:ascii="GHEA Grapalat" w:hAnsi="GHEA Grapalat" w:cs="Sylfaen"/>
        </w:rPr>
        <w:t xml:space="preserve"> заключения договора.</w:t>
      </w:r>
    </w:p>
    <w:p w:rsidR="00753E6E" w:rsidRPr="009044F1" w:rsidRDefault="00753E6E" w:rsidP="00A028E0">
      <w:pPr>
        <w:widowControl w:val="0"/>
        <w:tabs>
          <w:tab w:val="left" w:pos="1134"/>
        </w:tabs>
        <w:spacing w:line="276" w:lineRule="auto"/>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028E0" w:rsidRDefault="00A028E0" w:rsidP="00A028E0">
      <w:pPr>
        <w:widowControl w:val="0"/>
        <w:tabs>
          <w:tab w:val="left" w:pos="1134"/>
        </w:tabs>
        <w:spacing w:line="276" w:lineRule="auto"/>
        <w:ind w:firstLine="567"/>
        <w:jc w:val="both"/>
        <w:rPr>
          <w:ins w:id="0" w:author="Vardan" w:date="2022-10-29T21:54:00Z"/>
          <w:rFonts w:ascii="GHEA Grapalat" w:hAnsi="GHEA Grapalat"/>
        </w:rPr>
      </w:pPr>
      <w:r>
        <w:rPr>
          <w:rFonts w:ascii="GHEA Grapalat" w:hAnsi="GHEA Grapalat"/>
        </w:rPr>
        <w:t>2.3.</w:t>
      </w:r>
      <w:r>
        <w:rPr>
          <w:rFonts w:ascii="GHEA Grapalat" w:hAnsi="GHEA Grapalat"/>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A028E0" w:rsidRDefault="00A028E0" w:rsidP="00A028E0">
      <w:pPr>
        <w:widowControl w:val="0"/>
        <w:tabs>
          <w:tab w:val="left" w:pos="1134"/>
        </w:tabs>
        <w:spacing w:line="276" w:lineRule="auto"/>
        <w:ind w:firstLine="567"/>
        <w:jc w:val="both"/>
        <w:rPr>
          <w:rFonts w:ascii="GHEA Grapalat" w:hAnsi="GHEA Grapalat"/>
        </w:rPr>
      </w:pP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rPr>
      </w:pPr>
      <w:r>
        <w:rPr>
          <w:rFonts w:ascii="GHEA Grapalat" w:hAnsi="GHEA Grapalat"/>
        </w:rPr>
        <w:t>По смыслу пункта 119 Порядка:</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color w:val="000000"/>
        </w:rPr>
        <w:lastRenderedPageBreak/>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A028E0" w:rsidRDefault="00A028E0" w:rsidP="00A028E0">
      <w:pPr>
        <w:pStyle w:val="NormalWeb"/>
        <w:widowControl w:val="0"/>
        <w:tabs>
          <w:tab w:val="left" w:pos="1134"/>
        </w:tabs>
        <w:spacing w:before="0" w:beforeAutospacing="0" w:after="0" w:afterAutospacing="0" w:line="276" w:lineRule="auto"/>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rsidR="00A028E0" w:rsidRDefault="00A028E0" w:rsidP="00A028E0">
      <w:pPr>
        <w:widowControl w:val="0"/>
        <w:tabs>
          <w:tab w:val="left" w:pos="1134"/>
        </w:tabs>
        <w:spacing w:line="276" w:lineRule="auto"/>
        <w:ind w:firstLine="567"/>
        <w:jc w:val="both"/>
        <w:rPr>
          <w:ins w:id="1" w:author="Vardan" w:date="2022-05-29T21:57:00Z"/>
          <w:rFonts w:ascii="GHEA Grapalat" w:hAnsi="GHEA Grapalat"/>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rsidR="00A028E0" w:rsidRDefault="00A028E0" w:rsidP="00A028E0">
      <w:pPr>
        <w:widowControl w:val="0"/>
        <w:tabs>
          <w:tab w:val="left" w:pos="1134"/>
        </w:tabs>
        <w:spacing w:line="276" w:lineRule="auto"/>
        <w:ind w:firstLine="567"/>
        <w:jc w:val="both"/>
        <w:rPr>
          <w:rFonts w:ascii="GHEA Grapalat" w:hAnsi="GHEA Grapalat"/>
        </w:rPr>
      </w:pPr>
      <w:r>
        <w:rPr>
          <w:rFonts w:ascii="GHEA Grapalat" w:hAnsi="GHEA Grapalat"/>
        </w:rPr>
        <w:t>2.4.</w:t>
      </w:r>
      <w:r>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rsidR="00D83BB6" w:rsidRDefault="00D83BB6" w:rsidP="00A028E0">
      <w:pPr>
        <w:pStyle w:val="norm"/>
        <w:widowControl w:val="0"/>
        <w:tabs>
          <w:tab w:val="left" w:pos="1134"/>
        </w:tabs>
        <w:spacing w:line="276" w:lineRule="auto"/>
        <w:ind w:firstLine="567"/>
        <w:rPr>
          <w:rFonts w:ascii="GHEA Grapalat" w:hAnsi="GHEA Grapalat" w:cs="Arial Armenian"/>
          <w:sz w:val="24"/>
          <w:szCs w:val="24"/>
        </w:rPr>
      </w:pPr>
      <w:r w:rsidRPr="00D83BB6">
        <w:rPr>
          <w:rFonts w:ascii="GHEA Grapalat" w:hAnsi="GHEA Grapalat" w:cs="Arial Armenian"/>
          <w:sz w:val="24"/>
          <w:szCs w:val="24"/>
        </w:rPr>
        <w:t>2.4.1 Участник обязан иметь следующие лицензии:</w:t>
      </w:r>
    </w:p>
    <w:p w:rsidR="00D83BB6" w:rsidRDefault="00D83BB6" w:rsidP="00A028E0">
      <w:pPr>
        <w:pStyle w:val="norm"/>
        <w:widowControl w:val="0"/>
        <w:tabs>
          <w:tab w:val="left" w:pos="1134"/>
        </w:tabs>
        <w:spacing w:line="276" w:lineRule="auto"/>
        <w:ind w:firstLine="567"/>
        <w:rPr>
          <w:rFonts w:ascii="GHEA Grapalat" w:hAnsi="GHEA Grapalat"/>
          <w:sz w:val="24"/>
          <w:szCs w:val="24"/>
        </w:rPr>
      </w:pPr>
      <w:r w:rsidRPr="00D83BB6">
        <w:rPr>
          <w:rFonts w:ascii="GHEA Grapalat" w:hAnsi="GHEA Grapalat"/>
          <w:sz w:val="24"/>
          <w:szCs w:val="24"/>
        </w:rPr>
        <w:t>«Разработка инженерных отделов градостроительной документации» по направлениям: проектная документация жилых, общественных, промышленных зданий и сооружений, проектная документация энергетических объектов, электроэнергетических систем.</w:t>
      </w:r>
    </w:p>
    <w:p w:rsidR="000A6B75" w:rsidRPr="009044F1" w:rsidRDefault="000A6B75" w:rsidP="00A028E0">
      <w:pPr>
        <w:pStyle w:val="norm"/>
        <w:widowControl w:val="0"/>
        <w:tabs>
          <w:tab w:val="left" w:pos="1134"/>
        </w:tabs>
        <w:spacing w:line="276"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A028E0">
      <w:pPr>
        <w:pStyle w:val="BodyTextIndent2"/>
        <w:widowControl w:val="0"/>
        <w:tabs>
          <w:tab w:val="left" w:pos="1134"/>
        </w:tabs>
        <w:spacing w:line="276"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A028E0">
      <w:pPr>
        <w:pStyle w:val="BodyTextIndent2"/>
        <w:widowControl w:val="0"/>
        <w:spacing w:line="276"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A028E0">
      <w:pPr>
        <w:pStyle w:val="BodyTextIndent2"/>
        <w:widowControl w:val="0"/>
        <w:tabs>
          <w:tab w:val="left" w:pos="1134"/>
        </w:tabs>
        <w:spacing w:line="276"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w:t>
      </w:r>
      <w:r w:rsidR="000A6B75" w:rsidRPr="009044F1">
        <w:rPr>
          <w:rFonts w:ascii="GHEA Grapalat" w:hAnsi="GHEA Grapalat"/>
          <w:sz w:val="24"/>
          <w:szCs w:val="24"/>
        </w:rPr>
        <w:lastRenderedPageBreak/>
        <w:t>представленные отдельно.</w:t>
      </w:r>
    </w:p>
    <w:p w:rsidR="000A6B75" w:rsidRDefault="00C366B6" w:rsidP="00A028E0">
      <w:pPr>
        <w:pStyle w:val="BodyTextIndent2"/>
        <w:widowControl w:val="0"/>
        <w:tabs>
          <w:tab w:val="left" w:pos="1134"/>
        </w:tabs>
        <w:spacing w:line="276" w:lineRule="auto"/>
        <w:ind w:firstLine="567"/>
        <w:rPr>
          <w:rFonts w:ascii="GHEA Grapalat" w:hAnsi="GHEA Grapalat"/>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C128C" w:rsidRPr="009044F1" w:rsidRDefault="00DC128C" w:rsidP="00CD76E0">
      <w:pPr>
        <w:pStyle w:val="BodyTextIndent2"/>
        <w:widowControl w:val="0"/>
        <w:tabs>
          <w:tab w:val="left" w:pos="1134"/>
        </w:tabs>
        <w:spacing w:line="240" w:lineRule="auto"/>
        <w:ind w:firstLine="567"/>
        <w:rPr>
          <w:rFonts w:ascii="GHEA Grapalat" w:hAnsi="GHEA Grapalat" w:cs="Sylfaen"/>
          <w:sz w:val="24"/>
          <w:szCs w:val="24"/>
        </w:rPr>
      </w:pPr>
    </w:p>
    <w:p w:rsidR="00096865" w:rsidRPr="009044F1" w:rsidRDefault="00ED2352" w:rsidP="00CD76E0">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CD76E0">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CD76E0">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CD76E0">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D76E0">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CD76E0">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11C1" w:rsidRDefault="002D7D70" w:rsidP="00CD76E0">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proofErr w:type="spellStart"/>
      <w:r w:rsidR="00F9791A" w:rsidRPr="00F9791A">
        <w:rPr>
          <w:rFonts w:ascii="GHEA Grapalat" w:hAnsi="GHEA Grapalat"/>
          <w:lang w:val="hy-AM"/>
        </w:rPr>
        <w:t>Кажд</w:t>
      </w:r>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proofErr w:type="spellStart"/>
      <w:r w:rsidR="00CA1F39" w:rsidRPr="00F9791A">
        <w:rPr>
          <w:rFonts w:ascii="GHEA Grapalat" w:hAnsi="GHEA Grapalat"/>
          <w:lang w:val="hy-AM"/>
        </w:rPr>
        <w:t>без</w:t>
      </w:r>
      <w:proofErr w:type="spellEnd"/>
      <w:r w:rsidR="00CA1F39" w:rsidRPr="00F9791A">
        <w:rPr>
          <w:rFonts w:ascii="GHEA Grapalat" w:hAnsi="GHEA Grapalat"/>
          <w:lang w:val="hy-AM"/>
        </w:rPr>
        <w:t xml:space="preserve"> </w:t>
      </w:r>
      <w:proofErr w:type="spellStart"/>
      <w:r w:rsidR="00CA1F39" w:rsidRPr="00F9791A">
        <w:rPr>
          <w:rFonts w:ascii="GHEA Grapalat" w:hAnsi="GHEA Grapalat"/>
          <w:lang w:val="hy-AM"/>
        </w:rPr>
        <w:t>указания</w:t>
      </w:r>
      <w:proofErr w:type="spellEnd"/>
      <w:r w:rsidR="00CA1F39" w:rsidRPr="00F9791A">
        <w:rPr>
          <w:rFonts w:ascii="GHEA Grapalat" w:hAnsi="GHEA Grapalat"/>
          <w:lang w:val="hy-AM"/>
        </w:rPr>
        <w:t xml:space="preserve"> </w:t>
      </w:r>
      <w:proofErr w:type="spellStart"/>
      <w:r w:rsidR="00CA1F39" w:rsidRPr="00F9791A">
        <w:rPr>
          <w:rFonts w:ascii="GHEA Grapalat" w:hAnsi="GHEA Grapalat"/>
          <w:lang w:val="hy-AM"/>
        </w:rPr>
        <w:t>имени</w:t>
      </w:r>
      <w:proofErr w:type="spellEnd"/>
      <w:r w:rsidR="00F9791A">
        <w:rPr>
          <w:rFonts w:ascii="GHEA Grapalat" w:hAnsi="GHEA Grapalat"/>
          <w:lang w:val="hy-AM"/>
        </w:rPr>
        <w:t>,</w:t>
      </w:r>
      <w:r w:rsidR="00F9791A" w:rsidRPr="00F9791A">
        <w:rPr>
          <w:rFonts w:ascii="GHEA Grapalat" w:hAnsi="GHEA Grapalat"/>
          <w:lang w:val="hy-AM"/>
        </w:rPr>
        <w:t xml:space="preserve"> </w:t>
      </w:r>
      <w:proofErr w:type="spellStart"/>
      <w:r w:rsidR="00F9791A" w:rsidRPr="00F9791A">
        <w:rPr>
          <w:rFonts w:ascii="GHEA Grapalat" w:hAnsi="GHEA Grapalat"/>
          <w:lang w:val="hy-AM"/>
        </w:rPr>
        <w:t>до</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истечения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срока</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установленного</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для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внесения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изменений</w:t>
      </w:r>
      <w:proofErr w:type="spellEnd"/>
      <w:r w:rsidR="00F9791A" w:rsidRPr="00F9791A">
        <w:rPr>
          <w:rFonts w:ascii="GHEA Grapalat" w:hAnsi="GHEA Grapalat"/>
          <w:lang w:val="hy-AM"/>
        </w:rPr>
        <w:t xml:space="preserve"> в </w:t>
      </w:r>
      <w:proofErr w:type="spellStart"/>
      <w:r w:rsidR="00F9791A" w:rsidRPr="00F9791A">
        <w:rPr>
          <w:rFonts w:ascii="GHEA Grapalat" w:hAnsi="GHEA Grapalat"/>
          <w:lang w:val="hy-AM"/>
        </w:rPr>
        <w:t>приглашение</w:t>
      </w:r>
      <w:proofErr w:type="spellEnd"/>
      <w:r w:rsidR="00F9791A" w:rsidRPr="00F9791A">
        <w:rPr>
          <w:rFonts w:ascii="GHEA Grapalat" w:hAnsi="GHEA Grapalat"/>
          <w:lang w:val="hy-AM"/>
        </w:rPr>
        <w:t xml:space="preserve">, </w:t>
      </w:r>
      <w:r w:rsidR="00F9791A">
        <w:rPr>
          <w:rFonts w:ascii="GHEA Grapalat" w:hAnsi="GHEA Grapalat"/>
        </w:rPr>
        <w:t xml:space="preserve">имеет право </w:t>
      </w:r>
      <w:r w:rsidR="00F9791A" w:rsidRPr="00F9791A">
        <w:rPr>
          <w:rFonts w:ascii="GHEA Grapalat" w:hAnsi="GHEA Grapalat"/>
          <w:lang w:val="hy-AM"/>
        </w:rPr>
        <w:t xml:space="preserve">по </w:t>
      </w:r>
      <w:proofErr w:type="spellStart"/>
      <w:r w:rsidR="00F9791A" w:rsidRPr="00F9791A">
        <w:rPr>
          <w:rFonts w:ascii="GHEA Grapalat" w:hAnsi="GHEA Grapalat"/>
          <w:lang w:val="hy-AM"/>
        </w:rPr>
        <w:t>электронной</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почте</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представить</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секретарю</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оценочной</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комиссии</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обоснования</w:t>
      </w:r>
      <w:proofErr w:type="spellEnd"/>
      <w:r w:rsidR="00F9791A" w:rsidRPr="00F9791A">
        <w:rPr>
          <w:rFonts w:ascii="GHEA Grapalat" w:hAnsi="GHEA Grapalat"/>
          <w:lang w:val="hy-AM"/>
        </w:rPr>
        <w:t xml:space="preserve"> по </w:t>
      </w:r>
      <w:proofErr w:type="spellStart"/>
      <w:r w:rsidR="00F9791A" w:rsidRPr="00F9791A">
        <w:rPr>
          <w:rFonts w:ascii="GHEA Grapalat" w:hAnsi="GHEA Grapalat"/>
          <w:lang w:val="hy-AM"/>
        </w:rPr>
        <w:t>характеристикам</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предмета</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закупки</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установленным</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приглашением</w:t>
      </w:r>
      <w:proofErr w:type="spellEnd"/>
      <w:r w:rsidR="00F34417">
        <w:rPr>
          <w:rFonts w:ascii="GHEA Grapalat" w:hAnsi="GHEA Grapalat"/>
        </w:rPr>
        <w:t xml:space="preserve"> </w:t>
      </w:r>
      <w:r w:rsidR="00F9791A" w:rsidRPr="00F9791A">
        <w:rPr>
          <w:rFonts w:ascii="GHEA Grapalat" w:hAnsi="GHEA Grapalat"/>
          <w:lang w:val="hy-AM"/>
        </w:rPr>
        <w:t xml:space="preserve">с </w:t>
      </w:r>
      <w:proofErr w:type="spellStart"/>
      <w:r w:rsidR="00F9791A" w:rsidRPr="00F9791A">
        <w:rPr>
          <w:rFonts w:ascii="GHEA Grapalat" w:hAnsi="GHEA Grapalat"/>
          <w:lang w:val="hy-AM"/>
        </w:rPr>
        <w:t>точки</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зрения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предусмотренных</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Законом</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требований</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обеспечения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конкуренции</w:t>
      </w:r>
      <w:proofErr w:type="spellEnd"/>
      <w:r w:rsidR="00F9791A" w:rsidRPr="00F9791A">
        <w:rPr>
          <w:rFonts w:ascii="GHEA Grapalat" w:hAnsi="GHEA Grapalat"/>
          <w:lang w:val="hy-AM"/>
        </w:rPr>
        <w:t xml:space="preserve"> и </w:t>
      </w:r>
      <w:proofErr w:type="spellStart"/>
      <w:r w:rsidR="00F9791A" w:rsidRPr="00F9791A">
        <w:rPr>
          <w:rFonts w:ascii="GHEA Grapalat" w:hAnsi="GHEA Grapalat"/>
          <w:lang w:val="hy-AM"/>
        </w:rPr>
        <w:t>исключения</w:t>
      </w:r>
      <w:proofErr w:type="spellEnd"/>
      <w:r w:rsidR="00F9791A" w:rsidRPr="00F9791A">
        <w:rPr>
          <w:rFonts w:ascii="GHEA Grapalat" w:hAnsi="GHEA Grapalat"/>
          <w:lang w:val="hy-AM"/>
        </w:rPr>
        <w:t xml:space="preserve"> </w:t>
      </w:r>
      <w:proofErr w:type="spellStart"/>
      <w:r w:rsidR="00F9791A" w:rsidRPr="00F9791A">
        <w:rPr>
          <w:rFonts w:ascii="GHEA Grapalat" w:hAnsi="GHEA Grapalat"/>
          <w:lang w:val="hy-AM"/>
        </w:rPr>
        <w:t>дискриминации</w:t>
      </w:r>
      <w:proofErr w:type="spellEnd"/>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w:t>
      </w:r>
      <w:proofErr w:type="spellStart"/>
      <w:r w:rsidR="00750FFF" w:rsidRPr="00750FFF">
        <w:rPr>
          <w:rFonts w:ascii="GHEA Grapalat" w:hAnsi="GHEA Grapalat"/>
          <w:lang w:val="hy-AM"/>
        </w:rPr>
        <w:t>случае</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признания</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представленных</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обоснований</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приемлемыми</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оценочная</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комиссия</w:t>
      </w:r>
      <w:proofErr w:type="spellEnd"/>
      <w:r w:rsidR="00750FFF" w:rsidRPr="00750FFF">
        <w:rPr>
          <w:rFonts w:ascii="GHEA Grapalat" w:hAnsi="GHEA Grapalat"/>
          <w:lang w:val="hy-AM"/>
        </w:rPr>
        <w:t xml:space="preserve"> в </w:t>
      </w:r>
      <w:proofErr w:type="spellStart"/>
      <w:r w:rsidR="00750FFF" w:rsidRPr="00750FFF">
        <w:rPr>
          <w:rFonts w:ascii="GHEA Grapalat" w:hAnsi="GHEA Grapalat"/>
          <w:lang w:val="hy-AM"/>
        </w:rPr>
        <w:t>установленный</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срок</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вносит</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обусловленные</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ими</w:t>
      </w:r>
      <w:proofErr w:type="spellEnd"/>
      <w:r w:rsidR="00750FFF" w:rsidRPr="00750FFF">
        <w:rPr>
          <w:rFonts w:ascii="GHEA Grapalat" w:hAnsi="GHEA Grapalat"/>
          <w:lang w:val="hy-AM"/>
        </w:rPr>
        <w:t xml:space="preserve"> </w:t>
      </w:r>
      <w:proofErr w:type="spellStart"/>
      <w:r w:rsidR="00750FFF" w:rsidRPr="00750FFF">
        <w:rPr>
          <w:rFonts w:ascii="GHEA Grapalat" w:hAnsi="GHEA Grapalat"/>
          <w:lang w:val="hy-AM"/>
        </w:rPr>
        <w:t>изменения</w:t>
      </w:r>
      <w:proofErr w:type="spellEnd"/>
      <w:r w:rsidR="00750FFF" w:rsidRPr="00750FFF">
        <w:rPr>
          <w:rFonts w:ascii="GHEA Grapalat" w:hAnsi="GHEA Grapalat"/>
          <w:lang w:val="hy-AM"/>
        </w:rPr>
        <w:t xml:space="preserve"> в </w:t>
      </w:r>
      <w:proofErr w:type="spellStart"/>
      <w:r w:rsidR="00750FFF" w:rsidRPr="00750FFF">
        <w:rPr>
          <w:rFonts w:ascii="GHEA Grapalat" w:hAnsi="GHEA Grapalat"/>
          <w:lang w:val="hy-AM"/>
        </w:rPr>
        <w:t>приглашение</w:t>
      </w:r>
      <w:proofErr w:type="spellEnd"/>
      <w:r w:rsidR="00750FFF">
        <w:rPr>
          <w:rFonts w:ascii="GHEA Grapalat" w:hAnsi="GHEA Grapalat"/>
          <w:lang w:val="hy-AM"/>
        </w:rPr>
        <w:t>.</w:t>
      </w:r>
    </w:p>
    <w:p w:rsidR="00096865" w:rsidRDefault="00096865" w:rsidP="00CD76E0">
      <w:pPr>
        <w:widowControl w:val="0"/>
        <w:tabs>
          <w:tab w:val="left" w:pos="1134"/>
        </w:tabs>
        <w:autoSpaceDE w:val="0"/>
        <w:autoSpaceDN w:val="0"/>
        <w:adjustRightInd w:val="0"/>
        <w:ind w:firstLine="567"/>
        <w:jc w:val="both"/>
        <w:rPr>
          <w:rFonts w:ascii="GHEA Grapalat" w:hAnsi="GHEA Grapalat"/>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 </w:t>
      </w:r>
    </w:p>
    <w:p w:rsidR="005B4868" w:rsidRPr="009044F1" w:rsidRDefault="005B4868" w:rsidP="00CD76E0">
      <w:pPr>
        <w:widowControl w:val="0"/>
        <w:tabs>
          <w:tab w:val="left" w:pos="1134"/>
        </w:tabs>
        <w:autoSpaceDE w:val="0"/>
        <w:autoSpaceDN w:val="0"/>
        <w:adjustRightInd w:val="0"/>
        <w:ind w:firstLine="567"/>
        <w:jc w:val="both"/>
        <w:rPr>
          <w:rFonts w:ascii="GHEA Grapalat" w:hAnsi="GHEA Grapalat" w:cs="Arial Unicode"/>
        </w:rPr>
      </w:pPr>
    </w:p>
    <w:p w:rsidR="00096865" w:rsidRPr="00995804" w:rsidRDefault="00955A1E" w:rsidP="00CD76E0">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CD76E0">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CD76E0">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rsidR="00096865" w:rsidRPr="005114D0" w:rsidRDefault="000946A3" w:rsidP="00CD76E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70CD6" w:rsidRPr="009926B2">
        <w:rPr>
          <w:rFonts w:ascii="GHEA Grapalat" w:hAnsi="GHEA Grapalat"/>
        </w:rPr>
        <w:t>запросе котировок</w:t>
      </w:r>
      <w:r w:rsidRPr="009044F1">
        <w:rPr>
          <w:rFonts w:ascii="GHEA Grapalat" w:hAnsi="GHEA Grapalat"/>
          <w:sz w:val="24"/>
          <w:szCs w:val="24"/>
        </w:rPr>
        <w:t>.</w:t>
      </w:r>
    </w:p>
    <w:p w:rsidR="008B1605" w:rsidRPr="009044F1" w:rsidRDefault="00096865" w:rsidP="00CD76E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5B4868" w:rsidRPr="005B4868">
        <w:rPr>
          <w:rFonts w:ascii="GHEA Grapalat" w:hAnsi="GHEA Grapalat"/>
          <w:sz w:val="24"/>
          <w:szCs w:val="24"/>
        </w:rPr>
        <w:t xml:space="preserve"> </w:t>
      </w:r>
      <w:r w:rsidR="001C3D94">
        <w:rPr>
          <w:rFonts w:ascii="GHEA Grapalat" w:hAnsi="GHEA Grapalat"/>
          <w:sz w:val="24"/>
          <w:szCs w:val="24"/>
        </w:rPr>
        <w:t>1</w:t>
      </w:r>
      <w:r w:rsidR="004E30E0" w:rsidRPr="004E30E0">
        <w:rPr>
          <w:rFonts w:ascii="GHEA Grapalat" w:hAnsi="GHEA Grapalat"/>
          <w:sz w:val="24"/>
          <w:szCs w:val="24"/>
        </w:rPr>
        <w:t>1</w:t>
      </w:r>
      <w:r w:rsidR="001C3D94">
        <w:rPr>
          <w:rFonts w:ascii="GHEA Grapalat" w:hAnsi="GHEA Grapalat"/>
          <w:sz w:val="24"/>
          <w:szCs w:val="24"/>
        </w:rPr>
        <w:t>:</w:t>
      </w:r>
      <w:r w:rsidR="004E30E0" w:rsidRPr="004E30E0">
        <w:rPr>
          <w:rFonts w:ascii="GHEA Grapalat" w:hAnsi="GHEA Grapalat"/>
          <w:sz w:val="24"/>
          <w:szCs w:val="24"/>
        </w:rPr>
        <w:t>0</w:t>
      </w:r>
      <w:r w:rsidR="001C3D94">
        <w:rPr>
          <w:rFonts w:ascii="GHEA Grapalat" w:hAnsi="GHEA Grapalat"/>
          <w:sz w:val="24"/>
          <w:szCs w:val="24"/>
        </w:rPr>
        <w:t>0</w:t>
      </w:r>
      <w:r w:rsidR="009A5DBC" w:rsidRPr="009A5DBC">
        <w:rPr>
          <w:rFonts w:ascii="GHEA Grapalat" w:hAnsi="GHEA Grapalat"/>
          <w:sz w:val="24"/>
          <w:szCs w:val="24"/>
        </w:rPr>
        <w:t xml:space="preserve">ч. </w:t>
      </w:r>
      <w:r w:rsidR="009A5DBC">
        <w:rPr>
          <w:rFonts w:ascii="GHEA Grapalat" w:hAnsi="GHEA Grapalat"/>
          <w:sz w:val="24"/>
          <w:szCs w:val="24"/>
        </w:rPr>
        <w:t xml:space="preserve"> </w:t>
      </w:r>
      <w:r w:rsidR="004E30E0" w:rsidRPr="004E30E0">
        <w:rPr>
          <w:rFonts w:ascii="GHEA Grapalat" w:hAnsi="GHEA Grapalat"/>
          <w:sz w:val="24"/>
          <w:szCs w:val="24"/>
        </w:rPr>
        <w:t>10</w:t>
      </w:r>
      <w:r w:rsidR="005B4868" w:rsidRPr="009B183B">
        <w:rPr>
          <w:rFonts w:ascii="GHEA Grapalat" w:hAnsi="GHEA Grapalat"/>
          <w:sz w:val="24"/>
          <w:szCs w:val="24"/>
        </w:rPr>
        <w:t>-</w:t>
      </w:r>
      <w:r w:rsidR="009B183B" w:rsidRPr="009B183B">
        <w:rPr>
          <w:rFonts w:ascii="GHEA Grapalat" w:hAnsi="GHEA Grapalat"/>
          <w:sz w:val="24"/>
          <w:szCs w:val="24"/>
        </w:rPr>
        <w:t>о</w:t>
      </w:r>
      <w:r w:rsidRPr="009044F1">
        <w:rPr>
          <w:rFonts w:ascii="GHEA Grapalat" w:hAnsi="GHEA Grapalat"/>
          <w:sz w:val="24"/>
          <w:szCs w:val="24"/>
        </w:rPr>
        <w:t>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CD76E0">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CD76E0">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CD76E0">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w:t>
      </w:r>
      <w:proofErr w:type="spellStart"/>
      <w:r>
        <w:rPr>
          <w:rFonts w:ascii="GHEA Grapalat" w:hAnsi="GHEA Grapalat"/>
        </w:rPr>
        <w:t>данных</w:t>
      </w:r>
      <w:r w:rsidR="00F17D5F">
        <w:rPr>
          <w:rFonts w:ascii="GHEA Grapalat" w:hAnsi="GHEA Grapalat"/>
        </w:rPr>
        <w:t>и</w:t>
      </w:r>
      <w:proofErr w:type="spellEnd"/>
      <w:r w:rsidR="00F17D5F">
        <w:rPr>
          <w:rFonts w:ascii="GHEA Grapalat" w:hAnsi="GHEA Grapalat"/>
        </w:rPr>
        <w:t xml:space="preserve">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CD76E0">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rsidR="005F25EF" w:rsidRDefault="005F25EF" w:rsidP="00CD76E0">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w:t>
      </w:r>
      <w:proofErr w:type="gramStart"/>
      <w:r w:rsidR="00A61383">
        <w:rPr>
          <w:rFonts w:ascii="GHEA Grapalat" w:hAnsi="GHEA Grapalat"/>
        </w:rPr>
        <w:t xml:space="preserve">конкуренции, </w:t>
      </w:r>
      <w:r>
        <w:rPr>
          <w:rFonts w:ascii="GHEA Grapalat" w:hAnsi="GHEA Grapalat"/>
        </w:rPr>
        <w:t xml:space="preserve"> злоупотребления</w:t>
      </w:r>
      <w:proofErr w:type="gramEnd"/>
      <w:r>
        <w:rPr>
          <w:rFonts w:ascii="GHEA Grapalat" w:hAnsi="GHEA Grapalat"/>
        </w:rPr>
        <w:t xml:space="preserve">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CD76E0">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2D0E98" w:rsidRDefault="001361B2" w:rsidP="00CD76E0">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proofErr w:type="gramStart"/>
      <w:r>
        <w:rPr>
          <w:rFonts w:ascii="GHEA Grapalat" w:hAnsi="GHEA Grapalat"/>
          <w:spacing w:val="-6"/>
          <w:sz w:val="24"/>
          <w:szCs w:val="24"/>
        </w:rPr>
        <w:t>При этом</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rsidR="00B67CCD" w:rsidRPr="009044F1" w:rsidRDefault="008E58A2" w:rsidP="00CD76E0">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B2680B" w:rsidRDefault="008E58A2" w:rsidP="009B183B">
      <w:pPr>
        <w:widowControl w:val="0"/>
        <w:tabs>
          <w:tab w:val="left" w:pos="0"/>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9B183B" w:rsidRPr="00B2680B">
        <w:rPr>
          <w:rFonts w:ascii="GHEA Grapalat" w:hAnsi="GHEA Grapalat"/>
        </w:rPr>
        <w:t>-</w:t>
      </w:r>
    </w:p>
    <w:p w:rsidR="000845F6" w:rsidRPr="009044F1" w:rsidRDefault="002A6730" w:rsidP="00CD76E0">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CD76E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CD76E0">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CD76E0">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CD76E0">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w:t>
      </w:r>
      <w:r>
        <w:rPr>
          <w:rFonts w:ascii="GHEA Grapalat" w:hAnsi="GHEA Grapalat" w:cs="Sylfaen"/>
          <w:sz w:val="24"/>
          <w:szCs w:val="24"/>
        </w:rPr>
        <w:lastRenderedPageBreak/>
        <w:t>заявку участнику.</w:t>
      </w:r>
    </w:p>
    <w:p w:rsidR="00567BD7" w:rsidRDefault="00567BD7" w:rsidP="00CD76E0">
      <w:pPr>
        <w:rPr>
          <w:rFonts w:ascii="GHEA Grapalat" w:hAnsi="GHEA Grapalat"/>
          <w:b/>
        </w:rPr>
      </w:pPr>
    </w:p>
    <w:p w:rsidR="00A45946" w:rsidRPr="009044F1" w:rsidRDefault="00333B85" w:rsidP="00CD76E0">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CD76E0">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732678" w:rsidRDefault="00C8055A" w:rsidP="009B183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9B183B">
        <w:rPr>
          <w:rFonts w:ascii="GHEA Grapalat" w:hAnsi="GHEA Grapalat"/>
          <w:sz w:val="24"/>
          <w:szCs w:val="24"/>
        </w:rPr>
        <w:t xml:space="preserve"> При этом </w:t>
      </w:r>
      <w:r w:rsidR="00940B86">
        <w:rPr>
          <w:rFonts w:ascii="GHEA Grapalat" w:hAnsi="GHEA Grapalat"/>
          <w:sz w:val="24"/>
          <w:szCs w:val="24"/>
        </w:rPr>
        <w:t>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CD76E0">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CD76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proofErr w:type="gramStart"/>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w:t>
      </w:r>
      <w:proofErr w:type="gramEnd"/>
      <w:r w:rsidRPr="009044F1">
        <w:rPr>
          <w:rFonts w:ascii="GHEA Grapalat" w:hAnsi="GHEA Grapalat"/>
          <w:sz w:val="24"/>
          <w:szCs w:val="24"/>
        </w:rPr>
        <w:t xml:space="preserve">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CD76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CD76E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CD76E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CD76E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CD76E0">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CD76E0">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CD76E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 xml:space="preserve">добавленную стоимость.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9D180E" w:rsidRDefault="009D180E" w:rsidP="00CD76E0">
      <w:pPr>
        <w:widowControl w:val="0"/>
        <w:ind w:left="567" w:right="565"/>
        <w:jc w:val="center"/>
        <w:rPr>
          <w:rFonts w:ascii="GHEA Grapalat" w:hAnsi="GHEA Grapalat"/>
          <w:b/>
          <w:lang w:val="hy-AM"/>
        </w:rPr>
      </w:pPr>
    </w:p>
    <w:p w:rsidR="00096865" w:rsidRPr="009044F1" w:rsidRDefault="00220C7C" w:rsidP="00CD76E0">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CD76E0">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CD76E0">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Pr="00B2680B" w:rsidRDefault="000D701E" w:rsidP="009B183B">
      <w:pPr>
        <w:widowControl w:val="0"/>
        <w:jc w:val="center"/>
        <w:rPr>
          <w:rFonts w:ascii="GHEA Grapalat" w:hAnsi="GHEA Grapalat"/>
          <w:b/>
        </w:rPr>
      </w:pPr>
      <w:r w:rsidRPr="009044F1">
        <w:rPr>
          <w:rFonts w:ascii="GHEA Grapalat" w:hAnsi="GHEA Grapalat"/>
          <w:b/>
        </w:rPr>
        <w:t xml:space="preserve">7. </w:t>
      </w:r>
      <w:r w:rsidR="009B183B" w:rsidRPr="00B2680B">
        <w:rPr>
          <w:rFonts w:ascii="GHEA Grapalat" w:hAnsi="GHEA Grapalat"/>
          <w:b/>
        </w:rPr>
        <w:t>–</w:t>
      </w:r>
    </w:p>
    <w:p w:rsidR="009B183B" w:rsidRPr="00B2680B" w:rsidRDefault="009B183B" w:rsidP="009B183B">
      <w:pPr>
        <w:widowControl w:val="0"/>
        <w:jc w:val="center"/>
        <w:rPr>
          <w:rFonts w:ascii="GHEA Grapalat" w:hAnsi="GHEA Grapalat"/>
          <w:b/>
        </w:rPr>
      </w:pPr>
    </w:p>
    <w:p w:rsidR="00096865" w:rsidRPr="009044F1" w:rsidRDefault="00E70FC4" w:rsidP="00CD76E0">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CD76E0">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4E30E0" w:rsidRPr="004E30E0">
        <w:rPr>
          <w:rFonts w:ascii="GHEA Grapalat" w:hAnsi="GHEA Grapalat"/>
          <w:sz w:val="24"/>
          <w:szCs w:val="24"/>
        </w:rPr>
        <w:t>10</w:t>
      </w:r>
      <w:r w:rsidRPr="009044F1">
        <w:rPr>
          <w:rFonts w:ascii="GHEA Grapalat" w:hAnsi="GHEA Grapalat"/>
          <w:sz w:val="24"/>
          <w:szCs w:val="24"/>
        </w:rPr>
        <w:t>-</w:t>
      </w:r>
      <w:r w:rsidR="009B183B" w:rsidRPr="009B183B">
        <w:rPr>
          <w:rFonts w:ascii="GHEA Grapalat" w:hAnsi="GHEA Grapalat"/>
          <w:sz w:val="24"/>
          <w:szCs w:val="24"/>
        </w:rPr>
        <w:t>ой</w:t>
      </w:r>
      <w:r w:rsidRPr="009044F1">
        <w:rPr>
          <w:rFonts w:ascii="GHEA Grapalat" w:hAnsi="GHEA Grapalat"/>
          <w:sz w:val="24"/>
          <w:szCs w:val="24"/>
        </w:rPr>
        <w:t xml:space="preserve"> день в </w:t>
      </w:r>
      <w:r w:rsidR="00D83BB6">
        <w:rPr>
          <w:rFonts w:ascii="GHEA Grapalat" w:hAnsi="GHEA Grapalat"/>
          <w:sz w:val="24"/>
          <w:szCs w:val="24"/>
        </w:rPr>
        <w:t>1</w:t>
      </w:r>
      <w:r w:rsidR="004E30E0" w:rsidRPr="004E30E0">
        <w:rPr>
          <w:rFonts w:ascii="GHEA Grapalat" w:hAnsi="GHEA Grapalat"/>
          <w:sz w:val="24"/>
          <w:szCs w:val="24"/>
        </w:rPr>
        <w:t>1</w:t>
      </w:r>
      <w:r w:rsidR="00D83BB6">
        <w:rPr>
          <w:rFonts w:ascii="GHEA Grapalat" w:hAnsi="GHEA Grapalat"/>
          <w:sz w:val="24"/>
          <w:szCs w:val="24"/>
        </w:rPr>
        <w:t>:</w:t>
      </w:r>
      <w:r w:rsidR="004E30E0" w:rsidRPr="004E30E0">
        <w:rPr>
          <w:rFonts w:ascii="GHEA Grapalat" w:hAnsi="GHEA Grapalat"/>
          <w:sz w:val="24"/>
          <w:szCs w:val="24"/>
        </w:rPr>
        <w:t>0</w:t>
      </w:r>
      <w:r w:rsidR="00D83BB6">
        <w:rPr>
          <w:rFonts w:ascii="GHEA Grapalat" w:hAnsi="GHEA Grapalat"/>
          <w:sz w:val="24"/>
          <w:szCs w:val="24"/>
        </w:rPr>
        <w:t xml:space="preserve">0 </w:t>
      </w:r>
      <w:r w:rsidR="0071276A" w:rsidRPr="0071276A">
        <w:rPr>
          <w:rFonts w:ascii="GHEA Grapalat" w:hAnsi="GHEA Grapalat"/>
          <w:sz w:val="24"/>
          <w:szCs w:val="24"/>
        </w:rPr>
        <w:t>ч.</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9044F1" w:rsidRDefault="009B6D58" w:rsidP="00CD76E0">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3B60D5" w:rsidRPr="009044F1" w:rsidRDefault="00ED6836" w:rsidP="00CD76E0">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CD76E0">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CD76E0">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CD76E0">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CD76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CD76E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 xml:space="preserve">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w:t>
      </w:r>
      <w:r w:rsidRPr="009044F1">
        <w:rPr>
          <w:rFonts w:ascii="GHEA Grapalat" w:hAnsi="GHEA Grapalat"/>
          <w:sz w:val="24"/>
          <w:szCs w:val="24"/>
        </w:rPr>
        <w:lastRenderedPageBreak/>
        <w:t>участником.</w:t>
      </w:r>
    </w:p>
    <w:p w:rsidR="00096865" w:rsidRPr="00A01157" w:rsidRDefault="00FD2748" w:rsidP="00CD76E0">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w:t>
      </w:r>
      <w:r w:rsidR="005D6983" w:rsidRPr="009926B2">
        <w:rPr>
          <w:rFonts w:ascii="GHEA Grapalat" w:hAnsi="GHEA Grapalat"/>
          <w:i w:val="0"/>
          <w:sz w:val="24"/>
          <w:szCs w:val="24"/>
        </w:rPr>
        <w:t>по курсу установленному Центральным банком Армении на дату открытия заявки.</w:t>
      </w:r>
    </w:p>
    <w:p w:rsidR="009B6D58" w:rsidRPr="00186559" w:rsidRDefault="00FD2748" w:rsidP="00CD76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proofErr w:type="spellStart"/>
      <w:proofErr w:type="gramStart"/>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w:t>
      </w:r>
      <w:proofErr w:type="spellEnd"/>
      <w:proofErr w:type="gramEnd"/>
      <w:r w:rsidRPr="009044F1">
        <w:rPr>
          <w:rFonts w:ascii="GHEA Grapalat" w:hAnsi="GHEA Grapalat"/>
          <w:sz w:val="24"/>
          <w:szCs w:val="24"/>
        </w:rPr>
        <w:t xml:space="preserve"> равенстве предложенных наименьших цен</w:t>
      </w:r>
      <w:r w:rsidR="00186559">
        <w:rPr>
          <w:rFonts w:ascii="GHEA Grapalat" w:hAnsi="GHEA Grapalat"/>
          <w:sz w:val="24"/>
          <w:szCs w:val="24"/>
        </w:rPr>
        <w:t>:</w:t>
      </w:r>
    </w:p>
    <w:p w:rsidR="009B6D58" w:rsidRPr="00EC329B" w:rsidRDefault="009B6D58" w:rsidP="00CD76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proofErr w:type="gramStart"/>
      <w:r w:rsidR="005F09CE">
        <w:rPr>
          <w:rFonts w:ascii="GHEA Grapalat" w:hAnsi="GHEA Grapalat"/>
          <w:sz w:val="24"/>
          <w:szCs w:val="24"/>
        </w:rPr>
        <w:t>отобранного</w:t>
      </w:r>
      <w:r w:rsidR="000C6E1C">
        <w:rPr>
          <w:rFonts w:ascii="GHEA Grapalat" w:hAnsi="GHEA Grapalat"/>
          <w:sz w:val="24"/>
          <w:szCs w:val="24"/>
        </w:rPr>
        <w:t xml:space="preserve"> </w:t>
      </w:r>
      <w:r w:rsidR="00A03BAD">
        <w:rPr>
          <w:rFonts w:ascii="GHEA Grapalat" w:hAnsi="GHEA Grapalat"/>
          <w:sz w:val="24"/>
          <w:szCs w:val="24"/>
        </w:rPr>
        <w:t xml:space="preserve"> и</w:t>
      </w:r>
      <w:proofErr w:type="gramEnd"/>
      <w:r w:rsidR="00A03BAD">
        <w:rPr>
          <w:rFonts w:ascii="GHEA Grapalat" w:hAnsi="GHEA Grapalat"/>
          <w:sz w:val="24"/>
          <w:szCs w:val="24"/>
        </w:rPr>
        <w:t xml:space="preserve">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 xml:space="preserve">на </w:t>
      </w:r>
      <w:proofErr w:type="spellStart"/>
      <w:r w:rsidR="009F073E">
        <w:rPr>
          <w:rFonts w:ascii="GHEA Grapalat" w:hAnsi="GHEA Grapalat"/>
          <w:sz w:val="24"/>
          <w:szCs w:val="24"/>
        </w:rPr>
        <w:t>заседаниии</w:t>
      </w:r>
      <w:proofErr w:type="spellEnd"/>
      <w:r w:rsidR="009F073E">
        <w:rPr>
          <w:rFonts w:ascii="GHEA Grapalat" w:hAnsi="GHEA Grapalat"/>
          <w:sz w:val="24"/>
          <w:szCs w:val="24"/>
        </w:rPr>
        <w:t xml:space="preserve">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r w:rsidRPr="009044F1">
        <w:rPr>
          <w:rFonts w:ascii="GHEA Grapalat" w:hAnsi="GHEA Grapalat"/>
          <w:sz w:val="24"/>
          <w:szCs w:val="24"/>
        </w:rPr>
        <w:t xml:space="preserve"> 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rsidR="009B6D58" w:rsidRPr="009044F1" w:rsidRDefault="009B6D58" w:rsidP="00CD76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CD76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CD76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0429C3" w:rsidRDefault="009B6D58" w:rsidP="00CD76E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rsidR="00AF4239" w:rsidRDefault="00AF4239" w:rsidP="00CD76E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AF4239" w:rsidRPr="009044F1" w:rsidRDefault="00AF4239" w:rsidP="00CD76E0">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rsidR="00B514E8" w:rsidRPr="009044F1" w:rsidRDefault="00FD2748" w:rsidP="00CD76E0">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w:t>
      </w:r>
      <w:r w:rsidRPr="009044F1">
        <w:rPr>
          <w:rFonts w:ascii="GHEA Grapalat" w:hAnsi="GHEA Grapalat"/>
        </w:rPr>
        <w:lastRenderedPageBreak/>
        <w:t xml:space="preserve">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CD76E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CD76E0">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CD76E0">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5E0E50" w:rsidRPr="009044F1" w:rsidRDefault="00A150A9" w:rsidP="00CD76E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70B09" w:rsidRPr="00404854">
        <w:rPr>
          <w:rFonts w:ascii="GHEA Grapalat" w:hAnsi="GHEA Grapalat"/>
          <w:sz w:val="24"/>
          <w:szCs w:val="24"/>
        </w:rPr>
        <w:t>пай)  либо</w:t>
      </w:r>
      <w:proofErr w:type="gramEnd"/>
      <w:r w:rsidR="00670B09" w:rsidRPr="00404854">
        <w:rPr>
          <w:rFonts w:ascii="GHEA Grapalat" w:hAnsi="GHEA Grapalat"/>
          <w:sz w:val="24"/>
          <w:szCs w:val="24"/>
        </w:rPr>
        <w:t xml:space="preserve">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CD76E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CD76E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CD76E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CD76E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681C1F" w:rsidRDefault="008769B4" w:rsidP="005D6983">
      <w:pPr>
        <w:widowControl w:val="0"/>
        <w:tabs>
          <w:tab w:val="left" w:pos="1276"/>
        </w:tabs>
        <w:ind w:firstLine="567"/>
        <w:jc w:val="both"/>
        <w:rPr>
          <w:rFonts w:ascii="GHEA Grapalat" w:hAnsi="GHEA Grapalat"/>
          <w:color w:val="000000" w:themeColor="text1"/>
        </w:rPr>
      </w:pPr>
      <w:r w:rsidRPr="009044F1">
        <w:rPr>
          <w:rFonts w:ascii="GHEA Grapalat" w:hAnsi="GHEA Grapalat"/>
        </w:rPr>
        <w:lastRenderedPageBreak/>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A95075">
        <w:rPr>
          <w:rFonts w:ascii="GHEA Grapalat" w:hAnsi="GHEA Grapalat"/>
        </w:rPr>
        <w:t>на десятый ден</w:t>
      </w:r>
      <w:r w:rsidR="007B1707">
        <w:rPr>
          <w:rFonts w:ascii="GHEA Grapalat" w:hAnsi="GHEA Grapalat"/>
        </w:rPr>
        <w:t>ь</w:t>
      </w:r>
      <w:proofErr w:type="gramEnd"/>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rsidR="001F3676" w:rsidRPr="0054203B" w:rsidRDefault="00377A01" w:rsidP="00CD76E0">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rsidR="001F3676" w:rsidRPr="00A928B7" w:rsidRDefault="00A928B7" w:rsidP="005D6983">
      <w:pPr>
        <w:widowControl w:val="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8697B" w:rsidRPr="007663F8" w:rsidRDefault="00A928B7" w:rsidP="005D6983">
      <w:pPr>
        <w:widowControl w:val="0"/>
        <w:tabs>
          <w:tab w:val="left" w:pos="142"/>
        </w:tabs>
        <w:jc w:val="both"/>
        <w:rPr>
          <w:rFonts w:ascii="GHEA Grapalat" w:hAnsi="GHEA Grapalat"/>
        </w:rPr>
      </w:pPr>
      <w:r>
        <w:rPr>
          <w:rFonts w:ascii="GHEA Grapalat" w:hAnsi="GHEA Grapalat"/>
        </w:rPr>
        <w:t xml:space="preserve">    -  </w:t>
      </w:r>
      <w:r w:rsidR="001F3676"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proofErr w:type="spellStart"/>
      <w:r w:rsidR="009E6257" w:rsidRPr="00F65EB5">
        <w:rPr>
          <w:rFonts w:ascii="GHEA Grapalat" w:hAnsi="GHEA Grapalat"/>
        </w:rPr>
        <w:t>сорокодневного</w:t>
      </w:r>
      <w:proofErr w:type="spellEnd"/>
      <w:r w:rsidR="009E6257" w:rsidRPr="00F65EB5">
        <w:rPr>
          <w:rFonts w:ascii="GHEA Grapalat" w:hAnsi="GHEA Grapalat"/>
        </w:rPr>
        <w:t xml:space="preserve">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r w:rsidR="0068697B" w:rsidRPr="007663F8">
        <w:rPr>
          <w:rFonts w:ascii="GHEA Grapalat" w:hAnsi="GHEA Grapalat" w:cs="Sylfaen"/>
          <w:color w:val="FF0000"/>
        </w:rPr>
        <w:t xml:space="preserve">     </w:t>
      </w:r>
      <w:r w:rsidR="0068697B" w:rsidRPr="007663F8">
        <w:rPr>
          <w:rFonts w:ascii="GHEA Grapalat" w:hAnsi="GHEA Grapalat" w:cs="Sylfaen" w:hint="eastAsia"/>
        </w:rPr>
        <w:t>При</w:t>
      </w:r>
      <w:r w:rsidR="0068697B" w:rsidRPr="007663F8">
        <w:rPr>
          <w:rFonts w:ascii="GHEA Grapalat" w:hAnsi="GHEA Grapalat" w:cs="Sylfaen"/>
        </w:rPr>
        <w:t xml:space="preserve"> </w:t>
      </w:r>
      <w:r w:rsidR="0068697B" w:rsidRPr="007663F8">
        <w:rPr>
          <w:rFonts w:ascii="GHEA Grapalat" w:hAnsi="GHEA Grapalat" w:cs="Sylfaen" w:hint="eastAsia"/>
        </w:rPr>
        <w:t>этом</w:t>
      </w:r>
      <w:r w:rsidR="0068697B" w:rsidRPr="007663F8">
        <w:rPr>
          <w:rFonts w:ascii="GHEA Grapalat" w:hAnsi="GHEA Grapalat" w:cs="Sylfaen"/>
        </w:rPr>
        <w:t xml:space="preserve">, </w:t>
      </w:r>
      <w:r w:rsidR="0068697B" w:rsidRPr="007663F8">
        <w:rPr>
          <w:rFonts w:ascii="GHEA Grapalat" w:hAnsi="GHEA Grapalat" w:cs="Sylfaen" w:hint="eastAsia"/>
        </w:rPr>
        <w:t>если</w:t>
      </w:r>
      <w:r w:rsidR="0068697B" w:rsidRPr="007663F8">
        <w:rPr>
          <w:rFonts w:ascii="GHEA Grapalat" w:hAnsi="GHEA Grapalat" w:cs="Sylfaen"/>
        </w:rPr>
        <w:t xml:space="preserve"> </w:t>
      </w:r>
      <w:r w:rsidR="0068697B" w:rsidRPr="007663F8">
        <w:rPr>
          <w:rFonts w:ascii="GHEA Grapalat" w:hAnsi="GHEA Grapalat" w:cs="Sylfaen" w:hint="eastAsia"/>
        </w:rPr>
        <w:t>заявление</w:t>
      </w:r>
      <w:r w:rsidR="0068697B" w:rsidRPr="007663F8">
        <w:rPr>
          <w:rFonts w:ascii="GHEA Grapalat" w:hAnsi="GHEA Grapalat" w:cs="Sylfaen"/>
        </w:rPr>
        <w:t>-</w:t>
      </w:r>
      <w:r w:rsidR="0068697B" w:rsidRPr="007663F8">
        <w:rPr>
          <w:rFonts w:ascii="GHEA Grapalat" w:hAnsi="GHEA Grapalat" w:cs="Sylfaen" w:hint="eastAsia"/>
        </w:rPr>
        <w:t>объявление</w:t>
      </w:r>
      <w:r w:rsidR="0068697B" w:rsidRPr="007663F8">
        <w:rPr>
          <w:rFonts w:ascii="GHEA Grapalat" w:hAnsi="GHEA Grapalat" w:cs="Sylfaen"/>
        </w:rPr>
        <w:t xml:space="preserve"> </w:t>
      </w:r>
      <w:r w:rsidR="0068697B" w:rsidRPr="007663F8">
        <w:rPr>
          <w:rFonts w:ascii="GHEA Grapalat" w:hAnsi="GHEA Grapalat" w:cs="Sylfaen" w:hint="eastAsia"/>
        </w:rPr>
        <w:t>о</w:t>
      </w:r>
      <w:r w:rsidR="0068697B" w:rsidRPr="007663F8">
        <w:rPr>
          <w:rFonts w:ascii="GHEA Grapalat" w:hAnsi="GHEA Grapalat" w:cs="Sylfaen"/>
        </w:rPr>
        <w:t xml:space="preserve"> </w:t>
      </w:r>
      <w:r w:rsidR="0068697B" w:rsidRPr="007663F8">
        <w:rPr>
          <w:rFonts w:ascii="GHEA Grapalat" w:hAnsi="GHEA Grapalat" w:cs="Sylfaen" w:hint="eastAsia"/>
        </w:rPr>
        <w:t>праве</w:t>
      </w:r>
      <w:r w:rsidR="0068697B" w:rsidRPr="007663F8">
        <w:rPr>
          <w:rFonts w:ascii="GHEA Grapalat" w:hAnsi="GHEA Grapalat" w:cs="Sylfaen"/>
        </w:rPr>
        <w:t xml:space="preserve"> </w:t>
      </w:r>
      <w:r w:rsidR="0068697B" w:rsidRPr="007663F8">
        <w:rPr>
          <w:rFonts w:ascii="GHEA Grapalat" w:hAnsi="GHEA Grapalat" w:cs="Sylfaen" w:hint="eastAsia"/>
        </w:rPr>
        <w:t>на</w:t>
      </w:r>
      <w:r w:rsidR="0068697B" w:rsidRPr="007663F8">
        <w:rPr>
          <w:rFonts w:ascii="GHEA Grapalat" w:hAnsi="GHEA Grapalat" w:cs="Sylfaen"/>
        </w:rPr>
        <w:t xml:space="preserve"> </w:t>
      </w:r>
      <w:r w:rsidR="0068697B" w:rsidRPr="007663F8">
        <w:rPr>
          <w:rFonts w:ascii="GHEA Grapalat" w:hAnsi="GHEA Grapalat" w:cs="Sylfaen" w:hint="eastAsia"/>
        </w:rPr>
        <w:t>участие</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закупках</w:t>
      </w:r>
      <w:r w:rsidR="0068697B" w:rsidRPr="007663F8">
        <w:rPr>
          <w:rFonts w:ascii="GHEA Grapalat" w:hAnsi="GHEA Grapalat" w:cs="Sylfaen"/>
        </w:rPr>
        <w:t xml:space="preserve"> </w:t>
      </w:r>
      <w:r w:rsidR="0068697B" w:rsidRPr="007663F8">
        <w:rPr>
          <w:rFonts w:ascii="GHEA Grapalat" w:hAnsi="GHEA Grapalat" w:cs="Sylfaen" w:hint="eastAsia"/>
        </w:rPr>
        <w:t>участника</w:t>
      </w:r>
      <w:r w:rsidR="0068697B" w:rsidRPr="007663F8">
        <w:rPr>
          <w:rFonts w:ascii="GHEA Grapalat" w:hAnsi="GHEA Grapalat" w:cs="Sylfaen"/>
        </w:rPr>
        <w:t xml:space="preserve"> </w:t>
      </w:r>
      <w:r w:rsidR="0068697B" w:rsidRPr="007663F8">
        <w:rPr>
          <w:rFonts w:ascii="GHEA Grapalat" w:hAnsi="GHEA Grapalat" w:cs="Sylfaen" w:hint="eastAsia"/>
        </w:rPr>
        <w:t>квалифицируется</w:t>
      </w:r>
      <w:r w:rsidR="0068697B" w:rsidRPr="007663F8">
        <w:rPr>
          <w:rFonts w:ascii="GHEA Grapalat" w:hAnsi="GHEA Grapalat" w:cs="Sylfaen"/>
        </w:rPr>
        <w:t xml:space="preserve"> </w:t>
      </w:r>
      <w:r w:rsidR="0068697B" w:rsidRPr="007663F8">
        <w:rPr>
          <w:rFonts w:ascii="GHEA Grapalat" w:hAnsi="GHEA Grapalat" w:cs="Sylfaen" w:hint="eastAsia"/>
        </w:rPr>
        <w:t>как</w:t>
      </w:r>
      <w:r w:rsidR="0068697B" w:rsidRPr="007663F8">
        <w:rPr>
          <w:rFonts w:ascii="GHEA Grapalat" w:hAnsi="GHEA Grapalat" w:cs="Sylfaen"/>
        </w:rPr>
        <w:t xml:space="preserve"> </w:t>
      </w:r>
      <w:r w:rsidR="0068697B" w:rsidRPr="007663F8">
        <w:rPr>
          <w:rFonts w:ascii="GHEA Grapalat" w:hAnsi="GHEA Grapalat" w:cs="Sylfaen" w:hint="eastAsia"/>
        </w:rPr>
        <w:t>несоответствующее</w:t>
      </w:r>
      <w:r w:rsidR="0068697B" w:rsidRPr="007663F8">
        <w:rPr>
          <w:rFonts w:ascii="GHEA Grapalat" w:hAnsi="GHEA Grapalat" w:cs="Sylfaen"/>
        </w:rPr>
        <w:t xml:space="preserve"> </w:t>
      </w:r>
      <w:r w:rsidR="0068697B" w:rsidRPr="007663F8">
        <w:rPr>
          <w:rFonts w:ascii="GHEA Grapalat" w:hAnsi="GHEA Grapalat" w:cs="Sylfaen" w:hint="eastAsia"/>
        </w:rPr>
        <w:t>действительности</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участник</w:t>
      </w:r>
      <w:r w:rsidR="0068697B" w:rsidRPr="007663F8">
        <w:rPr>
          <w:rFonts w:ascii="GHEA Grapalat" w:hAnsi="GHEA Grapalat" w:cs="Sylfaen"/>
        </w:rPr>
        <w:t xml:space="preserve"> </w:t>
      </w:r>
      <w:r w:rsidR="0068697B" w:rsidRPr="007663F8">
        <w:rPr>
          <w:rFonts w:ascii="GHEA Grapalat" w:hAnsi="GHEA Grapalat" w:cs="Sylfaen" w:hint="eastAsia"/>
        </w:rPr>
        <w:t>не</w:t>
      </w:r>
      <w:r w:rsidR="0068697B" w:rsidRPr="007663F8">
        <w:rPr>
          <w:rFonts w:ascii="GHEA Grapalat" w:hAnsi="GHEA Grapalat" w:cs="Sylfaen"/>
        </w:rPr>
        <w:t xml:space="preserve"> </w:t>
      </w:r>
      <w:r w:rsidR="0068697B" w:rsidRPr="007663F8">
        <w:rPr>
          <w:rFonts w:ascii="GHEA Grapalat" w:hAnsi="GHEA Grapalat" w:cs="Sylfaen" w:hint="eastAsia"/>
        </w:rPr>
        <w:t>представляет</w:t>
      </w:r>
      <w:r w:rsidR="0068697B" w:rsidRPr="007663F8">
        <w:rPr>
          <w:rFonts w:ascii="GHEA Grapalat" w:hAnsi="GHEA Grapalat" w:cs="Sylfaen"/>
        </w:rPr>
        <w:t xml:space="preserve"> </w:t>
      </w:r>
      <w:r w:rsidR="0068697B" w:rsidRPr="007663F8">
        <w:rPr>
          <w:rFonts w:ascii="GHEA Grapalat" w:hAnsi="GHEA Grapalat" w:cs="Sylfaen" w:hint="eastAsia"/>
        </w:rPr>
        <w:t>предусмотренные</w:t>
      </w:r>
      <w:r w:rsidR="0068697B" w:rsidRPr="007663F8">
        <w:rPr>
          <w:rFonts w:ascii="GHEA Grapalat" w:hAnsi="GHEA Grapalat" w:cs="Sylfaen"/>
        </w:rPr>
        <w:t xml:space="preserve"> </w:t>
      </w:r>
      <w:r w:rsidR="0068697B" w:rsidRPr="007663F8">
        <w:rPr>
          <w:rFonts w:ascii="GHEA Grapalat" w:hAnsi="GHEA Grapalat" w:cs="Sylfaen" w:hint="eastAsia"/>
        </w:rPr>
        <w:t>приглашением</w:t>
      </w:r>
      <w:r w:rsidR="0068697B" w:rsidRPr="007663F8">
        <w:rPr>
          <w:rFonts w:ascii="GHEA Grapalat" w:hAnsi="GHEA Grapalat" w:cs="Sylfaen"/>
        </w:rPr>
        <w:t xml:space="preserve"> </w:t>
      </w:r>
      <w:r w:rsidR="0068697B" w:rsidRPr="007663F8">
        <w:rPr>
          <w:rFonts w:ascii="GHEA Grapalat" w:hAnsi="GHEA Grapalat" w:cs="Sylfaen" w:hint="eastAsia"/>
        </w:rPr>
        <w:t>документы</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том</w:t>
      </w:r>
      <w:r w:rsidR="0068697B" w:rsidRPr="007663F8">
        <w:rPr>
          <w:rFonts w:ascii="GHEA Grapalat" w:hAnsi="GHEA Grapalat" w:cs="Sylfaen"/>
        </w:rPr>
        <w:t xml:space="preserve"> </w:t>
      </w:r>
      <w:r w:rsidR="0068697B" w:rsidRPr="007663F8">
        <w:rPr>
          <w:rFonts w:ascii="GHEA Grapalat" w:hAnsi="GHEA Grapalat" w:cs="Sylfaen" w:hint="eastAsia"/>
        </w:rPr>
        <w:t>числе</w:t>
      </w:r>
      <w:r w:rsidR="0068697B" w:rsidRPr="007663F8">
        <w:rPr>
          <w:rFonts w:ascii="GHEA Grapalat" w:hAnsi="GHEA Grapalat" w:cs="Sylfaen"/>
        </w:rPr>
        <w:t xml:space="preserve"> </w:t>
      </w:r>
      <w:r w:rsidR="0068697B" w:rsidRPr="007663F8">
        <w:rPr>
          <w:rFonts w:ascii="GHEA Grapalat" w:hAnsi="GHEA Grapalat" w:cs="Sylfaen" w:hint="eastAsia"/>
        </w:rPr>
        <w:t>подлежащие</w:t>
      </w:r>
      <w:r w:rsidR="0068697B" w:rsidRPr="007663F8">
        <w:rPr>
          <w:rFonts w:ascii="GHEA Grapalat" w:hAnsi="GHEA Grapalat" w:cs="Sylfaen"/>
        </w:rPr>
        <w:t xml:space="preserve"> </w:t>
      </w:r>
      <w:r w:rsidR="0068697B" w:rsidRPr="007663F8">
        <w:rPr>
          <w:rFonts w:ascii="GHEA Grapalat" w:hAnsi="GHEA Grapalat" w:cs="Sylfaen" w:hint="eastAsia"/>
        </w:rPr>
        <w:t>исправлению</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порядке</w:t>
      </w:r>
      <w:r w:rsidR="0068697B" w:rsidRPr="007663F8">
        <w:rPr>
          <w:rFonts w:ascii="GHEA Grapalat" w:hAnsi="GHEA Grapalat" w:cs="Sylfaen"/>
        </w:rPr>
        <w:t xml:space="preserve"> </w:t>
      </w:r>
      <w:r w:rsidR="0068697B" w:rsidRPr="007663F8">
        <w:rPr>
          <w:rFonts w:ascii="GHEA Grapalat" w:hAnsi="GHEA Grapalat" w:cs="Sylfaen" w:hint="eastAsia"/>
        </w:rPr>
        <w:t>и</w:t>
      </w:r>
      <w:r w:rsidR="0068697B" w:rsidRPr="007663F8">
        <w:rPr>
          <w:rFonts w:ascii="GHEA Grapalat" w:hAnsi="GHEA Grapalat" w:cs="Sylfaen"/>
        </w:rPr>
        <w:t xml:space="preserve"> </w:t>
      </w:r>
      <w:r w:rsidR="0068697B" w:rsidRPr="007663F8">
        <w:rPr>
          <w:rFonts w:ascii="GHEA Grapalat" w:hAnsi="GHEA Grapalat" w:cs="Sylfaen" w:hint="eastAsia"/>
        </w:rPr>
        <w:t>сроки</w:t>
      </w:r>
      <w:r w:rsidR="0068697B" w:rsidRPr="007663F8">
        <w:rPr>
          <w:rFonts w:ascii="GHEA Grapalat" w:hAnsi="GHEA Grapalat" w:cs="Sylfaen"/>
        </w:rPr>
        <w:t xml:space="preserve">, </w:t>
      </w:r>
      <w:r w:rsidR="0068697B" w:rsidRPr="007663F8">
        <w:rPr>
          <w:rFonts w:ascii="GHEA Grapalat" w:hAnsi="GHEA Grapalat" w:cs="Sylfaen" w:hint="eastAsia"/>
        </w:rPr>
        <w:t>установленные</w:t>
      </w:r>
      <w:r w:rsidR="0068697B" w:rsidRPr="007663F8">
        <w:rPr>
          <w:rFonts w:ascii="GHEA Grapalat" w:hAnsi="GHEA Grapalat" w:cs="Sylfaen"/>
        </w:rPr>
        <w:t xml:space="preserve"> </w:t>
      </w:r>
      <w:r w:rsidR="0068697B" w:rsidRPr="007663F8">
        <w:rPr>
          <w:rFonts w:ascii="GHEA Grapalat" w:hAnsi="GHEA Grapalat" w:cs="Sylfaen" w:hint="eastAsia"/>
        </w:rPr>
        <w:t>настоящим</w:t>
      </w:r>
      <w:r w:rsidR="0068697B" w:rsidRPr="007663F8">
        <w:rPr>
          <w:rFonts w:ascii="GHEA Grapalat" w:hAnsi="GHEA Grapalat" w:cs="Sylfaen"/>
        </w:rPr>
        <w:t xml:space="preserve"> </w:t>
      </w:r>
      <w:r w:rsidR="0068697B" w:rsidRPr="007663F8">
        <w:rPr>
          <w:rFonts w:ascii="GHEA Grapalat" w:hAnsi="GHEA Grapalat" w:cs="Sylfaen" w:hint="eastAsia"/>
        </w:rPr>
        <w:t>приглашением</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отобранный</w:t>
      </w:r>
      <w:r w:rsidR="0068697B" w:rsidRPr="007663F8">
        <w:rPr>
          <w:rFonts w:ascii="GHEA Grapalat" w:hAnsi="GHEA Grapalat" w:cs="Sylfaen"/>
        </w:rPr>
        <w:t xml:space="preserve"> </w:t>
      </w:r>
      <w:r w:rsidR="0068697B" w:rsidRPr="007663F8">
        <w:rPr>
          <w:rFonts w:ascii="GHEA Grapalat" w:hAnsi="GHEA Grapalat" w:cs="Sylfaen" w:hint="eastAsia"/>
        </w:rPr>
        <w:t>участник</w:t>
      </w:r>
      <w:r w:rsidR="0068697B" w:rsidRPr="007663F8">
        <w:rPr>
          <w:rFonts w:ascii="GHEA Grapalat" w:hAnsi="GHEA Grapalat" w:cs="Sylfaen"/>
        </w:rPr>
        <w:t xml:space="preserve"> </w:t>
      </w:r>
      <w:r w:rsidR="0068697B" w:rsidRPr="007663F8">
        <w:rPr>
          <w:rFonts w:ascii="GHEA Grapalat" w:hAnsi="GHEA Grapalat" w:cs="Sylfaen" w:hint="eastAsia"/>
        </w:rPr>
        <w:t>не</w:t>
      </w:r>
      <w:r w:rsidR="0068697B" w:rsidRPr="007663F8">
        <w:rPr>
          <w:rFonts w:ascii="GHEA Grapalat" w:hAnsi="GHEA Grapalat" w:cs="Sylfaen"/>
        </w:rPr>
        <w:t xml:space="preserve"> </w:t>
      </w:r>
      <w:r w:rsidR="0068697B" w:rsidRPr="007663F8">
        <w:rPr>
          <w:rFonts w:ascii="GHEA Grapalat" w:hAnsi="GHEA Grapalat" w:cs="Sylfaen" w:hint="eastAsia"/>
        </w:rPr>
        <w:t>представляет</w:t>
      </w:r>
      <w:r w:rsidR="0068697B" w:rsidRPr="007663F8">
        <w:rPr>
          <w:rFonts w:ascii="GHEA Grapalat" w:hAnsi="GHEA Grapalat" w:cs="Sylfaen"/>
        </w:rPr>
        <w:t xml:space="preserve"> </w:t>
      </w:r>
      <w:r w:rsidR="0068697B" w:rsidRPr="007663F8">
        <w:rPr>
          <w:rFonts w:ascii="GHEA Grapalat" w:hAnsi="GHEA Grapalat" w:cs="Sylfaen" w:hint="eastAsia"/>
        </w:rPr>
        <w:t>обеспечение</w:t>
      </w:r>
      <w:r w:rsidR="0068697B" w:rsidRPr="007663F8">
        <w:rPr>
          <w:rFonts w:ascii="GHEA Grapalat" w:hAnsi="GHEA Grapalat" w:cs="Sylfaen"/>
        </w:rPr>
        <w:t xml:space="preserve"> </w:t>
      </w:r>
      <w:r w:rsidR="0068697B" w:rsidRPr="007663F8">
        <w:rPr>
          <w:rFonts w:ascii="GHEA Grapalat" w:hAnsi="GHEA Grapalat" w:cs="Sylfaen" w:hint="eastAsia"/>
        </w:rPr>
        <w:t>квалификации</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договора</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если</w:t>
      </w:r>
      <w:r w:rsidR="0068697B" w:rsidRPr="007663F8">
        <w:rPr>
          <w:rFonts w:ascii="GHEA Grapalat" w:hAnsi="GHEA Grapalat" w:cs="Sylfaen"/>
        </w:rPr>
        <w:t xml:space="preserve"> </w:t>
      </w:r>
      <w:r w:rsidR="0068697B" w:rsidRPr="007663F8">
        <w:rPr>
          <w:rFonts w:ascii="GHEA Grapalat" w:hAnsi="GHEA Grapalat" w:cs="Sylfaen" w:hint="eastAsia"/>
        </w:rPr>
        <w:t>процедура</w:t>
      </w:r>
      <w:r w:rsidR="0068697B" w:rsidRPr="007663F8">
        <w:rPr>
          <w:rFonts w:ascii="GHEA Grapalat" w:hAnsi="GHEA Grapalat" w:cs="Sylfaen"/>
        </w:rPr>
        <w:t xml:space="preserve"> </w:t>
      </w:r>
      <w:r w:rsidR="0068697B" w:rsidRPr="007663F8">
        <w:rPr>
          <w:rFonts w:ascii="GHEA Grapalat" w:hAnsi="GHEA Grapalat" w:cs="Sylfaen" w:hint="eastAsia"/>
        </w:rPr>
        <w:t>организована</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соответствии</w:t>
      </w:r>
      <w:r w:rsidR="0068697B" w:rsidRPr="007663F8">
        <w:rPr>
          <w:rFonts w:ascii="GHEA Grapalat" w:hAnsi="GHEA Grapalat" w:cs="Sylfaen"/>
        </w:rPr>
        <w:t xml:space="preserve"> </w:t>
      </w:r>
      <w:r w:rsidR="0068697B" w:rsidRPr="007663F8">
        <w:rPr>
          <w:rFonts w:ascii="GHEA Grapalat" w:hAnsi="GHEA Grapalat" w:cs="Sylfaen" w:hint="eastAsia"/>
        </w:rPr>
        <w:t>с</w:t>
      </w:r>
      <w:r w:rsidR="0068697B" w:rsidRPr="007663F8">
        <w:rPr>
          <w:rFonts w:ascii="GHEA Grapalat" w:hAnsi="GHEA Grapalat" w:cs="Sylfaen"/>
        </w:rPr>
        <w:t xml:space="preserve"> </w:t>
      </w:r>
      <w:r w:rsidR="0068697B" w:rsidRPr="007663F8">
        <w:rPr>
          <w:rFonts w:ascii="GHEA Grapalat" w:hAnsi="GHEA Grapalat" w:cs="Sylfaen" w:hint="eastAsia"/>
        </w:rPr>
        <w:t>нормами</w:t>
      </w:r>
      <w:r w:rsidR="0068697B" w:rsidRPr="007663F8">
        <w:rPr>
          <w:rFonts w:ascii="GHEA Grapalat" w:hAnsi="GHEA Grapalat" w:cs="Sylfaen"/>
        </w:rPr>
        <w:t xml:space="preserve">, </w:t>
      </w:r>
      <w:r w:rsidR="0068697B" w:rsidRPr="007663F8">
        <w:rPr>
          <w:rFonts w:ascii="GHEA Grapalat" w:hAnsi="GHEA Grapalat" w:cs="Sylfaen" w:hint="eastAsia"/>
        </w:rPr>
        <w:t>предусмотренным</w:t>
      </w:r>
      <w:r w:rsidR="0068697B" w:rsidRPr="007663F8">
        <w:rPr>
          <w:rFonts w:ascii="GHEA Grapalat" w:hAnsi="GHEA Grapalat" w:cs="Sylfaen"/>
        </w:rPr>
        <w:t xml:space="preserve"> </w:t>
      </w:r>
      <w:r w:rsidR="0068697B" w:rsidRPr="007663F8">
        <w:rPr>
          <w:rFonts w:ascii="GHEA Grapalat" w:hAnsi="GHEA Grapalat" w:cs="Sylfaen" w:hint="eastAsia"/>
        </w:rPr>
        <w:t>частью</w:t>
      </w:r>
      <w:r w:rsidR="0068697B" w:rsidRPr="007663F8">
        <w:rPr>
          <w:rFonts w:ascii="GHEA Grapalat" w:hAnsi="GHEA Grapalat" w:cs="Sylfaen"/>
        </w:rPr>
        <w:t xml:space="preserve"> 6 </w:t>
      </w:r>
      <w:r w:rsidR="0068697B" w:rsidRPr="007663F8">
        <w:rPr>
          <w:rFonts w:ascii="GHEA Grapalat" w:hAnsi="GHEA Grapalat" w:cs="Sylfaen" w:hint="eastAsia"/>
        </w:rPr>
        <w:t>статьи</w:t>
      </w:r>
      <w:r w:rsidR="0068697B" w:rsidRPr="007663F8">
        <w:rPr>
          <w:rFonts w:ascii="GHEA Grapalat" w:hAnsi="GHEA Grapalat" w:cs="Sylfaen"/>
        </w:rPr>
        <w:t xml:space="preserve"> 15 </w:t>
      </w:r>
      <w:r w:rsidR="0068697B" w:rsidRPr="007663F8">
        <w:rPr>
          <w:rFonts w:ascii="GHEA Grapalat" w:hAnsi="GHEA Grapalat" w:cs="Sylfaen" w:hint="eastAsia"/>
        </w:rPr>
        <w:t>Закона</w:t>
      </w:r>
      <w:r w:rsidR="0068697B" w:rsidRPr="007663F8">
        <w:rPr>
          <w:rFonts w:ascii="GHEA Grapalat" w:hAnsi="GHEA Grapalat" w:cs="Sylfaen"/>
        </w:rPr>
        <w:t xml:space="preserve"> </w:t>
      </w:r>
      <w:r w:rsidR="0068697B" w:rsidRPr="007663F8">
        <w:rPr>
          <w:rFonts w:ascii="GHEA Grapalat" w:hAnsi="GHEA Grapalat" w:cs="Sylfaen" w:hint="eastAsia"/>
        </w:rPr>
        <w:t>РА</w:t>
      </w:r>
      <w:r w:rsidR="0068697B" w:rsidRPr="007663F8">
        <w:rPr>
          <w:rFonts w:ascii="GHEA Grapalat" w:hAnsi="GHEA Grapalat" w:cs="Sylfaen"/>
        </w:rPr>
        <w:t xml:space="preserve"> "</w:t>
      </w:r>
      <w:r w:rsidR="0068697B" w:rsidRPr="007663F8">
        <w:rPr>
          <w:rFonts w:ascii="GHEA Grapalat" w:hAnsi="GHEA Grapalat" w:cs="Sylfaen" w:hint="eastAsia"/>
        </w:rPr>
        <w:t>О</w:t>
      </w:r>
      <w:r w:rsidR="0068697B" w:rsidRPr="007663F8">
        <w:rPr>
          <w:rFonts w:ascii="GHEA Grapalat" w:hAnsi="GHEA Grapalat" w:cs="Sylfaen"/>
        </w:rPr>
        <w:t xml:space="preserve"> </w:t>
      </w:r>
      <w:r w:rsidR="0068697B" w:rsidRPr="007663F8">
        <w:rPr>
          <w:rFonts w:ascii="GHEA Grapalat" w:hAnsi="GHEA Grapalat" w:cs="Sylfaen" w:hint="eastAsia"/>
        </w:rPr>
        <w:t>закупках</w:t>
      </w:r>
      <w:r w:rsidR="0068697B" w:rsidRPr="007663F8">
        <w:rPr>
          <w:rFonts w:ascii="GHEA Grapalat" w:hAnsi="GHEA Grapalat" w:cs="Sylfaen"/>
        </w:rPr>
        <w:t xml:space="preserve">`, </w:t>
      </w:r>
      <w:r w:rsidR="0068697B" w:rsidRPr="007663F8">
        <w:rPr>
          <w:rFonts w:ascii="GHEA Grapalat" w:hAnsi="GHEA Grapalat" w:cs="Sylfaen" w:hint="eastAsia"/>
        </w:rPr>
        <w:t>и</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результате</w:t>
      </w:r>
      <w:r w:rsidR="0068697B" w:rsidRPr="007663F8">
        <w:rPr>
          <w:rFonts w:ascii="GHEA Grapalat" w:hAnsi="GHEA Grapalat" w:cs="Sylfaen"/>
        </w:rPr>
        <w:t xml:space="preserve"> </w:t>
      </w:r>
      <w:r w:rsidR="0068697B" w:rsidRPr="007663F8">
        <w:rPr>
          <w:rFonts w:ascii="GHEA Grapalat" w:hAnsi="GHEA Grapalat" w:cs="Sylfaen" w:hint="eastAsia"/>
        </w:rPr>
        <w:t>этого</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целях</w:t>
      </w:r>
      <w:r w:rsidR="0068697B" w:rsidRPr="007663F8">
        <w:rPr>
          <w:rFonts w:ascii="GHEA Grapalat" w:hAnsi="GHEA Grapalat" w:cs="Sylfaen"/>
        </w:rPr>
        <w:t xml:space="preserve"> </w:t>
      </w:r>
      <w:r w:rsidR="0068697B" w:rsidRPr="007663F8">
        <w:rPr>
          <w:rFonts w:ascii="GHEA Grapalat" w:hAnsi="GHEA Grapalat" w:cs="Sylfaen" w:hint="eastAsia"/>
        </w:rPr>
        <w:t>заключения</w:t>
      </w:r>
      <w:r w:rsidR="0068697B" w:rsidRPr="007663F8">
        <w:rPr>
          <w:rFonts w:ascii="GHEA Grapalat" w:hAnsi="GHEA Grapalat" w:cs="Sylfaen"/>
        </w:rPr>
        <w:t xml:space="preserve"> </w:t>
      </w:r>
      <w:r w:rsidR="0068697B" w:rsidRPr="007663F8">
        <w:rPr>
          <w:rFonts w:ascii="GHEA Grapalat" w:hAnsi="GHEA Grapalat" w:cs="Sylfaen" w:hint="eastAsia"/>
        </w:rPr>
        <w:t>соглашения</w:t>
      </w:r>
      <w:r w:rsidR="0068697B" w:rsidRPr="007663F8">
        <w:rPr>
          <w:rFonts w:ascii="GHEA Grapalat" w:hAnsi="GHEA Grapalat" w:cs="Sylfaen"/>
        </w:rPr>
        <w:t xml:space="preserve"> </w:t>
      </w:r>
      <w:r w:rsidR="0068697B" w:rsidRPr="007663F8">
        <w:rPr>
          <w:rFonts w:ascii="GHEA Grapalat" w:hAnsi="GHEA Grapalat" w:cs="Sylfaen" w:hint="eastAsia"/>
        </w:rPr>
        <w:t>лицо</w:t>
      </w:r>
      <w:r w:rsidR="0068697B" w:rsidRPr="007663F8">
        <w:rPr>
          <w:rFonts w:ascii="GHEA Grapalat" w:hAnsi="GHEA Grapalat" w:cs="Sylfaen"/>
        </w:rPr>
        <w:t xml:space="preserve">, </w:t>
      </w:r>
      <w:r w:rsidR="0068697B" w:rsidRPr="007663F8">
        <w:rPr>
          <w:rFonts w:ascii="GHEA Grapalat" w:hAnsi="GHEA Grapalat" w:cs="Sylfaen" w:hint="eastAsia"/>
        </w:rPr>
        <w:t>заключившее</w:t>
      </w:r>
      <w:r w:rsidR="0068697B" w:rsidRPr="007663F8">
        <w:rPr>
          <w:rFonts w:ascii="GHEA Grapalat" w:hAnsi="GHEA Grapalat" w:cs="Sylfaen"/>
        </w:rPr>
        <w:t xml:space="preserve"> </w:t>
      </w:r>
      <w:r w:rsidR="0068697B" w:rsidRPr="007663F8">
        <w:rPr>
          <w:rFonts w:ascii="GHEA Grapalat" w:hAnsi="GHEA Grapalat" w:cs="Sylfaen" w:hint="eastAsia"/>
        </w:rPr>
        <w:t>договор</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установленный</w:t>
      </w:r>
      <w:r w:rsidR="0068697B" w:rsidRPr="007663F8">
        <w:rPr>
          <w:rFonts w:ascii="GHEA Grapalat" w:hAnsi="GHEA Grapalat" w:cs="Sylfaen"/>
        </w:rPr>
        <w:t xml:space="preserve"> </w:t>
      </w:r>
      <w:r w:rsidR="0068697B" w:rsidRPr="007663F8">
        <w:rPr>
          <w:rFonts w:ascii="GHEA Grapalat" w:hAnsi="GHEA Grapalat" w:cs="Sylfaen" w:hint="eastAsia"/>
        </w:rPr>
        <w:t>срок</w:t>
      </w:r>
      <w:r w:rsidR="0068697B" w:rsidRPr="007663F8">
        <w:rPr>
          <w:rFonts w:ascii="GHEA Grapalat" w:hAnsi="GHEA Grapalat" w:cs="Sylfaen"/>
        </w:rPr>
        <w:t xml:space="preserve"> </w:t>
      </w:r>
      <w:r w:rsidR="0068697B" w:rsidRPr="007663F8">
        <w:rPr>
          <w:rFonts w:ascii="GHEA Grapalat" w:hAnsi="GHEA Grapalat" w:cs="Sylfaen" w:hint="eastAsia"/>
        </w:rPr>
        <w:t>обеспечение</w:t>
      </w:r>
      <w:r w:rsidR="0068697B" w:rsidRPr="007663F8">
        <w:rPr>
          <w:rFonts w:ascii="GHEA Grapalat" w:hAnsi="GHEA Grapalat" w:cs="Sylfaen"/>
        </w:rPr>
        <w:t xml:space="preserve"> </w:t>
      </w:r>
      <w:r w:rsidR="0068697B" w:rsidRPr="007663F8">
        <w:rPr>
          <w:rFonts w:ascii="GHEA Grapalat" w:hAnsi="GHEA Grapalat" w:cs="Sylfaen" w:hint="eastAsia"/>
        </w:rPr>
        <w:t>договора</w:t>
      </w:r>
      <w:r w:rsidR="0068697B" w:rsidRPr="007663F8">
        <w:rPr>
          <w:rFonts w:ascii="GHEA Grapalat" w:hAnsi="GHEA Grapalat" w:cs="Sylfaen"/>
        </w:rPr>
        <w:t xml:space="preserve"> </w:t>
      </w:r>
      <w:r w:rsidR="0068697B" w:rsidRPr="007663F8">
        <w:rPr>
          <w:rFonts w:ascii="GHEA Grapalat" w:hAnsi="GHEA Grapalat" w:cs="Sylfaen" w:hint="eastAsia"/>
        </w:rPr>
        <w:t>и</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квалификации</w:t>
      </w:r>
      <w:r w:rsidR="0068697B" w:rsidRPr="007663F8">
        <w:rPr>
          <w:rFonts w:ascii="GHEA Grapalat" w:hAnsi="GHEA Grapalat" w:cs="Sylfaen"/>
        </w:rPr>
        <w:t xml:space="preserve">, </w:t>
      </w:r>
      <w:r w:rsidR="0068697B" w:rsidRPr="007663F8">
        <w:rPr>
          <w:rFonts w:ascii="GHEA Grapalat" w:hAnsi="GHEA Grapalat" w:cs="Sylfaen" w:hint="eastAsia"/>
        </w:rPr>
        <w:t>представленного</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виде</w:t>
      </w:r>
      <w:r w:rsidR="0068697B" w:rsidRPr="007663F8">
        <w:rPr>
          <w:rFonts w:ascii="GHEA Grapalat" w:hAnsi="GHEA Grapalat" w:cs="Sylfaen"/>
        </w:rPr>
        <w:t xml:space="preserve"> </w:t>
      </w:r>
      <w:r w:rsidR="0068697B" w:rsidRPr="007663F8">
        <w:rPr>
          <w:rFonts w:ascii="GHEA Grapalat" w:hAnsi="GHEA Grapalat" w:cs="Sylfaen" w:hint="eastAsia"/>
        </w:rPr>
        <w:t>односторонне</w:t>
      </w:r>
      <w:r w:rsidR="0068697B" w:rsidRPr="007663F8">
        <w:rPr>
          <w:rFonts w:ascii="GHEA Grapalat" w:hAnsi="GHEA Grapalat" w:cs="Sylfaen"/>
        </w:rPr>
        <w:t xml:space="preserve"> </w:t>
      </w:r>
      <w:r w:rsidR="0068697B" w:rsidRPr="007663F8">
        <w:rPr>
          <w:rFonts w:ascii="GHEA Grapalat" w:hAnsi="GHEA Grapalat" w:cs="Sylfaen" w:hint="eastAsia"/>
        </w:rPr>
        <w:t>утвержденного</w:t>
      </w:r>
      <w:r w:rsidR="0068697B" w:rsidRPr="007663F8">
        <w:rPr>
          <w:rFonts w:ascii="GHEA Grapalat" w:hAnsi="GHEA Grapalat" w:cs="Sylfaen"/>
        </w:rPr>
        <w:t xml:space="preserve"> </w:t>
      </w:r>
      <w:r w:rsidR="0068697B" w:rsidRPr="007663F8">
        <w:rPr>
          <w:rFonts w:ascii="GHEA Grapalat" w:hAnsi="GHEA Grapalat" w:cs="Sylfaen" w:hint="eastAsia"/>
        </w:rPr>
        <w:t>заявления</w:t>
      </w:r>
      <w:r w:rsidR="0068697B" w:rsidRPr="007663F8">
        <w:rPr>
          <w:rFonts w:ascii="GHEA Grapalat" w:hAnsi="GHEA Grapalat" w:cs="Sylfaen"/>
        </w:rPr>
        <w:t xml:space="preserve">- </w:t>
      </w:r>
      <w:r w:rsidR="0068697B" w:rsidRPr="007663F8">
        <w:rPr>
          <w:rFonts w:ascii="GHEA Grapalat" w:hAnsi="GHEA Grapalat" w:cs="Sylfaen" w:hint="eastAsia"/>
        </w:rPr>
        <w:t>неустойки</w:t>
      </w:r>
      <w:r w:rsidR="0068697B" w:rsidRPr="007663F8">
        <w:rPr>
          <w:rFonts w:ascii="GHEA Grapalat" w:hAnsi="GHEA Grapalat" w:cs="Sylfaen"/>
        </w:rPr>
        <w:t xml:space="preserve"> (</w:t>
      </w:r>
      <w:r w:rsidR="0068697B" w:rsidRPr="007663F8">
        <w:rPr>
          <w:rFonts w:ascii="GHEA Grapalat" w:hAnsi="GHEA Grapalat" w:cs="Sylfaen" w:hint="eastAsia"/>
        </w:rPr>
        <w:t>далее</w:t>
      </w:r>
      <w:r w:rsidR="0068697B" w:rsidRPr="007663F8">
        <w:rPr>
          <w:rFonts w:ascii="GHEA Grapalat" w:hAnsi="GHEA Grapalat" w:cs="Sylfaen"/>
        </w:rPr>
        <w:t xml:space="preserve"> </w:t>
      </w:r>
      <w:r w:rsidR="0068697B" w:rsidRPr="007663F8">
        <w:rPr>
          <w:rFonts w:ascii="GHEA Grapalat" w:hAnsi="GHEA Grapalat" w:cs="Sylfaen" w:hint="eastAsia"/>
        </w:rPr>
        <w:t>также</w:t>
      </w:r>
      <w:r w:rsidR="0068697B" w:rsidRPr="007663F8">
        <w:rPr>
          <w:rFonts w:ascii="GHEA Grapalat" w:hAnsi="GHEA Grapalat" w:cs="Sylfaen"/>
        </w:rPr>
        <w:t xml:space="preserve"> </w:t>
      </w:r>
      <w:r w:rsidR="0068697B" w:rsidRPr="007663F8">
        <w:rPr>
          <w:rFonts w:ascii="GHEA Grapalat" w:hAnsi="GHEA Grapalat" w:cs="Sylfaen" w:hint="eastAsia"/>
        </w:rPr>
        <w:t>неустойки</w:t>
      </w:r>
      <w:r w:rsidR="0068697B" w:rsidRPr="007663F8">
        <w:rPr>
          <w:rFonts w:ascii="GHEA Grapalat" w:hAnsi="GHEA Grapalat" w:cs="Sylfaen"/>
        </w:rPr>
        <w:t xml:space="preserve">), </w:t>
      </w:r>
      <w:r w:rsidR="0068697B" w:rsidRPr="007663F8">
        <w:rPr>
          <w:rFonts w:ascii="GHEA Grapalat" w:hAnsi="GHEA Grapalat" w:cs="Sylfaen" w:hint="eastAsia"/>
        </w:rPr>
        <w:t>не</w:t>
      </w:r>
      <w:r w:rsidR="0068697B" w:rsidRPr="007663F8">
        <w:rPr>
          <w:rFonts w:ascii="GHEA Grapalat" w:hAnsi="GHEA Grapalat" w:cs="Sylfaen"/>
        </w:rPr>
        <w:t xml:space="preserve"> </w:t>
      </w:r>
      <w:r w:rsidR="0068697B" w:rsidRPr="007663F8">
        <w:rPr>
          <w:rFonts w:ascii="GHEA Grapalat" w:hAnsi="GHEA Grapalat" w:cs="Sylfaen" w:hint="eastAsia"/>
        </w:rPr>
        <w:t>заменяет</w:t>
      </w:r>
      <w:r w:rsidR="0068697B" w:rsidRPr="007663F8">
        <w:rPr>
          <w:rFonts w:ascii="GHEA Grapalat" w:hAnsi="GHEA Grapalat" w:cs="Sylfaen"/>
        </w:rPr>
        <w:t xml:space="preserve"> </w:t>
      </w:r>
      <w:r w:rsidR="0068697B" w:rsidRPr="007663F8">
        <w:rPr>
          <w:rFonts w:ascii="GHEA Grapalat" w:hAnsi="GHEA Grapalat" w:cs="Sylfaen" w:hint="eastAsia"/>
        </w:rPr>
        <w:t>на</w:t>
      </w:r>
      <w:r w:rsidR="0068697B" w:rsidRPr="007663F8">
        <w:rPr>
          <w:rFonts w:ascii="GHEA Grapalat" w:hAnsi="GHEA Grapalat" w:cs="Sylfaen"/>
        </w:rPr>
        <w:t xml:space="preserve"> </w:t>
      </w:r>
      <w:r w:rsidR="0068697B" w:rsidRPr="007663F8">
        <w:rPr>
          <w:rFonts w:ascii="GHEA Grapalat" w:hAnsi="GHEA Grapalat" w:cs="Sylfaen" w:hint="eastAsia"/>
        </w:rPr>
        <w:t>банковскую</w:t>
      </w:r>
      <w:r w:rsidR="0068697B" w:rsidRPr="007663F8">
        <w:rPr>
          <w:rFonts w:ascii="GHEA Grapalat" w:hAnsi="GHEA Grapalat" w:cs="Sylfaen"/>
        </w:rPr>
        <w:t xml:space="preserve"> </w:t>
      </w:r>
      <w:r w:rsidR="0068697B" w:rsidRPr="007663F8">
        <w:rPr>
          <w:rFonts w:ascii="GHEA Grapalat" w:hAnsi="GHEA Grapalat" w:cs="Sylfaen" w:hint="eastAsia"/>
        </w:rPr>
        <w:t>гарантию</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наличные</w:t>
      </w:r>
      <w:r w:rsidR="0068697B" w:rsidRPr="007663F8">
        <w:rPr>
          <w:rFonts w:ascii="GHEA Grapalat" w:hAnsi="GHEA Grapalat" w:cs="Sylfaen"/>
        </w:rPr>
        <w:t xml:space="preserve"> </w:t>
      </w:r>
      <w:r w:rsidR="0068697B" w:rsidRPr="007663F8">
        <w:rPr>
          <w:rFonts w:ascii="GHEA Grapalat" w:hAnsi="GHEA Grapalat" w:cs="Sylfaen" w:hint="eastAsia"/>
        </w:rPr>
        <w:t>деньги</w:t>
      </w:r>
      <w:r w:rsidR="0068697B" w:rsidRPr="007663F8">
        <w:rPr>
          <w:rFonts w:ascii="GHEA Grapalat" w:hAnsi="GHEA Grapalat" w:cs="Sylfaen"/>
        </w:rPr>
        <w:t xml:space="preserve">, </w:t>
      </w:r>
      <w:r w:rsidR="0068697B" w:rsidRPr="007663F8">
        <w:rPr>
          <w:rFonts w:ascii="GHEA Grapalat" w:hAnsi="GHEA Grapalat" w:cs="Sylfaen" w:hint="eastAsia"/>
        </w:rPr>
        <w:t>то</w:t>
      </w:r>
      <w:r w:rsidR="0068697B" w:rsidRPr="007663F8">
        <w:rPr>
          <w:rFonts w:ascii="GHEA Grapalat" w:hAnsi="GHEA Grapalat" w:cs="Sylfaen"/>
        </w:rPr>
        <w:t xml:space="preserve"> </w:t>
      </w:r>
      <w:r w:rsidR="0068697B" w:rsidRPr="007663F8">
        <w:rPr>
          <w:rFonts w:ascii="GHEA Grapalat" w:hAnsi="GHEA Grapalat" w:cs="Sylfaen" w:hint="eastAsia"/>
        </w:rPr>
        <w:t>это</w:t>
      </w:r>
      <w:r w:rsidR="0068697B" w:rsidRPr="007663F8">
        <w:rPr>
          <w:rFonts w:ascii="GHEA Grapalat" w:hAnsi="GHEA Grapalat" w:cs="Sylfaen"/>
        </w:rPr>
        <w:t xml:space="preserve"> </w:t>
      </w:r>
      <w:r w:rsidR="0068697B" w:rsidRPr="007663F8">
        <w:rPr>
          <w:rFonts w:ascii="GHEA Grapalat" w:hAnsi="GHEA Grapalat" w:cs="Sylfaen" w:hint="eastAsia"/>
        </w:rPr>
        <w:t>обстоятельство</w:t>
      </w:r>
      <w:r w:rsidR="0068697B" w:rsidRPr="007663F8">
        <w:rPr>
          <w:rFonts w:ascii="GHEA Grapalat" w:hAnsi="GHEA Grapalat" w:cs="Sylfaen"/>
        </w:rPr>
        <w:t xml:space="preserve"> </w:t>
      </w:r>
      <w:r w:rsidR="0068697B" w:rsidRPr="007663F8">
        <w:rPr>
          <w:rFonts w:ascii="GHEA Grapalat" w:hAnsi="GHEA Grapalat" w:cs="Sylfaen" w:hint="eastAsia"/>
        </w:rPr>
        <w:t>считается</w:t>
      </w:r>
      <w:r w:rsidR="0068697B" w:rsidRPr="007663F8">
        <w:rPr>
          <w:rFonts w:ascii="GHEA Grapalat" w:hAnsi="GHEA Grapalat" w:cs="Sylfaen"/>
        </w:rPr>
        <w:t xml:space="preserve"> </w:t>
      </w:r>
      <w:r w:rsidR="0068697B" w:rsidRPr="007663F8">
        <w:rPr>
          <w:rFonts w:ascii="GHEA Grapalat" w:hAnsi="GHEA Grapalat" w:cs="Sylfaen" w:hint="eastAsia"/>
        </w:rPr>
        <w:t>нарушением</w:t>
      </w:r>
      <w:r w:rsidR="0068697B" w:rsidRPr="007663F8">
        <w:rPr>
          <w:rFonts w:ascii="GHEA Grapalat" w:hAnsi="GHEA Grapalat" w:cs="Sylfaen"/>
        </w:rPr>
        <w:t xml:space="preserve"> </w:t>
      </w:r>
      <w:r w:rsidR="0068697B" w:rsidRPr="007663F8">
        <w:rPr>
          <w:rFonts w:ascii="GHEA Grapalat" w:hAnsi="GHEA Grapalat" w:cs="Sylfaen" w:hint="eastAsia"/>
        </w:rPr>
        <w:t>обязательства</w:t>
      </w:r>
      <w:r w:rsidR="0068697B" w:rsidRPr="007663F8">
        <w:rPr>
          <w:rFonts w:ascii="GHEA Grapalat" w:hAnsi="GHEA Grapalat" w:cs="Sylfaen"/>
        </w:rPr>
        <w:t xml:space="preserve"> </w:t>
      </w:r>
      <w:r w:rsidR="0068697B" w:rsidRPr="007663F8">
        <w:rPr>
          <w:rFonts w:ascii="GHEA Grapalat" w:hAnsi="GHEA Grapalat" w:cs="Sylfaen" w:hint="eastAsia"/>
        </w:rPr>
        <w:t>участника</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рамках</w:t>
      </w:r>
      <w:r w:rsidR="0068697B" w:rsidRPr="007663F8">
        <w:rPr>
          <w:rFonts w:ascii="GHEA Grapalat" w:hAnsi="GHEA Grapalat" w:cs="Sylfaen"/>
        </w:rPr>
        <w:t xml:space="preserve"> </w:t>
      </w:r>
      <w:r w:rsidR="0068697B" w:rsidRPr="007663F8">
        <w:rPr>
          <w:rFonts w:ascii="GHEA Grapalat" w:hAnsi="GHEA Grapalat" w:cs="Sylfaen" w:hint="eastAsia"/>
        </w:rPr>
        <w:t>процесса</w:t>
      </w:r>
      <w:r w:rsidR="0068697B" w:rsidRPr="007663F8">
        <w:rPr>
          <w:rFonts w:ascii="GHEA Grapalat" w:hAnsi="GHEA Grapalat" w:cs="Sylfaen"/>
        </w:rPr>
        <w:t xml:space="preserve"> </w:t>
      </w:r>
      <w:r w:rsidR="0068697B" w:rsidRPr="007663F8">
        <w:rPr>
          <w:rFonts w:ascii="GHEA Grapalat" w:hAnsi="GHEA Grapalat" w:cs="Sylfaen" w:hint="eastAsia"/>
        </w:rPr>
        <w:t>закупки</w:t>
      </w:r>
      <w:r w:rsidR="0068697B" w:rsidRPr="007663F8">
        <w:rPr>
          <w:rFonts w:ascii="GHEA Grapalat" w:hAnsi="GHEA Grapalat" w:cs="Sylfaen"/>
        </w:rPr>
        <w:t>.</w:t>
      </w:r>
    </w:p>
    <w:p w:rsidR="00A63D83" w:rsidRPr="009044F1" w:rsidRDefault="00A63D83" w:rsidP="00CD76E0">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CD76E0">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 xml:space="preserve">их </w:t>
      </w:r>
      <w:r w:rsidR="00A74478">
        <w:rPr>
          <w:rFonts w:ascii="GHEA Grapalat" w:hAnsi="GHEA Grapalat"/>
          <w:sz w:val="24"/>
          <w:szCs w:val="24"/>
        </w:rPr>
        <w:lastRenderedPageBreak/>
        <w:t>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CD76E0">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CD76E0">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CD76E0">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CD76E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CD76E0">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CD76E0">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005D6983" w:rsidRPr="00B2680B">
        <w:rPr>
          <w:rFonts w:ascii="GHEA Grapalat" w:hAnsi="GHEA Grapalat"/>
          <w:sz w:val="24"/>
          <w:szCs w:val="24"/>
        </w:rPr>
        <w:t>-</w:t>
      </w:r>
      <w:r w:rsidRPr="009044F1">
        <w:rPr>
          <w:rFonts w:ascii="GHEA Grapalat" w:hAnsi="GHEA Grapalat"/>
          <w:sz w:val="24"/>
          <w:szCs w:val="24"/>
        </w:rPr>
        <w:t xml:space="preserve"> </w:t>
      </w:r>
    </w:p>
    <w:p w:rsidR="00583092" w:rsidRPr="009044F1" w:rsidRDefault="00A150A9" w:rsidP="00CD76E0">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w:t>
      </w:r>
      <w:r w:rsidR="003C70BC" w:rsidRPr="003C70BC">
        <w:rPr>
          <w:rFonts w:ascii="GHEA Grapalat" w:hAnsi="GHEA Grapalat"/>
        </w:rPr>
        <w:t>8</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CD76E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76E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76E0">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CD76E0">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CD76E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CD76E0">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CD76E0">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CD76E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53A6A" w:rsidRDefault="00583092" w:rsidP="00557E57">
      <w:pPr>
        <w:pStyle w:val="BodyTextIndent2"/>
        <w:widowControl w:val="0"/>
        <w:numPr>
          <w:ilvl w:val="0"/>
          <w:numId w:val="7"/>
        </w:numPr>
        <w:spacing w:line="240" w:lineRule="auto"/>
        <w:ind w:left="0"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3C70BC" w:rsidRPr="003C70BC">
        <w:rPr>
          <w:rFonts w:ascii="GHEA Grapalat" w:hAnsi="GHEA Grapalat"/>
          <w:sz w:val="24"/>
          <w:szCs w:val="24"/>
        </w:rPr>
        <w:t xml:space="preserve">10 </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 xml:space="preserve">Период </w:t>
      </w:r>
      <w:proofErr w:type="spellStart"/>
      <w:proofErr w:type="gramStart"/>
      <w:r w:rsidRPr="009044F1">
        <w:rPr>
          <w:rFonts w:ascii="GHEA Grapalat" w:hAnsi="GHEA Grapalat"/>
          <w:sz w:val="24"/>
          <w:szCs w:val="24"/>
        </w:rPr>
        <w:t>ожидания</w:t>
      </w:r>
      <w:r w:rsidR="00712B58">
        <w:rPr>
          <w:rFonts w:ascii="GHEA Grapalat" w:hAnsi="GHEA Grapalat"/>
          <w:sz w:val="24"/>
          <w:szCs w:val="24"/>
        </w:rPr>
        <w:t>:</w:t>
      </w:r>
      <w:r w:rsidRPr="009044F1">
        <w:rPr>
          <w:rFonts w:ascii="GHEA Grapalat" w:hAnsi="GHEA Grapalat"/>
          <w:sz w:val="24"/>
          <w:szCs w:val="24"/>
        </w:rPr>
        <w:t>не</w:t>
      </w:r>
      <w:proofErr w:type="spellEnd"/>
      <w:proofErr w:type="gramEnd"/>
      <w:r w:rsidRPr="009044F1">
        <w:rPr>
          <w:rFonts w:ascii="GHEA Grapalat" w:hAnsi="GHEA Grapalat"/>
          <w:sz w:val="24"/>
          <w:szCs w:val="24"/>
        </w:rPr>
        <w:t xml:space="preserve"> применим, если заявку подал только один участник, с которым заключается договор</w:t>
      </w:r>
      <w:r w:rsidR="00A53A6A">
        <w:rPr>
          <w:rFonts w:ascii="GHEA Grapalat" w:hAnsi="GHEA Grapalat"/>
          <w:sz w:val="24"/>
          <w:szCs w:val="24"/>
        </w:rPr>
        <w:t>;</w:t>
      </w:r>
    </w:p>
    <w:p w:rsidR="001F6AFB" w:rsidRDefault="001F6AFB" w:rsidP="00557E57">
      <w:pPr>
        <w:pStyle w:val="norm"/>
        <w:widowControl w:val="0"/>
        <w:numPr>
          <w:ilvl w:val="0"/>
          <w:numId w:val="7"/>
        </w:numPr>
        <w:spacing w:line="240" w:lineRule="auto"/>
        <w:ind w:left="142" w:firstLine="425"/>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1F6AFB" w:rsidRPr="00747338" w:rsidRDefault="001F6AFB" w:rsidP="003C70BC">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03411" w:rsidRDefault="001D2159" w:rsidP="00CD76E0">
      <w:pPr>
        <w:widowControl w:val="0"/>
        <w:jc w:val="center"/>
        <w:rPr>
          <w:rFonts w:ascii="GHEA Grapalat" w:hAnsi="GHEA Grapalat"/>
          <w:b/>
        </w:rPr>
      </w:pPr>
    </w:p>
    <w:p w:rsidR="000313A6" w:rsidRDefault="00AA0AD8" w:rsidP="00CD76E0">
      <w:pPr>
        <w:widowControl w:val="0"/>
        <w:jc w:val="center"/>
        <w:rPr>
          <w:rFonts w:ascii="GHEA Grapalat" w:hAnsi="GHEA Grapalat"/>
          <w:b/>
        </w:rPr>
      </w:pPr>
      <w:r w:rsidRPr="009044F1">
        <w:rPr>
          <w:rFonts w:ascii="GHEA Grapalat" w:hAnsi="GHEA Grapalat"/>
          <w:b/>
        </w:rPr>
        <w:t xml:space="preserve">9. ЗАКЛЮЧЕНИЕ ДОГОВОРА </w:t>
      </w:r>
    </w:p>
    <w:p w:rsidR="00D544C1" w:rsidRPr="009044F1" w:rsidRDefault="00D544C1" w:rsidP="00CD76E0">
      <w:pPr>
        <w:widowControl w:val="0"/>
        <w:jc w:val="center"/>
        <w:rPr>
          <w:rFonts w:ascii="GHEA Grapalat" w:hAnsi="GHEA Grapalat" w:cs="Arial"/>
          <w:b/>
          <w:iCs/>
        </w:rPr>
      </w:pPr>
    </w:p>
    <w:p w:rsidR="00096865" w:rsidRPr="009044F1" w:rsidRDefault="00AA0AD8" w:rsidP="00CD76E0">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76E0">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 xml:space="preserve">На четвертый рабочий </w:t>
      </w:r>
      <w:proofErr w:type="gramStart"/>
      <w:r w:rsidR="001F6AFB">
        <w:rPr>
          <w:rFonts w:ascii="GHEA Grapalat" w:hAnsi="GHEA Grapalat"/>
        </w:rPr>
        <w:t>день</w:t>
      </w:r>
      <w:r w:rsidR="001F6AFB" w:rsidRPr="009044F1">
        <w:rPr>
          <w:rFonts w:ascii="GHEA Grapalat" w:hAnsi="GHEA Grapalat"/>
        </w:rPr>
        <w:t>,</w:t>
      </w:r>
      <w:r w:rsidRPr="009044F1">
        <w:rPr>
          <w:rFonts w:ascii="GHEA Grapalat" w:hAnsi="GHEA Grapalat"/>
        </w:rPr>
        <w:t>,</w:t>
      </w:r>
      <w:proofErr w:type="gramEnd"/>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CD76E0">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CD76E0">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CD76E0">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B902B0">
        <w:rPr>
          <w:rFonts w:ascii="GHEA Grapalat" w:hAnsi="GHEA Grapalat"/>
        </w:rPr>
        <w:t xml:space="preserve"> </w:t>
      </w:r>
      <w:r w:rsidR="00C43E0C">
        <w:rPr>
          <w:rFonts w:ascii="GHEA Grapalat" w:hAnsi="GHEA Grapalat"/>
        </w:rPr>
        <w:t>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C43E0C">
        <w:rPr>
          <w:rFonts w:ascii="GHEA Grapalat" w:hAnsi="GHEA Grapalat"/>
          <w:color w:val="000000" w:themeColor="text1"/>
        </w:rPr>
        <w:t xml:space="preserve"> то он лишается права подписания договора. </w:t>
      </w:r>
      <w:r w:rsidR="00C43E0C">
        <w:rPr>
          <w:rFonts w:ascii="GHEA Grapalat" w:hAnsi="GHEA Grapalat"/>
        </w:rPr>
        <w:t xml:space="preserve"> </w:t>
      </w:r>
    </w:p>
    <w:p w:rsidR="000313A6" w:rsidRPr="009044F1" w:rsidRDefault="000313A6" w:rsidP="00CD76E0">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w:t>
      </w:r>
      <w:r w:rsidRPr="009044F1">
        <w:rPr>
          <w:rFonts w:ascii="GHEA Grapalat" w:hAnsi="GHEA Grapalat"/>
        </w:rPr>
        <w:lastRenderedPageBreak/>
        <w:t>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CD76E0">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CD76E0">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CD76E0">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503411" w:rsidRDefault="001D2159" w:rsidP="00CD76E0">
      <w:pPr>
        <w:widowControl w:val="0"/>
        <w:jc w:val="center"/>
        <w:rPr>
          <w:rFonts w:ascii="GHEA Grapalat" w:hAnsi="GHEA Grapalat"/>
          <w:b/>
        </w:rPr>
      </w:pPr>
    </w:p>
    <w:p w:rsidR="00096865" w:rsidRPr="009044F1" w:rsidRDefault="00030D40" w:rsidP="00CD76E0">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C43E0C" w:rsidRDefault="00C43E0C" w:rsidP="00C43E0C">
      <w:pPr>
        <w:widowControl w:val="0"/>
        <w:tabs>
          <w:tab w:val="left" w:pos="1276"/>
        </w:tabs>
        <w:spacing w:after="160"/>
        <w:ind w:firstLine="567"/>
        <w:jc w:val="both"/>
        <w:rPr>
          <w:rFonts w:ascii="GHEA Grapalat" w:hAnsi="GHEA Grapalat"/>
        </w:rPr>
      </w:pPr>
      <w:r>
        <w:rPr>
          <w:rFonts w:ascii="GHEA Grapalat" w:hAnsi="GHEA Grapalat"/>
        </w:rPr>
        <w:t>10.1.</w:t>
      </w:r>
      <w:r>
        <w:rPr>
          <w:rFonts w:ascii="GHEA Grapalat" w:hAnsi="GHEA Grapalat"/>
        </w:rPr>
        <w:tab/>
      </w:r>
      <w:r>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r>
        <w:rPr>
          <w:rFonts w:ascii="GHEA Grapalat" w:hAnsi="GHEA Grapalat"/>
          <w:color w:val="000000" w:themeColor="text1"/>
          <w:vertAlign w:val="superscript"/>
        </w:rPr>
        <w:t>11,1</w:t>
      </w:r>
      <w:r>
        <w:rPr>
          <w:rFonts w:ascii="GHEA Grapalat" w:hAnsi="GHEA Grapalat"/>
        </w:rPr>
        <w:t>.</w:t>
      </w:r>
    </w:p>
    <w:p w:rsidR="00C43E0C" w:rsidRDefault="00C43E0C" w:rsidP="00C43E0C">
      <w:pPr>
        <w:widowControl w:val="0"/>
        <w:tabs>
          <w:tab w:val="left" w:pos="1276"/>
        </w:tabs>
        <w:spacing w:after="160"/>
        <w:ind w:firstLine="567"/>
        <w:jc w:val="both"/>
        <w:rPr>
          <w:rFonts w:ascii="GHEA Grapalat" w:hAnsi="GHEA Grapalat"/>
        </w:rPr>
      </w:pPr>
      <w:r>
        <w:rPr>
          <w:rFonts w:ascii="GHEA Grapalat" w:hAnsi="GHEA Grapalat"/>
        </w:rPr>
        <w:t xml:space="preserve">10.2 Размер обеспечения квалификации равен пятнадцати процентам от цены закупки </w:t>
      </w:r>
      <w:proofErr w:type="gramStart"/>
      <w:r>
        <w:rPr>
          <w:rFonts w:ascii="GHEA Grapalat" w:hAnsi="GHEA Grapalat"/>
        </w:rPr>
        <w:t>услуг</w:t>
      </w:r>
      <w:proofErr w:type="gramEnd"/>
      <w:r>
        <w:rPr>
          <w:rFonts w:ascii="GHEA Grapalat" w:hAnsi="GHEA Grapalat"/>
        </w:rPr>
        <w:t xml:space="preserve">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w:t>
      </w:r>
      <w:proofErr w:type="gramStart"/>
      <w:r>
        <w:rPr>
          <w:rFonts w:ascii="GHEA Grapalat" w:hAnsi="GHEA Grapalat"/>
        </w:rPr>
        <w:t>Причем  обеспечение</w:t>
      </w:r>
      <w:proofErr w:type="gramEnd"/>
      <w:r>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 </w:t>
      </w:r>
      <w:r>
        <w:rPr>
          <w:rFonts w:ascii="GHEA Grapalat" w:hAnsi="GHEA Grapalat"/>
          <w:vertAlign w:val="superscript"/>
        </w:rPr>
        <w:t>12.1</w:t>
      </w:r>
      <w:r>
        <w:rPr>
          <w:rFonts w:ascii="GHEA Grapalat" w:hAnsi="GHEA Grapalat"/>
        </w:rPr>
        <w:t xml:space="preserve"> </w:t>
      </w:r>
    </w:p>
    <w:p w:rsidR="00CF7623" w:rsidRPr="000406CC" w:rsidRDefault="00CF7623" w:rsidP="00CD76E0">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rsidR="000C328E" w:rsidRDefault="000C328E" w:rsidP="00CD76E0">
      <w:pPr>
        <w:widowControl w:val="0"/>
        <w:tabs>
          <w:tab w:val="left" w:pos="1276"/>
        </w:tabs>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w:t>
      </w:r>
      <w:proofErr w:type="gramStart"/>
      <w:r w:rsidRPr="000406CC">
        <w:rPr>
          <w:rFonts w:ascii="GHEA Grapalat" w:hAnsi="GHEA Grapalat" w:cs="Sylfaen"/>
        </w:rPr>
        <w:t>рабочих дней</w:t>
      </w:r>
      <w:proofErr w:type="gramEnd"/>
      <w:r w:rsidRPr="000406CC">
        <w:rPr>
          <w:rFonts w:ascii="GHEA Grapalat" w:hAnsi="GHEA Grapalat" w:cs="Sylfaen"/>
        </w:rPr>
        <w:t xml:space="preserve">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rsidR="006C5D42" w:rsidRDefault="00CF7623" w:rsidP="006C5D42">
      <w:pPr>
        <w:widowControl w:val="0"/>
        <w:tabs>
          <w:tab w:val="left" w:pos="1276"/>
        </w:tabs>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rsidR="006C5D42" w:rsidRDefault="006C5D42" w:rsidP="006C5D42">
      <w:pPr>
        <w:widowControl w:val="0"/>
        <w:tabs>
          <w:tab w:val="left" w:pos="1276"/>
        </w:tabs>
        <w:ind w:firstLine="567"/>
        <w:jc w:val="both"/>
        <w:rPr>
          <w:rFonts w:ascii="GHEA Grapalat" w:hAnsi="GHEA Grapalat"/>
        </w:rPr>
      </w:pPr>
    </w:p>
    <w:p w:rsidR="004C0E39" w:rsidRPr="009D0F48" w:rsidRDefault="00B23A55" w:rsidP="006C5D42">
      <w:pPr>
        <w:widowControl w:val="0"/>
        <w:tabs>
          <w:tab w:val="left" w:pos="1276"/>
        </w:tabs>
        <w:ind w:firstLine="567"/>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w:t>
      </w:r>
      <w:r w:rsidR="004C0E39" w:rsidRPr="009D0F48">
        <w:rPr>
          <w:rFonts w:ascii="GHEA Grapalat" w:hAnsi="GHEA Grapalat"/>
          <w:i/>
          <w:sz w:val="18"/>
          <w:szCs w:val="18"/>
        </w:rPr>
        <w:lastRenderedPageBreak/>
        <w:t xml:space="preserve">настоящим пунктом, устанавливается в 10 рабочих дней. " исключается из пункта 10.1, если </w:t>
      </w:r>
    </w:p>
    <w:p w:rsidR="004C0E39" w:rsidRPr="009D0F48" w:rsidRDefault="004C0E39" w:rsidP="00CD76E0">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w:t>
      </w:r>
      <w:proofErr w:type="spellStart"/>
      <w:r w:rsidRPr="009D0F48">
        <w:rPr>
          <w:rFonts w:ascii="GHEA Grapalat" w:hAnsi="GHEA Grapalat"/>
          <w:i/>
          <w:sz w:val="18"/>
          <w:szCs w:val="18"/>
        </w:rPr>
        <w:t>двадцатипятикратный</w:t>
      </w:r>
      <w:proofErr w:type="spellEnd"/>
      <w:r w:rsidRPr="009D0F48">
        <w:rPr>
          <w:rFonts w:ascii="GHEA Grapalat" w:hAnsi="GHEA Grapalat"/>
          <w:i/>
          <w:sz w:val="18"/>
          <w:szCs w:val="18"/>
        </w:rPr>
        <w:t xml:space="preserve"> размер базовой единицы закупок и не предусмотрена предоплата, </w:t>
      </w:r>
    </w:p>
    <w:p w:rsidR="004C0E39" w:rsidRPr="009D0F48" w:rsidRDefault="004C0E39" w:rsidP="00CD76E0">
      <w:pPr>
        <w:pStyle w:val="FootnoteText"/>
        <w:jc w:val="both"/>
        <w:rPr>
          <w:rFonts w:ascii="GHEA Grapalat" w:hAnsi="GHEA Grapalat"/>
          <w:i/>
          <w:sz w:val="18"/>
          <w:szCs w:val="18"/>
        </w:rPr>
      </w:pPr>
      <w:r w:rsidRPr="009D0F48">
        <w:rPr>
          <w:rFonts w:ascii="GHEA Grapalat" w:hAnsi="GHEA Grapalat"/>
          <w:i/>
          <w:sz w:val="18"/>
          <w:szCs w:val="18"/>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9D0F48">
        <w:rPr>
          <w:rFonts w:ascii="GHEA Grapalat" w:hAnsi="GHEA Grapalat"/>
          <w:i/>
          <w:sz w:val="18"/>
          <w:szCs w:val="18"/>
        </w:rPr>
        <w:t>драмов</w:t>
      </w:r>
      <w:proofErr w:type="spellEnd"/>
      <w:r w:rsidRPr="009D0F48">
        <w:rPr>
          <w:rFonts w:ascii="GHEA Grapalat" w:hAnsi="GHEA Grapalat"/>
          <w:i/>
          <w:sz w:val="18"/>
          <w:szCs w:val="18"/>
        </w:rPr>
        <w:t xml:space="preserve"> РА и для полного выполнения заключаемого договора в дальнейшем также потребуются финансовые средства,</w:t>
      </w:r>
      <w:r w:rsidRPr="009D0F48">
        <w:rPr>
          <w:sz w:val="18"/>
          <w:szCs w:val="18"/>
        </w:rPr>
        <w:t xml:space="preserve"> </w:t>
      </w:r>
      <w:proofErr w:type="gramStart"/>
      <w:r w:rsidRPr="009D0F48">
        <w:rPr>
          <w:rFonts w:ascii="GHEA Grapalat" w:hAnsi="GHEA Grapalat"/>
          <w:i/>
          <w:sz w:val="18"/>
          <w:szCs w:val="18"/>
        </w:rPr>
        <w:t>или</w:t>
      </w:r>
      <w:proofErr w:type="gramEnd"/>
      <w:r w:rsidRPr="009D0F48">
        <w:rPr>
          <w:rFonts w:ascii="GHEA Grapalat" w:hAnsi="GHEA Grapalat"/>
          <w:i/>
          <w:sz w:val="18"/>
          <w:szCs w:val="18"/>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832AB3" w:rsidRPr="009D0F48" w:rsidRDefault="00832AB3" w:rsidP="00CD76E0">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rsidR="00E8513D" w:rsidRPr="009D0F48" w:rsidRDefault="00E8513D" w:rsidP="00CD76E0">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rsidR="00E96941" w:rsidRPr="009D0F48" w:rsidRDefault="00832AB3" w:rsidP="00CD76E0">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w:t>
      </w:r>
      <w:proofErr w:type="spellStart"/>
      <w:r w:rsidR="00E96941" w:rsidRPr="009D0F48">
        <w:rPr>
          <w:rFonts w:ascii="GHEA Grapalat" w:hAnsi="GHEA Grapalat"/>
          <w:i/>
          <w:sz w:val="18"/>
          <w:szCs w:val="18"/>
        </w:rPr>
        <w:t>двадцатипятикратного</w:t>
      </w:r>
      <w:proofErr w:type="spellEnd"/>
      <w:r w:rsidR="00E96941" w:rsidRPr="009D0F48">
        <w:rPr>
          <w:rFonts w:ascii="GHEA Grapalat" w:hAnsi="GHEA Grapalat"/>
          <w:i/>
          <w:sz w:val="18"/>
          <w:szCs w:val="18"/>
        </w:rPr>
        <w:t xml:space="preserve"> или менее </w:t>
      </w:r>
      <w:proofErr w:type="spellStart"/>
      <w:r w:rsidR="00E96941" w:rsidRPr="009D0F48">
        <w:rPr>
          <w:rFonts w:ascii="GHEA Grapalat" w:hAnsi="GHEA Grapalat"/>
          <w:i/>
          <w:sz w:val="18"/>
          <w:szCs w:val="18"/>
        </w:rPr>
        <w:t>двадцатипятикратного</w:t>
      </w:r>
      <w:proofErr w:type="spellEnd"/>
      <w:r w:rsidR="00E96941" w:rsidRPr="009D0F48">
        <w:rPr>
          <w:rFonts w:ascii="GHEA Grapalat" w:hAnsi="GHEA Grapalat"/>
          <w:i/>
          <w:sz w:val="18"/>
          <w:szCs w:val="18"/>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r w:rsidR="00E96941" w:rsidRPr="009D0F48">
        <w:rPr>
          <w:rFonts w:ascii="Cambria Math" w:hAnsi="Cambria Math" w:cs="Cambria Math"/>
          <w:i/>
          <w:sz w:val="18"/>
          <w:szCs w:val="18"/>
        </w:rPr>
        <w:t>․</w:t>
      </w:r>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rsidR="00832AB3" w:rsidRPr="009D0F48" w:rsidRDefault="00832AB3" w:rsidP="00CD76E0">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BC30EA" w:rsidRDefault="00D544C1" w:rsidP="00CD76E0">
      <w:pPr>
        <w:pStyle w:val="FootnoteText"/>
        <w:jc w:val="both"/>
        <w:rPr>
          <w:rFonts w:ascii="GHEA Grapalat" w:hAnsi="GHEA Grapalat"/>
          <w:i/>
          <w:sz w:val="18"/>
          <w:szCs w:val="18"/>
        </w:rPr>
      </w:pPr>
    </w:p>
    <w:p w:rsidR="006C7A9C" w:rsidRPr="00692995" w:rsidRDefault="006C7A9C" w:rsidP="00CD76E0">
      <w:pPr>
        <w:widowControl w:val="0"/>
        <w:tabs>
          <w:tab w:val="left" w:pos="1276"/>
        </w:tabs>
        <w:ind w:firstLine="567"/>
        <w:jc w:val="both"/>
        <w:rPr>
          <w:rFonts w:ascii="GHEA Grapalat" w:hAnsi="GHEA Grapalat"/>
        </w:rPr>
      </w:pPr>
      <w:proofErr w:type="spellStart"/>
      <w:r w:rsidRPr="0014372B">
        <w:rPr>
          <w:rFonts w:ascii="GHEA Grapalat" w:hAnsi="GHEA Grapalat" w:cs="Sylfaen"/>
          <w:lang w:val="hy-AM"/>
        </w:rPr>
        <w:t>При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этом</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если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договоры</w:t>
      </w:r>
      <w:proofErr w:type="spellEnd"/>
      <w:r w:rsidRPr="0014372B">
        <w:rPr>
          <w:rFonts w:ascii="GHEA Grapalat" w:hAnsi="GHEA Grapalat" w:cs="Sylfaen"/>
          <w:lang w:val="hy-AM"/>
        </w:rPr>
        <w:t xml:space="preserve">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w:t>
      </w:r>
      <w:proofErr w:type="spellStart"/>
      <w:r w:rsidRPr="0014372B">
        <w:rPr>
          <w:rFonts w:ascii="GHEA Grapalat" w:hAnsi="GHEA Grapalat" w:cs="Sylfaen"/>
          <w:lang w:val="hy-AM"/>
        </w:rPr>
        <w:t>заключаются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на</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основании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части</w:t>
      </w:r>
      <w:proofErr w:type="spellEnd"/>
      <w:r w:rsidRPr="0014372B">
        <w:rPr>
          <w:rFonts w:ascii="GHEA Grapalat" w:hAnsi="GHEA Grapalat" w:cs="Sylfaen"/>
          <w:lang w:val="hy-AM"/>
        </w:rPr>
        <w:t xml:space="preserve"> 6 </w:t>
      </w:r>
      <w:proofErr w:type="spellStart"/>
      <w:r w:rsidRPr="0014372B">
        <w:rPr>
          <w:rFonts w:ascii="GHEA Grapalat" w:hAnsi="GHEA Grapalat" w:cs="Sylfaen"/>
          <w:lang w:val="hy-AM"/>
        </w:rPr>
        <w:t>статьи</w:t>
      </w:r>
      <w:proofErr w:type="spellEnd"/>
      <w:r w:rsidRPr="0014372B">
        <w:rPr>
          <w:rFonts w:ascii="GHEA Grapalat" w:hAnsi="GHEA Grapalat" w:cs="Sylfaen"/>
          <w:lang w:val="hy-AM"/>
        </w:rPr>
        <w:t xml:space="preserve"> 15 </w:t>
      </w:r>
      <w:proofErr w:type="spellStart"/>
      <w:r w:rsidRPr="0014372B">
        <w:rPr>
          <w:rFonts w:ascii="GHEA Grapalat" w:hAnsi="GHEA Grapalat" w:cs="Sylfaen"/>
          <w:lang w:val="hy-AM"/>
        </w:rPr>
        <w:t>Закона</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то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обеспечение</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квалификации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представленной</w:t>
      </w:r>
      <w:proofErr w:type="spellEnd"/>
      <w:r w:rsidRPr="0014372B">
        <w:rPr>
          <w:rFonts w:ascii="GHEA Grapalat" w:hAnsi="GHEA Grapalat" w:cs="Sylfaen"/>
          <w:lang w:val="hy-AM"/>
        </w:rPr>
        <w:t xml:space="preserve"> в </w:t>
      </w:r>
      <w:proofErr w:type="spellStart"/>
      <w:r w:rsidRPr="0014372B">
        <w:rPr>
          <w:rFonts w:ascii="GHEA Grapalat" w:hAnsi="GHEA Grapalat" w:cs="Sylfaen"/>
          <w:lang w:val="hy-AM"/>
        </w:rPr>
        <w:t>части</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соглашения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соглашений</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заключенного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на</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данный</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год</w:t>
      </w:r>
      <w:proofErr w:type="spellEnd"/>
      <w:r w:rsidRPr="0014372B">
        <w:rPr>
          <w:rFonts w:ascii="GHEA Grapalat" w:hAnsi="GHEA Grapalat" w:cs="Sylfaen"/>
          <w:lang w:val="hy-AM"/>
        </w:rPr>
        <w:t xml:space="preserve"> в </w:t>
      </w:r>
      <w:proofErr w:type="spellStart"/>
      <w:r w:rsidRPr="0014372B">
        <w:rPr>
          <w:rFonts w:ascii="GHEA Grapalat" w:hAnsi="GHEA Grapalat" w:cs="Sylfaen"/>
          <w:lang w:val="hy-AM"/>
        </w:rPr>
        <w:t>рамках</w:t>
      </w:r>
      <w:proofErr w:type="spellEnd"/>
      <w:r w:rsidRPr="0014372B">
        <w:rPr>
          <w:rFonts w:ascii="GHEA Grapalat" w:hAnsi="GHEA Grapalat" w:cs="Sylfaen"/>
          <w:lang w:val="hy-AM"/>
        </w:rPr>
        <w:t xml:space="preserve"> </w:t>
      </w:r>
      <w:r>
        <w:rPr>
          <w:rFonts w:ascii="GHEA Grapalat" w:hAnsi="GHEA Grapalat" w:cs="Sylfaen"/>
        </w:rPr>
        <w:t xml:space="preserve">выделенных </w:t>
      </w:r>
      <w:proofErr w:type="spellStart"/>
      <w:r w:rsidRPr="0014372B">
        <w:rPr>
          <w:rFonts w:ascii="GHEA Grapalat" w:hAnsi="GHEA Grapalat" w:cs="Sylfaen"/>
          <w:lang w:val="hy-AM"/>
        </w:rPr>
        <w:t>финансовых</w:t>
      </w:r>
      <w:proofErr w:type="spellEnd"/>
      <w:r w:rsidRPr="0014372B">
        <w:rPr>
          <w:rFonts w:ascii="GHEA Grapalat" w:hAnsi="GHEA Grapalat" w:cs="Sylfaen"/>
          <w:lang w:val="hy-AM"/>
        </w:rPr>
        <w:t xml:space="preserve"> </w:t>
      </w:r>
      <w:r>
        <w:rPr>
          <w:rFonts w:ascii="GHEA Grapalat" w:hAnsi="GHEA Grapalat" w:cs="Sylfaen"/>
        </w:rPr>
        <w:t>средств</w:t>
      </w:r>
      <w:r w:rsidRPr="0014372B">
        <w:rPr>
          <w:rFonts w:ascii="GHEA Grapalat" w:hAnsi="GHEA Grapalat" w:cs="Sylfaen"/>
          <w:lang w:val="hy-AM"/>
        </w:rPr>
        <w:t xml:space="preserve">, </w:t>
      </w:r>
      <w:proofErr w:type="spellStart"/>
      <w:r w:rsidRPr="0014372B">
        <w:rPr>
          <w:rFonts w:ascii="GHEA Grapalat" w:hAnsi="GHEA Grapalat" w:cs="Sylfaen"/>
          <w:lang w:val="hy-AM"/>
        </w:rPr>
        <w:t>подлежит</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возврату</w:t>
      </w:r>
      <w:proofErr w:type="spellEnd"/>
      <w:r w:rsidRPr="0014372B">
        <w:rPr>
          <w:rFonts w:ascii="GHEA Grapalat" w:hAnsi="GHEA Grapalat" w:cs="Sylfaen"/>
          <w:lang w:val="hy-AM"/>
        </w:rPr>
        <w:t xml:space="preserve"> в </w:t>
      </w:r>
      <w:proofErr w:type="spellStart"/>
      <w:r w:rsidRPr="0014372B">
        <w:rPr>
          <w:rFonts w:ascii="GHEA Grapalat" w:hAnsi="GHEA Grapalat" w:cs="Sylfaen"/>
          <w:lang w:val="hy-AM"/>
        </w:rPr>
        <w:t>случае</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надлежащего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исполнения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исполнителем</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этого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соглашения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соглашений</w:t>
      </w:r>
      <w:proofErr w:type="spellEnd"/>
      <w:r w:rsidRPr="0014372B">
        <w:rPr>
          <w:rFonts w:ascii="GHEA Grapalat" w:hAnsi="GHEA Grapalat" w:cs="Sylfaen"/>
          <w:lang w:val="hy-AM"/>
        </w:rPr>
        <w:t xml:space="preserve">) в </w:t>
      </w:r>
      <w:proofErr w:type="spellStart"/>
      <w:r w:rsidRPr="0014372B">
        <w:rPr>
          <w:rFonts w:ascii="GHEA Grapalat" w:hAnsi="GHEA Grapalat" w:cs="Sylfaen"/>
          <w:lang w:val="hy-AM"/>
        </w:rPr>
        <w:t>полном</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объеме</w:t>
      </w:r>
      <w:proofErr w:type="spellEnd"/>
      <w:r w:rsidRPr="0014372B">
        <w:rPr>
          <w:rFonts w:ascii="GHEA Grapalat" w:hAnsi="GHEA Grapalat" w:cs="Sylfaen"/>
          <w:lang w:val="hy-AM"/>
        </w:rPr>
        <w:t xml:space="preserve"> и </w:t>
      </w:r>
      <w:proofErr w:type="spellStart"/>
      <w:r w:rsidRPr="0014372B">
        <w:rPr>
          <w:rFonts w:ascii="GHEA Grapalat" w:hAnsi="GHEA Grapalat" w:cs="Sylfaen"/>
          <w:lang w:val="hy-AM"/>
        </w:rPr>
        <w:t>полного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принятия</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заказчиком</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его</w:t>
      </w:r>
      <w:proofErr w:type="spellEnd"/>
      <w:r w:rsidRPr="0014372B">
        <w:rPr>
          <w:rFonts w:ascii="GHEA Grapalat" w:hAnsi="GHEA Grapalat" w:cs="Sylfaen"/>
          <w:lang w:val="hy-AM"/>
        </w:rPr>
        <w:t xml:space="preserve"> </w:t>
      </w:r>
      <w:proofErr w:type="spellStart"/>
      <w:r w:rsidRPr="0014372B">
        <w:rPr>
          <w:rFonts w:ascii="GHEA Grapalat" w:hAnsi="GHEA Grapalat" w:cs="Sylfaen"/>
          <w:lang w:val="hy-AM"/>
        </w:rPr>
        <w:t>результата</w:t>
      </w:r>
      <w:proofErr w:type="spellEnd"/>
      <w:r>
        <w:rPr>
          <w:rFonts w:ascii="GHEA Grapalat" w:hAnsi="GHEA Grapalat" w:cs="Sylfaen"/>
        </w:rPr>
        <w:t>.</w:t>
      </w:r>
    </w:p>
    <w:p w:rsidR="002406D8" w:rsidRPr="009044F1" w:rsidRDefault="002406D8" w:rsidP="00CD76E0">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B755F" w:rsidRDefault="003B755F" w:rsidP="003B755F">
      <w:pPr>
        <w:widowControl w:val="0"/>
        <w:tabs>
          <w:tab w:val="left" w:pos="1276"/>
        </w:tabs>
        <w:spacing w:after="160"/>
        <w:ind w:firstLine="567"/>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FootnoteReference"/>
          <w:rFonts w:ascii="GHEA Grapalat" w:hAnsi="GHEA Grapalat"/>
        </w:rPr>
        <w:footnoteReference w:customMarkFollows="1" w:id="1"/>
        <w:t>13</w:t>
      </w:r>
      <w:r>
        <w:rPr>
          <w:rFonts w:ascii="GHEA Grapalat" w:hAnsi="GHEA Grapalat"/>
        </w:rPr>
        <w:t>.</w:t>
      </w:r>
    </w:p>
    <w:p w:rsidR="003B755F" w:rsidRDefault="003B755F" w:rsidP="003B755F">
      <w:pPr>
        <w:widowControl w:val="0"/>
        <w:tabs>
          <w:tab w:val="left" w:pos="1276"/>
        </w:tabs>
        <w:spacing w:after="160"/>
        <w:ind w:firstLine="567"/>
        <w:jc w:val="both"/>
        <w:rPr>
          <w:rFonts w:ascii="GHEA Grapalat" w:hAnsi="GHEA Grapalat"/>
        </w:rPr>
      </w:pPr>
      <w:r>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Pr>
          <w:rFonts w:ascii="GHEA Grapalat" w:hAnsi="GHEA Grapalat" w:cs="Sylfaen"/>
        </w:rPr>
        <w:t xml:space="preserve">то он может предоставить обеспечение квалификации как </w:t>
      </w:r>
      <w:r>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Pr>
          <w:rFonts w:ascii="GHEA Grapalat" w:hAnsi="GHEA Grapalat" w:cs="Sylfaen"/>
        </w:rPr>
        <w:t>к сумме цен закупок представленных лотов</w:t>
      </w:r>
      <w:r>
        <w:rPr>
          <w:rFonts w:ascii="GHEA Grapalat" w:hAnsi="GHEA Grapalat"/>
          <w:color w:val="FF0000"/>
        </w:rPr>
        <w:t xml:space="preserve"> </w:t>
      </w:r>
      <w:r>
        <w:rPr>
          <w:rFonts w:ascii="GHEA Grapalat" w:hAnsi="GHEA Grapalat"/>
          <w:color w:val="000000" w:themeColor="text1"/>
        </w:rPr>
        <w:t>с учетом требований 9-ого подпункта 32-ого пункта Порядка.</w:t>
      </w:r>
      <w:r>
        <w:rPr>
          <w:rFonts w:ascii="GHEA Grapalat" w:hAnsi="GHEA Grapalat"/>
        </w:rPr>
        <w:t xml:space="preserve"> Обеспечение договора должно быть действительно как минимум включительно до </w:t>
      </w:r>
      <w:r w:rsidRPr="003B755F">
        <w:rPr>
          <w:rFonts w:ascii="GHEA Grapalat" w:hAnsi="GHEA Grapalat"/>
        </w:rPr>
        <w:t>2</w:t>
      </w:r>
      <w:r>
        <w:rPr>
          <w:rFonts w:ascii="GHEA Grapalat" w:hAnsi="GHEA Grapalat"/>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3B755F" w:rsidRDefault="003B755F" w:rsidP="003B755F">
      <w:pPr>
        <w:widowControl w:val="0"/>
        <w:tabs>
          <w:tab w:val="left" w:pos="1276"/>
        </w:tabs>
        <w:spacing w:after="160"/>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rPr>
        <w:t xml:space="preserve">"900008000664", открытый в Центральном </w:t>
      </w:r>
      <w:r>
        <w:rPr>
          <w:rFonts w:ascii="GHEA Grapalat" w:hAnsi="GHEA Grapalat"/>
        </w:rPr>
        <w:lastRenderedPageBreak/>
        <w:t>казначействе на имя уполномоченного органа.</w:t>
      </w:r>
    </w:p>
    <w:p w:rsidR="003B755F" w:rsidRDefault="003B755F" w:rsidP="003B755F">
      <w:pPr>
        <w:widowControl w:val="0"/>
        <w:tabs>
          <w:tab w:val="left" w:pos="1276"/>
        </w:tabs>
        <w:spacing w:after="160"/>
        <w:ind w:firstLine="567"/>
        <w:jc w:val="both"/>
        <w:rPr>
          <w:rFonts w:ascii="GHEA Grapalat" w:hAnsi="GHEA Grapalat"/>
          <w:lang w:val="hy-AM"/>
        </w:rPr>
      </w:pPr>
      <w:r>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Pr>
          <w:rFonts w:ascii="GHEA Grapalat" w:hAnsi="GHEA Grapalat"/>
          <w:lang w:val="hy-AM"/>
        </w:rPr>
        <w:t>:</w:t>
      </w:r>
    </w:p>
    <w:p w:rsidR="003B755F" w:rsidRPr="003B755F" w:rsidRDefault="003B755F" w:rsidP="003B755F">
      <w:pPr>
        <w:widowControl w:val="0"/>
        <w:tabs>
          <w:tab w:val="left" w:pos="1276"/>
        </w:tabs>
        <w:spacing w:after="160"/>
        <w:ind w:firstLine="567"/>
        <w:jc w:val="both"/>
        <w:rPr>
          <w:rFonts w:ascii="GHEA Grapalat" w:hAnsi="GHEA Grapalat" w:cs="Sylfaen"/>
        </w:rPr>
      </w:pPr>
      <w:r>
        <w:rPr>
          <w:rFonts w:ascii="GHEA Grapalat" w:hAnsi="GHEA Grapalat" w:cs="Sylfaen"/>
        </w:rPr>
        <w:t xml:space="preserve">-предусмотренные финансовые средства превышают 25 млн. </w:t>
      </w:r>
      <w:proofErr w:type="spellStart"/>
      <w:r>
        <w:rPr>
          <w:rFonts w:ascii="GHEA Grapalat" w:hAnsi="GHEA Grapalat" w:cs="Sylfaen"/>
        </w:rPr>
        <w:t>драмов</w:t>
      </w:r>
      <w:proofErr w:type="spellEnd"/>
      <w:r>
        <w:rPr>
          <w:rFonts w:ascii="GHEA Grapalat" w:hAnsi="GHEA Grapalat" w:cs="Sylfaen"/>
        </w:rPr>
        <w:t>,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Pr="003B755F">
        <w:rPr>
          <w:rFonts w:ascii="GHEA Grapalat" w:hAnsi="GHEA Grapalat" w:cs="Sylfaen"/>
        </w:rPr>
        <w:t>.</w:t>
      </w:r>
    </w:p>
    <w:p w:rsidR="008F0732" w:rsidRPr="00625529" w:rsidRDefault="00030D40" w:rsidP="00CD76E0">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00FD555D" w:rsidRPr="00B2680B">
        <w:rPr>
          <w:rFonts w:ascii="GHEA Grapalat" w:hAnsi="GHEA Grapalat"/>
        </w:rPr>
        <w:t>-</w:t>
      </w:r>
      <w:r w:rsidRPr="009044F1">
        <w:rPr>
          <w:rFonts w:ascii="GHEA Grapalat" w:hAnsi="GHEA Grapalat"/>
          <w:i/>
        </w:rPr>
        <w:t xml:space="preserve"> </w:t>
      </w:r>
    </w:p>
    <w:p w:rsidR="005162B1" w:rsidRPr="001A7465" w:rsidRDefault="00030D40" w:rsidP="00CD76E0">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00A028E0" w:rsidRPr="001A7465">
        <w:rPr>
          <w:rFonts w:ascii="GHEA Grapalat" w:hAnsi="GHEA Grapalat"/>
        </w:rPr>
        <w:t>-</w:t>
      </w:r>
    </w:p>
    <w:p w:rsidR="00FD555D" w:rsidRDefault="00525AFA" w:rsidP="00FD55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rPr>
      </w:pPr>
      <w:r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Pr="00EA64AF">
        <w:rPr>
          <w:rFonts w:ascii="GHEA Grapalat" w:hAnsi="GHEA Grapalat"/>
        </w:rPr>
        <w:t xml:space="preserve">представляет требование о выплате обеспечения </w:t>
      </w:r>
      <w:proofErr w:type="gramStart"/>
      <w:r w:rsidRPr="00EA64AF">
        <w:rPr>
          <w:rFonts w:ascii="GHEA Grapalat" w:hAnsi="GHEA Grapalat"/>
        </w:rPr>
        <w:t>договора  и</w:t>
      </w:r>
      <w:proofErr w:type="gramEnd"/>
      <w:r w:rsidRPr="00EA64AF">
        <w:rPr>
          <w:rFonts w:ascii="GHEA Grapalat" w:hAnsi="GHEA Grapalat"/>
        </w:rPr>
        <w:t xml:space="preserve">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sidR="00AE291E">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sidR="00237298">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w:t>
      </w:r>
      <w:proofErr w:type="spellStart"/>
      <w:r w:rsidRPr="00EA64AF">
        <w:rPr>
          <w:rFonts w:ascii="GHEA Grapalat" w:hAnsi="GHEA Grapalat"/>
        </w:rPr>
        <w:t>вылаты</w:t>
      </w:r>
      <w:proofErr w:type="spellEnd"/>
      <w:r w:rsidRPr="00EA64AF">
        <w:rPr>
          <w:rFonts w:ascii="GHEA Grapalat" w:hAnsi="GHEA Grapalat"/>
        </w:rPr>
        <w:t xml:space="preserve">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71CF1" w:rsidRPr="00F65EB5" w:rsidRDefault="00671CF1" w:rsidP="00FD55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и</w:t>
      </w:r>
      <w:r w:rsidRPr="00F65EB5">
        <w:rPr>
          <w:rFonts w:ascii="GHEA Grapalat" w:hAnsi="GHEA Grapalat"/>
        </w:rPr>
        <w:t>/</w:t>
      </w:r>
      <w:r w:rsidRPr="00F65EB5">
        <w:rPr>
          <w:rFonts w:ascii="GHEA Grapalat" w:hAnsi="GHEA Grapalat" w:hint="eastAsia"/>
        </w:rPr>
        <w:t>или</w:t>
      </w:r>
      <w:r w:rsidRPr="00F65EB5">
        <w:rPr>
          <w:rFonts w:ascii="GHEA Grapalat" w:hAnsi="GHEA Grapalat"/>
        </w:rPr>
        <w:t xml:space="preserve"> </w:t>
      </w:r>
      <w:r w:rsidRPr="00F65EB5">
        <w:rPr>
          <w:rFonts w:ascii="GHEA Grapalat" w:hAnsi="GHEA Grapalat" w:hint="eastAsia"/>
        </w:rPr>
        <w:t>квалификации</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 xml:space="preserve">днем </w:t>
      </w:r>
      <w:proofErr w:type="gramStart"/>
      <w:r w:rsidR="00E26CC1" w:rsidRPr="00F65EB5">
        <w:rPr>
          <w:rFonts w:ascii="GHEA Grapalat" w:hAnsi="GHEA Grapalat"/>
        </w:rPr>
        <w:t>возникновения основания возврата обеспечения</w:t>
      </w:r>
      <w:proofErr w:type="gramEnd"/>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rsidR="00671CF1" w:rsidRPr="00F65EB5" w:rsidRDefault="00671CF1" w:rsidP="00CD76E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proofErr w:type="gramStart"/>
      <w:r w:rsidRPr="00F65EB5">
        <w:rPr>
          <w:rFonts w:ascii="GHEA Grapalat" w:hAnsi="GHEA Grapalat" w:hint="eastAsia"/>
        </w:rPr>
        <w:t>платежа</w:t>
      </w:r>
      <w:r w:rsidRPr="00F65EB5">
        <w:rPr>
          <w:rFonts w:ascii="GHEA Grapalat" w:hAnsi="GHEA Grapalat"/>
        </w:rPr>
        <w:t>,;</w:t>
      </w:r>
      <w:proofErr w:type="gramEnd"/>
    </w:p>
    <w:p w:rsidR="00671CF1" w:rsidRPr="00F65EB5" w:rsidRDefault="00671CF1" w:rsidP="00CD76E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rsidR="00671CF1" w:rsidRPr="0088759A" w:rsidRDefault="00671CF1" w:rsidP="00CD76E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rsidR="00671CF1" w:rsidRDefault="00671CF1" w:rsidP="00CD76E0">
      <w:pPr>
        <w:widowControl w:val="0"/>
        <w:tabs>
          <w:tab w:val="left" w:pos="1134"/>
        </w:tabs>
        <w:ind w:firstLine="567"/>
        <w:jc w:val="both"/>
        <w:rPr>
          <w:rFonts w:ascii="GHEA Grapalat" w:hAnsi="GHEA Grapalat"/>
        </w:rPr>
      </w:pPr>
    </w:p>
    <w:p w:rsidR="002807DD" w:rsidRPr="00ED628D" w:rsidRDefault="002807DD" w:rsidP="00CD76E0">
      <w:pPr>
        <w:rPr>
          <w:rFonts w:ascii="GHEA Grapalat" w:hAnsi="GHEA Grapalat"/>
          <w:b/>
          <w:lang w:val="hy-AM"/>
        </w:rPr>
      </w:pPr>
    </w:p>
    <w:p w:rsidR="00096865" w:rsidRDefault="002807DD" w:rsidP="00CD76E0">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CD76E0">
      <w:pPr>
        <w:rPr>
          <w:rFonts w:ascii="GHEA Grapalat" w:hAnsi="GHEA Grapalat" w:cs="Arial"/>
          <w:b/>
        </w:rPr>
      </w:pPr>
    </w:p>
    <w:p w:rsidR="00096865" w:rsidRPr="009044F1" w:rsidRDefault="00096865" w:rsidP="00CD76E0">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CD76E0">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CD76E0">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p>
    <w:p w:rsidR="00096865" w:rsidRPr="009044F1" w:rsidRDefault="00096865" w:rsidP="00CD76E0">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CD76E0">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CD76E0">
      <w:pPr>
        <w:widowControl w:val="0"/>
        <w:tabs>
          <w:tab w:val="left" w:pos="1134"/>
        </w:tabs>
        <w:ind w:firstLine="567"/>
        <w:jc w:val="both"/>
        <w:rPr>
          <w:rFonts w:ascii="GHEA Grapalat" w:hAnsi="GHEA Grapalat" w:cs="Sylfaen"/>
        </w:rPr>
      </w:pPr>
      <w:r>
        <w:rPr>
          <w:rFonts w:ascii="GHEA Grapalat" w:hAnsi="GHEA Grapalat"/>
        </w:rPr>
        <w:lastRenderedPageBreak/>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CD76E0">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Default="003D3420" w:rsidP="00CD76E0">
      <w:pPr>
        <w:rPr>
          <w:rFonts w:ascii="GHEA Grapalat" w:hAnsi="GHEA Grapalat"/>
          <w:b/>
        </w:rPr>
      </w:pPr>
    </w:p>
    <w:p w:rsidR="00096865" w:rsidRPr="009044F1" w:rsidRDefault="008D5016" w:rsidP="00CD76E0">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E47984" w:rsidRPr="00216702" w:rsidRDefault="00E47984" w:rsidP="00CD76E0">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E47984" w:rsidRDefault="00E47984" w:rsidP="00CD76E0">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47984" w:rsidRDefault="00E47984" w:rsidP="00CD76E0">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E47984" w:rsidRDefault="00E47984" w:rsidP="00CD76E0">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47984" w:rsidRPr="00996C18" w:rsidRDefault="00E47984" w:rsidP="00CD76E0">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70BBD" w:rsidRDefault="00E47984" w:rsidP="00CD76E0">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47984" w:rsidRPr="00570BBD" w:rsidRDefault="00E47984" w:rsidP="00CD76E0">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47984" w:rsidRPr="00570BBD" w:rsidRDefault="00E47984" w:rsidP="00CD76E0">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47984" w:rsidRPr="00570BBD" w:rsidRDefault="00E47984" w:rsidP="00FD555D">
      <w:pPr>
        <w:ind w:firstLine="567"/>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47984" w:rsidRPr="00570BBD" w:rsidRDefault="00E47984" w:rsidP="00CD76E0">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47984" w:rsidRDefault="00E47984" w:rsidP="00FD555D">
      <w:pPr>
        <w:ind w:firstLine="567"/>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47984" w:rsidRPr="00570BBD" w:rsidRDefault="00E47984" w:rsidP="00FD555D">
      <w:pPr>
        <w:ind w:firstLine="567"/>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47984" w:rsidRPr="00570BBD" w:rsidRDefault="00E47984" w:rsidP="00FD555D">
      <w:pPr>
        <w:ind w:firstLine="567"/>
        <w:jc w:val="both"/>
        <w:rPr>
          <w:rFonts w:ascii="GHEA Grapalat" w:hAnsi="GHEA Grapalat"/>
          <w:lang w:val="hy-AM"/>
        </w:rPr>
      </w:pPr>
      <w:r w:rsidRPr="00570BBD">
        <w:rPr>
          <w:rFonts w:ascii="GHEA Grapalat" w:hAnsi="GHEA Grapalat"/>
        </w:rPr>
        <w:t xml:space="preserve">12.11. </w:t>
      </w:r>
      <w:proofErr w:type="spellStart"/>
      <w:r w:rsidRPr="00E55FF9">
        <w:rPr>
          <w:rFonts w:ascii="GHEA Grapalat" w:hAnsi="GHEA Grapalat"/>
          <w:lang w:val="hy-AM"/>
        </w:rPr>
        <w:t>Ответ</w:t>
      </w:r>
      <w:proofErr w:type="spellEnd"/>
      <w:r w:rsidRPr="00E55FF9">
        <w:rPr>
          <w:rFonts w:ascii="GHEA Grapalat" w:hAnsi="GHEA Grapalat"/>
          <w:lang w:val="hy-AM"/>
        </w:rPr>
        <w:t xml:space="preserve"> </w:t>
      </w:r>
      <w:proofErr w:type="spellStart"/>
      <w:r w:rsidRPr="00E55FF9">
        <w:rPr>
          <w:rFonts w:ascii="GHEA Grapalat" w:hAnsi="GHEA Grapalat"/>
          <w:lang w:val="hy-AM"/>
        </w:rPr>
        <w:t>на</w:t>
      </w:r>
      <w:proofErr w:type="spellEnd"/>
      <w:r w:rsidRPr="00E55FF9">
        <w:rPr>
          <w:rFonts w:ascii="GHEA Grapalat" w:hAnsi="GHEA Grapalat"/>
          <w:lang w:val="hy-AM"/>
        </w:rPr>
        <w:t xml:space="preserve"> </w:t>
      </w:r>
      <w:proofErr w:type="spellStart"/>
      <w:r w:rsidRPr="00E55FF9">
        <w:rPr>
          <w:rFonts w:ascii="GHEA Grapalat" w:hAnsi="GHEA Grapalat"/>
          <w:lang w:val="hy-AM"/>
        </w:rPr>
        <w:t>исковое</w:t>
      </w:r>
      <w:proofErr w:type="spellEnd"/>
      <w:r w:rsidRPr="00E55FF9">
        <w:rPr>
          <w:rFonts w:ascii="GHEA Grapalat" w:hAnsi="GHEA Grapalat"/>
          <w:lang w:val="hy-AM"/>
        </w:rPr>
        <w:t xml:space="preserve"> </w:t>
      </w:r>
      <w:proofErr w:type="spellStart"/>
      <w:r w:rsidRPr="00E55FF9">
        <w:rPr>
          <w:rFonts w:ascii="GHEA Grapalat" w:hAnsi="GHEA Grapalat"/>
          <w:lang w:val="hy-AM"/>
        </w:rPr>
        <w:t>заявление</w:t>
      </w:r>
      <w:proofErr w:type="spellEnd"/>
      <w:r w:rsidRPr="00E55FF9">
        <w:rPr>
          <w:rFonts w:ascii="GHEA Grapalat" w:hAnsi="GHEA Grapalat"/>
          <w:lang w:val="hy-AM"/>
        </w:rPr>
        <w:t xml:space="preserve"> </w:t>
      </w:r>
      <w:proofErr w:type="spellStart"/>
      <w:r w:rsidRPr="00E55FF9">
        <w:rPr>
          <w:rFonts w:ascii="GHEA Grapalat" w:hAnsi="GHEA Grapalat"/>
          <w:lang w:val="hy-AM"/>
        </w:rPr>
        <w:t>заказчик</w:t>
      </w:r>
      <w:proofErr w:type="spellEnd"/>
      <w:r w:rsidRPr="00E55FF9">
        <w:rPr>
          <w:rFonts w:ascii="GHEA Grapalat" w:hAnsi="GHEA Grapalat"/>
          <w:lang w:val="hy-AM"/>
        </w:rPr>
        <w:t xml:space="preserve"> </w:t>
      </w:r>
      <w:proofErr w:type="spellStart"/>
      <w:r w:rsidRPr="00E55FF9">
        <w:rPr>
          <w:rFonts w:ascii="GHEA Grapalat" w:hAnsi="GHEA Grapalat"/>
          <w:lang w:val="hy-AM"/>
        </w:rPr>
        <w:t>представляет</w:t>
      </w:r>
      <w:proofErr w:type="spellEnd"/>
      <w:r w:rsidRPr="00E55FF9">
        <w:rPr>
          <w:rFonts w:ascii="GHEA Grapalat" w:hAnsi="GHEA Grapalat"/>
          <w:lang w:val="hy-AM"/>
        </w:rPr>
        <w:t xml:space="preserve"> в </w:t>
      </w:r>
      <w:proofErr w:type="spellStart"/>
      <w:r w:rsidRPr="00E55FF9">
        <w:rPr>
          <w:rFonts w:ascii="GHEA Grapalat" w:hAnsi="GHEA Grapalat"/>
          <w:lang w:val="hy-AM"/>
        </w:rPr>
        <w:t>пятидневный</w:t>
      </w:r>
      <w:proofErr w:type="spellEnd"/>
      <w:r w:rsidRPr="00E55FF9">
        <w:rPr>
          <w:rFonts w:ascii="GHEA Grapalat" w:hAnsi="GHEA Grapalat"/>
          <w:lang w:val="hy-AM"/>
        </w:rPr>
        <w:t xml:space="preserve"> </w:t>
      </w:r>
      <w:proofErr w:type="spellStart"/>
      <w:r w:rsidRPr="00E55FF9">
        <w:rPr>
          <w:rFonts w:ascii="GHEA Grapalat" w:hAnsi="GHEA Grapalat"/>
          <w:lang w:val="hy-AM"/>
        </w:rPr>
        <w:t>срок</w:t>
      </w:r>
      <w:proofErr w:type="spellEnd"/>
      <w:r w:rsidRPr="00E55FF9">
        <w:rPr>
          <w:rFonts w:ascii="GHEA Grapalat" w:hAnsi="GHEA Grapalat"/>
          <w:lang w:val="hy-AM"/>
        </w:rPr>
        <w:t xml:space="preserve"> </w:t>
      </w:r>
      <w:proofErr w:type="spellStart"/>
      <w:r w:rsidRPr="00E55FF9">
        <w:rPr>
          <w:rFonts w:ascii="GHEA Grapalat" w:hAnsi="GHEA Grapalat"/>
          <w:lang w:val="hy-AM"/>
        </w:rPr>
        <w:t>после</w:t>
      </w:r>
      <w:proofErr w:type="spellEnd"/>
      <w:r w:rsidRPr="00E55FF9">
        <w:rPr>
          <w:rFonts w:ascii="GHEA Grapalat" w:hAnsi="GHEA Grapalat"/>
          <w:lang w:val="hy-AM"/>
        </w:rPr>
        <w:t xml:space="preserve"> </w:t>
      </w:r>
      <w:proofErr w:type="spellStart"/>
      <w:r w:rsidRPr="00E55FF9">
        <w:rPr>
          <w:rFonts w:ascii="GHEA Grapalat" w:hAnsi="GHEA Grapalat"/>
          <w:lang w:val="hy-AM"/>
        </w:rPr>
        <w:t>получения</w:t>
      </w:r>
      <w:proofErr w:type="spellEnd"/>
      <w:r w:rsidRPr="00E55FF9">
        <w:rPr>
          <w:rFonts w:ascii="GHEA Grapalat" w:hAnsi="GHEA Grapalat"/>
          <w:lang w:val="hy-AM"/>
        </w:rPr>
        <w:t xml:space="preserve"> </w:t>
      </w:r>
      <w:proofErr w:type="spellStart"/>
      <w:r w:rsidRPr="00E55FF9">
        <w:rPr>
          <w:rFonts w:ascii="GHEA Grapalat" w:hAnsi="GHEA Grapalat"/>
          <w:lang w:val="hy-AM"/>
        </w:rPr>
        <w:t>решения</w:t>
      </w:r>
      <w:proofErr w:type="spellEnd"/>
      <w:r w:rsidRPr="00E55FF9">
        <w:rPr>
          <w:rFonts w:ascii="GHEA Grapalat" w:hAnsi="GHEA Grapalat"/>
          <w:lang w:val="hy-AM"/>
        </w:rPr>
        <w:t xml:space="preserve"> о </w:t>
      </w:r>
      <w:proofErr w:type="spellStart"/>
      <w:r w:rsidRPr="00E55FF9">
        <w:rPr>
          <w:rFonts w:ascii="GHEA Grapalat" w:hAnsi="GHEA Grapalat"/>
          <w:lang w:val="hy-AM"/>
        </w:rPr>
        <w:t>принятии</w:t>
      </w:r>
      <w:proofErr w:type="spellEnd"/>
      <w:r w:rsidRPr="00E55FF9">
        <w:rPr>
          <w:rFonts w:ascii="GHEA Grapalat" w:hAnsi="GHEA Grapalat"/>
          <w:lang w:val="hy-AM"/>
        </w:rPr>
        <w:t xml:space="preserve"> </w:t>
      </w:r>
      <w:proofErr w:type="spellStart"/>
      <w:r w:rsidRPr="00E55FF9">
        <w:rPr>
          <w:rFonts w:ascii="GHEA Grapalat" w:hAnsi="GHEA Grapalat"/>
          <w:lang w:val="hy-AM"/>
        </w:rPr>
        <w:t>искового</w:t>
      </w:r>
      <w:proofErr w:type="spellEnd"/>
      <w:r w:rsidRPr="00E55FF9">
        <w:rPr>
          <w:rFonts w:ascii="GHEA Grapalat" w:hAnsi="GHEA Grapalat"/>
          <w:lang w:val="hy-AM"/>
        </w:rPr>
        <w:t xml:space="preserve"> </w:t>
      </w:r>
      <w:proofErr w:type="spellStart"/>
      <w:r w:rsidRPr="00E55FF9">
        <w:rPr>
          <w:rFonts w:ascii="GHEA Grapalat" w:hAnsi="GHEA Grapalat"/>
          <w:lang w:val="hy-AM"/>
        </w:rPr>
        <w:t>заявления</w:t>
      </w:r>
      <w:proofErr w:type="spellEnd"/>
      <w:r w:rsidRPr="00E55FF9">
        <w:rPr>
          <w:rFonts w:ascii="GHEA Grapalat" w:hAnsi="GHEA Grapalat"/>
          <w:lang w:val="hy-AM"/>
        </w:rPr>
        <w:t xml:space="preserve"> к </w:t>
      </w:r>
      <w:proofErr w:type="spellStart"/>
      <w:r w:rsidRPr="00E55FF9">
        <w:rPr>
          <w:rFonts w:ascii="GHEA Grapalat" w:hAnsi="GHEA Grapalat"/>
          <w:lang w:val="hy-AM"/>
        </w:rPr>
        <w:t>производству</w:t>
      </w:r>
      <w:proofErr w:type="spellEnd"/>
      <w:r>
        <w:rPr>
          <w:rFonts w:ascii="GHEA Grapalat" w:hAnsi="GHEA Grapalat"/>
          <w:lang w:val="hy-AM"/>
        </w:rPr>
        <w:t>.</w:t>
      </w:r>
    </w:p>
    <w:p w:rsidR="00E47984" w:rsidRPr="00570BBD" w:rsidRDefault="00E47984" w:rsidP="00FD555D">
      <w:pPr>
        <w:ind w:firstLine="567"/>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47984" w:rsidRDefault="00E47984" w:rsidP="00FD555D">
      <w:pPr>
        <w:ind w:firstLine="567"/>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181EC8">
        <w:rPr>
          <w:rFonts w:ascii="GHEA Grapalat" w:hAnsi="GHEA Grapalat"/>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E47984" w:rsidRPr="00570BBD" w:rsidRDefault="00E47984" w:rsidP="00FD555D">
      <w:pPr>
        <w:ind w:firstLine="567"/>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47984" w:rsidRPr="00570BBD" w:rsidRDefault="00E47984" w:rsidP="00FD555D">
      <w:pPr>
        <w:ind w:firstLine="567"/>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47984" w:rsidRPr="00570BBD" w:rsidRDefault="00E47984" w:rsidP="00FD555D">
      <w:pPr>
        <w:ind w:firstLine="567"/>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47984" w:rsidRPr="00570BBD" w:rsidRDefault="00E47984" w:rsidP="00FD555D">
      <w:pPr>
        <w:ind w:firstLine="567"/>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47984" w:rsidRPr="00570BBD" w:rsidRDefault="00E47984" w:rsidP="00FD555D">
      <w:pPr>
        <w:ind w:firstLine="567"/>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47984" w:rsidRPr="00570BBD" w:rsidRDefault="00E47984" w:rsidP="00FD555D">
      <w:pPr>
        <w:ind w:firstLine="567"/>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47984" w:rsidRPr="00570BBD" w:rsidRDefault="00FD555D" w:rsidP="00FD555D">
      <w:pPr>
        <w:ind w:firstLine="567"/>
        <w:jc w:val="both"/>
        <w:rPr>
          <w:rFonts w:ascii="GHEA Grapalat" w:hAnsi="GHEA Grapalat"/>
        </w:rPr>
      </w:pPr>
      <w:r>
        <w:rPr>
          <w:rFonts w:ascii="GHEA Grapalat" w:hAnsi="GHEA Grapalat"/>
        </w:rPr>
        <w:t xml:space="preserve"> </w:t>
      </w:r>
      <w:r w:rsidR="00E47984" w:rsidRPr="00570BBD">
        <w:rPr>
          <w:rFonts w:ascii="GHEA Grapalat" w:hAnsi="GHEA Grapalat"/>
        </w:rPr>
        <w:t xml:space="preserve">12.20. </w:t>
      </w:r>
      <w:r w:rsidR="00E47984">
        <w:rPr>
          <w:rFonts w:ascii="GHEA Grapalat" w:hAnsi="GHEA Grapalat"/>
        </w:rPr>
        <w:t>В</w:t>
      </w:r>
      <w:r w:rsidR="00E47984" w:rsidRPr="00570BBD">
        <w:rPr>
          <w:rFonts w:ascii="GHEA Grapalat" w:hAnsi="GHEA Grapalat"/>
        </w:rPr>
        <w:t xml:space="preserve"> случаях, когда в интересах общественной или оборон</w:t>
      </w:r>
      <w:r w:rsidR="00E47984">
        <w:rPr>
          <w:rFonts w:ascii="GHEA Grapalat" w:hAnsi="GHEA Grapalat"/>
        </w:rPr>
        <w:t>ной</w:t>
      </w:r>
      <w:r w:rsidR="00E47984"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00E47984" w:rsidRPr="00570BBD">
        <w:rPr>
          <w:rFonts w:ascii="GHEA Grapalat" w:hAnsi="GHEA Grapalat"/>
        </w:rPr>
        <w:t>органа.Уполномоченный</w:t>
      </w:r>
      <w:proofErr w:type="spellEnd"/>
      <w:proofErr w:type="gramEnd"/>
      <w:r w:rsidR="00E47984" w:rsidRPr="00570BBD">
        <w:rPr>
          <w:rFonts w:ascii="GHEA Grapalat" w:hAnsi="GHEA Grapalat"/>
        </w:rPr>
        <w:t xml:space="preserve"> орган незамедлительно публикует это решение в бюллетене</w:t>
      </w:r>
      <w:r w:rsidR="00E47984">
        <w:rPr>
          <w:rFonts w:ascii="GHEA Grapalat" w:hAnsi="GHEA Grapalat"/>
        </w:rPr>
        <w:t>.</w:t>
      </w:r>
    </w:p>
    <w:p w:rsidR="00E47984" w:rsidRPr="00570BBD" w:rsidRDefault="00FD555D" w:rsidP="00FD555D">
      <w:pPr>
        <w:ind w:firstLine="567"/>
        <w:jc w:val="both"/>
        <w:rPr>
          <w:rFonts w:ascii="GHEA Grapalat" w:hAnsi="GHEA Grapalat"/>
        </w:rPr>
      </w:pPr>
      <w:r>
        <w:rPr>
          <w:rFonts w:ascii="GHEA Grapalat" w:hAnsi="GHEA Grapalat"/>
        </w:rPr>
        <w:lastRenderedPageBreak/>
        <w:t xml:space="preserve"> </w:t>
      </w:r>
      <w:r w:rsidR="00E47984" w:rsidRPr="00570BBD">
        <w:rPr>
          <w:rFonts w:ascii="GHEA Grapalat" w:hAnsi="GHEA Grapalat"/>
        </w:rPr>
        <w:t xml:space="preserve">12.21. </w:t>
      </w:r>
      <w:r w:rsidR="00E47984">
        <w:rPr>
          <w:rFonts w:ascii="GHEA Grapalat" w:hAnsi="GHEA Grapalat"/>
        </w:rPr>
        <w:t>З</w:t>
      </w:r>
      <w:r w:rsidR="00E47984"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sidR="00E47984">
        <w:rPr>
          <w:rFonts w:ascii="GHEA Grapalat" w:hAnsi="GHEA Grapalat"/>
        </w:rPr>
        <w:t>.</w:t>
      </w:r>
    </w:p>
    <w:p w:rsidR="00E47984" w:rsidRPr="00570BBD" w:rsidRDefault="00FD555D" w:rsidP="00FD555D">
      <w:pPr>
        <w:ind w:firstLine="567"/>
        <w:jc w:val="both"/>
        <w:rPr>
          <w:rFonts w:ascii="GHEA Grapalat" w:hAnsi="GHEA Grapalat"/>
        </w:rPr>
      </w:pPr>
      <w:r>
        <w:rPr>
          <w:rFonts w:ascii="GHEA Grapalat" w:hAnsi="GHEA Grapalat"/>
        </w:rPr>
        <w:t xml:space="preserve">  </w:t>
      </w:r>
      <w:r w:rsidR="00E47984" w:rsidRPr="00570BBD">
        <w:rPr>
          <w:rFonts w:ascii="GHEA Grapalat" w:hAnsi="GHEA Grapalat"/>
        </w:rPr>
        <w:t xml:space="preserve">12.22. </w:t>
      </w:r>
      <w:r w:rsidR="00E47984">
        <w:rPr>
          <w:rFonts w:ascii="GHEA Grapalat" w:hAnsi="GHEA Grapalat"/>
        </w:rPr>
        <w:t>П</w:t>
      </w:r>
      <w:r w:rsidR="00E47984" w:rsidRPr="00570BBD">
        <w:rPr>
          <w:rFonts w:ascii="GHEA Grapalat" w:hAnsi="GHEA Grapalat"/>
        </w:rPr>
        <w:t xml:space="preserve">о спорам, связанным с </w:t>
      </w:r>
      <w:r w:rsidR="00E47984">
        <w:rPr>
          <w:rFonts w:ascii="GHEA Grapalat" w:hAnsi="GHEA Grapalat"/>
        </w:rPr>
        <w:t>обжалованием</w:t>
      </w:r>
      <w:r w:rsidR="00E47984"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sidR="00E47984">
        <w:rPr>
          <w:rFonts w:ascii="GHEA Grapalat" w:hAnsi="GHEA Grapalat"/>
        </w:rPr>
        <w:t>публикации</w:t>
      </w:r>
      <w:r w:rsidR="00E47984" w:rsidRPr="00570BBD">
        <w:rPr>
          <w:rFonts w:ascii="GHEA Grapalat" w:hAnsi="GHEA Grapalat"/>
        </w:rPr>
        <w:t>.</w:t>
      </w:r>
    </w:p>
    <w:p w:rsidR="00E47984" w:rsidRPr="00570BBD" w:rsidRDefault="00E47984" w:rsidP="00CD76E0">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47984" w:rsidRPr="009044F1" w:rsidRDefault="00E47984" w:rsidP="00CD76E0">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CD76E0">
      <w:pPr>
        <w:widowControl w:val="0"/>
        <w:jc w:val="center"/>
        <w:rPr>
          <w:rFonts w:ascii="GHEA Grapalat" w:hAnsi="GHEA Grapalat" w:cs="Sylfaen"/>
          <w:b/>
        </w:rPr>
      </w:pPr>
    </w:p>
    <w:p w:rsidR="00096865" w:rsidRPr="00374F4A" w:rsidRDefault="004373E3" w:rsidP="00D83BB6">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CD76E0">
      <w:pPr>
        <w:widowControl w:val="0"/>
        <w:jc w:val="center"/>
        <w:rPr>
          <w:rFonts w:ascii="GHEA Grapalat" w:hAnsi="GHEA Grapalat"/>
          <w:b/>
        </w:rPr>
      </w:pPr>
    </w:p>
    <w:p w:rsidR="00FD555D" w:rsidRPr="009926B2" w:rsidRDefault="00FD555D" w:rsidP="00FD555D">
      <w:pPr>
        <w:pStyle w:val="BodyText"/>
        <w:widowControl w:val="0"/>
        <w:spacing w:after="0"/>
        <w:jc w:val="center"/>
        <w:rPr>
          <w:rFonts w:ascii="GHEA Grapalat" w:hAnsi="GHEA Grapalat"/>
          <w:b/>
        </w:rPr>
      </w:pPr>
      <w:r w:rsidRPr="009926B2">
        <w:rPr>
          <w:rFonts w:ascii="GHEA Grapalat" w:hAnsi="GHEA Grapalat"/>
          <w:b/>
        </w:rPr>
        <w:t xml:space="preserve">ИНСТРУКЦИЯ ПО СОСТАВЛЕНИЮ </w:t>
      </w:r>
      <w:r w:rsidRPr="009926B2">
        <w:rPr>
          <w:rFonts w:ascii="GHEA Grapalat" w:hAnsi="GHEA Grapalat"/>
          <w:b/>
        </w:rPr>
        <w:br/>
        <w:t>ЗАЯВКИ НА ЗАПРОС КОТИРОВОК</w:t>
      </w:r>
    </w:p>
    <w:p w:rsidR="00096865" w:rsidRPr="009044F1" w:rsidRDefault="00096865" w:rsidP="00CD76E0">
      <w:pPr>
        <w:widowControl w:val="0"/>
        <w:jc w:val="center"/>
        <w:rPr>
          <w:rFonts w:ascii="GHEA Grapalat" w:hAnsi="GHEA Grapalat"/>
        </w:rPr>
      </w:pPr>
    </w:p>
    <w:p w:rsidR="00096865" w:rsidRPr="009044F1" w:rsidRDefault="008D5016" w:rsidP="00CD76E0">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CD76E0">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D76E0">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76E0">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CD76E0">
      <w:pPr>
        <w:widowControl w:val="0"/>
        <w:jc w:val="center"/>
        <w:rPr>
          <w:rFonts w:ascii="GHEA Grapalat" w:hAnsi="GHEA Grapalat"/>
          <w:b/>
        </w:rPr>
      </w:pPr>
      <w:r w:rsidRPr="009044F1">
        <w:rPr>
          <w:rFonts w:ascii="GHEA Grapalat" w:hAnsi="GHEA Grapalat"/>
          <w:b/>
        </w:rPr>
        <w:t>2. ЗАЯВКА НА ПРОЦЕДУРУ</w:t>
      </w:r>
    </w:p>
    <w:p w:rsidR="002D5CF0" w:rsidRPr="009044F1" w:rsidRDefault="0078387F" w:rsidP="00CD76E0">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CD76E0">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485C44" w:rsidRPr="00B2680B" w:rsidRDefault="002D5CF0" w:rsidP="00CD76E0">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r w:rsidR="00485C44" w:rsidRPr="00B2680B">
        <w:rPr>
          <w:rFonts w:ascii="GHEA Grapalat" w:hAnsi="GHEA Grapalat"/>
        </w:rPr>
        <w:t xml:space="preserve">, </w:t>
      </w:r>
    </w:p>
    <w:p w:rsidR="009D7EFF" w:rsidRDefault="009D7EFF" w:rsidP="00CD76E0">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76E0">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2"/>
        <w:t>15</w:t>
      </w:r>
    </w:p>
    <w:p w:rsidR="006505D2" w:rsidRPr="00B2680B" w:rsidRDefault="002C4DBF" w:rsidP="00CD76E0">
      <w:pPr>
        <w:widowControl w:val="0"/>
        <w:tabs>
          <w:tab w:val="left" w:pos="1134"/>
        </w:tabs>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485C44" w:rsidRPr="00B2680B">
        <w:rPr>
          <w:rFonts w:ascii="GHEA Grapalat" w:hAnsi="GHEA Grapalat"/>
        </w:rPr>
        <w:t>-</w:t>
      </w:r>
    </w:p>
    <w:p w:rsidR="002C4DBF" w:rsidRPr="009044F1" w:rsidRDefault="002C4DBF" w:rsidP="00CD76E0">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CD76E0">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w:t>
      </w:r>
      <w:proofErr w:type="gramStart"/>
      <w:r w:rsidR="006564A3" w:rsidRPr="004B4D36">
        <w:rPr>
          <w:rFonts w:ascii="GHEA Grapalat" w:hAnsi="GHEA Grapalat"/>
        </w:rPr>
        <w:t xml:space="preserve">прибыли) </w:t>
      </w:r>
      <w:r w:rsidR="00596FF8" w:rsidRPr="004B4D36">
        <w:rPr>
          <w:rFonts w:ascii="GHEA Grapalat" w:hAnsi="GHEA Grapalat"/>
        </w:rPr>
        <w:t xml:space="preserve"> </w:t>
      </w:r>
      <w:r w:rsidRPr="004B4D36">
        <w:rPr>
          <w:rFonts w:ascii="GHEA Grapalat" w:hAnsi="GHEA Grapalat"/>
        </w:rPr>
        <w:t>и</w:t>
      </w:r>
      <w:proofErr w:type="gramEnd"/>
      <w:r w:rsidRPr="004B4D36">
        <w:rPr>
          <w:rFonts w:ascii="GHEA Grapalat" w:hAnsi="GHEA Grapalat"/>
        </w:rPr>
        <w:t xml:space="preserve">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CD76E0">
      <w:pPr>
        <w:widowControl w:val="0"/>
        <w:tabs>
          <w:tab w:val="left" w:pos="1134"/>
        </w:tabs>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Default="009F0AB3" w:rsidP="00CD76E0">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CD76E0">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497FB7" w:rsidRPr="009926B2" w:rsidRDefault="00497FB7" w:rsidP="00497FB7">
      <w:pPr>
        <w:pStyle w:val="BodyTextIndent3"/>
        <w:widowControl w:val="0"/>
        <w:spacing w:line="240" w:lineRule="auto"/>
        <w:jc w:val="right"/>
        <w:rPr>
          <w:rFonts w:ascii="GHEA Grapalat" w:hAnsi="GHEA Grapalat" w:cs="Arial"/>
          <w:b/>
          <w:sz w:val="24"/>
          <w:szCs w:val="24"/>
        </w:rPr>
      </w:pPr>
      <w:r w:rsidRPr="009926B2">
        <w:rPr>
          <w:rFonts w:ascii="GHEA Grapalat" w:hAnsi="GHEA Grapalat"/>
          <w:b/>
          <w:sz w:val="24"/>
          <w:szCs w:val="24"/>
        </w:rPr>
        <w:t>к Приглашению на запрос котировок</w:t>
      </w:r>
      <w:r w:rsidRPr="009926B2">
        <w:rPr>
          <w:rFonts w:ascii="GHEA Grapalat" w:hAnsi="GHEA Grapalat" w:cs="Arial"/>
          <w:b/>
          <w:sz w:val="24"/>
          <w:szCs w:val="24"/>
        </w:rPr>
        <w:br/>
      </w:r>
      <w:r w:rsidRPr="009926B2">
        <w:rPr>
          <w:rFonts w:ascii="GHEA Grapalat" w:hAnsi="GHEA Grapalat"/>
          <w:b/>
          <w:sz w:val="24"/>
          <w:szCs w:val="24"/>
        </w:rPr>
        <w:t xml:space="preserve">под кодом </w:t>
      </w:r>
      <w:r w:rsidR="004753D9" w:rsidRPr="004753D9">
        <w:rPr>
          <w:rFonts w:ascii="GHEA Grapalat" w:hAnsi="GHEA Grapalat" w:cs="Sylfaen"/>
          <w:b/>
          <w:lang w:val="es-ES"/>
        </w:rPr>
        <w:t>ԱԳՆ-ԳՀԾՁԲ-24/04</w:t>
      </w:r>
    </w:p>
    <w:p w:rsidR="00B2572B" w:rsidRDefault="00B2572B" w:rsidP="00CD76E0">
      <w:pPr>
        <w:widowControl w:val="0"/>
        <w:jc w:val="center"/>
        <w:rPr>
          <w:rFonts w:ascii="GHEA Grapalat" w:hAnsi="GHEA Grapalat" w:cs="Sylfaen"/>
          <w:b/>
        </w:rPr>
      </w:pPr>
    </w:p>
    <w:p w:rsidR="00D87B1D" w:rsidRPr="00374F4A" w:rsidRDefault="00D87B1D" w:rsidP="00CD76E0">
      <w:pPr>
        <w:widowControl w:val="0"/>
        <w:jc w:val="center"/>
        <w:rPr>
          <w:rFonts w:ascii="GHEA Grapalat" w:hAnsi="GHEA Grapalat" w:cs="Sylfaen"/>
          <w:b/>
        </w:rPr>
      </w:pPr>
    </w:p>
    <w:p w:rsidR="00B2572B" w:rsidRPr="00374F4A" w:rsidRDefault="00B2572B" w:rsidP="00CD76E0">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CD76E0">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041C9" w:rsidRPr="009926B2">
        <w:rPr>
          <w:rFonts w:ascii="GHEA Grapalat" w:hAnsi="GHEA Grapalat"/>
        </w:rPr>
        <w:t>запрос</w:t>
      </w:r>
      <w:r w:rsidR="00B041C9" w:rsidRPr="00B2680B">
        <w:rPr>
          <w:rFonts w:ascii="GHEA Grapalat" w:hAnsi="GHEA Grapalat"/>
        </w:rPr>
        <w:t>е</w:t>
      </w:r>
      <w:r w:rsidR="00B041C9" w:rsidRPr="009926B2">
        <w:rPr>
          <w:rFonts w:ascii="GHEA Grapalat" w:hAnsi="GHEA Grapalat"/>
        </w:rPr>
        <w:t xml:space="preserve"> котировок</w:t>
      </w:r>
    </w:p>
    <w:p w:rsidR="00B2572B" w:rsidRPr="00374F4A" w:rsidRDefault="00B2572B" w:rsidP="00CD76E0">
      <w:pPr>
        <w:widowControl w:val="0"/>
        <w:jc w:val="center"/>
        <w:rPr>
          <w:rFonts w:ascii="GHEA Grapalat" w:hAnsi="GHEA Grapalat"/>
        </w:rPr>
      </w:pPr>
    </w:p>
    <w:p w:rsidR="00374F4A" w:rsidRPr="00C4157A" w:rsidRDefault="00374F4A" w:rsidP="00CD76E0">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CD76E0">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CD76E0">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CD76E0">
      <w:pPr>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374F4A" w:rsidP="00497FB7">
      <w:pPr>
        <w:jc w:val="both"/>
        <w:rPr>
          <w:rFonts w:ascii="GHEA Grapalat" w:hAnsi="GHEA Grapalat"/>
        </w:rPr>
      </w:pPr>
      <w:r w:rsidRPr="005437F6">
        <w:rPr>
          <w:rFonts w:ascii="GHEA Grapalat" w:hAnsi="GHEA Grapalat"/>
        </w:rPr>
        <w:t>под кодом</w:t>
      </w:r>
      <w:r w:rsidRPr="00BD0FD1">
        <w:rPr>
          <w:rFonts w:ascii="GHEA Grapalat" w:hAnsi="GHEA Grapalat"/>
        </w:rPr>
        <w:t xml:space="preserve"> </w:t>
      </w:r>
      <w:r w:rsidR="004753D9" w:rsidRPr="004753D9">
        <w:rPr>
          <w:rFonts w:ascii="GHEA Grapalat" w:hAnsi="GHEA Grapalat"/>
        </w:rPr>
        <w:t>ԱԳՆ-ԳՀԾՁԲ-24/04</w:t>
      </w:r>
      <w:r w:rsidR="00497FB7" w:rsidRPr="00CC6232">
        <w:rPr>
          <w:rFonts w:ascii="GHEA Grapalat" w:hAnsi="GHEA Grapalat"/>
        </w:rPr>
        <w:t xml:space="preserve"> </w:t>
      </w:r>
      <w:r w:rsidR="00B041C9" w:rsidRPr="00B041C9">
        <w:rPr>
          <w:rFonts w:ascii="GHEA Grapalat" w:hAnsi="GHEA Grapalat"/>
        </w:rPr>
        <w:t xml:space="preserve">на </w:t>
      </w:r>
      <w:r w:rsidR="00497FB7" w:rsidRPr="009926B2">
        <w:rPr>
          <w:rFonts w:ascii="GHEA Grapalat" w:hAnsi="GHEA Grapalat"/>
        </w:rPr>
        <w:t xml:space="preserve">запрос котировок </w:t>
      </w:r>
      <w:r w:rsidRPr="00DA5EA0">
        <w:rPr>
          <w:rFonts w:ascii="GHEA Grapalat" w:hAnsi="GHEA Grapalat"/>
        </w:rPr>
        <w:t>и в соответствии с требованиями приглашения подает заявку.</w:t>
      </w:r>
    </w:p>
    <w:p w:rsidR="00374F4A" w:rsidRPr="002B75BF" w:rsidRDefault="00374F4A" w:rsidP="00CD76E0">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CD76E0">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CD76E0">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CD76E0">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CD76E0">
      <w:pPr>
        <w:jc w:val="both"/>
        <w:rPr>
          <w:rFonts w:ascii="GHEA Grapalat" w:hAnsi="GHEA Grapalat"/>
        </w:rPr>
      </w:pPr>
    </w:p>
    <w:p w:rsidR="000612B9" w:rsidRDefault="004F0CAA" w:rsidP="00CD76E0">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CD76E0">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CD76E0">
      <w:pPr>
        <w:jc w:val="both"/>
        <w:rPr>
          <w:rFonts w:ascii="GHEA Grapalat" w:hAnsi="GHEA Grapalat"/>
        </w:rPr>
      </w:pPr>
    </w:p>
    <w:p w:rsidR="00374F4A" w:rsidRPr="00B443ED" w:rsidRDefault="00374F4A" w:rsidP="00CD76E0">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CD76E0">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CD76E0">
      <w:pPr>
        <w:jc w:val="both"/>
        <w:rPr>
          <w:rFonts w:ascii="GHEA Grapalat" w:hAnsi="GHEA Grapalat"/>
        </w:rPr>
      </w:pPr>
    </w:p>
    <w:p w:rsidR="00374F4A" w:rsidRPr="008E7F24" w:rsidRDefault="00374F4A" w:rsidP="00CD76E0">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CD76E0">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CD76E0">
      <w:pPr>
        <w:jc w:val="both"/>
        <w:rPr>
          <w:rFonts w:ascii="GHEA Grapalat" w:hAnsi="GHEA Grapalat"/>
        </w:rPr>
      </w:pPr>
    </w:p>
    <w:p w:rsidR="009E1181" w:rsidRDefault="00F96993" w:rsidP="00CD76E0">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CD76E0">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CD76E0">
      <w:pPr>
        <w:jc w:val="both"/>
        <w:rPr>
          <w:rFonts w:ascii="GHEA Grapalat" w:hAnsi="GHEA Grapalat"/>
          <w:sz w:val="18"/>
          <w:szCs w:val="18"/>
        </w:rPr>
      </w:pPr>
    </w:p>
    <w:p w:rsidR="00B16483" w:rsidRPr="00B16483" w:rsidRDefault="00B16483" w:rsidP="00CD76E0">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CD76E0">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CD76E0">
      <w:pPr>
        <w:tabs>
          <w:tab w:val="left" w:pos="7371"/>
        </w:tabs>
        <w:ind w:left="3544" w:firstLine="3"/>
        <w:jc w:val="both"/>
        <w:rPr>
          <w:rFonts w:ascii="GHEA Grapalat" w:hAnsi="GHEA Grapalat"/>
          <w:sz w:val="16"/>
        </w:rPr>
      </w:pPr>
    </w:p>
    <w:p w:rsidR="00B0401C" w:rsidRDefault="00B0401C" w:rsidP="00CD76E0">
      <w:pPr>
        <w:widowControl w:val="0"/>
        <w:jc w:val="both"/>
        <w:rPr>
          <w:rFonts w:ascii="GHEA Grapalat" w:hAnsi="GHEA Grapalat"/>
        </w:rPr>
      </w:pPr>
    </w:p>
    <w:p w:rsidR="00B0401C" w:rsidRDefault="00B0401C" w:rsidP="00CD76E0">
      <w:pPr>
        <w:widowControl w:val="0"/>
        <w:jc w:val="both"/>
        <w:rPr>
          <w:rFonts w:ascii="GHEA Grapalat" w:hAnsi="GHEA Grapalat"/>
        </w:rPr>
      </w:pPr>
    </w:p>
    <w:p w:rsidR="00B0401C" w:rsidRDefault="00B0401C" w:rsidP="00CD76E0">
      <w:pPr>
        <w:widowControl w:val="0"/>
        <w:jc w:val="both"/>
        <w:rPr>
          <w:rFonts w:ascii="GHEA Grapalat" w:hAnsi="GHEA Grapalat"/>
        </w:rPr>
      </w:pPr>
    </w:p>
    <w:p w:rsidR="00B0401C" w:rsidRDefault="00B0401C" w:rsidP="00CD76E0">
      <w:pPr>
        <w:widowControl w:val="0"/>
        <w:jc w:val="both"/>
        <w:rPr>
          <w:rFonts w:ascii="GHEA Grapalat" w:hAnsi="GHEA Grapalat"/>
        </w:rPr>
      </w:pPr>
    </w:p>
    <w:p w:rsidR="006B3E56" w:rsidRDefault="006B3E56" w:rsidP="00CD76E0">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CD76E0">
      <w:pPr>
        <w:widowControl w:val="0"/>
        <w:ind w:left="2835"/>
        <w:jc w:val="both"/>
        <w:rPr>
          <w:rFonts w:ascii="GHEA Grapalat" w:hAnsi="GHEA Grapalat"/>
          <w:sz w:val="16"/>
        </w:rPr>
      </w:pPr>
      <w:r>
        <w:rPr>
          <w:rFonts w:ascii="GHEA Grapalat" w:hAnsi="GHEA Grapalat"/>
          <w:sz w:val="16"/>
        </w:rPr>
        <w:t>наименование участника</w:t>
      </w:r>
    </w:p>
    <w:p w:rsidR="00D87B1D" w:rsidRDefault="00D87B1D" w:rsidP="00CD76E0">
      <w:pPr>
        <w:widowControl w:val="0"/>
        <w:ind w:left="2835"/>
        <w:jc w:val="both"/>
        <w:rPr>
          <w:rFonts w:ascii="GHEA Grapalat" w:hAnsi="GHEA Grapalat"/>
          <w:sz w:val="16"/>
        </w:rPr>
      </w:pPr>
    </w:p>
    <w:p w:rsidR="00A3536B" w:rsidRPr="0001546B" w:rsidRDefault="00E144F9" w:rsidP="00CD76E0">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proofErr w:type="spellStart"/>
      <w:r w:rsidR="00A3536B" w:rsidRPr="0001546B">
        <w:rPr>
          <w:rFonts w:ascii="GHEA Grapalat" w:hAnsi="GHEA Grapalat"/>
          <w:lang w:val="hy-AM"/>
        </w:rPr>
        <w:t>аффилированные</w:t>
      </w:r>
      <w:proofErr w:type="spellEnd"/>
      <w:r w:rsidR="00A3536B" w:rsidRPr="0001546B">
        <w:rPr>
          <w:rFonts w:ascii="GHEA Grapalat" w:hAnsi="GHEA Grapalat"/>
        </w:rPr>
        <w:t xml:space="preserve"> с ним</w:t>
      </w:r>
      <w:r w:rsidR="00A3536B" w:rsidRPr="0001546B">
        <w:rPr>
          <w:rFonts w:ascii="GHEA Grapalat" w:hAnsi="GHEA Grapalat"/>
          <w:lang w:val="hy-AM"/>
        </w:rPr>
        <w:t xml:space="preserve"> </w:t>
      </w:r>
    </w:p>
    <w:p w:rsidR="00A3536B" w:rsidRPr="0001546B" w:rsidRDefault="00A3536B" w:rsidP="00CD76E0">
      <w:pPr>
        <w:widowControl w:val="0"/>
        <w:ind w:left="2835"/>
        <w:rPr>
          <w:rFonts w:ascii="GHEA Grapalat" w:hAnsi="GHEA Grapalat"/>
          <w:sz w:val="16"/>
        </w:rPr>
      </w:pPr>
      <w:proofErr w:type="spellStart"/>
      <w:r w:rsidRPr="0001546B">
        <w:rPr>
          <w:rFonts w:ascii="GHEA Grapalat" w:hAnsi="GHEA Grapalat"/>
          <w:sz w:val="16"/>
        </w:rPr>
        <w:t>аименование</w:t>
      </w:r>
      <w:proofErr w:type="spellEnd"/>
      <w:r w:rsidRPr="0001546B">
        <w:rPr>
          <w:rFonts w:ascii="GHEA Grapalat" w:hAnsi="GHEA Grapalat"/>
          <w:sz w:val="16"/>
        </w:rPr>
        <w:t xml:space="preserve"> участника</w:t>
      </w:r>
    </w:p>
    <w:p w:rsidR="00A3536B" w:rsidRPr="0001546B" w:rsidRDefault="00A3536B" w:rsidP="00CD76E0">
      <w:pPr>
        <w:rPr>
          <w:rFonts w:ascii="GHEA Grapalat" w:hAnsi="GHEA Grapalat"/>
          <w:i/>
          <w:sz w:val="16"/>
          <w:vertAlign w:val="superscript"/>
          <w:lang w:val="es-ES"/>
        </w:rPr>
      </w:pPr>
    </w:p>
    <w:p w:rsidR="00A3536B" w:rsidRPr="003823BA" w:rsidRDefault="00A3536B" w:rsidP="00CD76E0">
      <w:pPr>
        <w:rPr>
          <w:rFonts w:ascii="GHEA Grapalat" w:hAnsi="GHEA Grapalat" w:cs="Sylfaen"/>
          <w:sz w:val="20"/>
        </w:rPr>
      </w:pPr>
      <w:proofErr w:type="spellStart"/>
      <w:r w:rsidRPr="0001546B">
        <w:rPr>
          <w:rFonts w:ascii="GHEA Grapalat" w:hAnsi="GHEA Grapalat"/>
          <w:lang w:val="hy-AM"/>
        </w:rPr>
        <w:t>лица</w:t>
      </w:r>
      <w:proofErr w:type="spellEnd"/>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proofErr w:type="spellStart"/>
      <w:r w:rsidRPr="0001546B">
        <w:rPr>
          <w:rFonts w:ascii="GHEA Grapalat" w:hAnsi="GHEA Grapalat"/>
          <w:lang w:val="hy-AM"/>
        </w:rPr>
        <w:t>удовлетворяют</w:t>
      </w:r>
      <w:proofErr w:type="spellEnd"/>
      <w:r w:rsidRPr="0001546B">
        <w:rPr>
          <w:rFonts w:ascii="GHEA Grapalat" w:hAnsi="GHEA Grapalat"/>
          <w:lang w:val="hy-AM"/>
        </w:rPr>
        <w:t xml:space="preserve">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 </w:t>
      </w:r>
      <w:r w:rsidR="00497FB7" w:rsidRPr="009926B2">
        <w:rPr>
          <w:rFonts w:ascii="GHEA Grapalat" w:hAnsi="GHEA Grapalat"/>
        </w:rPr>
        <w:t xml:space="preserve">запрос котировок под кодом </w:t>
      </w:r>
      <w:r w:rsidR="004753D9" w:rsidRPr="004753D9">
        <w:rPr>
          <w:rFonts w:ascii="GHEA Grapalat" w:hAnsi="GHEA Grapalat"/>
        </w:rPr>
        <w:t>ԱԳՆ-ԳՀԾՁԲ-24/04</w:t>
      </w:r>
      <w:r w:rsidR="00497FB7" w:rsidRPr="00497FB7">
        <w:rPr>
          <w:rFonts w:ascii="GHEA Grapalat" w:hAnsi="GHEA Grapalat"/>
        </w:rPr>
        <w:t xml:space="preserve">, </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rsidR="00A3536B" w:rsidRPr="0001546B" w:rsidRDefault="00A3536B" w:rsidP="00CD76E0">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rsidR="006B3E56" w:rsidRPr="00F738FA" w:rsidRDefault="00A3536B" w:rsidP="00CD76E0">
      <w:pPr>
        <w:widowControl w:val="0"/>
        <w:jc w:val="both"/>
        <w:rPr>
          <w:rFonts w:ascii="GHEA Grapalat" w:hAnsi="GHEA Grapalat" w:cs="Arial"/>
        </w:rPr>
      </w:pPr>
      <w:r w:rsidRPr="00F738FA">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F738FA">
        <w:rPr>
          <w:rFonts w:ascii="GHEA Grapalat" w:hAnsi="GHEA Grapalat"/>
          <w:color w:val="000000" w:themeColor="text1"/>
        </w:rPr>
        <w:t>приглашением  представить</w:t>
      </w:r>
      <w:proofErr w:type="gramEnd"/>
      <w:r w:rsidRPr="00F738FA">
        <w:rPr>
          <w:rFonts w:ascii="GHEA Grapalat" w:hAnsi="GHEA Grapalat"/>
          <w:color w:val="000000" w:themeColor="text1"/>
        </w:rPr>
        <w:t xml:space="preserve"> обеспечение квалификации</w:t>
      </w:r>
      <w:r w:rsidR="00952531" w:rsidRPr="00F738FA">
        <w:rPr>
          <w:rFonts w:ascii="GHEA Grapalat" w:hAnsi="GHEA Grapalat"/>
        </w:rPr>
        <w:t>,</w:t>
      </w:r>
    </w:p>
    <w:p w:rsidR="006B3E56" w:rsidRPr="00F738FA" w:rsidRDefault="00F738FA" w:rsidP="00CD76E0">
      <w:pPr>
        <w:widowControl w:val="0"/>
        <w:tabs>
          <w:tab w:val="left" w:pos="567"/>
        </w:tabs>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w:t>
      </w:r>
      <w:r w:rsidR="00BA56D4" w:rsidRPr="00BA56D4">
        <w:rPr>
          <w:rFonts w:ascii="GHEA Grapalat" w:hAnsi="GHEA Grapalat"/>
        </w:rPr>
        <w:t xml:space="preserve">на </w:t>
      </w:r>
      <w:r w:rsidR="00BA56D4" w:rsidRPr="009926B2">
        <w:rPr>
          <w:rFonts w:ascii="GHEA Grapalat" w:hAnsi="GHEA Grapalat"/>
        </w:rPr>
        <w:t xml:space="preserve">запрос котировок под кодом </w:t>
      </w:r>
      <w:r w:rsidR="004753D9" w:rsidRPr="004753D9">
        <w:rPr>
          <w:rFonts w:ascii="GHEA Grapalat" w:hAnsi="GHEA Grapalat"/>
        </w:rPr>
        <w:t>ԱԳՆ-ԳՀԾՁԲ-24/04</w:t>
      </w:r>
    </w:p>
    <w:p w:rsidR="006B3E56" w:rsidRPr="002C10A0" w:rsidRDefault="006B3E56" w:rsidP="00557E57">
      <w:pPr>
        <w:pStyle w:val="ListParagraph"/>
        <w:widowControl w:val="0"/>
        <w:numPr>
          <w:ilvl w:val="0"/>
          <w:numId w:val="9"/>
        </w:numPr>
        <w:tabs>
          <w:tab w:val="left" w:pos="567"/>
        </w:tabs>
        <w:jc w:val="both"/>
        <w:rPr>
          <w:rFonts w:ascii="GHEA Grapalat" w:hAnsi="GHEA Grapalat"/>
        </w:rPr>
      </w:pPr>
      <w:r w:rsidRPr="002C10A0">
        <w:rPr>
          <w:rFonts w:ascii="GHEA Grapalat" w:hAnsi="GHEA Grapalat"/>
        </w:rPr>
        <w:t xml:space="preserve">не допускал и (или) не допустит </w:t>
      </w:r>
      <w:proofErr w:type="spellStart"/>
      <w:r w:rsidR="006C48F9" w:rsidRPr="002C10A0">
        <w:rPr>
          <w:rFonts w:ascii="GHEA Grapalat" w:hAnsi="GHEA Grapalat"/>
          <w:lang w:val="hy-AM"/>
        </w:rPr>
        <w:t>недобросовестн</w:t>
      </w:r>
      <w:proofErr w:type="spellEnd"/>
      <w:r w:rsidR="006C48F9" w:rsidRPr="002C10A0">
        <w:rPr>
          <w:rFonts w:ascii="GHEA Grapalat" w:hAnsi="GHEA Grapalat"/>
        </w:rPr>
        <w:t>ой</w:t>
      </w:r>
      <w:r w:rsidR="006C48F9" w:rsidRPr="002C10A0">
        <w:rPr>
          <w:rFonts w:ascii="GHEA Grapalat" w:hAnsi="GHEA Grapalat"/>
          <w:lang w:val="hy-AM"/>
        </w:rPr>
        <w:t xml:space="preserve"> </w:t>
      </w:r>
      <w:proofErr w:type="spellStart"/>
      <w:r w:rsidR="006C48F9" w:rsidRPr="002C10A0">
        <w:rPr>
          <w:rFonts w:ascii="GHEA Grapalat" w:hAnsi="GHEA Grapalat"/>
          <w:lang w:val="hy-AM"/>
        </w:rPr>
        <w:t>конкуренци</w:t>
      </w:r>
      <w:proofErr w:type="spellEnd"/>
      <w:r w:rsidR="006C48F9" w:rsidRPr="002C10A0">
        <w:rPr>
          <w:rFonts w:ascii="GHEA Grapalat" w:hAnsi="GHEA Grapalat"/>
        </w:rPr>
        <w:t xml:space="preserve">и, </w:t>
      </w:r>
      <w:r w:rsidRPr="002C10A0">
        <w:rPr>
          <w:rFonts w:ascii="GHEA Grapalat" w:hAnsi="GHEA Grapalat"/>
        </w:rPr>
        <w:t xml:space="preserve">злоупотребления доминирующим положением и </w:t>
      </w:r>
      <w:proofErr w:type="spellStart"/>
      <w:r w:rsidRPr="002C10A0">
        <w:rPr>
          <w:rFonts w:ascii="GHEA Grapalat" w:hAnsi="GHEA Grapalat"/>
        </w:rPr>
        <w:t>антиконкурентного</w:t>
      </w:r>
      <w:proofErr w:type="spellEnd"/>
      <w:r w:rsidRPr="002C10A0">
        <w:rPr>
          <w:rFonts w:ascii="GHEA Grapalat" w:hAnsi="GHEA Grapalat"/>
        </w:rPr>
        <w:t xml:space="preserve"> </w:t>
      </w:r>
      <w:r w:rsidRPr="002C10A0">
        <w:rPr>
          <w:rFonts w:ascii="GHEA Grapalat" w:hAnsi="GHEA Grapalat"/>
        </w:rPr>
        <w:lastRenderedPageBreak/>
        <w:t>соглашения,</w:t>
      </w:r>
    </w:p>
    <w:p w:rsidR="006B3E56" w:rsidRPr="002C10A0" w:rsidRDefault="006B3E56" w:rsidP="00557E57">
      <w:pPr>
        <w:pStyle w:val="ListParagraph"/>
        <w:widowControl w:val="0"/>
        <w:numPr>
          <w:ilvl w:val="0"/>
          <w:numId w:val="9"/>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7C5309" w:rsidRPr="009926B2">
        <w:rPr>
          <w:rFonts w:ascii="GHEA Grapalat" w:hAnsi="GHEA Grapalat"/>
        </w:rPr>
        <w:t>запросе котировок</w:t>
      </w:r>
      <w:r w:rsidR="007C5309" w:rsidRPr="002C10A0">
        <w:rPr>
          <w:rFonts w:ascii="GHEA Grapalat" w:hAnsi="GHEA Grapalat"/>
          <w:spacing w:val="-6"/>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rsidR="006B3E56" w:rsidRDefault="006B3E56" w:rsidP="00CD76E0">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CD76E0">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CD76E0">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CD76E0">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CD76E0">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CD76E0">
      <w:pPr>
        <w:widowControl w:val="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D02472" w:rsidRDefault="00D02472" w:rsidP="00CD76E0">
      <w:pPr>
        <w:widowControl w:val="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rsidR="00D02472" w:rsidRDefault="00D02472" w:rsidP="00CD76E0">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rsidR="006B3E56" w:rsidRDefault="00155668" w:rsidP="00CD76E0">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3"/>
        <w:t>**</w:t>
      </w:r>
      <w:r w:rsidR="006B3E56" w:rsidRPr="00155668">
        <w:rPr>
          <w:rFonts w:ascii="GHEA Grapalat" w:hAnsi="GHEA Grapalat"/>
          <w:sz w:val="28"/>
          <w:szCs w:val="28"/>
        </w:rPr>
        <w:t xml:space="preserve"> </w:t>
      </w:r>
    </w:p>
    <w:p w:rsidR="00155668" w:rsidRPr="000C1746" w:rsidRDefault="00155668" w:rsidP="00CD76E0">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55668" w:rsidRPr="000C1746" w:rsidRDefault="00155668" w:rsidP="00CD76E0">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55668" w:rsidRPr="000C1746" w:rsidRDefault="00155668" w:rsidP="00CD76E0">
      <w:pPr>
        <w:ind w:left="1134"/>
        <w:jc w:val="both"/>
        <w:rPr>
          <w:rFonts w:ascii="GHEA Grapalat" w:hAnsi="GHEA Grapalat"/>
          <w:sz w:val="16"/>
        </w:rPr>
      </w:pPr>
      <w:r w:rsidRPr="000C1746">
        <w:rPr>
          <w:rFonts w:ascii="GHEA Grapalat" w:hAnsi="GHEA Grapalat"/>
          <w:sz w:val="16"/>
        </w:rPr>
        <w:t>имя, фамилия руководителя)</w:t>
      </w:r>
    </w:p>
    <w:p w:rsidR="00155668" w:rsidRPr="009044F1" w:rsidRDefault="00155668" w:rsidP="00CD76E0">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B3E56" w:rsidRPr="00D3436F" w:rsidRDefault="006B3E56" w:rsidP="00CD76E0">
      <w:pPr>
        <w:tabs>
          <w:tab w:val="left" w:pos="7371"/>
        </w:tabs>
        <w:ind w:left="3544" w:firstLine="3"/>
        <w:jc w:val="both"/>
        <w:rPr>
          <w:rFonts w:ascii="GHEA Grapalat" w:hAnsi="GHEA Grapalat"/>
          <w:sz w:val="16"/>
        </w:rPr>
      </w:pPr>
    </w:p>
    <w:p w:rsidR="00DB6B33" w:rsidRDefault="00DB6B33" w:rsidP="00CD76E0">
      <w:pPr>
        <w:pStyle w:val="BodyTextIndent3"/>
        <w:widowControl w:val="0"/>
        <w:spacing w:line="240" w:lineRule="auto"/>
        <w:ind w:firstLine="0"/>
        <w:jc w:val="right"/>
        <w:rPr>
          <w:rFonts w:ascii="GHEA Grapalat" w:hAnsi="GHEA Grapalat"/>
          <w:b/>
          <w:sz w:val="24"/>
          <w:szCs w:val="24"/>
        </w:rPr>
      </w:pPr>
    </w:p>
    <w:p w:rsidR="00B1013B" w:rsidRDefault="00B1013B" w:rsidP="00CD76E0">
      <w:pPr>
        <w:rPr>
          <w:rFonts w:ascii="GHEA Grapalat" w:hAnsi="GHEA Grapalat"/>
          <w:b/>
        </w:rPr>
      </w:pPr>
      <w:r>
        <w:rPr>
          <w:rFonts w:ascii="GHEA Grapalat" w:hAnsi="GHEA Grapalat"/>
          <w:b/>
        </w:rPr>
        <w:br w:type="page"/>
      </w:r>
    </w:p>
    <w:p w:rsidR="001E7EAA" w:rsidRPr="005F52BD" w:rsidRDefault="001E7EAA" w:rsidP="00CD76E0">
      <w:pPr>
        <w:jc w:val="right"/>
        <w:rPr>
          <w:rFonts w:ascii="GHEA Grapalat" w:hAnsi="GHEA Grapalat"/>
          <w:b/>
        </w:rPr>
      </w:pPr>
    </w:p>
    <w:p w:rsidR="001E7EAA" w:rsidRDefault="001E7EAA" w:rsidP="00CD76E0">
      <w:pPr>
        <w:rPr>
          <w:rFonts w:ascii="GHEA Grapalat" w:hAnsi="GHEA Grapalat"/>
          <w:b/>
        </w:rPr>
      </w:pPr>
    </w:p>
    <w:p w:rsidR="00DB6B33" w:rsidRDefault="00DB6B33" w:rsidP="00CD76E0">
      <w:pPr>
        <w:jc w:val="right"/>
        <w:rPr>
          <w:rFonts w:ascii="GHEA Grapalat" w:hAnsi="GHEA Grapalat"/>
          <w:b/>
        </w:rPr>
      </w:pPr>
      <w:r>
        <w:rPr>
          <w:rFonts w:ascii="GHEA Grapalat" w:hAnsi="GHEA Grapalat"/>
          <w:b/>
        </w:rPr>
        <w:t>Приложение 1.</w:t>
      </w:r>
      <w:r w:rsidR="00AC6131">
        <w:rPr>
          <w:rFonts w:ascii="GHEA Grapalat" w:hAnsi="GHEA Grapalat"/>
          <w:b/>
        </w:rPr>
        <w:t>2</w:t>
      </w:r>
      <w:r>
        <w:rPr>
          <w:rFonts w:ascii="GHEA Grapalat" w:hAnsi="GHEA Grapalat"/>
          <w:b/>
        </w:rPr>
        <w:t xml:space="preserve">** </w:t>
      </w:r>
    </w:p>
    <w:p w:rsidR="00BA56D4" w:rsidRPr="009926B2" w:rsidRDefault="00BA56D4" w:rsidP="00BA56D4">
      <w:pPr>
        <w:jc w:val="right"/>
        <w:rPr>
          <w:rFonts w:ascii="GHEA Grapalat" w:hAnsi="GHEA Grapalat"/>
          <w:b/>
        </w:rPr>
      </w:pPr>
      <w:r w:rsidRPr="009926B2">
        <w:rPr>
          <w:rFonts w:ascii="GHEA Grapalat" w:hAnsi="GHEA Grapalat"/>
          <w:b/>
        </w:rPr>
        <w:t>к Приглашению на запрос котировок</w:t>
      </w:r>
    </w:p>
    <w:p w:rsidR="00BA56D4" w:rsidRPr="009926B2" w:rsidRDefault="00BA56D4" w:rsidP="00BA56D4">
      <w:pPr>
        <w:pStyle w:val="Heading3"/>
        <w:keepNext w:val="0"/>
        <w:widowControl w:val="0"/>
        <w:spacing w:line="240" w:lineRule="auto"/>
        <w:ind w:firstLine="567"/>
        <w:jc w:val="right"/>
        <w:rPr>
          <w:rFonts w:ascii="GHEA Grapalat" w:hAnsi="GHEA Grapalat"/>
          <w:b/>
          <w:i w:val="0"/>
          <w:sz w:val="24"/>
          <w:szCs w:val="24"/>
        </w:rPr>
      </w:pPr>
      <w:r w:rsidRPr="009926B2">
        <w:rPr>
          <w:rFonts w:ascii="GHEA Grapalat" w:hAnsi="GHEA Grapalat"/>
          <w:b/>
          <w:i w:val="0"/>
          <w:sz w:val="24"/>
          <w:szCs w:val="24"/>
        </w:rPr>
        <w:t xml:space="preserve">под кодом </w:t>
      </w:r>
      <w:r w:rsidR="004753D9" w:rsidRPr="004753D9">
        <w:rPr>
          <w:rFonts w:ascii="GHEA Grapalat" w:hAnsi="GHEA Grapalat"/>
          <w:b/>
          <w:i w:val="0"/>
          <w:sz w:val="24"/>
          <w:szCs w:val="24"/>
        </w:rPr>
        <w:t>ԱԳՆ-ԳՀԾՁԲ-24/04</w:t>
      </w:r>
    </w:p>
    <w:p w:rsidR="00DB6B33" w:rsidRDefault="00DB6B33" w:rsidP="00CD76E0">
      <w:pPr>
        <w:pStyle w:val="BodyTextIndent3"/>
        <w:widowControl w:val="0"/>
        <w:spacing w:line="240" w:lineRule="auto"/>
        <w:ind w:firstLine="0"/>
        <w:jc w:val="right"/>
        <w:rPr>
          <w:rFonts w:ascii="GHEA Grapalat" w:hAnsi="GHEA Grapalat"/>
          <w:b/>
          <w:sz w:val="24"/>
          <w:szCs w:val="24"/>
        </w:rPr>
      </w:pPr>
    </w:p>
    <w:p w:rsidR="00DB6B33" w:rsidRDefault="00DB6B33" w:rsidP="00CD76E0">
      <w:pPr>
        <w:pStyle w:val="BodyTextIndent3"/>
        <w:widowControl w:val="0"/>
        <w:spacing w:line="240" w:lineRule="auto"/>
        <w:ind w:firstLine="0"/>
        <w:jc w:val="right"/>
        <w:rPr>
          <w:rFonts w:ascii="GHEA Grapalat" w:hAnsi="GHEA Grapalat"/>
          <w:b/>
          <w:sz w:val="24"/>
          <w:szCs w:val="24"/>
        </w:rPr>
      </w:pPr>
    </w:p>
    <w:p w:rsidR="00AC34B0" w:rsidRDefault="00AC34B0" w:rsidP="00CD76E0">
      <w:pPr>
        <w:ind w:left="360" w:hanging="360"/>
        <w:jc w:val="center"/>
        <w:rPr>
          <w:rFonts w:ascii="GHEA Grapalat" w:hAnsi="GHEA Grapalat"/>
          <w:b/>
        </w:rPr>
      </w:pPr>
      <w:r>
        <w:rPr>
          <w:rFonts w:ascii="GHEA Grapalat" w:hAnsi="GHEA Grapalat"/>
          <w:b/>
        </w:rPr>
        <w:t>ФОРМА</w:t>
      </w:r>
    </w:p>
    <w:p w:rsidR="00AC34B0" w:rsidRPr="00C76978" w:rsidRDefault="00AC34B0" w:rsidP="00CD76E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AC34B0" w:rsidRPr="00ED3A13" w:rsidRDefault="00AC34B0" w:rsidP="00CD76E0">
      <w:pPr>
        <w:ind w:left="360" w:hanging="360"/>
        <w:jc w:val="center"/>
        <w:rPr>
          <w:rFonts w:ascii="GHEA Grapalat" w:eastAsia="GHEA Grapalat" w:hAnsi="GHEA Grapalat" w:cs="GHEA Grapalat"/>
          <w:b/>
        </w:rPr>
      </w:pPr>
    </w:p>
    <w:p w:rsidR="00AC34B0" w:rsidRPr="00FD1EE4" w:rsidRDefault="00AC34B0" w:rsidP="00557E57">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34B0" w:rsidRPr="00FD1EE4" w:rsidRDefault="00AC34B0" w:rsidP="00CD76E0">
            <w:pPr>
              <w:ind w:left="993" w:hanging="851"/>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CD76E0">
            <w:pPr>
              <w:ind w:left="993" w:hanging="851"/>
              <w:rPr>
                <w:rFonts w:ascii="GHEA Grapalat" w:eastAsia="GHEA Grapalat" w:hAnsi="GHEA Grapalat" w:cs="GHEA Grapalat"/>
              </w:rPr>
            </w:pPr>
          </w:p>
        </w:tc>
      </w:tr>
    </w:tbl>
    <w:p w:rsidR="00AC34B0" w:rsidRPr="00FD1EE4" w:rsidRDefault="00AC34B0" w:rsidP="00557E57">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rPr>
          <w:trHeight w:val="1487"/>
        </w:trPr>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FD1EE4" w:rsidRDefault="00AC34B0" w:rsidP="00CD76E0">
            <w:pPr>
              <w:rPr>
                <w:rFonts w:ascii="GHEA Grapalat" w:eastAsia="GHEA Grapalat" w:hAnsi="GHEA Grapalat" w:cs="GHEA Grapalat"/>
              </w:rPr>
            </w:pPr>
          </w:p>
        </w:tc>
      </w:tr>
    </w:tbl>
    <w:p w:rsidR="00AC34B0" w:rsidRPr="00FD1EE4" w:rsidRDefault="00AC34B0" w:rsidP="00557E57">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CD76E0">
            <w:pPr>
              <w:rPr>
                <w:rFonts w:ascii="GHEA Grapalat" w:eastAsia="GHEA Grapalat" w:hAnsi="GHEA Grapalat" w:cs="GHEA Grapalat"/>
              </w:rPr>
            </w:pPr>
          </w:p>
        </w:tc>
      </w:tr>
    </w:tbl>
    <w:p w:rsidR="00AC34B0" w:rsidRPr="00FD1EE4" w:rsidRDefault="00AC34B0" w:rsidP="00CD76E0">
      <w:pPr>
        <w:rPr>
          <w:rFonts w:ascii="GHEA Grapalat" w:eastAsia="GHEA Grapalat" w:hAnsi="GHEA Grapalat" w:cs="GHEA Grapalat"/>
        </w:rPr>
      </w:pPr>
    </w:p>
    <w:p w:rsidR="00AC34B0" w:rsidRPr="009A52BE" w:rsidRDefault="00AC34B0" w:rsidP="00557E57">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rsidR="00AC34B0" w:rsidRPr="004E2F96"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lastRenderedPageBreak/>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CD76E0">
            <w:pPr>
              <w:rPr>
                <w:rFonts w:ascii="GHEA Grapalat" w:eastAsia="GHEA Grapalat" w:hAnsi="GHEA Grapalat" w:cs="GHEA Grapalat"/>
              </w:rPr>
            </w:pPr>
          </w:p>
        </w:tc>
      </w:tr>
    </w:tbl>
    <w:p w:rsidR="00AC34B0" w:rsidRPr="00FD1EE4" w:rsidRDefault="00AC34B0" w:rsidP="00557E57">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rPr>
          <w:trHeight w:val="1361"/>
        </w:trPr>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CD76E0">
            <w:pPr>
              <w:rPr>
                <w:rFonts w:ascii="GHEA Grapalat" w:eastAsia="GHEA Grapalat" w:hAnsi="GHEA Grapalat" w:cs="GHEA Grapalat"/>
              </w:rPr>
            </w:pPr>
          </w:p>
        </w:tc>
      </w:tr>
    </w:tbl>
    <w:p w:rsidR="00AC34B0" w:rsidRPr="00574FF7"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CD76E0">
      <w:pPr>
        <w:pBdr>
          <w:top w:val="nil"/>
          <w:left w:val="nil"/>
          <w:bottom w:val="nil"/>
          <w:right w:val="nil"/>
          <w:between w:val="nil"/>
        </w:pBdr>
        <w:rPr>
          <w:rFonts w:ascii="GHEA Grapalat" w:eastAsia="GHEA Grapalat" w:hAnsi="GHEA Grapalat" w:cs="GHEA Grapalat"/>
        </w:rPr>
      </w:pPr>
    </w:p>
    <w:p w:rsidR="00AC34B0" w:rsidRPr="00CB7DFD" w:rsidRDefault="00AC34B0" w:rsidP="00557E57">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C34B0" w:rsidRPr="00FD1EE4"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B047A2"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lastRenderedPageBreak/>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CD76E0">
      <w:pPr>
        <w:rPr>
          <w:rFonts w:ascii="GHEA Grapalat" w:eastAsia="GHEA Grapalat" w:hAnsi="GHEA Grapalat" w:cs="GHEA Grapalat"/>
          <w:b/>
        </w:rPr>
      </w:pPr>
    </w:p>
    <w:p w:rsidR="00AC34B0" w:rsidRPr="00FD1EE4" w:rsidRDefault="00AC34B0" w:rsidP="00557E57">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C34B0" w:rsidRPr="00FD1EE4" w:rsidRDefault="00AC34B0" w:rsidP="00557E57">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CD76E0">
            <w:pPr>
              <w:rPr>
                <w:rFonts w:ascii="GHEA Grapalat" w:eastAsia="GHEA Grapalat" w:hAnsi="GHEA Grapalat" w:cs="GHEA Grapalat"/>
              </w:rPr>
            </w:pPr>
          </w:p>
        </w:tc>
      </w:tr>
    </w:tbl>
    <w:p w:rsidR="00AC34B0" w:rsidRPr="00FD1EE4" w:rsidRDefault="00AC34B0" w:rsidP="00557E57">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124"/>
      </w:tblGrid>
      <w:tr w:rsidR="00AC34B0" w:rsidRPr="00FD1EE4" w:rsidTr="007C5309">
        <w:tc>
          <w:tcPr>
            <w:tcW w:w="297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124" w:type="dxa"/>
            <w:vAlign w:val="center"/>
          </w:tcPr>
          <w:p w:rsidR="00AC34B0" w:rsidRPr="00FD1EE4" w:rsidRDefault="00AC34B0" w:rsidP="00CD76E0">
            <w:pPr>
              <w:rPr>
                <w:rFonts w:ascii="GHEA Grapalat" w:eastAsia="GHEA Grapalat" w:hAnsi="GHEA Grapalat" w:cs="GHEA Grapalat"/>
              </w:rPr>
            </w:pPr>
          </w:p>
        </w:tc>
      </w:tr>
      <w:tr w:rsidR="00AC34B0" w:rsidRPr="00FD1EE4" w:rsidTr="007C5309">
        <w:tc>
          <w:tcPr>
            <w:tcW w:w="297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124" w:type="dxa"/>
            <w:vAlign w:val="center"/>
          </w:tcPr>
          <w:p w:rsidR="00AC34B0" w:rsidRPr="00FD1EE4" w:rsidRDefault="00AC34B0" w:rsidP="00CD76E0">
            <w:pPr>
              <w:rPr>
                <w:rFonts w:ascii="GHEA Grapalat" w:eastAsia="GHEA Grapalat" w:hAnsi="GHEA Grapalat" w:cs="GHEA Grapalat"/>
              </w:rPr>
            </w:pPr>
          </w:p>
        </w:tc>
      </w:tr>
      <w:tr w:rsidR="00AC34B0" w:rsidRPr="00FD1EE4" w:rsidTr="007C5309">
        <w:tc>
          <w:tcPr>
            <w:tcW w:w="297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124" w:type="dxa"/>
            <w:vAlign w:val="center"/>
          </w:tcPr>
          <w:p w:rsidR="00AC34B0" w:rsidRPr="00FD1EE4" w:rsidRDefault="00AC34B0" w:rsidP="00CD76E0">
            <w:pPr>
              <w:rPr>
                <w:rFonts w:ascii="GHEA Grapalat" w:eastAsia="GHEA Grapalat" w:hAnsi="GHEA Grapalat" w:cs="GHEA Grapalat"/>
              </w:rPr>
            </w:pPr>
          </w:p>
        </w:tc>
      </w:tr>
      <w:tr w:rsidR="00AC34B0" w:rsidRPr="00FD1EE4" w:rsidTr="007C5309">
        <w:tc>
          <w:tcPr>
            <w:tcW w:w="297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124" w:type="dxa"/>
            <w:vAlign w:val="center"/>
          </w:tcPr>
          <w:p w:rsidR="00AC34B0" w:rsidRPr="00FD1EE4" w:rsidRDefault="00AC34B0" w:rsidP="00CD76E0">
            <w:pPr>
              <w:rPr>
                <w:rFonts w:ascii="GHEA Grapalat" w:eastAsia="GHEA Grapalat" w:hAnsi="GHEA Grapalat" w:cs="GHEA Grapalat"/>
              </w:rPr>
            </w:pPr>
          </w:p>
        </w:tc>
      </w:tr>
      <w:tr w:rsidR="00AC34B0" w:rsidRPr="00FD1EE4" w:rsidTr="007C5309">
        <w:tc>
          <w:tcPr>
            <w:tcW w:w="297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124" w:type="dxa"/>
            <w:vAlign w:val="center"/>
          </w:tcPr>
          <w:p w:rsidR="00AC34B0" w:rsidRPr="00FD1EE4" w:rsidRDefault="00AC34B0" w:rsidP="00CD76E0">
            <w:pPr>
              <w:rPr>
                <w:rFonts w:ascii="GHEA Grapalat" w:eastAsia="GHEA Grapalat" w:hAnsi="GHEA Grapalat" w:cs="GHEA Grapalat"/>
              </w:rPr>
            </w:pPr>
          </w:p>
        </w:tc>
      </w:tr>
    </w:tbl>
    <w:p w:rsidR="00AC34B0" w:rsidRPr="00FD1EE4"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rsidTr="00DF1F49">
        <w:tc>
          <w:tcPr>
            <w:tcW w:w="2943"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C34B0" w:rsidRPr="00FD1EE4" w:rsidRDefault="00AC34B0" w:rsidP="00CD76E0">
            <w:pPr>
              <w:rPr>
                <w:rFonts w:ascii="GHEA Grapalat" w:eastAsia="GHEA Grapalat" w:hAnsi="GHEA Grapalat" w:cs="GHEA Grapalat"/>
              </w:rPr>
            </w:pPr>
          </w:p>
        </w:tc>
      </w:tr>
    </w:tbl>
    <w:p w:rsidR="00AC34B0" w:rsidRPr="00FD1EE4" w:rsidRDefault="00AC34B0" w:rsidP="00557E57">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CD76E0">
            <w:pPr>
              <w:rPr>
                <w:rFonts w:ascii="GHEA Grapalat" w:eastAsia="GHEA Grapalat" w:hAnsi="GHEA Grapalat" w:cs="GHEA Grapalat"/>
              </w:rPr>
            </w:pPr>
          </w:p>
        </w:tc>
      </w:tr>
    </w:tbl>
    <w:p w:rsidR="00AC34B0" w:rsidRPr="008C665F" w:rsidRDefault="00AC34B0" w:rsidP="00557E57">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C32C01" w:rsidP="00CD76E0">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F1F49">
        <w:trPr>
          <w:trHeight w:val="684"/>
        </w:trPr>
        <w:tc>
          <w:tcPr>
            <w:tcW w:w="4508"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CD76E0">
            <w:pPr>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C32C01" w:rsidP="00CD76E0">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C32C01" w:rsidP="00CD76E0">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F1F49">
        <w:tc>
          <w:tcPr>
            <w:tcW w:w="9016" w:type="dxa"/>
            <w:gridSpan w:val="2"/>
            <w:vAlign w:val="center"/>
          </w:tcPr>
          <w:p w:rsidR="00AC34B0" w:rsidRPr="00FD1EE4" w:rsidRDefault="00C32C01" w:rsidP="00CD76E0">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C32C01" w:rsidP="00CD76E0">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rsidTr="00DF1F49">
        <w:trPr>
          <w:trHeight w:val="684"/>
        </w:trPr>
        <w:tc>
          <w:tcPr>
            <w:tcW w:w="4508"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CD76E0">
            <w:pPr>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C32C01" w:rsidP="00CD76E0">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C32C01" w:rsidP="00CD76E0">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F1F49">
        <w:tc>
          <w:tcPr>
            <w:tcW w:w="9016" w:type="dxa"/>
            <w:gridSpan w:val="2"/>
            <w:vAlign w:val="center"/>
          </w:tcPr>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F1F49">
        <w:tc>
          <w:tcPr>
            <w:tcW w:w="9016" w:type="dxa"/>
            <w:gridSpan w:val="2"/>
            <w:vAlign w:val="center"/>
          </w:tcPr>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F1F49">
        <w:tc>
          <w:tcPr>
            <w:tcW w:w="9016" w:type="dxa"/>
            <w:gridSpan w:val="2"/>
            <w:vAlign w:val="center"/>
          </w:tcPr>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557E57">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C32C01" w:rsidP="00CD76E0">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C32C01" w:rsidP="00CD76E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C34B0" w:rsidRPr="005600B4" w:rsidRDefault="00C32C01" w:rsidP="00CD76E0">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C32C01" w:rsidP="00CD76E0">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CD76E0">
            <w:pPr>
              <w:rPr>
                <w:rFonts w:ascii="GHEA Grapalat" w:eastAsia="GHEA Grapalat" w:hAnsi="GHEA Grapalat" w:cs="GHEA Grapalat"/>
              </w:rPr>
            </w:pPr>
          </w:p>
        </w:tc>
      </w:tr>
    </w:tbl>
    <w:p w:rsidR="00AC34B0" w:rsidRPr="00FD1EE4" w:rsidRDefault="00AC34B0" w:rsidP="00CD76E0">
      <w:pPr>
        <w:pBdr>
          <w:top w:val="nil"/>
          <w:left w:val="nil"/>
          <w:bottom w:val="nil"/>
          <w:right w:val="nil"/>
          <w:between w:val="nil"/>
        </w:pBdr>
        <w:ind w:left="792"/>
        <w:rPr>
          <w:rFonts w:ascii="GHEA Grapalat" w:eastAsia="GHEA Grapalat" w:hAnsi="GHEA Grapalat" w:cs="GHEA Grapalat"/>
          <w:i/>
          <w:color w:val="000000"/>
        </w:rPr>
      </w:pPr>
    </w:p>
    <w:p w:rsidR="00AC34B0" w:rsidRPr="00FD1EE4" w:rsidRDefault="00AC34B0" w:rsidP="00557E57">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C34B0" w:rsidRPr="00FD1EE4"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CD76E0">
            <w:pPr>
              <w:rPr>
                <w:rFonts w:ascii="GHEA Grapalat" w:eastAsia="GHEA Grapalat" w:hAnsi="GHEA Grapalat" w:cs="GHEA Grapalat"/>
              </w:rPr>
            </w:pPr>
          </w:p>
        </w:tc>
      </w:tr>
    </w:tbl>
    <w:p w:rsidR="00AC34B0" w:rsidRPr="00FD1EE4" w:rsidRDefault="00AC34B0" w:rsidP="00557E5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rPr>
          <w:trHeight w:val="853"/>
        </w:trPr>
        <w:tc>
          <w:tcPr>
            <w:tcW w:w="2835" w:type="dxa"/>
            <w:vMerge w:val="restart"/>
            <w:shd w:val="clear" w:color="auto" w:fill="D9E2F3"/>
            <w:vAlign w:val="center"/>
          </w:tcPr>
          <w:p w:rsidR="00AC34B0" w:rsidRPr="00FD1EE4" w:rsidRDefault="00AC34B0" w:rsidP="00557E57">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CD76E0">
            <w:pPr>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CD76E0">
            <w:pPr>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CD76E0">
            <w:pPr>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CD76E0">
            <w:pPr>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CD76E0">
            <w:pPr>
              <w:rPr>
                <w:rFonts w:ascii="GHEA Grapalat" w:eastAsia="GHEA Grapalat" w:hAnsi="GHEA Grapalat" w:cs="GHEA Grapalat"/>
              </w:rPr>
            </w:pPr>
          </w:p>
        </w:tc>
      </w:tr>
    </w:tbl>
    <w:p w:rsidR="00AC34B0" w:rsidRDefault="00AC34B0" w:rsidP="00557E57">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C34B0" w:rsidRPr="00FD1EE4" w:rsidRDefault="00AC34B0" w:rsidP="00CD76E0">
            <w:pPr>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557E5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CD76E0">
            <w:pPr>
              <w:rPr>
                <w:rFonts w:ascii="GHEA Grapalat" w:eastAsia="GHEA Grapalat" w:hAnsi="GHEA Grapalat" w:cs="GHEA Grapalat"/>
              </w:rPr>
            </w:pPr>
          </w:p>
        </w:tc>
      </w:tr>
    </w:tbl>
    <w:p w:rsidR="00AC34B0" w:rsidRPr="00FD1EE4" w:rsidRDefault="00AC34B0" w:rsidP="00CD76E0">
      <w:pPr>
        <w:pBdr>
          <w:top w:val="nil"/>
          <w:left w:val="nil"/>
          <w:bottom w:val="nil"/>
          <w:right w:val="nil"/>
          <w:between w:val="nil"/>
        </w:pBdr>
        <w:rPr>
          <w:rFonts w:ascii="GHEA Grapalat" w:eastAsia="GHEA Grapalat" w:hAnsi="GHEA Grapalat" w:cs="GHEA Grapalat"/>
          <w:i/>
        </w:rPr>
      </w:pPr>
    </w:p>
    <w:p w:rsidR="00AC34B0" w:rsidRPr="00E86814" w:rsidRDefault="00AC34B0" w:rsidP="00557E57">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rsidTr="00DF1F49">
        <w:tc>
          <w:tcPr>
            <w:tcW w:w="9016" w:type="dxa"/>
            <w:shd w:val="clear" w:color="auto" w:fill="DBE5F1" w:themeFill="accent1" w:themeFillTint="33"/>
          </w:tcPr>
          <w:p w:rsidR="00AC34B0" w:rsidRPr="00FD1EE4" w:rsidRDefault="00AC34B0" w:rsidP="00CD76E0">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BA56D4">
        <w:trPr>
          <w:trHeight w:val="862"/>
        </w:trPr>
        <w:tc>
          <w:tcPr>
            <w:tcW w:w="9016" w:type="dxa"/>
          </w:tcPr>
          <w:p w:rsidR="00AC34B0" w:rsidRPr="00FD1EE4" w:rsidRDefault="00AC34B0" w:rsidP="00CD76E0">
            <w:pPr>
              <w:rPr>
                <w:rFonts w:ascii="GHEA Grapalat" w:eastAsia="GHEA Grapalat" w:hAnsi="GHEA Grapalat" w:cs="GHEA Grapalat"/>
                <w:b/>
                <w:color w:val="000000"/>
              </w:rPr>
            </w:pPr>
          </w:p>
        </w:tc>
      </w:tr>
    </w:tbl>
    <w:p w:rsidR="00AC34B0" w:rsidRPr="00FD1EE4" w:rsidRDefault="00AC34B0" w:rsidP="00CD76E0">
      <w:pPr>
        <w:pBdr>
          <w:top w:val="nil"/>
          <w:left w:val="nil"/>
          <w:bottom w:val="nil"/>
          <w:right w:val="nil"/>
          <w:between w:val="nil"/>
        </w:pBdr>
        <w:rPr>
          <w:rFonts w:ascii="GHEA Grapalat" w:eastAsia="GHEA Grapalat" w:hAnsi="GHEA Grapalat" w:cs="GHEA Grapalat"/>
          <w:b/>
          <w:color w:val="000000"/>
        </w:rPr>
      </w:pPr>
    </w:p>
    <w:p w:rsidR="00AC34B0" w:rsidRDefault="00AC34B0" w:rsidP="00CD76E0">
      <w:pPr>
        <w:contextualSpacing/>
        <w:jc w:val="center"/>
        <w:rPr>
          <w:rFonts w:ascii="GHEA Grapalat" w:hAnsi="GHEA Grapalat"/>
          <w:b/>
        </w:rPr>
      </w:pPr>
    </w:p>
    <w:p w:rsidR="00AC34B0" w:rsidRPr="000306ED" w:rsidRDefault="00AC34B0" w:rsidP="00CD76E0">
      <w:pPr>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557E57">
      <w:pPr>
        <w:pStyle w:val="ListParagraph"/>
        <w:numPr>
          <w:ilvl w:val="0"/>
          <w:numId w:val="2"/>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557E57">
      <w:pPr>
        <w:pStyle w:val="ListParagraph"/>
        <w:numPr>
          <w:ilvl w:val="0"/>
          <w:numId w:val="3"/>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557E57">
      <w:pPr>
        <w:pStyle w:val="ListParagraph"/>
        <w:numPr>
          <w:ilvl w:val="0"/>
          <w:numId w:val="3"/>
        </w:numPr>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557E57">
      <w:pPr>
        <w:pStyle w:val="ListParagraph"/>
        <w:numPr>
          <w:ilvl w:val="0"/>
          <w:numId w:val="3"/>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557E57">
      <w:pPr>
        <w:pStyle w:val="ListParagraph"/>
        <w:numPr>
          <w:ilvl w:val="0"/>
          <w:numId w:val="2"/>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557E57">
      <w:pPr>
        <w:pStyle w:val="ListParagraph"/>
        <w:numPr>
          <w:ilvl w:val="0"/>
          <w:numId w:val="4"/>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557E57">
      <w:pPr>
        <w:pStyle w:val="ListParagraph"/>
        <w:numPr>
          <w:ilvl w:val="0"/>
          <w:numId w:val="4"/>
        </w:numPr>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w:t>
      </w:r>
      <w:r w:rsidRPr="000306ED">
        <w:rPr>
          <w:rFonts w:ascii="GHEA Grapalat" w:hAnsi="GHEA Grapalat"/>
        </w:rPr>
        <w:lastRenderedPageBreak/>
        <w:t>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557E57">
      <w:pPr>
        <w:pStyle w:val="ListParagraph"/>
        <w:numPr>
          <w:ilvl w:val="0"/>
          <w:numId w:val="4"/>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557E57">
      <w:pPr>
        <w:pStyle w:val="ListParagraph"/>
        <w:numPr>
          <w:ilvl w:val="0"/>
          <w:numId w:val="2"/>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557E57">
      <w:pPr>
        <w:pStyle w:val="ListParagraph"/>
        <w:numPr>
          <w:ilvl w:val="0"/>
          <w:numId w:val="5"/>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CD76E0">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557E57">
      <w:pPr>
        <w:pStyle w:val="ListParagraph"/>
        <w:numPr>
          <w:ilvl w:val="0"/>
          <w:numId w:val="2"/>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557E57">
      <w:pPr>
        <w:pStyle w:val="ListParagraph"/>
        <w:numPr>
          <w:ilvl w:val="0"/>
          <w:numId w:val="6"/>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CD76E0">
      <w:pPr>
        <w:ind w:left="-375"/>
        <w:contextualSpacing/>
        <w:jc w:val="both"/>
        <w:rPr>
          <w:rFonts w:ascii="GHEA Grapalat" w:hAnsi="GHEA Grapalat"/>
          <w:highlight w:val="yellow"/>
        </w:rPr>
      </w:pPr>
      <w:r w:rsidRPr="000306ED">
        <w:rPr>
          <w:rFonts w:ascii="GHEA Grapalat" w:hAnsi="GHEA Grapalat"/>
        </w:rPr>
        <w:lastRenderedPageBreak/>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CD76E0">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CD76E0">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CD76E0">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C34B0" w:rsidRPr="000306ED" w:rsidRDefault="00AC34B0" w:rsidP="00CD76E0">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CD76E0">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CD76E0">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w:t>
      </w:r>
      <w:proofErr w:type="spellStart"/>
      <w:r w:rsidRPr="000306ED">
        <w:rPr>
          <w:rFonts w:ascii="GHEA Grapalat" w:hAnsi="GHEA Grapalat"/>
          <w:lang w:val="hy-AM"/>
        </w:rPr>
        <w:t>пункте</w:t>
      </w:r>
      <w:proofErr w:type="spellEnd"/>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proofErr w:type="spellStart"/>
      <w:r w:rsidRPr="000306ED">
        <w:rPr>
          <w:rFonts w:ascii="GHEA Grapalat" w:hAnsi="GHEA Grapalat"/>
          <w:lang w:val="hy-AM"/>
        </w:rPr>
        <w:t>этого</w:t>
      </w:r>
      <w:proofErr w:type="spellEnd"/>
      <w:r w:rsidRPr="000306ED">
        <w:rPr>
          <w:rFonts w:ascii="GHEA Grapalat" w:hAnsi="GHEA Grapalat"/>
          <w:lang w:val="hy-AM"/>
        </w:rPr>
        <w:t xml:space="preserve"> </w:t>
      </w:r>
      <w:proofErr w:type="spellStart"/>
      <w:r w:rsidRPr="000306ED">
        <w:rPr>
          <w:rFonts w:ascii="GHEA Grapalat" w:hAnsi="GHEA Grapalat"/>
          <w:lang w:val="hy-AM"/>
        </w:rPr>
        <w:t>подраздела</w:t>
      </w:r>
      <w:proofErr w:type="spellEnd"/>
      <w:r w:rsidRPr="000306ED">
        <w:rPr>
          <w:rFonts w:ascii="GHEA Grapalat" w:hAnsi="GHEA Grapalat"/>
          <w:lang w:val="hy-AM"/>
        </w:rPr>
        <w:t xml:space="preserve"> </w:t>
      </w:r>
      <w:proofErr w:type="spellStart"/>
      <w:r w:rsidRPr="000306ED">
        <w:rPr>
          <w:rFonts w:ascii="GHEA Grapalat" w:hAnsi="GHEA Grapalat"/>
          <w:lang w:val="hy-AM"/>
        </w:rPr>
        <w:t>производится</w:t>
      </w:r>
      <w:proofErr w:type="spellEnd"/>
      <w:r w:rsidRPr="000306ED">
        <w:rPr>
          <w:rFonts w:ascii="GHEA Grapalat" w:hAnsi="GHEA Grapalat"/>
          <w:lang w:val="hy-AM"/>
        </w:rPr>
        <w:t xml:space="preserve"> </w:t>
      </w:r>
      <w:proofErr w:type="spellStart"/>
      <w:r w:rsidRPr="000306ED">
        <w:rPr>
          <w:rFonts w:ascii="GHEA Grapalat" w:hAnsi="GHEA Grapalat"/>
          <w:lang w:val="hy-AM"/>
        </w:rPr>
        <w:t>отметка</w:t>
      </w:r>
      <w:proofErr w:type="spellEnd"/>
      <w:r w:rsidRPr="000306ED">
        <w:rPr>
          <w:rFonts w:ascii="GHEA Grapalat" w:hAnsi="GHEA Grapalat"/>
          <w:lang w:val="hy-AM"/>
        </w:rPr>
        <w:t xml:space="preserve">, </w:t>
      </w:r>
      <w:proofErr w:type="spellStart"/>
      <w:r w:rsidRPr="000306ED">
        <w:rPr>
          <w:rFonts w:ascii="GHEA Grapalat" w:hAnsi="GHEA Grapalat"/>
          <w:lang w:val="hy-AM"/>
        </w:rPr>
        <w:t>если</w:t>
      </w:r>
      <w:proofErr w:type="spellEnd"/>
      <w:r w:rsidRPr="000306ED">
        <w:rPr>
          <w:rFonts w:ascii="GHEA Grapalat" w:hAnsi="GHEA Grapalat"/>
          <w:lang w:val="hy-AM"/>
        </w:rPr>
        <w:t xml:space="preserve"> </w:t>
      </w:r>
      <w:proofErr w:type="spellStart"/>
      <w:r w:rsidRPr="000306ED">
        <w:rPr>
          <w:rFonts w:ascii="GHEA Grapalat" w:hAnsi="GHEA Grapalat"/>
          <w:lang w:val="hy-AM"/>
        </w:rPr>
        <w:t>лицо</w:t>
      </w:r>
      <w:proofErr w:type="spellEnd"/>
      <w:r w:rsidRPr="000306ED">
        <w:rPr>
          <w:rFonts w:ascii="GHEA Grapalat" w:hAnsi="GHEA Grapalat"/>
          <w:lang w:val="hy-AM"/>
        </w:rPr>
        <w:t xml:space="preserve"> </w:t>
      </w:r>
      <w:proofErr w:type="spellStart"/>
      <w:r w:rsidRPr="000306ED">
        <w:rPr>
          <w:rFonts w:ascii="GHEA Grapalat" w:hAnsi="GHEA Grapalat"/>
          <w:lang w:val="hy-AM"/>
        </w:rPr>
        <w:t>является</w:t>
      </w:r>
      <w:proofErr w:type="spellEnd"/>
      <w:r w:rsidRPr="000306ED">
        <w:rPr>
          <w:rFonts w:ascii="GHEA Grapalat" w:hAnsi="GHEA Grapalat"/>
          <w:lang w:val="hy-AM"/>
        </w:rPr>
        <w:t xml:space="preserve"> </w:t>
      </w:r>
      <w:proofErr w:type="spellStart"/>
      <w:r w:rsidRPr="000306ED">
        <w:rPr>
          <w:rFonts w:ascii="GHEA Grapalat" w:hAnsi="GHEA Grapalat"/>
          <w:lang w:val="hy-AM"/>
        </w:rPr>
        <w:t>должностным</w:t>
      </w:r>
      <w:proofErr w:type="spellEnd"/>
      <w:r w:rsidRPr="000306ED">
        <w:rPr>
          <w:rFonts w:ascii="GHEA Grapalat" w:hAnsi="GHEA Grapalat"/>
          <w:lang w:val="hy-AM"/>
        </w:rPr>
        <w:t xml:space="preserve"> </w:t>
      </w:r>
      <w:proofErr w:type="spellStart"/>
      <w:r w:rsidRPr="000306ED">
        <w:rPr>
          <w:rFonts w:ascii="GHEA Grapalat" w:hAnsi="GHEA Grapalat"/>
          <w:lang w:val="hy-AM"/>
        </w:rPr>
        <w:t>лицом</w:t>
      </w:r>
      <w:proofErr w:type="spellEnd"/>
      <w:r w:rsidRPr="000306ED">
        <w:rPr>
          <w:rFonts w:ascii="GHEA Grapalat" w:hAnsi="GHEA Grapalat"/>
          <w:lang w:val="hy-AM"/>
        </w:rPr>
        <w:t xml:space="preserve">, </w:t>
      </w:r>
      <w:proofErr w:type="spellStart"/>
      <w:r w:rsidRPr="000306ED">
        <w:rPr>
          <w:rFonts w:ascii="GHEA Grapalat" w:hAnsi="GHEA Grapalat"/>
          <w:lang w:val="hy-AM"/>
        </w:rPr>
        <w:t>осуществляющим</w:t>
      </w:r>
      <w:proofErr w:type="spellEnd"/>
      <w:r w:rsidRPr="000306ED">
        <w:rPr>
          <w:rFonts w:ascii="GHEA Grapalat" w:hAnsi="GHEA Grapalat"/>
          <w:lang w:val="hy-AM"/>
        </w:rPr>
        <w:t xml:space="preserve"> </w:t>
      </w:r>
      <w:proofErr w:type="spellStart"/>
      <w:r w:rsidRPr="000306ED">
        <w:rPr>
          <w:rFonts w:ascii="GHEA Grapalat" w:hAnsi="GHEA Grapalat"/>
          <w:lang w:val="hy-AM"/>
        </w:rPr>
        <w:t>общее</w:t>
      </w:r>
      <w:proofErr w:type="spellEnd"/>
      <w:r w:rsidRPr="000306ED">
        <w:rPr>
          <w:rFonts w:ascii="GHEA Grapalat" w:hAnsi="GHEA Grapalat"/>
          <w:lang w:val="hy-AM"/>
        </w:rPr>
        <w:t xml:space="preserve"> </w:t>
      </w:r>
      <w:proofErr w:type="spellStart"/>
      <w:r w:rsidRPr="000306ED">
        <w:rPr>
          <w:rFonts w:ascii="GHEA Grapalat" w:hAnsi="GHEA Grapalat"/>
          <w:lang w:val="hy-AM"/>
        </w:rPr>
        <w:t>или</w:t>
      </w:r>
      <w:proofErr w:type="spellEnd"/>
      <w:r w:rsidRPr="000306ED">
        <w:rPr>
          <w:rFonts w:ascii="GHEA Grapalat" w:hAnsi="GHEA Grapalat"/>
          <w:lang w:val="hy-AM"/>
        </w:rPr>
        <w:t xml:space="preserve"> </w:t>
      </w:r>
      <w:proofErr w:type="spellStart"/>
      <w:r w:rsidRPr="000306ED">
        <w:rPr>
          <w:rFonts w:ascii="GHEA Grapalat" w:hAnsi="GHEA Grapalat"/>
          <w:lang w:val="hy-AM"/>
        </w:rPr>
        <w:t>текущее</w:t>
      </w:r>
      <w:proofErr w:type="spellEnd"/>
      <w:r w:rsidRPr="000306ED">
        <w:rPr>
          <w:rFonts w:ascii="GHEA Grapalat" w:hAnsi="GHEA Grapalat"/>
          <w:lang w:val="hy-AM"/>
        </w:rPr>
        <w:t xml:space="preserve"> </w:t>
      </w:r>
      <w:proofErr w:type="spellStart"/>
      <w:r w:rsidRPr="000306ED">
        <w:rPr>
          <w:rFonts w:ascii="GHEA Grapalat" w:hAnsi="GHEA Grapalat"/>
          <w:lang w:val="hy-AM"/>
        </w:rPr>
        <w:t>руководство</w:t>
      </w:r>
      <w:proofErr w:type="spellEnd"/>
      <w:r w:rsidRPr="000306ED">
        <w:rPr>
          <w:rFonts w:ascii="GHEA Grapalat" w:hAnsi="GHEA Grapalat"/>
          <w:lang w:val="hy-AM"/>
        </w:rPr>
        <w:t xml:space="preserve"> </w:t>
      </w:r>
      <w:proofErr w:type="spellStart"/>
      <w:r w:rsidRPr="000306ED">
        <w:rPr>
          <w:rFonts w:ascii="GHEA Grapalat" w:hAnsi="GHEA Grapalat"/>
          <w:lang w:val="hy-AM"/>
        </w:rPr>
        <w:t>деятельностью</w:t>
      </w:r>
      <w:proofErr w:type="spellEnd"/>
      <w:r w:rsidRPr="000306ED">
        <w:rPr>
          <w:rFonts w:ascii="GHEA Grapalat" w:hAnsi="GHEA Grapalat"/>
          <w:lang w:val="hy-AM"/>
        </w:rPr>
        <w:t xml:space="preserve"> </w:t>
      </w:r>
      <w:r w:rsidRPr="000306ED">
        <w:rPr>
          <w:rFonts w:ascii="GHEA Grapalat" w:hAnsi="GHEA Grapalat"/>
        </w:rPr>
        <w:t>О</w:t>
      </w:r>
      <w:proofErr w:type="spellStart"/>
      <w:r w:rsidRPr="000306ED">
        <w:rPr>
          <w:rFonts w:ascii="GHEA Grapalat" w:hAnsi="GHEA Grapalat"/>
          <w:lang w:val="hy-AM"/>
        </w:rPr>
        <w:t>рганизации</w:t>
      </w:r>
      <w:proofErr w:type="spellEnd"/>
      <w:r w:rsidRPr="000306ED">
        <w:rPr>
          <w:rFonts w:ascii="GHEA Grapalat" w:hAnsi="GHEA Grapalat"/>
          <w:lang w:val="hy-AM"/>
        </w:rPr>
        <w:t xml:space="preserve">, в </w:t>
      </w:r>
      <w:proofErr w:type="spellStart"/>
      <w:r w:rsidRPr="000306ED">
        <w:rPr>
          <w:rFonts w:ascii="GHEA Grapalat" w:hAnsi="GHEA Grapalat"/>
          <w:lang w:val="hy-AM"/>
        </w:rPr>
        <w:t>случае</w:t>
      </w:r>
      <w:proofErr w:type="spellEnd"/>
      <w:r w:rsidRPr="000306ED">
        <w:rPr>
          <w:rFonts w:ascii="GHEA Grapalat" w:hAnsi="GHEA Grapalat"/>
          <w:lang w:val="hy-AM"/>
        </w:rPr>
        <w:t xml:space="preserve"> </w:t>
      </w:r>
      <w:proofErr w:type="spellStart"/>
      <w:r w:rsidRPr="000306ED">
        <w:rPr>
          <w:rFonts w:ascii="GHEA Grapalat" w:hAnsi="GHEA Grapalat"/>
          <w:lang w:val="hy-AM"/>
        </w:rPr>
        <w:t>если</w:t>
      </w:r>
      <w:proofErr w:type="spellEnd"/>
      <w:r w:rsidRPr="000306ED">
        <w:rPr>
          <w:rFonts w:ascii="GHEA Grapalat" w:hAnsi="GHEA Grapalat"/>
          <w:lang w:val="hy-AM"/>
        </w:rPr>
        <w:t xml:space="preserve"> </w:t>
      </w:r>
      <w:proofErr w:type="spellStart"/>
      <w:r w:rsidRPr="000306ED">
        <w:rPr>
          <w:rFonts w:ascii="GHEA Grapalat" w:hAnsi="GHEA Grapalat"/>
          <w:lang w:val="hy-AM"/>
        </w:rPr>
        <w:t>не</w:t>
      </w:r>
      <w:proofErr w:type="spellEnd"/>
      <w:r w:rsidRPr="000306ED">
        <w:rPr>
          <w:rFonts w:ascii="GHEA Grapalat" w:hAnsi="GHEA Grapalat"/>
          <w:lang w:val="hy-AM"/>
        </w:rPr>
        <w:t xml:space="preserve"> </w:t>
      </w:r>
      <w:proofErr w:type="spellStart"/>
      <w:r w:rsidRPr="000306ED">
        <w:rPr>
          <w:rFonts w:ascii="GHEA Grapalat" w:hAnsi="GHEA Grapalat"/>
          <w:lang w:val="hy-AM"/>
        </w:rPr>
        <w:t>имеется</w:t>
      </w:r>
      <w:proofErr w:type="spellEnd"/>
      <w:r w:rsidRPr="000306ED">
        <w:rPr>
          <w:rFonts w:ascii="GHEA Grapalat" w:hAnsi="GHEA Grapalat"/>
          <w:lang w:val="hy-AM"/>
        </w:rPr>
        <w:t xml:space="preserve"> </w:t>
      </w:r>
      <w:proofErr w:type="spellStart"/>
      <w:r w:rsidRPr="000306ED">
        <w:rPr>
          <w:rFonts w:ascii="GHEA Grapalat" w:hAnsi="GHEA Grapalat"/>
          <w:lang w:val="hy-AM"/>
        </w:rPr>
        <w:t>физическое</w:t>
      </w:r>
      <w:proofErr w:type="spellEnd"/>
      <w:r w:rsidRPr="000306ED">
        <w:rPr>
          <w:rFonts w:ascii="GHEA Grapalat" w:hAnsi="GHEA Grapalat"/>
          <w:lang w:val="hy-AM"/>
        </w:rPr>
        <w:t xml:space="preserve"> </w:t>
      </w:r>
      <w:proofErr w:type="spellStart"/>
      <w:r w:rsidRPr="000306ED">
        <w:rPr>
          <w:rFonts w:ascii="GHEA Grapalat" w:hAnsi="GHEA Grapalat"/>
          <w:lang w:val="hy-AM"/>
        </w:rPr>
        <w:t>лицо</w:t>
      </w:r>
      <w:proofErr w:type="spellEnd"/>
      <w:r w:rsidRPr="000306ED">
        <w:rPr>
          <w:rFonts w:ascii="GHEA Grapalat" w:hAnsi="GHEA Grapalat"/>
          <w:lang w:val="hy-AM"/>
        </w:rPr>
        <w:t xml:space="preserve">, </w:t>
      </w:r>
      <w:proofErr w:type="spellStart"/>
      <w:r w:rsidRPr="000306ED">
        <w:rPr>
          <w:rFonts w:ascii="GHEA Grapalat" w:hAnsi="GHEA Grapalat"/>
          <w:lang w:val="hy-AM"/>
        </w:rPr>
        <w:t>соответствующее</w:t>
      </w:r>
      <w:proofErr w:type="spellEnd"/>
      <w:r w:rsidRPr="000306ED">
        <w:rPr>
          <w:rFonts w:ascii="GHEA Grapalat" w:hAnsi="GHEA Grapalat"/>
          <w:lang w:val="hy-AM"/>
        </w:rPr>
        <w:t xml:space="preserve"> </w:t>
      </w:r>
      <w:proofErr w:type="spellStart"/>
      <w:r w:rsidRPr="000306ED">
        <w:rPr>
          <w:rFonts w:ascii="GHEA Grapalat" w:hAnsi="GHEA Grapalat"/>
          <w:lang w:val="hy-AM"/>
        </w:rPr>
        <w:t>требованиям</w:t>
      </w:r>
      <w:proofErr w:type="spellEnd"/>
      <w:r w:rsidRPr="000306ED">
        <w:rPr>
          <w:rFonts w:ascii="GHEA Grapalat" w:hAnsi="GHEA Grapalat"/>
          <w:lang w:val="hy-AM"/>
        </w:rPr>
        <w:t xml:space="preserve"> </w:t>
      </w:r>
      <w:proofErr w:type="spellStart"/>
      <w:r w:rsidRPr="000306ED">
        <w:rPr>
          <w:rFonts w:ascii="GHEA Grapalat" w:hAnsi="GHEA Grapalat"/>
          <w:lang w:val="hy-AM"/>
        </w:rPr>
        <w:t>пунктов</w:t>
      </w:r>
      <w:proofErr w:type="spellEnd"/>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proofErr w:type="spellStart"/>
      <w:r w:rsidRPr="000306ED">
        <w:rPr>
          <w:rFonts w:ascii="GHEA Grapalat" w:hAnsi="GHEA Grapalat"/>
          <w:lang w:val="hy-AM"/>
        </w:rPr>
        <w:t>этого</w:t>
      </w:r>
      <w:proofErr w:type="spellEnd"/>
      <w:r w:rsidRPr="000306ED">
        <w:rPr>
          <w:rFonts w:ascii="GHEA Grapalat" w:hAnsi="GHEA Grapalat"/>
          <w:lang w:val="hy-AM"/>
        </w:rPr>
        <w:t xml:space="preserve"> </w:t>
      </w:r>
      <w:proofErr w:type="spellStart"/>
      <w:r w:rsidRPr="000306ED">
        <w:rPr>
          <w:rFonts w:ascii="GHEA Grapalat" w:hAnsi="GHEA Grapalat"/>
          <w:lang w:val="hy-AM"/>
        </w:rPr>
        <w:t>подраздела</w:t>
      </w:r>
      <w:proofErr w:type="spellEnd"/>
      <w:r w:rsidRPr="000306ED">
        <w:rPr>
          <w:rFonts w:ascii="GHEA Grapalat" w:hAnsi="GHEA Grapalat"/>
        </w:rPr>
        <w:t>.</w:t>
      </w:r>
    </w:p>
    <w:p w:rsidR="00AC34B0" w:rsidRPr="000306ED" w:rsidRDefault="00AC34B0" w:rsidP="00CD76E0">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proofErr w:type="spellStart"/>
      <w:r w:rsidRPr="000306ED">
        <w:rPr>
          <w:rFonts w:ascii="GHEA Grapalat" w:hAnsi="GHEA Grapalat"/>
          <w:lang w:val="hy-AM"/>
        </w:rPr>
        <w:t>одраздел</w:t>
      </w:r>
      <w:proofErr w:type="spellEnd"/>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О</w:t>
      </w:r>
      <w:proofErr w:type="spellStart"/>
      <w:r w:rsidRPr="000306ED">
        <w:rPr>
          <w:rFonts w:ascii="GHEA Grapalat" w:hAnsi="GHEA Grapalat"/>
          <w:lang w:val="hy-AM"/>
        </w:rPr>
        <w:t>снования</w:t>
      </w:r>
      <w:proofErr w:type="spellEnd"/>
      <w:r w:rsidRPr="000306ED">
        <w:rPr>
          <w:rFonts w:ascii="GHEA Grapalat" w:hAnsi="GHEA Grapalat"/>
          <w:lang w:val="hy-AM"/>
        </w:rPr>
        <w:t xml:space="preserve"> </w:t>
      </w:r>
      <w:r w:rsidRPr="000306ED">
        <w:rPr>
          <w:rFonts w:ascii="GHEA Grapalat" w:hAnsi="GHEA Grapalat"/>
        </w:rPr>
        <w:t>являться</w:t>
      </w:r>
      <w:r w:rsidRPr="000306ED">
        <w:rPr>
          <w:rFonts w:ascii="GHEA Grapalat" w:hAnsi="GHEA Grapalat"/>
          <w:lang w:val="hy-AM"/>
        </w:rPr>
        <w:t xml:space="preserve"> </w:t>
      </w:r>
      <w:proofErr w:type="spellStart"/>
      <w:r w:rsidRPr="000306ED">
        <w:rPr>
          <w:rFonts w:ascii="GHEA Grapalat" w:hAnsi="GHEA Grapalat"/>
          <w:lang w:val="hy-AM"/>
        </w:rPr>
        <w:t>реальн</w:t>
      </w:r>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w:t>
      </w:r>
      <w:proofErr w:type="spellStart"/>
      <w:r w:rsidRPr="000306ED">
        <w:rPr>
          <w:rFonts w:ascii="GHEA Grapalat" w:hAnsi="GHEA Grapalat"/>
          <w:lang w:val="hy-AM"/>
        </w:rPr>
        <w:t>для</w:t>
      </w:r>
      <w:proofErr w:type="spellEnd"/>
      <w:r w:rsidRPr="000306ED">
        <w:rPr>
          <w:rFonts w:ascii="GHEA Grapalat" w:hAnsi="GHEA Grapalat"/>
          <w:lang w:val="hy-AM"/>
        </w:rPr>
        <w:t xml:space="preserve"> </w:t>
      </w:r>
      <w:proofErr w:type="spellStart"/>
      <w:r w:rsidRPr="000306ED">
        <w:rPr>
          <w:rFonts w:ascii="GHEA Grapalat" w:hAnsi="GHEA Grapalat"/>
          <w:lang w:val="hy-AM"/>
        </w:rPr>
        <w:t>подотчетных</w:t>
      </w:r>
      <w:proofErr w:type="spellEnd"/>
      <w:r w:rsidRPr="000306ED">
        <w:rPr>
          <w:rFonts w:ascii="GHEA Grapalat" w:hAnsi="GHEA Grapalat"/>
          <w:lang w:val="hy-AM"/>
        </w:rPr>
        <w:t xml:space="preserve"> </w:t>
      </w:r>
      <w:proofErr w:type="spellStart"/>
      <w:r w:rsidRPr="000306ED">
        <w:rPr>
          <w:rFonts w:ascii="GHEA Grapalat" w:hAnsi="GHEA Grapalat"/>
          <w:lang w:val="hy-AM"/>
        </w:rPr>
        <w:t>организаций</w:t>
      </w:r>
      <w:proofErr w:type="spellEnd"/>
      <w:r w:rsidRPr="000306ED">
        <w:rPr>
          <w:rFonts w:ascii="GHEA Grapalat" w:hAnsi="GHEA Grapalat"/>
          <w:lang w:val="hy-AM"/>
        </w:rPr>
        <w:t xml:space="preserve"> в </w:t>
      </w:r>
      <w:proofErr w:type="spellStart"/>
      <w:r w:rsidRPr="000306ED">
        <w:rPr>
          <w:rFonts w:ascii="GHEA Grapalat" w:hAnsi="GHEA Grapalat"/>
          <w:lang w:val="hy-AM"/>
        </w:rPr>
        <w:t>сфере</w:t>
      </w:r>
      <w:proofErr w:type="spellEnd"/>
      <w:r w:rsidRPr="000306ED">
        <w:rPr>
          <w:rFonts w:ascii="GHEA Grapalat" w:hAnsi="GHEA Grapalat"/>
          <w:lang w:val="hy-AM"/>
        </w:rPr>
        <w:t xml:space="preserve"> </w:t>
      </w:r>
      <w:proofErr w:type="spellStart"/>
      <w:r w:rsidRPr="000306ED">
        <w:rPr>
          <w:rFonts w:ascii="GHEA Grapalat" w:hAnsi="GHEA Grapalat"/>
          <w:lang w:val="hy-AM"/>
        </w:rPr>
        <w:t>недропользования</w:t>
      </w:r>
      <w:proofErr w:type="spellEnd"/>
      <w:r w:rsidRPr="000306ED">
        <w:rPr>
          <w:rFonts w:ascii="GHEA Grapalat" w:hAnsi="GHEA Grapalat"/>
          <w:lang w:val="hy-AM"/>
        </w:rPr>
        <w:t xml:space="preserve">)" </w:t>
      </w:r>
      <w:proofErr w:type="spellStart"/>
      <w:r w:rsidRPr="000306ED">
        <w:rPr>
          <w:rFonts w:ascii="GHEA Grapalat" w:hAnsi="GHEA Grapalat"/>
          <w:lang w:val="hy-AM"/>
        </w:rPr>
        <w:t>заполняется</w:t>
      </w:r>
      <w:proofErr w:type="spellEnd"/>
      <w:r w:rsidRPr="000306ED">
        <w:rPr>
          <w:rFonts w:ascii="GHEA Grapalat" w:hAnsi="GHEA Grapalat"/>
          <w:lang w:val="hy-AM"/>
        </w:rPr>
        <w:t xml:space="preserve">, </w:t>
      </w:r>
      <w:proofErr w:type="spellStart"/>
      <w:r w:rsidRPr="000306ED">
        <w:rPr>
          <w:rFonts w:ascii="GHEA Grapalat" w:hAnsi="GHEA Grapalat"/>
          <w:lang w:val="hy-AM"/>
        </w:rPr>
        <w:t>если</w:t>
      </w:r>
      <w:proofErr w:type="spellEnd"/>
      <w:r w:rsidRPr="000306ED">
        <w:rPr>
          <w:rFonts w:ascii="GHEA Grapalat" w:hAnsi="GHEA Grapalat"/>
          <w:lang w:val="hy-AM"/>
        </w:rPr>
        <w:t xml:space="preserve"> </w:t>
      </w:r>
      <w:proofErr w:type="spellStart"/>
      <w:r w:rsidRPr="000306ED">
        <w:rPr>
          <w:rFonts w:ascii="GHEA Grapalat" w:hAnsi="GHEA Grapalat"/>
          <w:lang w:val="hy-AM"/>
        </w:rPr>
        <w:t>юридическое</w:t>
      </w:r>
      <w:proofErr w:type="spellEnd"/>
      <w:r w:rsidRPr="000306ED">
        <w:rPr>
          <w:rFonts w:ascii="GHEA Grapalat" w:hAnsi="GHEA Grapalat"/>
          <w:lang w:val="hy-AM"/>
        </w:rPr>
        <w:t xml:space="preserve"> </w:t>
      </w:r>
      <w:proofErr w:type="spellStart"/>
      <w:r w:rsidRPr="000306ED">
        <w:rPr>
          <w:rFonts w:ascii="GHEA Grapalat" w:hAnsi="GHEA Grapalat"/>
          <w:lang w:val="hy-AM"/>
        </w:rPr>
        <w:t>лицо</w:t>
      </w:r>
      <w:proofErr w:type="spellEnd"/>
      <w:r w:rsidRPr="000306ED">
        <w:rPr>
          <w:rFonts w:ascii="GHEA Grapalat" w:hAnsi="GHEA Grapalat"/>
          <w:lang w:val="hy-AM"/>
        </w:rPr>
        <w:t xml:space="preserve">, </w:t>
      </w:r>
      <w:proofErr w:type="spellStart"/>
      <w:r w:rsidRPr="000306ED">
        <w:rPr>
          <w:rFonts w:ascii="GHEA Grapalat" w:hAnsi="GHEA Grapalat"/>
          <w:lang w:val="hy-AM"/>
        </w:rPr>
        <w:lastRenderedPageBreak/>
        <w:t>представившее</w:t>
      </w:r>
      <w:proofErr w:type="spellEnd"/>
      <w:r w:rsidRPr="000306ED">
        <w:rPr>
          <w:rFonts w:ascii="GHEA Grapalat" w:hAnsi="GHEA Grapalat"/>
          <w:lang w:val="hy-AM"/>
        </w:rPr>
        <w:t xml:space="preserve"> </w:t>
      </w:r>
      <w:proofErr w:type="spellStart"/>
      <w:r w:rsidRPr="000306ED">
        <w:rPr>
          <w:rFonts w:ascii="GHEA Grapalat" w:hAnsi="GHEA Grapalat"/>
          <w:lang w:val="hy-AM"/>
        </w:rPr>
        <w:t>декларацию</w:t>
      </w:r>
      <w:proofErr w:type="spellEnd"/>
      <w:r w:rsidRPr="000306ED">
        <w:rPr>
          <w:rFonts w:ascii="GHEA Grapalat" w:hAnsi="GHEA Grapalat"/>
          <w:lang w:val="hy-AM"/>
        </w:rPr>
        <w:t xml:space="preserve">, </w:t>
      </w:r>
      <w:proofErr w:type="spellStart"/>
      <w:r w:rsidRPr="000306ED">
        <w:rPr>
          <w:rFonts w:ascii="GHEA Grapalat" w:hAnsi="GHEA Grapalat"/>
          <w:lang w:val="hy-AM"/>
        </w:rPr>
        <w:t>является</w:t>
      </w:r>
      <w:proofErr w:type="spellEnd"/>
      <w:r w:rsidRPr="000306ED">
        <w:rPr>
          <w:rFonts w:ascii="GHEA Grapalat" w:hAnsi="GHEA Grapalat"/>
          <w:lang w:val="hy-AM"/>
        </w:rPr>
        <w:t xml:space="preserve"> </w:t>
      </w:r>
      <w:proofErr w:type="spellStart"/>
      <w:r w:rsidRPr="000306ED">
        <w:rPr>
          <w:rFonts w:ascii="GHEA Grapalat" w:hAnsi="GHEA Grapalat"/>
          <w:lang w:val="hy-AM"/>
        </w:rPr>
        <w:t>отчетной</w:t>
      </w:r>
      <w:proofErr w:type="spellEnd"/>
      <w:r w:rsidRPr="000306ED">
        <w:rPr>
          <w:rFonts w:ascii="GHEA Grapalat" w:hAnsi="GHEA Grapalat"/>
          <w:lang w:val="hy-AM"/>
        </w:rPr>
        <w:t xml:space="preserve"> </w:t>
      </w:r>
      <w:proofErr w:type="spellStart"/>
      <w:r w:rsidRPr="000306ED">
        <w:rPr>
          <w:rFonts w:ascii="GHEA Grapalat" w:hAnsi="GHEA Grapalat"/>
          <w:lang w:val="hy-AM"/>
        </w:rPr>
        <w:t>организацией</w:t>
      </w:r>
      <w:proofErr w:type="spellEnd"/>
      <w:r w:rsidRPr="000306ED">
        <w:rPr>
          <w:rFonts w:ascii="GHEA Grapalat" w:hAnsi="GHEA Grapalat"/>
          <w:lang w:val="hy-AM"/>
        </w:rPr>
        <w:t xml:space="preserve"> в </w:t>
      </w:r>
      <w:proofErr w:type="spellStart"/>
      <w:r w:rsidRPr="000306ED">
        <w:rPr>
          <w:rFonts w:ascii="GHEA Grapalat" w:hAnsi="GHEA Grapalat"/>
          <w:lang w:val="hy-AM"/>
        </w:rPr>
        <w:t>сфере</w:t>
      </w:r>
      <w:proofErr w:type="spellEnd"/>
      <w:r w:rsidRPr="000306ED">
        <w:rPr>
          <w:rFonts w:ascii="GHEA Grapalat" w:hAnsi="GHEA Grapalat"/>
          <w:lang w:val="hy-AM"/>
        </w:rPr>
        <w:t xml:space="preserve"> </w:t>
      </w:r>
      <w:proofErr w:type="spellStart"/>
      <w:r w:rsidRPr="000306ED">
        <w:rPr>
          <w:rFonts w:ascii="GHEA Grapalat" w:hAnsi="GHEA Grapalat"/>
          <w:lang w:val="hy-AM"/>
        </w:rPr>
        <w:t>недропользования</w:t>
      </w:r>
      <w:proofErr w:type="spellEnd"/>
      <w:r w:rsidRPr="000306ED">
        <w:rPr>
          <w:rFonts w:ascii="GHEA Grapalat" w:hAnsi="GHEA Grapalat"/>
          <w:lang w:val="hy-AM"/>
        </w:rPr>
        <w:t>.</w:t>
      </w:r>
      <w:r w:rsidRPr="000306ED">
        <w:t xml:space="preserve"> </w:t>
      </w:r>
      <w:proofErr w:type="spellStart"/>
      <w:r w:rsidRPr="000306ED">
        <w:rPr>
          <w:rFonts w:ascii="GHEA Grapalat" w:hAnsi="GHEA Grapalat"/>
          <w:lang w:val="hy-AM"/>
        </w:rPr>
        <w:t>Раскрытие</w:t>
      </w:r>
      <w:proofErr w:type="spellEnd"/>
      <w:r w:rsidRPr="000306ED">
        <w:rPr>
          <w:rFonts w:ascii="GHEA Grapalat" w:hAnsi="GHEA Grapalat"/>
          <w:lang w:val="hy-AM"/>
        </w:rPr>
        <w:t xml:space="preserve"> </w:t>
      </w:r>
      <w:proofErr w:type="spellStart"/>
      <w:r w:rsidRPr="000306ED">
        <w:rPr>
          <w:rFonts w:ascii="GHEA Grapalat" w:hAnsi="GHEA Grapalat"/>
          <w:lang w:val="hy-AM"/>
        </w:rPr>
        <w:t>реальных</w:t>
      </w:r>
      <w:proofErr w:type="spellEnd"/>
      <w:r w:rsidRPr="000306ED">
        <w:rPr>
          <w:rFonts w:ascii="GHEA Grapalat" w:hAnsi="GHEA Grapalat"/>
          <w:lang w:val="hy-AM"/>
        </w:rPr>
        <w:t xml:space="preserve"> </w:t>
      </w:r>
      <w:r w:rsidRPr="000306ED">
        <w:rPr>
          <w:rFonts w:ascii="GHEA Grapalat" w:hAnsi="GHEA Grapalat"/>
        </w:rPr>
        <w:t>бенефициаров</w:t>
      </w:r>
      <w:r w:rsidRPr="000306ED">
        <w:rPr>
          <w:rFonts w:ascii="GHEA Grapalat" w:hAnsi="GHEA Grapalat"/>
          <w:lang w:val="hy-AM"/>
        </w:rPr>
        <w:t xml:space="preserve"> </w:t>
      </w:r>
      <w:proofErr w:type="spellStart"/>
      <w:r w:rsidRPr="000306ED">
        <w:rPr>
          <w:rFonts w:ascii="GHEA Grapalat" w:hAnsi="GHEA Grapalat"/>
          <w:lang w:val="hy-AM"/>
        </w:rPr>
        <w:t>осуществляется</w:t>
      </w:r>
      <w:proofErr w:type="spellEnd"/>
      <w:r w:rsidRPr="000306ED">
        <w:rPr>
          <w:rFonts w:ascii="GHEA Grapalat" w:hAnsi="GHEA Grapalat"/>
          <w:lang w:val="hy-AM"/>
        </w:rPr>
        <w:t xml:space="preserve"> по </w:t>
      </w:r>
      <w:proofErr w:type="spellStart"/>
      <w:r w:rsidRPr="000306ED">
        <w:rPr>
          <w:rFonts w:ascii="GHEA Grapalat" w:hAnsi="GHEA Grapalat"/>
          <w:lang w:val="hy-AM"/>
        </w:rPr>
        <w:t>критериям</w:t>
      </w:r>
      <w:proofErr w:type="spellEnd"/>
      <w:r w:rsidRPr="000306ED">
        <w:rPr>
          <w:rFonts w:ascii="GHEA Grapalat" w:hAnsi="GHEA Grapalat"/>
          <w:lang w:val="hy-AM"/>
        </w:rPr>
        <w:t xml:space="preserve">, </w:t>
      </w:r>
      <w:proofErr w:type="spellStart"/>
      <w:r w:rsidRPr="000306ED">
        <w:rPr>
          <w:rFonts w:ascii="GHEA Grapalat" w:hAnsi="GHEA Grapalat"/>
          <w:lang w:val="hy-AM"/>
        </w:rPr>
        <w:t>установленным</w:t>
      </w:r>
      <w:proofErr w:type="spellEnd"/>
      <w:r w:rsidRPr="000306ED">
        <w:rPr>
          <w:rFonts w:ascii="GHEA Grapalat" w:hAnsi="GHEA Grapalat"/>
          <w:lang w:val="hy-AM"/>
        </w:rPr>
        <w:t xml:space="preserve"> </w:t>
      </w:r>
      <w:proofErr w:type="spellStart"/>
      <w:r w:rsidRPr="000306ED">
        <w:rPr>
          <w:rFonts w:ascii="GHEA Grapalat" w:hAnsi="GHEA Grapalat"/>
          <w:lang w:val="hy-AM"/>
        </w:rPr>
        <w:t>Кодексом</w:t>
      </w:r>
      <w:proofErr w:type="spellEnd"/>
      <w:r w:rsidRPr="000306ED">
        <w:rPr>
          <w:rFonts w:ascii="GHEA Grapalat" w:hAnsi="GHEA Grapalat"/>
          <w:lang w:val="hy-AM"/>
        </w:rPr>
        <w:t xml:space="preserve"> О </w:t>
      </w:r>
      <w:proofErr w:type="spellStart"/>
      <w:r w:rsidRPr="000306ED">
        <w:rPr>
          <w:rFonts w:ascii="GHEA Grapalat" w:hAnsi="GHEA Grapalat"/>
          <w:lang w:val="hy-AM"/>
        </w:rPr>
        <w:t>недрах</w:t>
      </w:r>
      <w:proofErr w:type="spellEnd"/>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CD76E0">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CD76E0">
      <w:pPr>
        <w:contextualSpacing/>
        <w:jc w:val="both"/>
        <w:rPr>
          <w:rFonts w:ascii="GHEA Grapalat" w:hAnsi="GHEA Grapalat"/>
          <w:lang w:val="hy-AM"/>
        </w:rPr>
      </w:pPr>
      <w:proofErr w:type="spellStart"/>
      <w:r w:rsidRPr="000306ED">
        <w:rPr>
          <w:rFonts w:ascii="GHEA Grapalat" w:hAnsi="GHEA Grapalat"/>
          <w:lang w:val="hy-AM"/>
        </w:rPr>
        <w:t>б.в</w:t>
      </w:r>
      <w:proofErr w:type="spellEnd"/>
      <w:r w:rsidRPr="000306ED">
        <w:rPr>
          <w:rFonts w:ascii="GHEA Grapalat" w:hAnsi="GHEA Grapalat"/>
          <w:lang w:val="hy-AM"/>
        </w:rPr>
        <w:t xml:space="preserve"> </w:t>
      </w:r>
      <w:proofErr w:type="spellStart"/>
      <w:r w:rsidRPr="000306ED">
        <w:rPr>
          <w:rFonts w:ascii="GHEA Grapalat" w:hAnsi="GHEA Grapalat"/>
          <w:lang w:val="hy-AM"/>
        </w:rPr>
        <w:t>пункте</w:t>
      </w:r>
      <w:proofErr w:type="spellEnd"/>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proofErr w:type="spellStart"/>
      <w:r w:rsidRPr="000306ED">
        <w:rPr>
          <w:rFonts w:ascii="GHEA Grapalat" w:hAnsi="GHEA Grapalat"/>
          <w:lang w:val="hy-AM"/>
        </w:rPr>
        <w:t>этого</w:t>
      </w:r>
      <w:proofErr w:type="spellEnd"/>
      <w:r w:rsidRPr="000306ED">
        <w:rPr>
          <w:rFonts w:ascii="GHEA Grapalat" w:hAnsi="GHEA Grapalat"/>
          <w:lang w:val="hy-AM"/>
        </w:rPr>
        <w:t xml:space="preserve"> </w:t>
      </w:r>
      <w:proofErr w:type="spellStart"/>
      <w:r w:rsidRPr="000306ED">
        <w:rPr>
          <w:rFonts w:ascii="GHEA Grapalat" w:hAnsi="GHEA Grapalat"/>
          <w:lang w:val="hy-AM"/>
        </w:rPr>
        <w:t>подраздела</w:t>
      </w:r>
      <w:proofErr w:type="spellEnd"/>
      <w:r w:rsidRPr="000306ED">
        <w:rPr>
          <w:rFonts w:ascii="GHEA Grapalat" w:hAnsi="GHEA Grapalat"/>
          <w:lang w:val="hy-AM"/>
        </w:rPr>
        <w:t xml:space="preserve"> </w:t>
      </w:r>
      <w:proofErr w:type="spellStart"/>
      <w:r w:rsidRPr="000306ED">
        <w:rPr>
          <w:rFonts w:ascii="GHEA Grapalat" w:hAnsi="GHEA Grapalat"/>
          <w:lang w:val="hy-AM"/>
        </w:rPr>
        <w:t>производится</w:t>
      </w:r>
      <w:proofErr w:type="spellEnd"/>
      <w:r w:rsidRPr="000306ED">
        <w:rPr>
          <w:rFonts w:ascii="GHEA Grapalat" w:hAnsi="GHEA Grapalat"/>
          <w:lang w:val="hy-AM"/>
        </w:rPr>
        <w:t xml:space="preserve"> </w:t>
      </w:r>
      <w:proofErr w:type="spellStart"/>
      <w:r w:rsidRPr="000306ED">
        <w:rPr>
          <w:rFonts w:ascii="GHEA Grapalat" w:hAnsi="GHEA Grapalat"/>
          <w:lang w:val="hy-AM"/>
        </w:rPr>
        <w:t>отметка</w:t>
      </w:r>
      <w:proofErr w:type="spellEnd"/>
      <w:r w:rsidRPr="000306ED">
        <w:rPr>
          <w:rFonts w:ascii="GHEA Grapalat" w:hAnsi="GHEA Grapalat"/>
          <w:lang w:val="hy-AM"/>
        </w:rPr>
        <w:t xml:space="preserve">, </w:t>
      </w:r>
      <w:proofErr w:type="spellStart"/>
      <w:r w:rsidRPr="000306ED">
        <w:rPr>
          <w:rFonts w:ascii="GHEA Grapalat" w:hAnsi="GHEA Grapalat"/>
          <w:lang w:val="hy-AM"/>
        </w:rPr>
        <w:t>если</w:t>
      </w:r>
      <w:proofErr w:type="spellEnd"/>
      <w:r w:rsidRPr="000306ED">
        <w:rPr>
          <w:rFonts w:ascii="GHEA Grapalat" w:hAnsi="GHEA Grapalat"/>
          <w:lang w:val="hy-AM"/>
        </w:rPr>
        <w:t xml:space="preserve"> </w:t>
      </w:r>
      <w:proofErr w:type="spellStart"/>
      <w:r w:rsidRPr="000306ED">
        <w:rPr>
          <w:rFonts w:ascii="GHEA Grapalat" w:hAnsi="GHEA Grapalat"/>
          <w:lang w:val="hy-AM"/>
        </w:rPr>
        <w:t>лицо</w:t>
      </w:r>
      <w:proofErr w:type="spellEnd"/>
      <w:r w:rsidRPr="000306ED">
        <w:rPr>
          <w:rFonts w:ascii="GHEA Grapalat" w:hAnsi="GHEA Grapalat"/>
          <w:lang w:val="hy-AM"/>
        </w:rPr>
        <w:t xml:space="preserve"> </w:t>
      </w:r>
      <w:proofErr w:type="spellStart"/>
      <w:r w:rsidRPr="000306ED">
        <w:rPr>
          <w:rFonts w:ascii="GHEA Grapalat" w:hAnsi="GHEA Grapalat"/>
          <w:lang w:val="hy-AM"/>
        </w:rPr>
        <w:t>имеет</w:t>
      </w:r>
      <w:proofErr w:type="spellEnd"/>
      <w:r w:rsidRPr="000306ED">
        <w:rPr>
          <w:rFonts w:ascii="GHEA Grapalat" w:hAnsi="GHEA Grapalat"/>
          <w:lang w:val="hy-AM"/>
        </w:rPr>
        <w:t xml:space="preserve"> </w:t>
      </w:r>
      <w:proofErr w:type="spellStart"/>
      <w:r w:rsidRPr="000306ED">
        <w:rPr>
          <w:rFonts w:ascii="GHEA Grapalat" w:hAnsi="GHEA Grapalat"/>
          <w:lang w:val="hy-AM"/>
        </w:rPr>
        <w:t>право</w:t>
      </w:r>
      <w:proofErr w:type="spellEnd"/>
      <w:r w:rsidRPr="000306ED">
        <w:rPr>
          <w:rFonts w:ascii="GHEA Grapalat" w:hAnsi="GHEA Grapalat"/>
          <w:lang w:val="hy-AM"/>
        </w:rPr>
        <w:t xml:space="preserve"> </w:t>
      </w:r>
      <w:proofErr w:type="spellStart"/>
      <w:r w:rsidRPr="000306ED">
        <w:rPr>
          <w:rFonts w:ascii="GHEA Grapalat" w:hAnsi="GHEA Grapalat"/>
          <w:lang w:val="hy-AM"/>
        </w:rPr>
        <w:t>назначать</w:t>
      </w:r>
      <w:proofErr w:type="spellEnd"/>
      <w:r w:rsidRPr="000306ED">
        <w:rPr>
          <w:rFonts w:ascii="GHEA Grapalat" w:hAnsi="GHEA Grapalat"/>
          <w:lang w:val="hy-AM"/>
        </w:rPr>
        <w:t xml:space="preserve"> </w:t>
      </w:r>
      <w:proofErr w:type="spellStart"/>
      <w:r w:rsidRPr="000306ED">
        <w:rPr>
          <w:rFonts w:ascii="GHEA Grapalat" w:hAnsi="GHEA Grapalat"/>
          <w:lang w:val="hy-AM"/>
        </w:rPr>
        <w:t>или</w:t>
      </w:r>
      <w:proofErr w:type="spellEnd"/>
      <w:r w:rsidRPr="000306ED">
        <w:rPr>
          <w:rFonts w:ascii="GHEA Grapalat" w:hAnsi="GHEA Grapalat"/>
          <w:lang w:val="hy-AM"/>
        </w:rPr>
        <w:t xml:space="preserve"> </w:t>
      </w:r>
      <w:proofErr w:type="spellStart"/>
      <w:r w:rsidRPr="000306ED">
        <w:rPr>
          <w:rFonts w:ascii="GHEA Grapalat" w:hAnsi="GHEA Grapalat"/>
        </w:rPr>
        <w:t>отстраня</w:t>
      </w:r>
      <w:r w:rsidRPr="000306ED">
        <w:rPr>
          <w:rFonts w:ascii="GHEA Grapalat" w:hAnsi="GHEA Grapalat"/>
          <w:lang w:val="hy-AM"/>
        </w:rPr>
        <w:t>ть</w:t>
      </w:r>
      <w:proofErr w:type="spellEnd"/>
      <w:r w:rsidRPr="000306ED">
        <w:rPr>
          <w:rFonts w:ascii="GHEA Grapalat" w:hAnsi="GHEA Grapalat"/>
          <w:lang w:val="hy-AM"/>
        </w:rPr>
        <w:t xml:space="preserve"> </w:t>
      </w:r>
      <w:proofErr w:type="spellStart"/>
      <w:r w:rsidRPr="000306ED">
        <w:rPr>
          <w:rFonts w:ascii="GHEA Grapalat" w:hAnsi="GHEA Grapalat"/>
          <w:lang w:val="hy-AM"/>
        </w:rPr>
        <w:t>большинство</w:t>
      </w:r>
      <w:proofErr w:type="spellEnd"/>
      <w:r w:rsidRPr="000306ED">
        <w:rPr>
          <w:rFonts w:ascii="GHEA Grapalat" w:hAnsi="GHEA Grapalat"/>
          <w:lang w:val="hy-AM"/>
        </w:rPr>
        <w:t xml:space="preserve"> </w:t>
      </w:r>
      <w:proofErr w:type="spellStart"/>
      <w:r w:rsidRPr="000306ED">
        <w:rPr>
          <w:rFonts w:ascii="GHEA Grapalat" w:hAnsi="GHEA Grapalat"/>
          <w:lang w:val="hy-AM"/>
        </w:rPr>
        <w:t>членов</w:t>
      </w:r>
      <w:proofErr w:type="spellEnd"/>
      <w:r w:rsidRPr="000306ED">
        <w:rPr>
          <w:rFonts w:ascii="GHEA Grapalat" w:hAnsi="GHEA Grapalat"/>
          <w:lang w:val="hy-AM"/>
        </w:rPr>
        <w:t xml:space="preserve"> </w:t>
      </w:r>
      <w:proofErr w:type="spellStart"/>
      <w:r w:rsidRPr="000306ED">
        <w:rPr>
          <w:rFonts w:ascii="GHEA Grapalat" w:hAnsi="GHEA Grapalat"/>
          <w:lang w:val="hy-AM"/>
        </w:rPr>
        <w:t>органов</w:t>
      </w:r>
      <w:proofErr w:type="spellEnd"/>
      <w:r w:rsidRPr="000306ED">
        <w:rPr>
          <w:rFonts w:ascii="GHEA Grapalat" w:hAnsi="GHEA Grapalat"/>
          <w:lang w:val="hy-AM"/>
        </w:rPr>
        <w:t xml:space="preserve"> </w:t>
      </w:r>
      <w:proofErr w:type="spellStart"/>
      <w:r w:rsidRPr="000306ED">
        <w:rPr>
          <w:rFonts w:ascii="GHEA Grapalat" w:hAnsi="GHEA Grapalat"/>
          <w:lang w:val="hy-AM"/>
        </w:rPr>
        <w:t>управления</w:t>
      </w:r>
      <w:proofErr w:type="spellEnd"/>
      <w:r w:rsidRPr="000306ED">
        <w:rPr>
          <w:rFonts w:ascii="GHEA Grapalat" w:hAnsi="GHEA Grapalat"/>
          <w:lang w:val="hy-AM"/>
        </w:rPr>
        <w:t xml:space="preserve"> </w:t>
      </w:r>
      <w:proofErr w:type="spellStart"/>
      <w:r w:rsidRPr="000306ED">
        <w:rPr>
          <w:rFonts w:ascii="GHEA Grapalat" w:hAnsi="GHEA Grapalat"/>
          <w:lang w:val="hy-AM"/>
        </w:rPr>
        <w:t>юридического</w:t>
      </w:r>
      <w:proofErr w:type="spellEnd"/>
      <w:r w:rsidRPr="000306ED">
        <w:rPr>
          <w:rFonts w:ascii="GHEA Grapalat" w:hAnsi="GHEA Grapalat"/>
          <w:lang w:val="hy-AM"/>
        </w:rPr>
        <w:t xml:space="preserve"> </w:t>
      </w:r>
      <w:proofErr w:type="spellStart"/>
      <w:r w:rsidRPr="000306ED">
        <w:rPr>
          <w:rFonts w:ascii="GHEA Grapalat" w:hAnsi="GHEA Grapalat"/>
          <w:lang w:val="hy-AM"/>
        </w:rPr>
        <w:t>лица</w:t>
      </w:r>
      <w:proofErr w:type="spellEnd"/>
      <w:r w:rsidRPr="000306ED">
        <w:rPr>
          <w:rFonts w:ascii="GHEA Grapalat" w:hAnsi="GHEA Grapalat"/>
          <w:lang w:val="hy-AM"/>
        </w:rPr>
        <w:t>;</w:t>
      </w:r>
    </w:p>
    <w:p w:rsidR="00AC34B0" w:rsidRPr="000306ED" w:rsidRDefault="00AC34B0" w:rsidP="00CD76E0">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CD76E0">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0306ED" w:rsidRDefault="00AC34B0" w:rsidP="00CD76E0">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CD76E0">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CD76E0">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CD76E0">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CD76E0">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CD76E0">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CD76E0">
      <w:pPr>
        <w:contextualSpacing/>
        <w:jc w:val="both"/>
        <w:rPr>
          <w:rFonts w:ascii="GHEA Grapalat" w:hAnsi="GHEA Grapalat"/>
        </w:rPr>
      </w:pPr>
      <w:r w:rsidRPr="000306ED">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CD76E0">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C34B0" w:rsidRPr="000306ED" w:rsidRDefault="00AC34B0" w:rsidP="00CD76E0">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CD76E0">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w:t>
      </w:r>
      <w:proofErr w:type="spellStart"/>
      <w:r w:rsidRPr="000306ED">
        <w:rPr>
          <w:rFonts w:ascii="GHEA Grapalat" w:hAnsi="GHEA Grapalat"/>
          <w:lang w:val="hy-AM"/>
        </w:rPr>
        <w:t>случае</w:t>
      </w:r>
      <w:proofErr w:type="spellEnd"/>
      <w:r w:rsidRPr="000306ED">
        <w:rPr>
          <w:rFonts w:ascii="GHEA Grapalat" w:hAnsi="GHEA Grapalat"/>
          <w:lang w:val="hy-AM"/>
        </w:rPr>
        <w:t xml:space="preserve"> </w:t>
      </w:r>
      <w:proofErr w:type="spellStart"/>
      <w:r w:rsidRPr="000306ED">
        <w:rPr>
          <w:rFonts w:ascii="GHEA Grapalat" w:hAnsi="GHEA Grapalat"/>
          <w:lang w:val="hy-AM"/>
        </w:rPr>
        <w:t>участия</w:t>
      </w:r>
      <w:proofErr w:type="spellEnd"/>
      <w:r w:rsidRPr="000306ED">
        <w:rPr>
          <w:rFonts w:ascii="GHEA Grapalat" w:hAnsi="GHEA Grapalat"/>
          <w:lang w:val="hy-AM"/>
        </w:rPr>
        <w:t xml:space="preserve"> в </w:t>
      </w:r>
      <w:proofErr w:type="spellStart"/>
      <w:r w:rsidRPr="000306ED">
        <w:rPr>
          <w:rFonts w:ascii="GHEA Grapalat" w:hAnsi="GHEA Grapalat"/>
          <w:lang w:val="hy-AM"/>
        </w:rPr>
        <w:t>процедурах</w:t>
      </w:r>
      <w:proofErr w:type="spellEnd"/>
      <w:r w:rsidRPr="000306ED">
        <w:rPr>
          <w:rFonts w:ascii="GHEA Grapalat" w:hAnsi="GHEA Grapalat"/>
          <w:lang w:val="hy-AM"/>
        </w:rPr>
        <w:t xml:space="preserve">, </w:t>
      </w:r>
      <w:proofErr w:type="spellStart"/>
      <w:r w:rsidRPr="000306ED">
        <w:rPr>
          <w:rFonts w:ascii="GHEA Grapalat" w:hAnsi="GHEA Grapalat"/>
          <w:lang w:val="hy-AM"/>
        </w:rPr>
        <w:t>осуществляемых</w:t>
      </w:r>
      <w:proofErr w:type="spellEnd"/>
      <w:r w:rsidRPr="000306ED">
        <w:rPr>
          <w:rFonts w:ascii="GHEA Grapalat" w:hAnsi="GHEA Grapalat"/>
          <w:lang w:val="hy-AM"/>
        </w:rPr>
        <w:t xml:space="preserve"> </w:t>
      </w:r>
      <w:proofErr w:type="spellStart"/>
      <w:r w:rsidRPr="000306ED">
        <w:rPr>
          <w:rFonts w:ascii="GHEA Grapalat" w:hAnsi="GHEA Grapalat"/>
          <w:lang w:val="hy-AM"/>
        </w:rPr>
        <w:t>электронным</w:t>
      </w:r>
      <w:proofErr w:type="spellEnd"/>
      <w:r w:rsidRPr="000306ED">
        <w:rPr>
          <w:rFonts w:ascii="GHEA Grapalat" w:hAnsi="GHEA Grapalat"/>
          <w:lang w:val="hy-AM"/>
        </w:rPr>
        <w:t xml:space="preserve"> </w:t>
      </w:r>
      <w:proofErr w:type="spellStart"/>
      <w:r w:rsidRPr="000306ED">
        <w:rPr>
          <w:rFonts w:ascii="GHEA Grapalat" w:hAnsi="GHEA Grapalat"/>
          <w:lang w:val="hy-AM"/>
        </w:rPr>
        <w:t>способом</w:t>
      </w:r>
      <w:proofErr w:type="spellEnd"/>
      <w:r w:rsidRPr="000306ED">
        <w:rPr>
          <w:rFonts w:ascii="GHEA Grapalat" w:hAnsi="GHEA Grapalat"/>
          <w:lang w:val="hy-AM"/>
        </w:rPr>
        <w:t xml:space="preserve">, </w:t>
      </w:r>
      <w:proofErr w:type="spellStart"/>
      <w:r w:rsidRPr="000306ED">
        <w:rPr>
          <w:rFonts w:ascii="GHEA Grapalat" w:hAnsi="GHEA Grapalat"/>
          <w:lang w:val="hy-AM"/>
        </w:rPr>
        <w:t>нумерация</w:t>
      </w:r>
      <w:proofErr w:type="spellEnd"/>
      <w:r w:rsidRPr="000306ED">
        <w:rPr>
          <w:rFonts w:ascii="GHEA Grapalat" w:hAnsi="GHEA Grapalat"/>
          <w:lang w:val="hy-AM"/>
        </w:rPr>
        <w:t xml:space="preserve"> </w:t>
      </w:r>
      <w:proofErr w:type="spellStart"/>
      <w:r w:rsidRPr="000306ED">
        <w:rPr>
          <w:rFonts w:ascii="GHEA Grapalat" w:hAnsi="GHEA Grapalat"/>
          <w:lang w:val="hy-AM"/>
        </w:rPr>
        <w:t>страниц</w:t>
      </w:r>
      <w:proofErr w:type="spellEnd"/>
      <w:r w:rsidRPr="000306ED">
        <w:rPr>
          <w:rFonts w:ascii="GHEA Grapalat" w:hAnsi="GHEA Grapalat"/>
          <w:lang w:val="hy-AM"/>
        </w:rPr>
        <w:t xml:space="preserve"> </w:t>
      </w:r>
      <w:proofErr w:type="spellStart"/>
      <w:r w:rsidRPr="000306ED">
        <w:rPr>
          <w:rFonts w:ascii="GHEA Grapalat" w:hAnsi="GHEA Grapalat"/>
          <w:lang w:val="hy-AM"/>
        </w:rPr>
        <w:t>декларации</w:t>
      </w:r>
      <w:proofErr w:type="spellEnd"/>
      <w:r w:rsidRPr="000306ED">
        <w:rPr>
          <w:rFonts w:ascii="GHEA Grapalat" w:hAnsi="GHEA Grapalat"/>
          <w:lang w:val="hy-AM"/>
        </w:rPr>
        <w:t xml:space="preserve"> и </w:t>
      </w:r>
      <w:proofErr w:type="spellStart"/>
      <w:r w:rsidRPr="000306ED">
        <w:rPr>
          <w:rFonts w:ascii="GHEA Grapalat" w:hAnsi="GHEA Grapalat"/>
          <w:lang w:val="hy-AM"/>
        </w:rPr>
        <w:t>отметка</w:t>
      </w:r>
      <w:proofErr w:type="spellEnd"/>
      <w:r w:rsidRPr="000306ED">
        <w:rPr>
          <w:rFonts w:ascii="GHEA Grapalat" w:hAnsi="GHEA Grapalat"/>
          <w:lang w:val="hy-AM"/>
        </w:rPr>
        <w:t xml:space="preserve"> о </w:t>
      </w:r>
      <w:proofErr w:type="spellStart"/>
      <w:r w:rsidRPr="000306ED">
        <w:rPr>
          <w:rFonts w:ascii="GHEA Grapalat" w:hAnsi="GHEA Grapalat"/>
          <w:lang w:val="hy-AM"/>
        </w:rPr>
        <w:t>количестве</w:t>
      </w:r>
      <w:proofErr w:type="spellEnd"/>
      <w:r w:rsidRPr="000306ED">
        <w:rPr>
          <w:rFonts w:ascii="GHEA Grapalat" w:hAnsi="GHEA Grapalat"/>
          <w:lang w:val="hy-AM"/>
        </w:rPr>
        <w:t xml:space="preserve"> </w:t>
      </w:r>
      <w:proofErr w:type="spellStart"/>
      <w:r w:rsidRPr="000306ED">
        <w:rPr>
          <w:rFonts w:ascii="GHEA Grapalat" w:hAnsi="GHEA Grapalat"/>
          <w:lang w:val="hy-AM"/>
        </w:rPr>
        <w:t>страниц</w:t>
      </w:r>
      <w:proofErr w:type="spellEnd"/>
      <w:r w:rsidRPr="000306ED">
        <w:rPr>
          <w:rFonts w:ascii="GHEA Grapalat" w:hAnsi="GHEA Grapalat"/>
          <w:lang w:val="hy-AM"/>
        </w:rPr>
        <w:t xml:space="preserve"> в </w:t>
      </w:r>
      <w:proofErr w:type="spellStart"/>
      <w:r w:rsidRPr="000306ED">
        <w:rPr>
          <w:rFonts w:ascii="GHEA Grapalat" w:hAnsi="GHEA Grapalat"/>
          <w:lang w:val="hy-AM"/>
        </w:rPr>
        <w:t>декларации</w:t>
      </w:r>
      <w:proofErr w:type="spellEnd"/>
      <w:r w:rsidRPr="000306ED">
        <w:rPr>
          <w:rFonts w:ascii="GHEA Grapalat" w:hAnsi="GHEA Grapalat"/>
          <w:lang w:val="hy-AM"/>
        </w:rPr>
        <w:t xml:space="preserve"> </w:t>
      </w:r>
      <w:proofErr w:type="spellStart"/>
      <w:r w:rsidRPr="000306ED">
        <w:rPr>
          <w:rFonts w:ascii="GHEA Grapalat" w:hAnsi="GHEA Grapalat"/>
          <w:lang w:val="hy-AM"/>
        </w:rPr>
        <w:t>необязательно</w:t>
      </w:r>
      <w:proofErr w:type="spellEnd"/>
      <w:r w:rsidRPr="000306ED">
        <w:rPr>
          <w:rFonts w:ascii="GHEA Grapalat" w:hAnsi="GHEA Grapalat"/>
          <w:lang w:val="hy-AM"/>
        </w:rPr>
        <w:t>.</w:t>
      </w:r>
    </w:p>
    <w:p w:rsidR="007C5309" w:rsidRDefault="007C5309" w:rsidP="00CD76E0">
      <w:pPr>
        <w:contextualSpacing/>
        <w:jc w:val="both"/>
        <w:rPr>
          <w:rFonts w:ascii="GHEA Grapalat" w:hAnsi="GHEA Grapalat"/>
          <w:i/>
          <w:sz w:val="18"/>
          <w:szCs w:val="18"/>
        </w:rPr>
      </w:pPr>
    </w:p>
    <w:p w:rsidR="00AC34B0" w:rsidRPr="000306ED" w:rsidRDefault="00AC34B0" w:rsidP="00CD76E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DB6B33" w:rsidRDefault="00DB6B33" w:rsidP="00CD76E0">
      <w:pPr>
        <w:pStyle w:val="BodyTextIndent3"/>
        <w:widowControl w:val="0"/>
        <w:spacing w:line="240" w:lineRule="auto"/>
        <w:ind w:firstLine="0"/>
        <w:rPr>
          <w:rFonts w:ascii="GHEA Grapalat" w:hAnsi="GHEA Grapalat"/>
          <w:b/>
          <w:sz w:val="24"/>
          <w:szCs w:val="24"/>
        </w:rPr>
      </w:pPr>
    </w:p>
    <w:p w:rsidR="00DB6B33" w:rsidRDefault="00DB6B33" w:rsidP="00CD76E0">
      <w:pPr>
        <w:pStyle w:val="BodyTextIndent3"/>
        <w:widowControl w:val="0"/>
        <w:spacing w:line="240" w:lineRule="auto"/>
        <w:ind w:firstLine="0"/>
        <w:jc w:val="right"/>
        <w:rPr>
          <w:rFonts w:ascii="GHEA Grapalat" w:hAnsi="GHEA Grapalat"/>
          <w:b/>
          <w:sz w:val="24"/>
          <w:szCs w:val="24"/>
        </w:rPr>
      </w:pPr>
    </w:p>
    <w:p w:rsidR="00DB6B33" w:rsidRDefault="00DB6B33" w:rsidP="00CD76E0">
      <w:pPr>
        <w:pStyle w:val="BodyTextIndent3"/>
        <w:widowControl w:val="0"/>
        <w:spacing w:line="240" w:lineRule="auto"/>
        <w:ind w:firstLine="0"/>
        <w:jc w:val="right"/>
        <w:rPr>
          <w:rFonts w:ascii="GHEA Grapalat" w:hAnsi="GHEA Grapalat"/>
          <w:b/>
          <w:sz w:val="24"/>
          <w:szCs w:val="24"/>
        </w:rPr>
      </w:pPr>
    </w:p>
    <w:p w:rsidR="00DB6B33" w:rsidRDefault="00DB6B33" w:rsidP="00CD76E0">
      <w:pPr>
        <w:rPr>
          <w:rFonts w:ascii="GHEA Grapalat" w:hAnsi="GHEA Grapalat"/>
          <w:b/>
        </w:rPr>
      </w:pPr>
      <w:r>
        <w:rPr>
          <w:rFonts w:ascii="GHEA Grapalat" w:hAnsi="GHEA Grapalat"/>
          <w:b/>
        </w:rPr>
        <w:br w:type="page"/>
      </w:r>
    </w:p>
    <w:p w:rsidR="00BA56D4" w:rsidRDefault="00BA56D4" w:rsidP="00BA56D4">
      <w:pPr>
        <w:pStyle w:val="BodyTextIndent3"/>
        <w:widowControl w:val="0"/>
        <w:spacing w:line="240" w:lineRule="auto"/>
        <w:ind w:firstLine="0"/>
        <w:jc w:val="right"/>
        <w:rPr>
          <w:rFonts w:ascii="GHEA Grapalat" w:hAnsi="GHEA Grapalat"/>
          <w:b/>
          <w:sz w:val="24"/>
          <w:szCs w:val="24"/>
        </w:rPr>
      </w:pPr>
    </w:p>
    <w:p w:rsidR="00BA56D4" w:rsidRDefault="00BA56D4" w:rsidP="00BA56D4">
      <w:pPr>
        <w:pStyle w:val="BodyTextIndent3"/>
        <w:widowControl w:val="0"/>
        <w:spacing w:line="240" w:lineRule="auto"/>
        <w:ind w:firstLine="0"/>
        <w:jc w:val="right"/>
        <w:rPr>
          <w:rFonts w:ascii="GHEA Grapalat" w:hAnsi="GHEA Grapalat"/>
          <w:b/>
          <w:sz w:val="24"/>
          <w:szCs w:val="24"/>
        </w:rPr>
      </w:pPr>
    </w:p>
    <w:p w:rsidR="00B2572B" w:rsidRPr="00DC619D" w:rsidRDefault="00B2572B" w:rsidP="00CD76E0">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A56D4" w:rsidRPr="009926B2" w:rsidRDefault="00BA56D4" w:rsidP="00BA56D4">
      <w:pPr>
        <w:jc w:val="right"/>
        <w:rPr>
          <w:rFonts w:ascii="GHEA Grapalat" w:hAnsi="GHEA Grapalat"/>
          <w:b/>
        </w:rPr>
      </w:pPr>
      <w:r w:rsidRPr="009926B2">
        <w:rPr>
          <w:rFonts w:ascii="GHEA Grapalat" w:hAnsi="GHEA Grapalat"/>
          <w:b/>
        </w:rPr>
        <w:t>к Приглашению на запрос котировок</w:t>
      </w:r>
    </w:p>
    <w:p w:rsidR="00BA56D4" w:rsidRPr="009926B2" w:rsidRDefault="00BA56D4" w:rsidP="00BA56D4">
      <w:pPr>
        <w:pStyle w:val="Heading3"/>
        <w:keepNext w:val="0"/>
        <w:widowControl w:val="0"/>
        <w:spacing w:line="240" w:lineRule="auto"/>
        <w:ind w:firstLine="567"/>
        <w:jc w:val="right"/>
        <w:rPr>
          <w:rFonts w:ascii="GHEA Grapalat" w:hAnsi="GHEA Grapalat"/>
          <w:b/>
          <w:i w:val="0"/>
          <w:sz w:val="24"/>
          <w:szCs w:val="24"/>
        </w:rPr>
      </w:pPr>
      <w:r w:rsidRPr="009926B2">
        <w:rPr>
          <w:rFonts w:ascii="GHEA Grapalat" w:hAnsi="GHEA Grapalat"/>
          <w:b/>
          <w:i w:val="0"/>
          <w:sz w:val="24"/>
          <w:szCs w:val="24"/>
        </w:rPr>
        <w:t xml:space="preserve">под кодом </w:t>
      </w:r>
      <w:r w:rsidR="004753D9" w:rsidRPr="004753D9">
        <w:rPr>
          <w:rFonts w:ascii="GHEA Grapalat" w:hAnsi="GHEA Grapalat"/>
          <w:b/>
          <w:i w:val="0"/>
          <w:sz w:val="24"/>
          <w:szCs w:val="24"/>
        </w:rPr>
        <w:t>ԱԳՆ-ԳՀԾՁԲ-24/04</w:t>
      </w:r>
    </w:p>
    <w:p w:rsidR="00B2572B" w:rsidRDefault="00B2572B" w:rsidP="00CD76E0">
      <w:pPr>
        <w:widowControl w:val="0"/>
        <w:ind w:firstLine="567"/>
        <w:jc w:val="center"/>
        <w:rPr>
          <w:rFonts w:ascii="GHEA Grapalat" w:hAnsi="GHEA Grapalat"/>
        </w:rPr>
      </w:pPr>
    </w:p>
    <w:p w:rsidR="00BA56D4" w:rsidRPr="009044F1" w:rsidRDefault="00BA56D4" w:rsidP="00CD76E0">
      <w:pPr>
        <w:widowControl w:val="0"/>
        <w:ind w:firstLine="567"/>
        <w:jc w:val="center"/>
        <w:rPr>
          <w:rFonts w:ascii="GHEA Grapalat" w:hAnsi="GHEA Grapalat"/>
        </w:rPr>
      </w:pPr>
    </w:p>
    <w:p w:rsidR="00B2572B" w:rsidRPr="009044F1" w:rsidRDefault="00B2572B" w:rsidP="00CD76E0">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CD76E0">
      <w:pPr>
        <w:widowControl w:val="0"/>
        <w:ind w:firstLine="567"/>
        <w:jc w:val="center"/>
        <w:rPr>
          <w:rFonts w:ascii="GHEA Grapalat" w:hAnsi="GHEA Grapalat"/>
        </w:rPr>
      </w:pPr>
    </w:p>
    <w:p w:rsidR="005744FC" w:rsidRPr="00566DBA" w:rsidRDefault="00B2572B" w:rsidP="00CD76E0">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w:t>
      </w:r>
      <w:r w:rsidR="00566DBA" w:rsidRPr="00566DBA">
        <w:rPr>
          <w:rFonts w:ascii="GHEA Grapalat" w:hAnsi="GHEA Grapalat"/>
          <w:spacing w:val="-6"/>
        </w:rPr>
        <w:t>на запрос котировок</w:t>
      </w:r>
      <w:r w:rsidR="00566DBA" w:rsidRPr="005744FC">
        <w:rPr>
          <w:rFonts w:ascii="GHEA Grapalat" w:hAnsi="GHEA Grapalat"/>
          <w:spacing w:val="-6"/>
        </w:rPr>
        <w:t xml:space="preserve"> </w:t>
      </w:r>
      <w:r w:rsidRPr="005744FC">
        <w:rPr>
          <w:rFonts w:ascii="GHEA Grapalat" w:hAnsi="GHEA Grapalat"/>
          <w:spacing w:val="-6"/>
        </w:rPr>
        <w:t xml:space="preserve">под кодом </w:t>
      </w:r>
      <w:r w:rsidR="004753D9" w:rsidRPr="004753D9">
        <w:rPr>
          <w:rFonts w:ascii="GHEA Grapalat" w:hAnsi="GHEA Grapalat"/>
          <w:spacing w:val="-6"/>
        </w:rPr>
        <w:t>ԱԳՆ-ԳՀԾՁԲ-24/04</w:t>
      </w:r>
      <w:r w:rsidR="00566DBA" w:rsidRPr="00566DBA">
        <w:rPr>
          <w:rFonts w:ascii="GHEA Grapalat" w:hAnsi="GHEA Grapalat"/>
          <w:spacing w:val="-6"/>
        </w:rPr>
        <w:t>,</w:t>
      </w:r>
    </w:p>
    <w:p w:rsidR="005646FC" w:rsidRPr="008842CE" w:rsidRDefault="005744FC" w:rsidP="00CD76E0">
      <w:pPr>
        <w:widowControl w:val="0"/>
        <w:jc w:val="both"/>
        <w:rPr>
          <w:rFonts w:ascii="GHEA Grapalat" w:hAnsi="GHEA Grapalat"/>
        </w:rPr>
      </w:pPr>
      <w:r w:rsidRPr="00566DBA">
        <w:rPr>
          <w:rFonts w:ascii="GHEA Grapalat" w:hAnsi="GHEA Grapalat"/>
          <w:spacing w:val="-6"/>
        </w:rPr>
        <w:t xml:space="preserve">в </w:t>
      </w:r>
      <w:r w:rsidR="00B2572B" w:rsidRPr="00566DBA">
        <w:rPr>
          <w:rFonts w:ascii="GHEA Grapalat" w:hAnsi="GHEA Grapalat"/>
          <w:spacing w:val="-6"/>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CD76E0">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CD76E0">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CD76E0">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73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9"/>
        <w:gridCol w:w="1701"/>
        <w:gridCol w:w="1559"/>
        <w:gridCol w:w="1649"/>
      </w:tblGrid>
      <w:tr w:rsidR="003D2166" w:rsidRPr="005744FC" w:rsidTr="008A6BD2">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CD76E0">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9" w:type="dxa"/>
            <w:tcBorders>
              <w:top w:val="single" w:sz="4" w:space="0" w:color="auto"/>
              <w:left w:val="single" w:sz="4" w:space="0" w:color="auto"/>
              <w:right w:val="single" w:sz="4" w:space="0" w:color="auto"/>
            </w:tcBorders>
            <w:vAlign w:val="center"/>
          </w:tcPr>
          <w:p w:rsidR="003D2166" w:rsidRPr="00423B3F" w:rsidRDefault="003D2166" w:rsidP="00CD76E0">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CD76E0">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CD76E0">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CD76E0">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p>
          <w:p w:rsidR="003D2166" w:rsidRPr="005744FC" w:rsidRDefault="003D2166" w:rsidP="00CD76E0">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CD76E0">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CD76E0">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8A6BD2">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CD76E0">
            <w:pPr>
              <w:widowControl w:val="0"/>
              <w:jc w:val="center"/>
              <w:rPr>
                <w:rFonts w:ascii="GHEA Grapalat" w:hAnsi="GHEA Grapalat"/>
                <w:b/>
                <w:i/>
                <w:sz w:val="20"/>
                <w:szCs w:val="20"/>
              </w:rPr>
            </w:pPr>
            <w:r w:rsidRPr="005744FC">
              <w:rPr>
                <w:rFonts w:ascii="GHEA Grapalat" w:hAnsi="GHEA Grapalat"/>
                <w:b/>
                <w:i/>
                <w:sz w:val="20"/>
                <w:szCs w:val="20"/>
              </w:rPr>
              <w:t>1</w:t>
            </w:r>
          </w:p>
        </w:tc>
        <w:tc>
          <w:tcPr>
            <w:tcW w:w="273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CD76E0">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CD76E0">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CD76E0">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CD76E0">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8A6BD2" w:rsidRPr="005744FC" w:rsidTr="008A6BD2">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8A6BD2" w:rsidRPr="005744FC" w:rsidRDefault="008A6BD2" w:rsidP="008A6BD2">
            <w:pPr>
              <w:widowControl w:val="0"/>
              <w:jc w:val="center"/>
              <w:rPr>
                <w:rFonts w:ascii="GHEA Grapalat" w:hAnsi="GHEA Grapalat"/>
                <w:b/>
                <w:bCs/>
                <w:sz w:val="20"/>
                <w:szCs w:val="20"/>
              </w:rPr>
            </w:pPr>
            <w:r w:rsidRPr="005744FC">
              <w:rPr>
                <w:rFonts w:ascii="GHEA Grapalat" w:hAnsi="GHEA Grapalat"/>
                <w:b/>
                <w:sz w:val="20"/>
                <w:szCs w:val="20"/>
              </w:rPr>
              <w:t>1</w:t>
            </w:r>
          </w:p>
        </w:tc>
        <w:tc>
          <w:tcPr>
            <w:tcW w:w="2739" w:type="dxa"/>
            <w:tcBorders>
              <w:top w:val="single" w:sz="4" w:space="0" w:color="auto"/>
              <w:left w:val="single" w:sz="4" w:space="0" w:color="auto"/>
              <w:bottom w:val="single" w:sz="4" w:space="0" w:color="auto"/>
              <w:right w:val="single" w:sz="4" w:space="0" w:color="auto"/>
            </w:tcBorders>
            <w:vAlign w:val="center"/>
          </w:tcPr>
          <w:p w:rsidR="008A6BD2" w:rsidRPr="008A6BD2" w:rsidRDefault="00B10777" w:rsidP="008A6BD2">
            <w:pPr>
              <w:widowControl w:val="0"/>
              <w:jc w:val="center"/>
              <w:rPr>
                <w:rFonts w:ascii="GHEA Grapalat" w:hAnsi="GHEA Grapalat"/>
                <w:b/>
                <w:sz w:val="20"/>
                <w:szCs w:val="20"/>
              </w:rPr>
            </w:pPr>
            <w:r w:rsidRPr="00B10777">
              <w:rPr>
                <w:rFonts w:ascii="GHEA Grapalat" w:hAnsi="GHEA Grapalat"/>
                <w:b/>
                <w:sz w:val="22"/>
                <w:szCs w:val="22"/>
              </w:rPr>
              <w:t>подготовка проектов, расчет стоимости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6BD2" w:rsidRPr="005744FC" w:rsidRDefault="008A6BD2" w:rsidP="008A6BD2">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A6BD2" w:rsidRPr="005744FC" w:rsidRDefault="008A6BD2" w:rsidP="008A6BD2">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8A6BD2" w:rsidRPr="005744FC" w:rsidRDefault="008A6BD2" w:rsidP="008A6BD2">
            <w:pPr>
              <w:widowControl w:val="0"/>
              <w:jc w:val="center"/>
              <w:rPr>
                <w:rFonts w:ascii="GHEA Grapalat" w:hAnsi="GHEA Grapalat"/>
                <w:sz w:val="20"/>
                <w:szCs w:val="20"/>
              </w:rPr>
            </w:pPr>
          </w:p>
        </w:tc>
      </w:tr>
    </w:tbl>
    <w:p w:rsidR="00374F4A" w:rsidRPr="00DD2B43" w:rsidRDefault="00374F4A" w:rsidP="00CD76E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CD76E0">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CD76E0">
      <w:pPr>
        <w:widowControl w:val="0"/>
        <w:jc w:val="both"/>
        <w:rPr>
          <w:rFonts w:ascii="GHEA Grapalat" w:hAnsi="GHEA Grapalat"/>
          <w:lang w:val="es-ES"/>
        </w:rPr>
      </w:pPr>
    </w:p>
    <w:p w:rsidR="00B2572B" w:rsidRPr="000F6C24" w:rsidRDefault="00B2572B" w:rsidP="00CD76E0">
      <w:pPr>
        <w:widowControl w:val="0"/>
        <w:jc w:val="right"/>
        <w:rPr>
          <w:rFonts w:ascii="GHEA Grapalat" w:hAnsi="GHEA Grapalat"/>
        </w:rPr>
      </w:pPr>
      <w:r w:rsidRPr="009044F1">
        <w:rPr>
          <w:rFonts w:ascii="GHEA Grapalat" w:hAnsi="GHEA Grapalat"/>
        </w:rPr>
        <w:t>М. П.</w:t>
      </w:r>
    </w:p>
    <w:p w:rsidR="00B217BB" w:rsidRDefault="00B217BB" w:rsidP="00CD76E0">
      <w:pPr>
        <w:rPr>
          <w:rFonts w:ascii="GHEA Grapalat" w:hAnsi="GHEA Grapalat"/>
          <w:b/>
        </w:rPr>
      </w:pPr>
      <w:r>
        <w:rPr>
          <w:rFonts w:ascii="GHEA Grapalat" w:hAnsi="GHEA Grapalat"/>
          <w:b/>
        </w:rPr>
        <w:br w:type="page"/>
      </w:r>
    </w:p>
    <w:p w:rsidR="00503411" w:rsidRDefault="00503411" w:rsidP="00CD76E0">
      <w:pPr>
        <w:rPr>
          <w:rFonts w:ascii="GHEA Grapalat" w:hAnsi="GHEA Grapalat"/>
          <w:b/>
        </w:rPr>
      </w:pPr>
    </w:p>
    <w:p w:rsidR="00A77CB2" w:rsidRDefault="00A77CB2" w:rsidP="00CD76E0">
      <w:pPr>
        <w:jc w:val="both"/>
        <w:rPr>
          <w:rFonts w:ascii="GHEA Grapalat" w:hAnsi="GHEA Grapalat"/>
          <w:i/>
          <w:sz w:val="22"/>
          <w:szCs w:val="22"/>
        </w:rPr>
      </w:pPr>
    </w:p>
    <w:p w:rsidR="00B10777" w:rsidRDefault="00B10777" w:rsidP="00B10777">
      <w:pPr>
        <w:widowControl w:val="0"/>
        <w:ind w:firstLine="567"/>
        <w:jc w:val="right"/>
        <w:rPr>
          <w:rFonts w:ascii="GHEA Grapalat" w:hAnsi="GHEA Grapalat"/>
          <w:b/>
        </w:rPr>
      </w:pPr>
      <w:r>
        <w:rPr>
          <w:rFonts w:ascii="GHEA Grapalat" w:hAnsi="GHEA Grapalat"/>
          <w:b/>
        </w:rPr>
        <w:t>Приложение № 4</w:t>
      </w:r>
    </w:p>
    <w:p w:rsidR="00B10777" w:rsidRPr="009926B2" w:rsidRDefault="00B10777" w:rsidP="00B10777">
      <w:pPr>
        <w:jc w:val="right"/>
        <w:rPr>
          <w:rFonts w:ascii="GHEA Grapalat" w:hAnsi="GHEA Grapalat"/>
          <w:b/>
        </w:rPr>
      </w:pPr>
      <w:r w:rsidRPr="009926B2">
        <w:rPr>
          <w:rFonts w:ascii="GHEA Grapalat" w:hAnsi="GHEA Grapalat"/>
          <w:b/>
        </w:rPr>
        <w:t>к Приглашению на запрос котировок</w:t>
      </w:r>
    </w:p>
    <w:p w:rsidR="00B10777" w:rsidRPr="009926B2" w:rsidRDefault="00B10777" w:rsidP="00B10777">
      <w:pPr>
        <w:pStyle w:val="Heading3"/>
        <w:keepNext w:val="0"/>
        <w:widowControl w:val="0"/>
        <w:spacing w:line="240" w:lineRule="auto"/>
        <w:ind w:firstLine="567"/>
        <w:jc w:val="right"/>
        <w:rPr>
          <w:rFonts w:ascii="GHEA Grapalat" w:hAnsi="GHEA Grapalat"/>
          <w:b/>
          <w:i w:val="0"/>
          <w:sz w:val="24"/>
          <w:szCs w:val="24"/>
        </w:rPr>
      </w:pPr>
      <w:r w:rsidRPr="009926B2">
        <w:rPr>
          <w:rFonts w:ascii="GHEA Grapalat" w:hAnsi="GHEA Grapalat"/>
          <w:b/>
          <w:i w:val="0"/>
          <w:sz w:val="24"/>
          <w:szCs w:val="24"/>
        </w:rPr>
        <w:t xml:space="preserve">под кодом </w:t>
      </w:r>
      <w:r w:rsidR="004753D9" w:rsidRPr="004753D9">
        <w:rPr>
          <w:rFonts w:ascii="GHEA Grapalat" w:hAnsi="GHEA Grapalat"/>
          <w:b/>
          <w:i w:val="0"/>
          <w:sz w:val="24"/>
          <w:szCs w:val="24"/>
        </w:rPr>
        <w:t>ԱԳՆ-ԳՀԾՁԲ-24/04</w:t>
      </w:r>
    </w:p>
    <w:p w:rsidR="00B10777" w:rsidRDefault="00B10777" w:rsidP="00B10777">
      <w:pPr>
        <w:pStyle w:val="NormalWeb"/>
        <w:widowControl w:val="0"/>
        <w:spacing w:before="0" w:beforeAutospacing="0" w:after="0" w:afterAutospacing="0"/>
        <w:jc w:val="center"/>
        <w:rPr>
          <w:rFonts w:ascii="GHEA Grapalat" w:hAnsi="GHEA Grapalat"/>
        </w:rPr>
      </w:pPr>
    </w:p>
    <w:p w:rsidR="00B10777" w:rsidRDefault="00B10777" w:rsidP="00B10777">
      <w:pPr>
        <w:pStyle w:val="NormalWeb"/>
        <w:widowControl w:val="0"/>
        <w:spacing w:before="0" w:beforeAutospacing="0" w:after="0" w:afterAutospacing="0"/>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rsidR="00B10777" w:rsidRDefault="00B10777" w:rsidP="00B10777">
      <w:pPr>
        <w:widowControl w:val="0"/>
        <w:ind w:left="567" w:right="565"/>
        <w:jc w:val="center"/>
        <w:rPr>
          <w:rFonts w:ascii="GHEA Grapalat" w:hAnsi="GHEA Grapalat"/>
          <w:b/>
        </w:rPr>
      </w:pPr>
      <w:r>
        <w:rPr>
          <w:rFonts w:ascii="GHEA Grapalat" w:hAnsi="GHEA Grapalat"/>
          <w:b/>
        </w:rPr>
        <w:t>(обеспечение квалификации)</w:t>
      </w:r>
    </w:p>
    <w:p w:rsidR="00B10777" w:rsidRDefault="00B10777" w:rsidP="00B10777">
      <w:pPr>
        <w:pStyle w:val="NormalWeb"/>
        <w:shd w:val="clear" w:color="auto" w:fill="FFFFFF"/>
        <w:spacing w:before="0" w:beforeAutospacing="0" w:after="0" w:afterAutospacing="0"/>
        <w:rPr>
          <w:rStyle w:val="Strong"/>
          <w:bCs w:val="0"/>
          <w:lang w:val="hy-AM"/>
        </w:rPr>
      </w:pPr>
      <w:r>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Pr>
          <w:rFonts w:eastAsiaTheme="minorHAnsi" w:cstheme="minorBidi"/>
        </w:rPr>
        <w:t xml:space="preserve"> N</w:t>
      </w:r>
      <w:r>
        <w:rPr>
          <w:rFonts w:eastAsiaTheme="minorHAnsi" w:cstheme="minorBidi"/>
          <w:lang w:val="hy-AM"/>
        </w:rPr>
        <w:t xml:space="preserve">  </w:t>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rPr>
        <w:t xml:space="preserve">                                                                    </w:t>
      </w:r>
    </w:p>
    <w:p w:rsidR="00B10777" w:rsidRDefault="00B10777" w:rsidP="00B10777">
      <w:pPr>
        <w:pStyle w:val="NormalWeb"/>
        <w:shd w:val="clear" w:color="auto" w:fill="FFFFFF"/>
        <w:spacing w:before="0" w:beforeAutospacing="0" w:after="0" w:afterAutospacing="0"/>
        <w:ind w:left="-142"/>
        <w:rPr>
          <w:rStyle w:val="Strong"/>
          <w:rFonts w:ascii="GHEA Grapalat" w:hAnsi="GHEA Grapalat"/>
          <w:b w:val="0"/>
          <w:sz w:val="18"/>
          <w:szCs w:val="18"/>
        </w:rPr>
      </w:pPr>
      <w:r>
        <w:rPr>
          <w:rStyle w:val="Strong"/>
          <w:rFonts w:ascii="GHEA Grapalat" w:hAnsi="GHEA Grapalat"/>
          <w:sz w:val="18"/>
          <w:szCs w:val="18"/>
          <w:lang w:val="hy-AM"/>
        </w:rPr>
        <w:tab/>
      </w:r>
      <w:r>
        <w:rPr>
          <w:rStyle w:val="Strong"/>
          <w:rFonts w:ascii="GHEA Grapalat" w:hAnsi="GHEA Grapalat"/>
          <w:sz w:val="18"/>
          <w:szCs w:val="18"/>
        </w:rPr>
        <w:t xml:space="preserve">                                                                            номер заключаемого договора</w:t>
      </w:r>
    </w:p>
    <w:p w:rsidR="00B10777" w:rsidRDefault="00B10777" w:rsidP="00B1077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Pr>
          <w:rFonts w:ascii="GHEA Grapalat" w:eastAsiaTheme="minorHAnsi" w:hAnsi="GHEA Grapalat" w:cstheme="minorBidi"/>
        </w:rPr>
        <w:t xml:space="preserve">  заключаемым</w:t>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Fonts w:eastAsiaTheme="minorHAnsi" w:cstheme="minorBidi"/>
        </w:rPr>
        <w:t xml:space="preserve"> (</w:t>
      </w:r>
      <w:r>
        <w:rPr>
          <w:rFonts w:ascii="GHEA Grapalat" w:eastAsiaTheme="minorHAnsi" w:hAnsi="GHEA Grapalat" w:cstheme="minorBidi"/>
        </w:rPr>
        <w:t>далее-</w:t>
      </w:r>
      <w:proofErr w:type="gramStart"/>
      <w:r>
        <w:rPr>
          <w:rFonts w:ascii="GHEA Grapalat" w:eastAsiaTheme="minorHAnsi" w:hAnsi="GHEA Grapalat" w:cstheme="minorBidi"/>
        </w:rPr>
        <w:t>принципал )</w:t>
      </w:r>
      <w:proofErr w:type="gramEnd"/>
      <w:r>
        <w:rPr>
          <w:rFonts w:ascii="GHEA Grapalat" w:eastAsiaTheme="minorHAnsi" w:hAnsi="GHEA Grapalat" w:cstheme="minorBidi"/>
        </w:rPr>
        <w:t xml:space="preserve"> в результате  </w:t>
      </w:r>
    </w:p>
    <w:p w:rsidR="00B10777" w:rsidRDefault="00B10777" w:rsidP="00B10777">
      <w:pPr>
        <w:pStyle w:val="NormalWeb"/>
        <w:shd w:val="clear" w:color="auto" w:fill="FFFFFF"/>
        <w:spacing w:before="0" w:beforeAutospacing="0" w:after="0" w:afterAutospacing="0"/>
        <w:ind w:left="-142"/>
        <w:rPr>
          <w:rFonts w:cs="Sylfaen"/>
          <w:b/>
          <w:sz w:val="18"/>
          <w:szCs w:val="18"/>
          <w:vertAlign w:val="superscript"/>
        </w:rPr>
      </w:pPr>
      <w:r>
        <w:rPr>
          <w:rStyle w:val="Strong"/>
          <w:rFonts w:ascii="GHEA Grapalat" w:hAnsi="GHEA Grapalat"/>
          <w:sz w:val="18"/>
          <w:szCs w:val="18"/>
        </w:rPr>
        <w:t xml:space="preserve">                                  наименование отобранного участника</w:t>
      </w:r>
      <w:r>
        <w:rPr>
          <w:rStyle w:val="Strong"/>
          <w:rFonts w:ascii="GHEA Grapalat" w:hAnsi="GHEA Grapalat"/>
          <w:sz w:val="18"/>
          <w:szCs w:val="18"/>
          <w:lang w:val="hy-AM"/>
        </w:rPr>
        <w:tab/>
      </w:r>
    </w:p>
    <w:p w:rsidR="00B10777" w:rsidRDefault="00B10777" w:rsidP="00B10777">
      <w:pPr>
        <w:pStyle w:val="NormalWeb"/>
        <w:shd w:val="clear" w:color="auto" w:fill="FFFFFF"/>
        <w:spacing w:before="0" w:beforeAutospacing="0" w:after="0" w:afterAutospacing="0"/>
        <w:rPr>
          <w:rFonts w:ascii="GHEA Grapalat" w:hAnsi="GHEA Grapalat"/>
          <w:sz w:val="20"/>
          <w:szCs w:val="20"/>
          <w:lang w:val="hy-AM"/>
        </w:rPr>
      </w:pPr>
      <w:r>
        <w:rPr>
          <w:rFonts w:ascii="GHEA Grapalat" w:eastAsiaTheme="minorHAnsi" w:hAnsi="GHEA Grapalat" w:cstheme="minorBidi"/>
        </w:rPr>
        <w:t xml:space="preserve">организованной </w:t>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proofErr w:type="gramStart"/>
      <w:r>
        <w:rPr>
          <w:rFonts w:ascii="GHEA Grapalat" w:hAnsi="GHEA Grapalat"/>
          <w:u w:val="single"/>
          <w:lang w:val="hy-AM"/>
        </w:rPr>
        <w:tab/>
      </w:r>
      <w:r>
        <w:rPr>
          <w:rFonts w:ascii="GHEA Grapalat" w:hAnsi="GHEA Grapalat"/>
          <w:lang w:val="hy-AM"/>
        </w:rPr>
        <w:t xml:space="preserve"> </w:t>
      </w:r>
      <w:r>
        <w:rPr>
          <w:rFonts w:ascii="GHEA Grapalat" w:eastAsiaTheme="minorHAnsi" w:hAnsi="GHEA Grapalat" w:cstheme="minorBidi"/>
        </w:rPr>
        <w:t xml:space="preserve"> (</w:t>
      </w:r>
      <w:proofErr w:type="gramEnd"/>
      <w:r>
        <w:rPr>
          <w:rFonts w:ascii="GHEA Grapalat" w:eastAsiaTheme="minorHAnsi" w:hAnsi="GHEA Grapalat" w:cstheme="minorBidi"/>
        </w:rPr>
        <w:t xml:space="preserve">далее-бенефициар) </w:t>
      </w:r>
    </w:p>
    <w:p w:rsidR="00B10777" w:rsidRDefault="00B10777" w:rsidP="00B1077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Pr>
          <w:rFonts w:ascii="GHEA Grapalat" w:hAnsi="GHEA Grapalat" w:cs="Sylfaen"/>
          <w:vertAlign w:val="superscript"/>
        </w:rPr>
        <w:t xml:space="preserve">                         </w:t>
      </w:r>
      <w:r>
        <w:rPr>
          <w:rStyle w:val="Strong"/>
          <w:rFonts w:ascii="GHEA Grapalat" w:hAnsi="GHEA Grapalat"/>
          <w:sz w:val="18"/>
          <w:szCs w:val="18"/>
        </w:rPr>
        <w:t>наименование заказчика</w:t>
      </w:r>
      <w:r>
        <w:rPr>
          <w:rFonts w:ascii="GHEA Grapalat" w:eastAsiaTheme="minorHAnsi" w:hAnsi="GHEA Grapalat" w:cstheme="minorBidi"/>
          <w:b/>
          <w:sz w:val="18"/>
          <w:szCs w:val="18"/>
        </w:rPr>
        <w:t xml:space="preserve"> </w:t>
      </w:r>
    </w:p>
    <w:p w:rsidR="00B10777" w:rsidRDefault="00B10777" w:rsidP="00B10777">
      <w:pPr>
        <w:pStyle w:val="NormalWeb"/>
        <w:shd w:val="clear" w:color="auto" w:fill="FFFFFF"/>
        <w:spacing w:before="0" w:beforeAutospacing="0" w:after="0" w:afterAutospacing="0"/>
        <w:rPr>
          <w:rFonts w:ascii="GHEA Grapalat" w:hAnsi="GHEA Grapalat" w:cs="Sylfaen"/>
          <w:vertAlign w:val="superscript"/>
        </w:rPr>
      </w:pPr>
      <w:proofErr w:type="gramStart"/>
      <w:r>
        <w:rPr>
          <w:rFonts w:ascii="GHEA Grapalat" w:eastAsiaTheme="minorHAnsi" w:hAnsi="GHEA Grapalat" w:cstheme="minorBidi"/>
        </w:rPr>
        <w:t>процедуры  закупок</w:t>
      </w:r>
      <w:proofErr w:type="gramEnd"/>
      <w:r>
        <w:rPr>
          <w:rFonts w:ascii="GHEA Grapalat" w:eastAsiaTheme="minorHAnsi" w:hAnsi="GHEA Grapalat" w:cstheme="minorBidi"/>
        </w:rPr>
        <w:t xml:space="preserve"> под кодом ____________________.</w:t>
      </w:r>
    </w:p>
    <w:p w:rsidR="00B10777" w:rsidRDefault="00B10777" w:rsidP="00B10777">
      <w:pPr>
        <w:pStyle w:val="NormalWeb"/>
        <w:shd w:val="clear" w:color="auto" w:fill="FFFFFF"/>
        <w:spacing w:before="0" w:beforeAutospacing="0" w:after="0" w:afterAutospacing="0"/>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код процедуры</w:t>
      </w:r>
    </w:p>
    <w:p w:rsidR="00B10777" w:rsidRDefault="00B10777" w:rsidP="00B10777">
      <w:pPr>
        <w:pStyle w:val="NormalWeb"/>
        <w:shd w:val="clear" w:color="auto" w:fill="FFFFFF"/>
        <w:spacing w:before="0" w:beforeAutospacing="0" w:after="0" w:afterAutospacing="0"/>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rsidR="00B10777" w:rsidRDefault="00B10777" w:rsidP="00B10777">
      <w:pPr>
        <w:pStyle w:val="NormalWeb"/>
        <w:shd w:val="clear" w:color="auto" w:fill="FFFFFF"/>
        <w:spacing w:before="0" w:beforeAutospacing="0" w:after="0" w:afterAutospacing="0"/>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выдающего гарантию банка </w:t>
      </w:r>
    </w:p>
    <w:p w:rsidR="00B10777" w:rsidRDefault="00B10777" w:rsidP="00B10777">
      <w:pPr>
        <w:pStyle w:val="NormalWeb"/>
        <w:shd w:val="clear" w:color="auto" w:fill="FFFFFF"/>
        <w:spacing w:before="0" w:beforeAutospacing="0" w:after="0" w:afterAutospacing="0"/>
        <w:rPr>
          <w:rFonts w:ascii="GHEA Grapalat" w:eastAsiaTheme="minorHAnsi" w:hAnsi="GHEA Grapalat" w:cstheme="minorBidi"/>
        </w:rPr>
      </w:pPr>
      <w:r>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Pr>
          <w:rFonts w:ascii="GHEA Grapalat" w:eastAsiaTheme="minorHAnsi" w:hAnsi="GHEA Grapalat" w:cstheme="minorBidi"/>
        </w:rPr>
        <w:t xml:space="preserve">   (</w:t>
      </w:r>
      <w:proofErr w:type="gramEnd"/>
      <w:r>
        <w:rPr>
          <w:rFonts w:ascii="GHEA Grapalat" w:eastAsiaTheme="minorHAnsi" w:hAnsi="GHEA Grapalat" w:cstheme="minorBidi"/>
        </w:rPr>
        <w:t xml:space="preserve">далее-сумма             </w:t>
      </w:r>
    </w:p>
    <w:p w:rsidR="00B10777" w:rsidRDefault="00B10777" w:rsidP="00B10777">
      <w:pPr>
        <w:pStyle w:val="NormalWeb"/>
        <w:shd w:val="clear" w:color="auto" w:fill="FFFFFF"/>
        <w:spacing w:before="0" w:beforeAutospacing="0" w:after="0" w:afterAutospacing="0"/>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rsidR="00B10777" w:rsidRDefault="00B10777" w:rsidP="00B10777">
      <w:pPr>
        <w:pStyle w:val="NormalWeb"/>
        <w:shd w:val="clear" w:color="auto" w:fill="FFFFFF"/>
        <w:spacing w:before="0" w:beforeAutospacing="0" w:after="0" w:afterAutospacing="0"/>
        <w:rPr>
          <w:rFonts w:ascii="GHEA Grapalat" w:eastAsiaTheme="minorHAnsi" w:hAnsi="GHEA Grapalat" w:cstheme="minorBidi"/>
        </w:rPr>
      </w:pPr>
      <w:r>
        <w:rPr>
          <w:rFonts w:ascii="GHEA Grapalat" w:eastAsiaTheme="minorHAnsi" w:hAnsi="GHEA Grapalat" w:cstheme="minorBidi"/>
        </w:rPr>
        <w:t xml:space="preserve">гарантии) в течение пяти </w:t>
      </w:r>
      <w:proofErr w:type="gramStart"/>
      <w:r>
        <w:rPr>
          <w:rFonts w:ascii="GHEA Grapalat" w:eastAsiaTheme="minorHAnsi" w:hAnsi="GHEA Grapalat" w:cstheme="minorBidi"/>
        </w:rPr>
        <w:t>рабочих  дней</w:t>
      </w:r>
      <w:proofErr w:type="gramEnd"/>
      <w:r>
        <w:rPr>
          <w:rFonts w:ascii="GHEA Grapalat" w:eastAsiaTheme="minorHAnsi" w:hAnsi="GHEA Grapalat" w:cstheme="minorBidi"/>
        </w:rPr>
        <w:t xml:space="preserve"> после получения требования. </w:t>
      </w:r>
    </w:p>
    <w:p w:rsidR="00B10777" w:rsidRDefault="00B10777" w:rsidP="00B10777">
      <w:pPr>
        <w:pStyle w:val="NormalWeb"/>
        <w:shd w:val="clear" w:color="auto" w:fill="FFFFFF"/>
        <w:spacing w:before="0" w:beforeAutospacing="0" w:after="0" w:afterAutospacing="0"/>
        <w:ind w:firstLine="708"/>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10777" w:rsidRDefault="00B10777" w:rsidP="00B10777">
      <w:pPr>
        <w:pStyle w:val="NormalWeb"/>
        <w:shd w:val="clear" w:color="auto" w:fill="FFFFFF"/>
        <w:spacing w:before="0" w:beforeAutospacing="0" w:after="0" w:afterAutospacing="0"/>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rsidR="00B10777" w:rsidRDefault="00B10777" w:rsidP="00B10777">
      <w:pPr>
        <w:pStyle w:val="NormalWeb"/>
        <w:shd w:val="clear" w:color="auto" w:fill="FFFFFF"/>
        <w:spacing w:before="0" w:beforeAutospacing="0" w:after="0" w:afterAutospacing="0"/>
        <w:ind w:firstLine="375"/>
        <w:rPr>
          <w:rStyle w:val="Strong"/>
          <w:b w:val="0"/>
          <w:bCs w:val="0"/>
          <w:sz w:val="20"/>
          <w:szCs w:val="20"/>
        </w:rPr>
      </w:pPr>
      <w:r>
        <w:rPr>
          <w:rStyle w:val="Strong"/>
          <w:rFonts w:ascii="GHEA Grapalat" w:hAnsi="GHEA Grapalat"/>
        </w:rPr>
        <w:t xml:space="preserve">3. </w:t>
      </w:r>
      <w:r>
        <w:rPr>
          <w:rFonts w:ascii="GHEA Grapalat" w:eastAsiaTheme="minorHAnsi" w:hAnsi="GHEA Grapalat" w:cstheme="minorBidi"/>
        </w:rPr>
        <w:t>Настоящая гарантия является безотзывной.</w:t>
      </w:r>
    </w:p>
    <w:p w:rsidR="00B10777" w:rsidRDefault="00B10777" w:rsidP="00B10777">
      <w:pPr>
        <w:pStyle w:val="NormalWeb"/>
        <w:shd w:val="clear" w:color="auto" w:fill="FFFFFF"/>
        <w:spacing w:before="0" w:beforeAutospacing="0" w:after="0" w:afterAutospacing="0"/>
        <w:ind w:firstLine="375"/>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10777" w:rsidRDefault="00B10777" w:rsidP="00B10777">
      <w:pPr>
        <w:pStyle w:val="NormalWeb"/>
        <w:shd w:val="clear" w:color="auto" w:fill="FFFFFF"/>
        <w:spacing w:before="0" w:beforeAutospacing="0" w:after="0" w:afterAutospacing="0"/>
        <w:ind w:firstLine="374"/>
        <w:rPr>
          <w:ins w:id="2" w:author="Inesa Kocharyan" w:date="2023-07-07T09:52:00Z"/>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w:t>
      </w:r>
      <w:proofErr w:type="gramStart"/>
      <w:r>
        <w:rPr>
          <w:rFonts w:ascii="GHEA Grapalat" w:eastAsiaTheme="minorHAnsi" w:hAnsi="GHEA Grapalat" w:cstheme="minorBidi"/>
        </w:rPr>
        <w:t>силе  со</w:t>
      </w:r>
      <w:proofErr w:type="gramEnd"/>
      <w:r>
        <w:rPr>
          <w:rFonts w:ascii="GHEA Grapalat" w:eastAsiaTheme="minorHAnsi" w:hAnsi="GHEA Grapalat" w:cstheme="minorBidi"/>
        </w:rPr>
        <w:t xml:space="preserve"> дня вступления в силу договора под кодом N________________________ заключаемого  между  </w:t>
      </w:r>
    </w:p>
    <w:p w:rsidR="00B10777" w:rsidRDefault="00B10777" w:rsidP="00B10777">
      <w:pPr>
        <w:pStyle w:val="NormalWeb"/>
        <w:shd w:val="clear" w:color="auto" w:fill="FFFFFF"/>
        <w:spacing w:before="0" w:beforeAutospacing="0" w:after="0" w:afterAutospacing="0"/>
        <w:ind w:firstLine="374"/>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номер заключаемого </w:t>
      </w:r>
      <w:proofErr w:type="spellStart"/>
      <w:r>
        <w:rPr>
          <w:rFonts w:ascii="GHEA Grapalat" w:eastAsiaTheme="minorHAnsi" w:hAnsi="GHEA Grapalat" w:cstheme="minorBidi"/>
          <w:sz w:val="18"/>
          <w:szCs w:val="18"/>
        </w:rPr>
        <w:t>договара</w:t>
      </w:r>
      <w:proofErr w:type="spellEnd"/>
    </w:p>
    <w:p w:rsidR="00B10777" w:rsidRDefault="00B10777" w:rsidP="00B10777">
      <w:pPr>
        <w:pStyle w:val="NormalWeb"/>
        <w:shd w:val="clear" w:color="auto" w:fill="FFFFFF"/>
        <w:spacing w:before="0" w:beforeAutospacing="0" w:after="0" w:afterAutospacing="0"/>
        <w:ind w:firstLine="374"/>
        <w:jc w:val="both"/>
        <w:rPr>
          <w:rFonts w:ascii="GHEA Grapalat" w:eastAsiaTheme="minorHAnsi" w:hAnsi="GHEA Grapalat" w:cstheme="minorBidi"/>
          <w:lang w:val="hy-AM"/>
        </w:rPr>
      </w:pPr>
      <w:r>
        <w:rPr>
          <w:rFonts w:ascii="GHEA Grapalat" w:eastAsiaTheme="minorHAnsi" w:hAnsi="GHEA Grapalat" w:cstheme="minorBidi"/>
        </w:rPr>
        <w:t xml:space="preserve">бенефициаром и </w:t>
      </w:r>
      <w:proofErr w:type="gramStart"/>
      <w:r>
        <w:rPr>
          <w:rFonts w:ascii="GHEA Grapalat" w:eastAsiaTheme="minorHAnsi" w:hAnsi="GHEA Grapalat" w:cstheme="minorBidi"/>
        </w:rPr>
        <w:t>принципалом  и</w:t>
      </w:r>
      <w:proofErr w:type="gramEnd"/>
      <w:r>
        <w:rPr>
          <w:rFonts w:ascii="GHEA Grapalat" w:eastAsiaTheme="minorHAnsi" w:hAnsi="GHEA Grapalat" w:cstheme="minorBidi"/>
        </w:rPr>
        <w:t xml:space="preserve">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rsidR="00B10777" w:rsidRDefault="00B10777" w:rsidP="00B10777">
      <w:pPr>
        <w:pStyle w:val="NormalWeb"/>
        <w:shd w:val="clear" w:color="auto" w:fill="FFFFFF"/>
        <w:spacing w:before="0" w:beforeAutospacing="0" w:after="0" w:afterAutospacing="0"/>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ascii="GHEA Grapalat" w:eastAsiaTheme="minorHAnsi" w:hAnsi="GHEA Grapalat" w:cstheme="minorBidi"/>
        </w:rPr>
        <w:t>---------------</w:t>
      </w:r>
      <w:r>
        <w:rPr>
          <w:rFonts w:eastAsiaTheme="minorHAnsi" w:cstheme="minorBidi"/>
        </w:rPr>
        <w:t xml:space="preserve"> </w:t>
      </w:r>
      <w:r>
        <w:rPr>
          <w:rFonts w:eastAsiaTheme="minorHAnsi" w:cstheme="minorBidi"/>
          <w:lang w:val="hy-AM"/>
        </w:rPr>
        <w:t>.</w:t>
      </w:r>
      <w:r>
        <w:rPr>
          <w:rFonts w:eastAsiaTheme="minorHAnsi" w:cstheme="minorBidi"/>
        </w:rPr>
        <w:t xml:space="preserve">           </w:t>
      </w:r>
      <w:r>
        <w:rPr>
          <w:rFonts w:ascii="GHEA Grapalat" w:eastAsiaTheme="minorHAnsi" w:hAnsi="GHEA Grapalat" w:cstheme="minorBidi"/>
          <w:sz w:val="16"/>
          <w:szCs w:val="16"/>
        </w:rPr>
        <w:t xml:space="preserve"> крайний срок </w:t>
      </w:r>
      <w:proofErr w:type="spellStart"/>
      <w:r>
        <w:rPr>
          <w:rFonts w:ascii="GHEA Grapalat" w:eastAsiaTheme="minorHAnsi" w:hAnsi="GHEA Grapalat" w:cstheme="minorBidi"/>
          <w:sz w:val="16"/>
          <w:szCs w:val="16"/>
        </w:rPr>
        <w:t>оказния</w:t>
      </w:r>
      <w:proofErr w:type="spellEnd"/>
      <w:r>
        <w:rPr>
          <w:rFonts w:ascii="GHEA Grapalat" w:eastAsiaTheme="minorHAnsi" w:hAnsi="GHEA Grapalat" w:cstheme="minorBidi"/>
          <w:sz w:val="16"/>
          <w:szCs w:val="16"/>
        </w:rPr>
        <w:t xml:space="preserve"> услуг</w:t>
      </w:r>
      <w:r>
        <w:rPr>
          <w:rFonts w:ascii="GHEA Grapalat" w:eastAsiaTheme="minorHAnsi" w:hAnsi="GHEA Grapalat" w:cstheme="minorBidi"/>
          <w:sz w:val="16"/>
          <w:szCs w:val="16"/>
          <w:lang w:val="hy-AM"/>
        </w:rPr>
        <w:t xml:space="preserve">, </w:t>
      </w:r>
      <w:proofErr w:type="spellStart"/>
      <w:r>
        <w:rPr>
          <w:rFonts w:ascii="GHEA Grapalat" w:eastAsiaTheme="minorHAnsi" w:hAnsi="GHEA Grapalat" w:cstheme="minorBidi"/>
          <w:sz w:val="16"/>
          <w:szCs w:val="16"/>
          <w:lang w:val="hy-AM"/>
        </w:rPr>
        <w:t>предусмотренн</w:t>
      </w:r>
      <w:r>
        <w:rPr>
          <w:rFonts w:ascii="GHEA Grapalat" w:eastAsiaTheme="minorHAnsi" w:hAnsi="GHEA Grapalat" w:cstheme="minorBidi"/>
          <w:sz w:val="16"/>
          <w:szCs w:val="16"/>
        </w:rPr>
        <w:t>ый</w:t>
      </w:r>
      <w:proofErr w:type="spellEnd"/>
      <w:r>
        <w:rPr>
          <w:rFonts w:ascii="GHEA Grapalat" w:eastAsiaTheme="minorHAnsi" w:hAnsi="GHEA Grapalat" w:cstheme="minorBidi"/>
          <w:sz w:val="16"/>
          <w:szCs w:val="16"/>
        </w:rPr>
        <w:t xml:space="preserve"> </w:t>
      </w:r>
      <w:proofErr w:type="spellStart"/>
      <w:r>
        <w:rPr>
          <w:rFonts w:ascii="GHEA Grapalat" w:eastAsiaTheme="minorHAnsi" w:hAnsi="GHEA Grapalat" w:cstheme="minorBidi"/>
          <w:sz w:val="16"/>
          <w:szCs w:val="16"/>
          <w:lang w:val="hy-AM"/>
        </w:rPr>
        <w:t>заключаемым</w:t>
      </w:r>
      <w:proofErr w:type="spellEnd"/>
      <w:r>
        <w:rPr>
          <w:rFonts w:ascii="GHEA Grapalat" w:eastAsiaTheme="minorHAnsi" w:hAnsi="GHEA Grapalat" w:cstheme="minorBidi"/>
          <w:sz w:val="16"/>
          <w:szCs w:val="16"/>
          <w:lang w:val="hy-AM"/>
        </w:rPr>
        <w:t xml:space="preserve"> </w:t>
      </w:r>
      <w:proofErr w:type="spellStart"/>
      <w:r>
        <w:rPr>
          <w:rFonts w:ascii="GHEA Grapalat" w:eastAsiaTheme="minorHAnsi" w:hAnsi="GHEA Grapalat" w:cstheme="minorBidi"/>
          <w:sz w:val="16"/>
          <w:szCs w:val="16"/>
          <w:lang w:val="hy-AM"/>
        </w:rPr>
        <w:t>договором</w:t>
      </w:r>
      <w:proofErr w:type="spellEnd"/>
      <w:r>
        <w:rPr>
          <w:rFonts w:ascii="GHEA Grapalat" w:eastAsiaTheme="minorHAnsi" w:hAnsi="GHEA Grapalat" w:cstheme="minorBidi"/>
          <w:sz w:val="16"/>
          <w:szCs w:val="16"/>
          <w:lang w:val="hy-AM"/>
        </w:rPr>
        <w:t xml:space="preserve"> </w:t>
      </w:r>
      <w:r>
        <w:rPr>
          <w:rFonts w:ascii="GHEA Grapalat" w:eastAsiaTheme="minorHAnsi" w:hAnsi="GHEA Grapalat" w:cstheme="minorBidi"/>
          <w:sz w:val="16"/>
          <w:szCs w:val="16"/>
        </w:rPr>
        <w:t xml:space="preserve">  </w:t>
      </w:r>
    </w:p>
    <w:p w:rsidR="00B10777" w:rsidRDefault="00B10777" w:rsidP="00B10777">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
    <w:p w:rsidR="00B10777" w:rsidRDefault="00B10777" w:rsidP="00B10777">
      <w:pPr>
        <w:pStyle w:val="NormalWeb"/>
        <w:shd w:val="clear" w:color="auto" w:fill="FFFFFF"/>
        <w:spacing w:before="0" w:beforeAutospacing="0" w:after="0" w:afterAutospacing="0"/>
        <w:jc w:val="both"/>
        <w:rPr>
          <w:rFonts w:ascii="GHEA Grapalat" w:eastAsiaTheme="minorHAnsi" w:hAnsi="GHEA Grapalat" w:cstheme="minorBidi"/>
        </w:rPr>
      </w:pPr>
      <w:r>
        <w:rPr>
          <w:rStyle w:val="Strong"/>
          <w:sz w:val="20"/>
          <w:szCs w:val="20"/>
        </w:rPr>
        <w:t xml:space="preserve">                                                                                                 адрес эл. почты секретаря</w:t>
      </w:r>
    </w:p>
    <w:p w:rsidR="00B10777" w:rsidRDefault="00B10777" w:rsidP="00B10777">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Pr>
          <w:rFonts w:ascii="GHEA Grapalat" w:eastAsiaTheme="minorHAnsi" w:hAnsi="GHEA Grapalat" w:cstheme="minorBidi"/>
          <w:lang w:val="hy-AM"/>
        </w:rPr>
        <w:t xml:space="preserve">. </w:t>
      </w:r>
    </w:p>
    <w:p w:rsidR="00B10777" w:rsidRDefault="00B10777" w:rsidP="00B10777">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B10777" w:rsidRDefault="00B10777" w:rsidP="00B10777">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rsidR="00B10777" w:rsidRDefault="00B10777" w:rsidP="00B1077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 xml:space="preserve">номер заключаемого </w:t>
      </w:r>
      <w:proofErr w:type="spellStart"/>
      <w:r>
        <w:rPr>
          <w:rFonts w:ascii="GHEA Grapalat" w:eastAsiaTheme="minorHAnsi" w:hAnsi="GHEA Grapalat" w:cstheme="minorBidi"/>
          <w:sz w:val="18"/>
          <w:szCs w:val="18"/>
        </w:rPr>
        <w:t>договара</w:t>
      </w:r>
      <w:proofErr w:type="spellEnd"/>
    </w:p>
    <w:p w:rsidR="00B10777" w:rsidRDefault="00B10777" w:rsidP="00B10777">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lastRenderedPageBreak/>
        <w:t xml:space="preserve">копии </w:t>
      </w:r>
      <w:proofErr w:type="gramStart"/>
      <w:r>
        <w:rPr>
          <w:rFonts w:ascii="GHEA Grapalat" w:eastAsiaTheme="minorHAnsi" w:hAnsi="GHEA Grapalat" w:cstheme="minorBidi"/>
        </w:rPr>
        <w:t>внесенных  в</w:t>
      </w:r>
      <w:proofErr w:type="gramEnd"/>
      <w:r>
        <w:rPr>
          <w:rFonts w:ascii="GHEA Grapalat" w:eastAsiaTheme="minorHAnsi" w:hAnsi="GHEA Grapalat" w:cstheme="minorBidi"/>
        </w:rPr>
        <w:t xml:space="preserve"> него изменений, дополнительных соглашений,</w:t>
      </w:r>
    </w:p>
    <w:p w:rsidR="00B10777" w:rsidRDefault="00B10777" w:rsidP="00B10777">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10777" w:rsidRDefault="00B10777" w:rsidP="00B10777">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GHEA Grapalat" w:hAnsi="GHEA Grapalat"/>
            <w:sz w:val="20"/>
            <w:szCs w:val="20"/>
            <w:lang w:val="hy-AM"/>
          </w:rPr>
          <w:t>www.procurement.am</w:t>
        </w:r>
      </w:hyperlink>
      <w:r>
        <w:rPr>
          <w:rFonts w:ascii="GHEA Grapalat" w:eastAsiaTheme="minorHAnsi" w:hAnsi="GHEA Grapalat" w:cstheme="minorBidi"/>
        </w:rPr>
        <w:t xml:space="preserve"> .</w:t>
      </w:r>
    </w:p>
    <w:p w:rsidR="00B10777" w:rsidRDefault="00B10777" w:rsidP="00B10777">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10777" w:rsidRDefault="00B10777" w:rsidP="00B10777">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rsidR="00B10777" w:rsidRDefault="00B10777" w:rsidP="00B10777">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10777" w:rsidRDefault="00B10777" w:rsidP="00B10777">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rsidR="00B10777" w:rsidRDefault="00B10777" w:rsidP="00B10777">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10777" w:rsidRDefault="00B10777" w:rsidP="00B10777">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10777" w:rsidRDefault="00B10777" w:rsidP="00B10777">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10777" w:rsidRDefault="00B10777" w:rsidP="00B10777">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10777" w:rsidRDefault="00B10777" w:rsidP="00B10777">
      <w:pPr>
        <w:pStyle w:val="NormalWeb"/>
        <w:shd w:val="clear" w:color="auto" w:fill="FFFFFF"/>
        <w:spacing w:before="0" w:beforeAutospacing="0" w:after="0" w:afterAutospacing="0"/>
        <w:ind w:firstLine="375"/>
        <w:jc w:val="both"/>
        <w:rPr>
          <w:rFonts w:ascii="GHEA Grapalat" w:hAnsi="GHEA Grapalat"/>
          <w:sz w:val="20"/>
          <w:szCs w:val="20"/>
        </w:rPr>
      </w:pPr>
    </w:p>
    <w:p w:rsidR="00B10777" w:rsidRDefault="00B10777" w:rsidP="00B1077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proofErr w:type="spellStart"/>
      <w:r>
        <w:rPr>
          <w:rFonts w:ascii="GHEA Grapalat" w:hAnsi="GHEA Grapalat"/>
          <w:sz w:val="20"/>
          <w:szCs w:val="20"/>
          <w:lang w:val="hy-AM"/>
        </w:rPr>
        <w:t>Руководитель</w:t>
      </w:r>
      <w:proofErr w:type="spellEnd"/>
      <w:r>
        <w:rPr>
          <w:rFonts w:ascii="GHEA Grapalat" w:hAnsi="GHEA Grapalat"/>
          <w:sz w:val="20"/>
          <w:szCs w:val="20"/>
          <w:lang w:val="hy-AM"/>
        </w:rPr>
        <w:t xml:space="preserve"> </w:t>
      </w:r>
      <w:proofErr w:type="spellStart"/>
      <w:r>
        <w:rPr>
          <w:rFonts w:ascii="GHEA Grapalat" w:hAnsi="GHEA Grapalat"/>
          <w:sz w:val="20"/>
          <w:szCs w:val="20"/>
          <w:lang w:val="hy-AM"/>
        </w:rPr>
        <w:t>исполнительного</w:t>
      </w:r>
      <w:proofErr w:type="spellEnd"/>
      <w:r>
        <w:rPr>
          <w:rFonts w:ascii="GHEA Grapalat" w:hAnsi="GHEA Grapalat"/>
          <w:sz w:val="20"/>
          <w:szCs w:val="20"/>
          <w:lang w:val="hy-AM"/>
        </w:rPr>
        <w:t xml:space="preserve"> </w:t>
      </w:r>
      <w:proofErr w:type="spellStart"/>
      <w:r>
        <w:rPr>
          <w:rFonts w:ascii="GHEA Grapalat" w:hAnsi="GHEA Grapalat"/>
          <w:sz w:val="20"/>
          <w:szCs w:val="20"/>
          <w:lang w:val="hy-AM"/>
        </w:rPr>
        <w:t>органа</w:t>
      </w:r>
      <w:proofErr w:type="spellEnd"/>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B10777" w:rsidRDefault="00B10777" w:rsidP="00B10777">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10777" w:rsidRDefault="00B10777" w:rsidP="00B10777">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10777" w:rsidRDefault="00B10777" w:rsidP="00B10777">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B10777" w:rsidRDefault="00B10777" w:rsidP="00B10777">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rsidR="00B10777" w:rsidRDefault="00B10777" w:rsidP="00B10777">
      <w:pPr>
        <w:pStyle w:val="NormalWeb"/>
        <w:shd w:val="clear" w:color="auto" w:fill="FFFFFF"/>
        <w:ind w:firstLine="374"/>
        <w:rPr>
          <w:rFonts w:ascii="GHEA Grapalat" w:eastAsiaTheme="minorHAnsi" w:hAnsi="GHEA Grapalat" w:cstheme="minorBidi"/>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D83BB6" w:rsidRDefault="00D83BB6" w:rsidP="00CD76E0">
      <w:pPr>
        <w:widowControl w:val="0"/>
        <w:contextualSpacing/>
        <w:jc w:val="right"/>
        <w:rPr>
          <w:rFonts w:ascii="GHEA Grapalat" w:hAnsi="GHEA Grapalat"/>
          <w:b/>
          <w:i/>
          <w:sz w:val="22"/>
          <w:szCs w:val="22"/>
        </w:rPr>
      </w:pPr>
    </w:p>
    <w:p w:rsidR="00D83BB6" w:rsidRDefault="00D83BB6" w:rsidP="00CD76E0">
      <w:pPr>
        <w:widowControl w:val="0"/>
        <w:contextualSpacing/>
        <w:jc w:val="right"/>
        <w:rPr>
          <w:rFonts w:ascii="GHEA Grapalat" w:hAnsi="GHEA Grapalat"/>
          <w:b/>
          <w:i/>
          <w:sz w:val="22"/>
          <w:szCs w:val="22"/>
        </w:rPr>
      </w:pPr>
    </w:p>
    <w:p w:rsidR="00D83BB6" w:rsidRDefault="00D83BB6" w:rsidP="00CD76E0">
      <w:pPr>
        <w:widowControl w:val="0"/>
        <w:contextualSpacing/>
        <w:jc w:val="right"/>
        <w:rPr>
          <w:rFonts w:ascii="GHEA Grapalat" w:hAnsi="GHEA Grapalat"/>
          <w:b/>
          <w:i/>
          <w:sz w:val="22"/>
          <w:szCs w:val="22"/>
        </w:rPr>
      </w:pPr>
    </w:p>
    <w:p w:rsidR="00B10777" w:rsidRDefault="00B10777" w:rsidP="00CD76E0">
      <w:pPr>
        <w:widowControl w:val="0"/>
        <w:contextualSpacing/>
        <w:jc w:val="right"/>
        <w:rPr>
          <w:rFonts w:ascii="GHEA Grapalat" w:hAnsi="GHEA Grapalat"/>
          <w:b/>
          <w:i/>
          <w:sz w:val="22"/>
          <w:szCs w:val="22"/>
        </w:rPr>
      </w:pPr>
    </w:p>
    <w:p w:rsidR="001005B0" w:rsidRPr="00B138F3" w:rsidRDefault="001005B0" w:rsidP="00CD76E0">
      <w:pPr>
        <w:widowControl w:val="0"/>
        <w:ind w:left="567" w:right="565"/>
        <w:jc w:val="center"/>
        <w:rPr>
          <w:rFonts w:ascii="GHEA Grapalat" w:hAnsi="GHEA Grapalat"/>
          <w:b/>
        </w:rPr>
      </w:pPr>
    </w:p>
    <w:p w:rsidR="001005B0" w:rsidRPr="00B138F3" w:rsidRDefault="001005B0" w:rsidP="00CD76E0">
      <w:pPr>
        <w:widowControl w:val="0"/>
        <w:ind w:left="567" w:right="565"/>
        <w:jc w:val="center"/>
        <w:rPr>
          <w:rFonts w:ascii="GHEA Grapalat" w:hAnsi="GHEA Grapalat"/>
          <w:b/>
        </w:rPr>
      </w:pPr>
    </w:p>
    <w:p w:rsidR="00E15A1C" w:rsidRDefault="00E15A1C" w:rsidP="00CD76E0">
      <w:pPr>
        <w:widowControl w:val="0"/>
        <w:jc w:val="right"/>
        <w:rPr>
          <w:rFonts w:ascii="GHEA Grapalat" w:hAnsi="GHEA Grapalat"/>
          <w:i/>
        </w:rPr>
      </w:pPr>
    </w:p>
    <w:p w:rsidR="00E15A1C" w:rsidRDefault="00E15A1C" w:rsidP="00CD76E0">
      <w:pPr>
        <w:widowControl w:val="0"/>
        <w:jc w:val="right"/>
        <w:rPr>
          <w:rFonts w:ascii="GHEA Grapalat" w:hAnsi="GHEA Grapalat"/>
          <w:i/>
        </w:rPr>
      </w:pPr>
    </w:p>
    <w:p w:rsidR="00E15A1C" w:rsidRDefault="00E15A1C" w:rsidP="00CD76E0">
      <w:pPr>
        <w:widowControl w:val="0"/>
        <w:jc w:val="right"/>
        <w:rPr>
          <w:rFonts w:ascii="GHEA Grapalat" w:hAnsi="GHEA Grapalat"/>
          <w:i/>
        </w:rPr>
      </w:pPr>
    </w:p>
    <w:p w:rsidR="005F68FA" w:rsidRDefault="005F68FA" w:rsidP="00CD76E0">
      <w:pPr>
        <w:rPr>
          <w:rFonts w:ascii="GHEA Grapalat" w:hAnsi="GHEA Grapalat"/>
          <w:i/>
        </w:rPr>
      </w:pPr>
      <w:r>
        <w:rPr>
          <w:rFonts w:ascii="GHEA Grapalat" w:hAnsi="GHEA Grapalat"/>
          <w:i/>
        </w:rPr>
        <w:br w:type="page"/>
      </w: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F9787A" w:rsidRDefault="00F9787A" w:rsidP="00F9787A">
      <w:pPr>
        <w:widowControl w:val="0"/>
        <w:ind w:firstLine="567"/>
        <w:jc w:val="right"/>
        <w:rPr>
          <w:rFonts w:ascii="GHEA Grapalat" w:hAnsi="GHEA Grapalat" w:cs="Arial"/>
          <w:b/>
        </w:rPr>
      </w:pPr>
      <w:r>
        <w:rPr>
          <w:rFonts w:ascii="GHEA Grapalat" w:hAnsi="GHEA Grapalat"/>
          <w:b/>
        </w:rPr>
        <w:t>Приложение № 5</w:t>
      </w:r>
    </w:p>
    <w:p w:rsidR="00F9787A" w:rsidRPr="009926B2" w:rsidRDefault="00F9787A" w:rsidP="00F9787A">
      <w:pPr>
        <w:jc w:val="right"/>
        <w:rPr>
          <w:rFonts w:ascii="GHEA Grapalat" w:hAnsi="GHEA Grapalat"/>
          <w:b/>
        </w:rPr>
      </w:pPr>
      <w:r w:rsidRPr="009926B2">
        <w:rPr>
          <w:rFonts w:ascii="GHEA Grapalat" w:hAnsi="GHEA Grapalat"/>
          <w:b/>
        </w:rPr>
        <w:t>к Приглашению на запрос котировок</w:t>
      </w:r>
    </w:p>
    <w:p w:rsidR="00F9787A" w:rsidRPr="009926B2" w:rsidRDefault="00F9787A" w:rsidP="00F9787A">
      <w:pPr>
        <w:pStyle w:val="Heading3"/>
        <w:keepNext w:val="0"/>
        <w:widowControl w:val="0"/>
        <w:spacing w:line="240" w:lineRule="auto"/>
        <w:ind w:firstLine="567"/>
        <w:jc w:val="right"/>
        <w:rPr>
          <w:rFonts w:ascii="GHEA Grapalat" w:hAnsi="GHEA Grapalat"/>
          <w:b/>
          <w:i w:val="0"/>
          <w:sz w:val="24"/>
          <w:szCs w:val="24"/>
        </w:rPr>
      </w:pPr>
      <w:r w:rsidRPr="009926B2">
        <w:rPr>
          <w:rFonts w:ascii="GHEA Grapalat" w:hAnsi="GHEA Grapalat"/>
          <w:b/>
          <w:i w:val="0"/>
          <w:sz w:val="24"/>
          <w:szCs w:val="24"/>
        </w:rPr>
        <w:t xml:space="preserve">под кодом </w:t>
      </w:r>
      <w:r w:rsidR="004753D9" w:rsidRPr="004753D9">
        <w:rPr>
          <w:rFonts w:ascii="GHEA Grapalat" w:hAnsi="GHEA Grapalat"/>
          <w:b/>
          <w:i w:val="0"/>
          <w:sz w:val="24"/>
          <w:szCs w:val="24"/>
        </w:rPr>
        <w:t>ԱԳՆ-ԳՀԾՁԲ-24/04</w:t>
      </w:r>
    </w:p>
    <w:p w:rsidR="00F9787A" w:rsidRDefault="00F9787A" w:rsidP="00F9787A">
      <w:pPr>
        <w:widowControl w:val="0"/>
        <w:ind w:left="567" w:right="565"/>
        <w:jc w:val="center"/>
        <w:rPr>
          <w:rFonts w:ascii="GHEA Grapalat" w:hAnsi="GHEA Grapalat"/>
          <w:b/>
        </w:rPr>
      </w:pPr>
    </w:p>
    <w:p w:rsidR="00F9787A" w:rsidRDefault="00F9787A" w:rsidP="00F9787A">
      <w:pPr>
        <w:pStyle w:val="NormalWeb"/>
        <w:widowControl w:val="0"/>
        <w:spacing w:before="0" w:beforeAutospacing="0" w:after="0" w:afterAutospacing="0"/>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rsidR="00F9787A" w:rsidRDefault="00F9787A" w:rsidP="00F9787A">
      <w:pPr>
        <w:widowControl w:val="0"/>
        <w:ind w:left="567" w:right="565"/>
        <w:jc w:val="center"/>
        <w:rPr>
          <w:rFonts w:ascii="GHEA Grapalat" w:hAnsi="GHEA Grapalat"/>
          <w:b/>
        </w:rPr>
      </w:pPr>
      <w:r>
        <w:rPr>
          <w:rFonts w:ascii="GHEA Grapalat" w:hAnsi="GHEA Grapalat"/>
          <w:b/>
        </w:rPr>
        <w:t>(обеспечение договора)</w:t>
      </w:r>
    </w:p>
    <w:p w:rsidR="00F9787A" w:rsidRDefault="00F9787A" w:rsidP="00F9787A">
      <w:pPr>
        <w:widowControl w:val="0"/>
        <w:ind w:left="567" w:right="565"/>
        <w:jc w:val="center"/>
        <w:rPr>
          <w:rFonts w:ascii="GHEA Grapalat" w:hAnsi="GHEA Grapalat"/>
          <w:b/>
        </w:rPr>
      </w:pPr>
    </w:p>
    <w:p w:rsidR="00F9787A" w:rsidRDefault="00F9787A" w:rsidP="00F9787A">
      <w:pPr>
        <w:pStyle w:val="NormalWeb"/>
        <w:shd w:val="clear" w:color="auto" w:fill="FFFFFF"/>
        <w:spacing w:before="0" w:beforeAutospacing="0" w:after="0" w:afterAutospacing="0"/>
        <w:rPr>
          <w:rStyle w:val="Strong"/>
          <w:bCs w:val="0"/>
          <w:lang w:val="hy-AM"/>
        </w:rPr>
      </w:pPr>
      <w:r>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Pr>
          <w:rFonts w:eastAsiaTheme="minorHAnsi" w:cstheme="minorBidi"/>
        </w:rPr>
        <w:t>N</w:t>
      </w:r>
      <w:r>
        <w:rPr>
          <w:rFonts w:eastAsiaTheme="minorHAnsi" w:cstheme="minorBidi"/>
          <w:lang w:val="hy-AM"/>
        </w:rPr>
        <w:t xml:space="preserve">  </w:t>
      </w:r>
      <w:r>
        <w:rPr>
          <w:rStyle w:val="Strong"/>
          <w:rFonts w:ascii="GHEA Grapalat" w:hAnsi="GHEA Grapalat"/>
          <w:u w:val="single"/>
          <w:lang w:val="hy-AM"/>
        </w:rPr>
        <w:tab/>
      </w:r>
      <w:proofErr w:type="gramEnd"/>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rPr>
        <w:t xml:space="preserve">   </w:t>
      </w:r>
      <w:r>
        <w:rPr>
          <w:rFonts w:ascii="GHEA Grapalat" w:eastAsiaTheme="minorHAnsi" w:hAnsi="GHEA Grapalat" w:cstheme="minorBidi"/>
        </w:rPr>
        <w:t>заключаемым</w:t>
      </w:r>
      <w:r>
        <w:rPr>
          <w:rStyle w:val="Strong"/>
          <w:rFonts w:ascii="GHEA Grapalat" w:hAnsi="GHEA Grapalat"/>
          <w:sz w:val="22"/>
          <w:szCs w:val="22"/>
        </w:rPr>
        <w:t xml:space="preserve">  </w:t>
      </w:r>
      <w:r>
        <w:rPr>
          <w:rFonts w:ascii="GHEA Grapalat" w:eastAsiaTheme="minorHAnsi" w:hAnsi="GHEA Grapalat" w:cstheme="minorBidi"/>
          <w:bCs/>
        </w:rPr>
        <w:t>между</w:t>
      </w:r>
    </w:p>
    <w:p w:rsidR="00F9787A" w:rsidRDefault="00F9787A" w:rsidP="00F9787A">
      <w:pPr>
        <w:pStyle w:val="NormalWeb"/>
        <w:shd w:val="clear" w:color="auto" w:fill="FFFFFF"/>
        <w:spacing w:before="0" w:beforeAutospacing="0" w:after="0" w:afterAutospacing="0"/>
        <w:rPr>
          <w:rStyle w:val="Strong"/>
          <w:rFonts w:ascii="GHEA Grapalat" w:hAnsi="GHEA Grapalat"/>
          <w:b w:val="0"/>
          <w:bCs w:val="0"/>
        </w:rPr>
      </w:pPr>
      <w:r>
        <w:rPr>
          <w:rStyle w:val="Strong"/>
          <w:rFonts w:ascii="GHEA Grapalat" w:hAnsi="GHEA Grapalat"/>
          <w:lang w:val="hy-AM"/>
        </w:rPr>
        <w:tab/>
      </w:r>
      <w:r>
        <w:rPr>
          <w:rStyle w:val="Strong"/>
          <w:rFonts w:ascii="GHEA Grapalat" w:hAnsi="GHEA Grapalat"/>
          <w:lang w:val="hy-AM"/>
        </w:rPr>
        <w:tab/>
      </w:r>
      <w:r>
        <w:rPr>
          <w:rStyle w:val="Strong"/>
          <w:rFonts w:ascii="GHEA Grapalat" w:hAnsi="GHEA Grapalat"/>
        </w:rPr>
        <w:t xml:space="preserve">      номер заключаемого договора</w:t>
      </w:r>
      <w:r>
        <w:rPr>
          <w:rStyle w:val="Strong"/>
          <w:rFonts w:ascii="GHEA Grapalat" w:hAnsi="GHEA Grapalat"/>
          <w:lang w:val="hy-AM"/>
        </w:rPr>
        <w:tab/>
      </w:r>
      <w:r>
        <w:rPr>
          <w:rStyle w:val="Strong"/>
          <w:rFonts w:ascii="GHEA Grapalat" w:hAnsi="GHEA Grapalat"/>
          <w:lang w:val="hy-AM"/>
        </w:rPr>
        <w:tab/>
      </w:r>
      <w:r>
        <w:rPr>
          <w:rStyle w:val="Strong"/>
          <w:rFonts w:ascii="GHEA Grapalat" w:hAnsi="GHEA Grapalat"/>
          <w:lang w:val="hy-AM"/>
        </w:rPr>
        <w:tab/>
      </w:r>
    </w:p>
    <w:p w:rsidR="00F9787A" w:rsidRDefault="00F9787A" w:rsidP="00F9787A">
      <w:pPr>
        <w:pStyle w:val="NormalWeb"/>
        <w:shd w:val="clear" w:color="auto" w:fill="FFFFFF"/>
        <w:spacing w:before="0" w:beforeAutospacing="0" w:after="0" w:afterAutospacing="0"/>
        <w:ind w:left="-142"/>
        <w:rPr>
          <w:rStyle w:val="Strong"/>
          <w:rFonts w:ascii="GHEA Grapalat" w:hAnsi="GHEA Grapalat"/>
          <w:b w:val="0"/>
          <w:bCs w:val="0"/>
          <w:lang w:val="hy-AM"/>
        </w:rPr>
      </w:pP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rPr>
        <w:t>_____</w:t>
      </w:r>
      <w:r>
        <w:rPr>
          <w:rFonts w:ascii="GHEA Grapalat" w:hAnsi="GHEA Grapalat"/>
          <w:lang w:val="hy-AM"/>
        </w:rPr>
        <w:t xml:space="preserve"> </w:t>
      </w:r>
      <w:proofErr w:type="gramStart"/>
      <w:r>
        <w:rPr>
          <w:rFonts w:ascii="GHEA Grapalat" w:eastAsiaTheme="minorHAnsi" w:hAnsi="GHEA Grapalat" w:cstheme="minorBidi"/>
        </w:rPr>
        <w:t xml:space="preserve">   (</w:t>
      </w:r>
      <w:proofErr w:type="gramEnd"/>
      <w:r>
        <w:rPr>
          <w:rFonts w:ascii="GHEA Grapalat" w:eastAsiaTheme="minorHAnsi" w:hAnsi="GHEA Grapalat" w:cstheme="minorBidi"/>
        </w:rPr>
        <w:t>далее-бенефициар) и</w:t>
      </w:r>
      <w:r>
        <w:rPr>
          <w:rStyle w:val="Strong"/>
          <w:rFonts w:ascii="GHEA Grapalat" w:hAnsi="GHEA Grapalat"/>
        </w:rPr>
        <w:t xml:space="preserve">   </w:t>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lang w:val="hy-AM"/>
        </w:rPr>
        <w:tab/>
      </w:r>
      <w:r>
        <w:rPr>
          <w:rStyle w:val="Strong"/>
          <w:rFonts w:ascii="GHEA Grapalat" w:hAnsi="GHEA Grapalat"/>
          <w:u w:val="single"/>
        </w:rPr>
        <w:t>____</w:t>
      </w:r>
      <w:r>
        <w:rPr>
          <w:rFonts w:eastAsiaTheme="minorHAnsi" w:cstheme="minorBidi"/>
        </w:rPr>
        <w:t xml:space="preserve">    </w:t>
      </w:r>
    </w:p>
    <w:p w:rsidR="00F9787A" w:rsidRPr="00F9787A" w:rsidRDefault="00F9787A" w:rsidP="00F9787A">
      <w:pPr>
        <w:pStyle w:val="NormalWeb"/>
        <w:shd w:val="clear" w:color="auto" w:fill="FFFFFF"/>
        <w:spacing w:before="0" w:beforeAutospacing="0" w:after="0" w:afterAutospacing="0"/>
        <w:ind w:left="-142"/>
        <w:rPr>
          <w:rStyle w:val="Strong"/>
          <w:rFonts w:ascii="GHEA Grapalat" w:hAnsi="GHEA Grapalat"/>
          <w:sz w:val="18"/>
          <w:szCs w:val="18"/>
        </w:rPr>
      </w:pPr>
      <w:r>
        <w:rPr>
          <w:rStyle w:val="Strong"/>
          <w:rFonts w:ascii="GHEA Grapalat" w:hAnsi="GHEA Grapalat"/>
          <w:sz w:val="18"/>
          <w:szCs w:val="18"/>
        </w:rPr>
        <w:t>наименование заказчика</w:t>
      </w:r>
      <w:r>
        <w:rPr>
          <w:rStyle w:val="Strong"/>
          <w:rFonts w:ascii="GHEA Grapalat" w:hAnsi="GHEA Grapalat"/>
        </w:rPr>
        <w:t xml:space="preserve">                                            </w:t>
      </w:r>
      <w:r w:rsidRPr="00F9787A">
        <w:rPr>
          <w:rStyle w:val="Strong"/>
          <w:rFonts w:ascii="GHEA Grapalat" w:hAnsi="GHEA Grapalat"/>
          <w:sz w:val="18"/>
          <w:szCs w:val="18"/>
        </w:rPr>
        <w:t>наименование отобранного участника</w:t>
      </w:r>
    </w:p>
    <w:p w:rsidR="00F9787A" w:rsidRDefault="00F9787A" w:rsidP="00F9787A">
      <w:pPr>
        <w:pStyle w:val="NormalWeb"/>
        <w:shd w:val="clear" w:color="auto" w:fill="FFFFFF"/>
        <w:spacing w:before="0" w:beforeAutospacing="0" w:after="0" w:afterAutospacing="0"/>
        <w:ind w:left="-142"/>
        <w:rPr>
          <w:rFonts w:cs="Sylfaen"/>
          <w:vertAlign w:val="superscript"/>
          <w:lang w:val="hy-AM"/>
        </w:rPr>
      </w:pPr>
      <w:r>
        <w:rPr>
          <w:rStyle w:val="Strong"/>
          <w:rFonts w:ascii="GHEA Grapalat" w:hAnsi="GHEA Grapalat"/>
        </w:rPr>
        <w:t xml:space="preserve">                                                                </w:t>
      </w:r>
      <w:r>
        <w:rPr>
          <w:rStyle w:val="Strong"/>
          <w:rFonts w:ascii="GHEA Grapalat" w:hAnsi="GHEA Grapalat"/>
          <w:lang w:val="hy-AM"/>
        </w:rPr>
        <w:tab/>
      </w:r>
    </w:p>
    <w:p w:rsidR="00F9787A" w:rsidRDefault="00F9787A" w:rsidP="00F9787A">
      <w:pPr>
        <w:pStyle w:val="NormalWeb"/>
        <w:shd w:val="clear" w:color="auto" w:fill="FFFFFF"/>
        <w:spacing w:before="0" w:beforeAutospacing="0" w:after="0" w:afterAutospacing="0"/>
        <w:rPr>
          <w:rFonts w:ascii="GHEA Grapalat" w:hAnsi="GHEA Grapalat"/>
          <w:sz w:val="20"/>
          <w:szCs w:val="20"/>
          <w:lang w:val="hy-AM"/>
        </w:rPr>
      </w:pPr>
      <w:r>
        <w:rPr>
          <w:rFonts w:eastAsiaTheme="minorHAnsi" w:cstheme="minorBidi"/>
        </w:rPr>
        <w:t>(</w:t>
      </w:r>
      <w:r>
        <w:rPr>
          <w:rFonts w:ascii="GHEA Grapalat" w:eastAsiaTheme="minorHAnsi" w:hAnsi="GHEA Grapalat" w:cstheme="minorBidi"/>
        </w:rPr>
        <w:t>далее-принципал).</w:t>
      </w:r>
    </w:p>
    <w:p w:rsidR="00F9787A" w:rsidRDefault="00F9787A" w:rsidP="00F9787A">
      <w:pPr>
        <w:pStyle w:val="NormalWeb"/>
        <w:shd w:val="clear" w:color="auto" w:fill="FFFFFF"/>
        <w:spacing w:before="0" w:beforeAutospacing="0" w:after="0" w:afterAutospacing="0"/>
        <w:ind w:firstLine="375"/>
        <w:rPr>
          <w:rFonts w:ascii="GHEA Grapalat" w:eastAsiaTheme="minorHAnsi" w:hAnsi="GHEA Grapalat" w:cstheme="minorBidi"/>
        </w:rPr>
      </w:pPr>
      <w:r>
        <w:rPr>
          <w:rStyle w:val="Strong"/>
          <w:rFonts w:ascii="GHEA Grapalat" w:hAnsi="GHEA Grapalat"/>
          <w:lang w:val="hy-AM"/>
        </w:rPr>
        <w:tab/>
      </w:r>
      <w:r>
        <w:rPr>
          <w:rStyle w:val="Strong"/>
          <w:rFonts w:ascii="GHEA Grapalat" w:hAnsi="GHEA Grapalat"/>
          <w:lang w:val="hy-AM"/>
        </w:rPr>
        <w:tab/>
      </w:r>
      <w:r>
        <w:rPr>
          <w:rFonts w:eastAsiaTheme="minorHAnsi" w:cstheme="minorBidi"/>
          <w:lang w:val="hy-AM"/>
        </w:rPr>
        <w:t xml:space="preserve"> </w:t>
      </w:r>
    </w:p>
    <w:p w:rsidR="00F9787A" w:rsidRDefault="00F9787A" w:rsidP="00F9787A">
      <w:pPr>
        <w:pStyle w:val="NormalWeb"/>
        <w:shd w:val="clear" w:color="auto" w:fill="FFFFFF"/>
        <w:spacing w:before="0" w:beforeAutospacing="0" w:after="0" w:afterAutospacing="0"/>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rsidR="00F9787A" w:rsidRDefault="00F9787A" w:rsidP="00F9787A">
      <w:pPr>
        <w:pStyle w:val="NormalWeb"/>
        <w:shd w:val="clear" w:color="auto" w:fill="FFFFFF"/>
        <w:spacing w:before="0" w:beforeAutospacing="0" w:after="0" w:afterAutospacing="0"/>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w:t>
      </w:r>
      <w:proofErr w:type="gramStart"/>
      <w:r>
        <w:rPr>
          <w:rFonts w:ascii="GHEA Grapalat" w:eastAsiaTheme="minorHAnsi" w:hAnsi="GHEA Grapalat" w:cstheme="minorBidi"/>
          <w:sz w:val="18"/>
          <w:szCs w:val="18"/>
        </w:rPr>
        <w:t>банка</w:t>
      </w:r>
      <w:proofErr w:type="gramEnd"/>
      <w:r>
        <w:rPr>
          <w:rFonts w:ascii="GHEA Grapalat" w:eastAsiaTheme="minorHAnsi" w:hAnsi="GHEA Grapalat" w:cstheme="minorBidi"/>
          <w:sz w:val="18"/>
          <w:szCs w:val="18"/>
        </w:rPr>
        <w:t xml:space="preserve"> выдающего гарантию</w:t>
      </w:r>
    </w:p>
    <w:p w:rsidR="00F9787A" w:rsidRDefault="00F9787A" w:rsidP="00F9787A">
      <w:pPr>
        <w:pStyle w:val="NormalWeb"/>
        <w:shd w:val="clear" w:color="auto" w:fill="FFFFFF"/>
        <w:spacing w:before="0" w:beforeAutospacing="0" w:after="0" w:afterAutospacing="0"/>
        <w:rPr>
          <w:rFonts w:ascii="GHEA Grapalat" w:eastAsiaTheme="minorHAnsi" w:hAnsi="GHEA Grapalat" w:cstheme="minorBidi"/>
        </w:rPr>
      </w:pPr>
    </w:p>
    <w:p w:rsidR="00F9787A" w:rsidRDefault="00F9787A" w:rsidP="00F9787A">
      <w:pPr>
        <w:pStyle w:val="NormalWeb"/>
        <w:shd w:val="clear" w:color="auto" w:fill="FFFFFF"/>
        <w:spacing w:before="0" w:beforeAutospacing="0" w:after="0" w:afterAutospacing="0"/>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F9787A" w:rsidRDefault="00F9787A" w:rsidP="00F9787A">
      <w:pPr>
        <w:pStyle w:val="NormalWeb"/>
        <w:shd w:val="clear" w:color="auto" w:fill="FFFFFF"/>
        <w:spacing w:before="0" w:beforeAutospacing="0" w:after="0" w:afterAutospacing="0"/>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rsidR="00F9787A" w:rsidRDefault="00F9787A" w:rsidP="00F9787A">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rsidR="00F9787A" w:rsidRDefault="00F9787A" w:rsidP="00F9787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rsidR="00F9787A" w:rsidRDefault="00F9787A" w:rsidP="00F9787A">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rsidR="00F9787A" w:rsidRDefault="00F9787A" w:rsidP="00F9787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F9787A" w:rsidRDefault="00F9787A" w:rsidP="00F9787A">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9787A" w:rsidRDefault="00F9787A" w:rsidP="00F9787A">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w:t>
      </w:r>
      <w:proofErr w:type="gramStart"/>
      <w:r>
        <w:rPr>
          <w:rFonts w:ascii="GHEA Grapalat" w:eastAsiaTheme="minorHAnsi" w:hAnsi="GHEA Grapalat" w:cstheme="minorBidi"/>
        </w:rPr>
        <w:t>силе  со</w:t>
      </w:r>
      <w:proofErr w:type="gramEnd"/>
      <w:r>
        <w:rPr>
          <w:rFonts w:ascii="GHEA Grapalat" w:eastAsiaTheme="minorHAnsi" w:hAnsi="GHEA Grapalat" w:cstheme="minorBidi"/>
        </w:rPr>
        <w:t xml:space="preserve"> дня вступления в силу договора N________________________ заключаемого  между  бенефициаром и    </w:t>
      </w:r>
    </w:p>
    <w:p w:rsidR="00F9787A" w:rsidRDefault="00F9787A" w:rsidP="00F9787A">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3" w:author="Inesa Kocharyan" w:date="2023-07-07T10:08:00Z">
        <w:r>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номер заключаемого </w:t>
      </w:r>
      <w:proofErr w:type="spellStart"/>
      <w:r>
        <w:rPr>
          <w:rFonts w:ascii="GHEA Grapalat" w:eastAsiaTheme="minorHAnsi" w:hAnsi="GHEA Grapalat" w:cstheme="minorBidi"/>
          <w:sz w:val="18"/>
          <w:szCs w:val="18"/>
        </w:rPr>
        <w:t>договара</w:t>
      </w:r>
      <w:proofErr w:type="spellEnd"/>
    </w:p>
    <w:p w:rsidR="00F9787A" w:rsidRDefault="00F9787A" w:rsidP="00F9787A">
      <w:pPr>
        <w:pStyle w:val="NormalWeb"/>
        <w:shd w:val="clear" w:color="auto" w:fill="FFFFFF"/>
        <w:spacing w:before="0" w:beforeAutospacing="0" w:after="0" w:afterAutospacing="0"/>
        <w:ind w:firstLine="374"/>
        <w:jc w:val="both"/>
        <w:rPr>
          <w:rFonts w:ascii="GHEA Grapalat" w:eastAsiaTheme="minorHAnsi" w:hAnsi="GHEA Grapalat" w:cstheme="minorBidi"/>
        </w:rPr>
      </w:pPr>
    </w:p>
    <w:p w:rsidR="00A563E2" w:rsidRPr="00A563E2" w:rsidRDefault="00F9787A" w:rsidP="00A563E2">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принципалом </w:t>
      </w:r>
      <w:proofErr w:type="gramStart"/>
      <w:r>
        <w:rPr>
          <w:rFonts w:ascii="GHEA Grapalat" w:eastAsiaTheme="minorHAnsi" w:hAnsi="GHEA Grapalat" w:cstheme="minorBidi"/>
        </w:rPr>
        <w:t>и  действует</w:t>
      </w:r>
      <w:proofErr w:type="gramEnd"/>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sidR="00A563E2" w:rsidRPr="00A563E2">
        <w:rPr>
          <w:rFonts w:ascii="GHEA Grapalat" w:eastAsiaTheme="minorHAnsi" w:hAnsi="GHEA Grapalat" w:cstheme="minorBidi"/>
        </w:rPr>
        <w:t xml:space="preserve"> .</w:t>
      </w:r>
    </w:p>
    <w:p w:rsidR="00F9787A" w:rsidRDefault="00F9787A" w:rsidP="00A563E2">
      <w:pPr>
        <w:pStyle w:val="NormalWeb"/>
        <w:shd w:val="clear" w:color="auto" w:fill="FFFFFF"/>
        <w:spacing w:before="0" w:beforeAutospacing="0" w:after="0" w:afterAutospacing="0"/>
        <w:jc w:val="both"/>
        <w:rPr>
          <w:rFonts w:eastAsiaTheme="minorHAnsi" w:cstheme="minorBidi"/>
        </w:rPr>
      </w:pPr>
      <w:r>
        <w:rPr>
          <w:rFonts w:eastAsiaTheme="minorHAnsi" w:cstheme="minorBidi"/>
        </w:rPr>
        <w:t xml:space="preserve">  </w:t>
      </w:r>
      <w:r w:rsidR="00A563E2" w:rsidRPr="00A563E2">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оказания услуг</w:t>
      </w:r>
      <w:r>
        <w:rPr>
          <w:rFonts w:ascii="GHEA Grapalat" w:hAnsi="GHEA Grapalat"/>
          <w:sz w:val="16"/>
          <w:szCs w:val="16"/>
        </w:rPr>
        <w:t>, предусмотренный заключаемым договором, включая гарантийный срок</w:t>
      </w:r>
    </w:p>
    <w:p w:rsidR="00F9787A" w:rsidRDefault="00F9787A" w:rsidP="00F9787A">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A563E2">
        <w:rPr>
          <w:rFonts w:ascii="GHEA Grapalat" w:eastAsiaTheme="minorHAnsi" w:hAnsi="GHEA Grapalat" w:cstheme="minorBidi"/>
        </w:rPr>
        <w:t>-----------------</w:t>
      </w:r>
      <w:r>
        <w:rPr>
          <w:rFonts w:ascii="GHEA Grapalat" w:eastAsiaTheme="minorHAnsi" w:hAnsi="GHEA Grapalat" w:cstheme="minorBidi"/>
        </w:rPr>
        <w:t xml:space="preserve"> </w:t>
      </w:r>
      <w:r w:rsidR="00A563E2">
        <w:rPr>
          <w:rFonts w:ascii="GHEA Grapalat" w:eastAsiaTheme="minorHAnsi" w:hAnsi="GHEA Grapalat" w:cstheme="minorBidi"/>
        </w:rPr>
        <w:t>указанный в приглашении к процедуре</w:t>
      </w:r>
    </w:p>
    <w:p w:rsidR="00F9787A" w:rsidRDefault="00F9787A" w:rsidP="00F9787A">
      <w:pPr>
        <w:pStyle w:val="NormalWeb"/>
        <w:shd w:val="clear" w:color="auto" w:fill="FFFFFF"/>
        <w:spacing w:before="0" w:beforeAutospacing="0" w:after="0" w:afterAutospacing="0"/>
        <w:jc w:val="both"/>
        <w:rPr>
          <w:rFonts w:ascii="GHEA Grapalat" w:eastAsiaTheme="minorHAnsi" w:hAnsi="GHEA Grapalat" w:cstheme="minorBidi"/>
        </w:rPr>
      </w:pPr>
      <w:r>
        <w:rPr>
          <w:rStyle w:val="Strong"/>
          <w:sz w:val="20"/>
          <w:szCs w:val="20"/>
        </w:rPr>
        <w:t xml:space="preserve">                                                   </w:t>
      </w:r>
      <w:proofErr w:type="spellStart"/>
      <w:r>
        <w:rPr>
          <w:rStyle w:val="Strong"/>
          <w:sz w:val="20"/>
          <w:szCs w:val="20"/>
        </w:rPr>
        <w:t>дрес</w:t>
      </w:r>
      <w:proofErr w:type="spellEnd"/>
      <w:r>
        <w:rPr>
          <w:rStyle w:val="Strong"/>
          <w:sz w:val="20"/>
          <w:szCs w:val="20"/>
        </w:rPr>
        <w:t xml:space="preserve"> эл. почты секретаря</w:t>
      </w:r>
    </w:p>
    <w:p w:rsidR="00F9787A" w:rsidRDefault="00F9787A" w:rsidP="00F9787A">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закупок, организованной с целью заключения договора упомянутого в пункте 1 настоящей гарантии. </w:t>
      </w:r>
    </w:p>
    <w:p w:rsidR="00F9787A" w:rsidRDefault="00F9787A" w:rsidP="00F9787A">
      <w:pPr>
        <w:pStyle w:val="NormalWeb"/>
        <w:shd w:val="clear" w:color="auto" w:fill="FFFFFF"/>
        <w:spacing w:before="0" w:beforeAutospacing="0" w:after="0" w:afterAutospacing="0"/>
        <w:jc w:val="both"/>
        <w:rPr>
          <w:rStyle w:val="Strong"/>
          <w:b w:val="0"/>
          <w:bCs w:val="0"/>
          <w:sz w:val="20"/>
          <w:szCs w:val="20"/>
        </w:rPr>
      </w:pPr>
    </w:p>
    <w:p w:rsidR="00F9787A" w:rsidRDefault="00F9787A" w:rsidP="00F9787A">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F9787A" w:rsidRDefault="00F9787A" w:rsidP="00F9787A">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rsidR="00F9787A" w:rsidRDefault="00F9787A" w:rsidP="00F9787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 xml:space="preserve">номер заключаемого </w:t>
      </w:r>
      <w:proofErr w:type="spellStart"/>
      <w:r>
        <w:rPr>
          <w:rFonts w:ascii="GHEA Grapalat" w:eastAsiaTheme="minorHAnsi" w:hAnsi="GHEA Grapalat" w:cstheme="minorBidi"/>
          <w:sz w:val="18"/>
          <w:szCs w:val="18"/>
        </w:rPr>
        <w:t>договара</w:t>
      </w:r>
      <w:proofErr w:type="spellEnd"/>
    </w:p>
    <w:p w:rsidR="00F9787A" w:rsidRDefault="00F9787A" w:rsidP="00F9787A">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копии </w:t>
      </w:r>
      <w:proofErr w:type="gramStart"/>
      <w:r>
        <w:rPr>
          <w:rFonts w:ascii="GHEA Grapalat" w:eastAsiaTheme="minorHAnsi" w:hAnsi="GHEA Grapalat" w:cstheme="minorBidi"/>
        </w:rPr>
        <w:t>внесенных  в</w:t>
      </w:r>
      <w:proofErr w:type="gramEnd"/>
      <w:r>
        <w:rPr>
          <w:rFonts w:ascii="GHEA Grapalat" w:eastAsiaTheme="minorHAnsi" w:hAnsi="GHEA Grapalat" w:cstheme="minorBidi"/>
        </w:rPr>
        <w:t xml:space="preserve"> него изменений, дополнительных соглашений,</w:t>
      </w:r>
    </w:p>
    <w:p w:rsidR="00F9787A" w:rsidRDefault="00F9787A" w:rsidP="00F9787A">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Pr>
            <w:rStyle w:val="Hyperlink"/>
            <w:rFonts w:ascii="GHEA Grapalat" w:hAnsi="GHEA Grapalat"/>
            <w:sz w:val="20"/>
            <w:szCs w:val="20"/>
            <w:lang w:val="hy-AM"/>
          </w:rPr>
          <w:t>www.procurement.am</w:t>
        </w:r>
      </w:hyperlink>
      <w:r>
        <w:rPr>
          <w:rFonts w:ascii="GHEA Grapalat" w:eastAsiaTheme="minorHAnsi" w:hAnsi="GHEA Grapalat" w:cstheme="minorBidi"/>
        </w:rPr>
        <w:t xml:space="preserve"> .</w:t>
      </w:r>
    </w:p>
    <w:p w:rsidR="00F9787A" w:rsidRDefault="00F9787A" w:rsidP="00F9787A">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9787A" w:rsidRDefault="00F9787A" w:rsidP="00F9787A">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rsidR="00F9787A" w:rsidRDefault="00F9787A" w:rsidP="00F9787A">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F9787A" w:rsidRDefault="00F9787A" w:rsidP="00F9787A">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rsidR="00F9787A" w:rsidRDefault="00F9787A" w:rsidP="00F9787A">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9787A" w:rsidRDefault="00F9787A" w:rsidP="00F9787A">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F9787A" w:rsidRDefault="00F9787A" w:rsidP="00F9787A">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9787A" w:rsidRDefault="00F9787A" w:rsidP="00F9787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9787A" w:rsidRDefault="00F9787A" w:rsidP="00F9787A">
      <w:pPr>
        <w:pStyle w:val="NormalWeb"/>
        <w:shd w:val="clear" w:color="auto" w:fill="FFFFFF"/>
        <w:spacing w:before="0" w:beforeAutospacing="0" w:after="0" w:afterAutospacing="0"/>
        <w:ind w:firstLine="375"/>
        <w:jc w:val="both"/>
        <w:rPr>
          <w:rFonts w:ascii="GHEA Grapalat" w:hAnsi="GHEA Grapalat"/>
          <w:sz w:val="20"/>
          <w:szCs w:val="20"/>
        </w:rPr>
      </w:pPr>
    </w:p>
    <w:p w:rsidR="00F9787A" w:rsidRDefault="00F9787A" w:rsidP="00F9787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proofErr w:type="spellStart"/>
      <w:r>
        <w:rPr>
          <w:rFonts w:ascii="GHEA Grapalat" w:hAnsi="GHEA Grapalat"/>
          <w:sz w:val="20"/>
          <w:szCs w:val="20"/>
          <w:lang w:val="hy-AM"/>
        </w:rPr>
        <w:t>Руководитель</w:t>
      </w:r>
      <w:proofErr w:type="spellEnd"/>
      <w:r>
        <w:rPr>
          <w:rFonts w:ascii="GHEA Grapalat" w:hAnsi="GHEA Grapalat"/>
          <w:sz w:val="20"/>
          <w:szCs w:val="20"/>
          <w:lang w:val="hy-AM"/>
        </w:rPr>
        <w:t xml:space="preserve"> </w:t>
      </w:r>
      <w:proofErr w:type="spellStart"/>
      <w:r>
        <w:rPr>
          <w:rFonts w:ascii="GHEA Grapalat" w:hAnsi="GHEA Grapalat"/>
          <w:sz w:val="20"/>
          <w:szCs w:val="20"/>
          <w:lang w:val="hy-AM"/>
        </w:rPr>
        <w:t>исполнительного</w:t>
      </w:r>
      <w:proofErr w:type="spellEnd"/>
      <w:r>
        <w:rPr>
          <w:rFonts w:ascii="GHEA Grapalat" w:hAnsi="GHEA Grapalat"/>
          <w:sz w:val="20"/>
          <w:szCs w:val="20"/>
          <w:lang w:val="hy-AM"/>
        </w:rPr>
        <w:t xml:space="preserve"> </w:t>
      </w:r>
      <w:proofErr w:type="spellStart"/>
      <w:r>
        <w:rPr>
          <w:rFonts w:ascii="GHEA Grapalat" w:hAnsi="GHEA Grapalat"/>
          <w:sz w:val="20"/>
          <w:szCs w:val="20"/>
          <w:lang w:val="hy-AM"/>
        </w:rPr>
        <w:t>органа</w:t>
      </w:r>
      <w:proofErr w:type="spellEnd"/>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F9787A" w:rsidRDefault="00F9787A" w:rsidP="00F9787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F9787A" w:rsidRDefault="00F9787A" w:rsidP="00F9787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F9787A" w:rsidRDefault="00F9787A" w:rsidP="00F9787A">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F9787A" w:rsidRDefault="00F9787A" w:rsidP="00F9787A">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rsidR="00F9787A" w:rsidRDefault="00F9787A" w:rsidP="00F9787A">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F9787A" w:rsidRDefault="00F9787A" w:rsidP="00CD76E0">
      <w:pPr>
        <w:widowControl w:val="0"/>
        <w:jc w:val="right"/>
        <w:rPr>
          <w:rFonts w:ascii="GHEA Grapalat" w:hAnsi="GHEA Grapalat"/>
          <w:i/>
        </w:rPr>
      </w:pPr>
    </w:p>
    <w:p w:rsidR="00A563E2" w:rsidRDefault="00A563E2" w:rsidP="00CD76E0">
      <w:pPr>
        <w:widowControl w:val="0"/>
        <w:jc w:val="right"/>
        <w:rPr>
          <w:rFonts w:ascii="GHEA Grapalat" w:hAnsi="GHEA Grapalat"/>
          <w:i/>
        </w:rPr>
      </w:pPr>
    </w:p>
    <w:p w:rsidR="00A563E2" w:rsidRDefault="00A563E2" w:rsidP="00CD76E0">
      <w:pPr>
        <w:widowControl w:val="0"/>
        <w:jc w:val="right"/>
        <w:rPr>
          <w:rFonts w:ascii="GHEA Grapalat" w:hAnsi="GHEA Grapalat"/>
          <w:i/>
        </w:rPr>
      </w:pPr>
    </w:p>
    <w:p w:rsidR="00A563E2" w:rsidRDefault="00A563E2" w:rsidP="00CD76E0">
      <w:pPr>
        <w:widowControl w:val="0"/>
        <w:jc w:val="right"/>
        <w:rPr>
          <w:rFonts w:ascii="GHEA Grapalat" w:hAnsi="GHEA Grapalat"/>
          <w:i/>
        </w:rPr>
      </w:pPr>
    </w:p>
    <w:p w:rsidR="00A563E2" w:rsidRDefault="00A563E2" w:rsidP="00CD76E0">
      <w:pPr>
        <w:widowControl w:val="0"/>
        <w:jc w:val="right"/>
        <w:rPr>
          <w:rFonts w:ascii="GHEA Grapalat" w:hAnsi="GHEA Grapalat"/>
          <w:i/>
        </w:rPr>
      </w:pPr>
    </w:p>
    <w:p w:rsidR="00A563E2" w:rsidRDefault="00A563E2" w:rsidP="00CD76E0">
      <w:pPr>
        <w:widowControl w:val="0"/>
        <w:jc w:val="right"/>
        <w:rPr>
          <w:rFonts w:ascii="GHEA Grapalat" w:hAnsi="GHEA Grapalat"/>
          <w:i/>
        </w:rPr>
      </w:pPr>
    </w:p>
    <w:p w:rsidR="00A563E2" w:rsidRDefault="00A563E2" w:rsidP="00CD76E0">
      <w:pPr>
        <w:widowControl w:val="0"/>
        <w:jc w:val="right"/>
        <w:rPr>
          <w:rFonts w:ascii="GHEA Grapalat" w:hAnsi="GHEA Grapalat"/>
          <w:i/>
        </w:rPr>
      </w:pPr>
    </w:p>
    <w:p w:rsidR="00A563E2" w:rsidRDefault="00A563E2" w:rsidP="00CD76E0">
      <w:pPr>
        <w:widowControl w:val="0"/>
        <w:jc w:val="right"/>
        <w:rPr>
          <w:rFonts w:ascii="GHEA Grapalat" w:hAnsi="GHEA Grapalat"/>
          <w:i/>
        </w:rPr>
      </w:pPr>
    </w:p>
    <w:p w:rsidR="00A563E2" w:rsidRDefault="00A563E2" w:rsidP="00CD76E0">
      <w:pPr>
        <w:widowControl w:val="0"/>
        <w:jc w:val="right"/>
        <w:rPr>
          <w:rFonts w:ascii="GHEA Grapalat" w:hAnsi="GHEA Grapalat"/>
          <w:i/>
        </w:rPr>
      </w:pPr>
    </w:p>
    <w:p w:rsidR="002641B4" w:rsidRDefault="002641B4" w:rsidP="00CD76E0">
      <w:pPr>
        <w:pStyle w:val="norm"/>
        <w:widowControl w:val="0"/>
        <w:spacing w:line="240" w:lineRule="auto"/>
        <w:ind w:firstLine="284"/>
        <w:jc w:val="right"/>
        <w:rPr>
          <w:rFonts w:ascii="GHEA Grapalat" w:hAnsi="GHEA Grapalat"/>
          <w:b/>
          <w:sz w:val="24"/>
          <w:szCs w:val="24"/>
        </w:rPr>
      </w:pPr>
    </w:p>
    <w:p w:rsidR="003B2F27" w:rsidRPr="006F1605" w:rsidRDefault="003B2F27" w:rsidP="00CD76E0">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8204C5" w:rsidRPr="009926B2" w:rsidRDefault="008204C5" w:rsidP="008204C5">
      <w:pPr>
        <w:jc w:val="right"/>
        <w:rPr>
          <w:rFonts w:ascii="GHEA Grapalat" w:hAnsi="GHEA Grapalat"/>
          <w:b/>
        </w:rPr>
      </w:pPr>
      <w:r w:rsidRPr="009926B2">
        <w:rPr>
          <w:rFonts w:ascii="GHEA Grapalat" w:hAnsi="GHEA Grapalat"/>
          <w:b/>
        </w:rPr>
        <w:t>к Приглашению на запрос котировок</w:t>
      </w:r>
    </w:p>
    <w:p w:rsidR="008204C5" w:rsidRPr="009926B2" w:rsidRDefault="008204C5" w:rsidP="008204C5">
      <w:pPr>
        <w:pStyle w:val="Heading3"/>
        <w:keepNext w:val="0"/>
        <w:widowControl w:val="0"/>
        <w:spacing w:line="240" w:lineRule="auto"/>
        <w:ind w:firstLine="567"/>
        <w:jc w:val="right"/>
        <w:rPr>
          <w:rFonts w:ascii="GHEA Grapalat" w:hAnsi="GHEA Grapalat"/>
          <w:b/>
          <w:i w:val="0"/>
          <w:sz w:val="24"/>
          <w:szCs w:val="24"/>
        </w:rPr>
      </w:pPr>
      <w:r w:rsidRPr="009926B2">
        <w:rPr>
          <w:rFonts w:ascii="GHEA Grapalat" w:hAnsi="GHEA Grapalat"/>
          <w:b/>
          <w:i w:val="0"/>
          <w:sz w:val="24"/>
          <w:szCs w:val="24"/>
        </w:rPr>
        <w:t xml:space="preserve">под кодом </w:t>
      </w:r>
      <w:r w:rsidR="004753D9" w:rsidRPr="004753D9">
        <w:rPr>
          <w:rFonts w:ascii="GHEA Grapalat" w:hAnsi="GHEA Grapalat"/>
          <w:b/>
          <w:i w:val="0"/>
          <w:sz w:val="24"/>
          <w:szCs w:val="24"/>
        </w:rPr>
        <w:t>ԱԳՆ-ԳՀԾՁԲ-24/04</w:t>
      </w:r>
    </w:p>
    <w:p w:rsidR="003B2F27" w:rsidRPr="00AD29CE" w:rsidRDefault="003B2F27" w:rsidP="00CD76E0">
      <w:pPr>
        <w:widowControl w:val="0"/>
        <w:jc w:val="right"/>
        <w:rPr>
          <w:rFonts w:ascii="GHEA Grapalat" w:hAnsi="GHEA Grapalat"/>
          <w:i/>
        </w:rPr>
      </w:pPr>
    </w:p>
    <w:p w:rsidR="003B2F27" w:rsidRPr="00936B04" w:rsidRDefault="003B2F27" w:rsidP="00CD76E0">
      <w:pPr>
        <w:widowControl w:val="0"/>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CD76E0">
      <w:pPr>
        <w:widowControl w:val="0"/>
        <w:jc w:val="center"/>
        <w:rPr>
          <w:rFonts w:ascii="GHEA Grapalat" w:hAnsi="GHEA Grapalat"/>
          <w:b/>
          <w:lang w:val="en-US"/>
        </w:rPr>
      </w:pPr>
      <w:r w:rsidRPr="00936B04">
        <w:rPr>
          <w:rFonts w:ascii="GHEA Grapalat" w:hAnsi="GHEA Grapalat"/>
          <w:b/>
        </w:rPr>
        <w:t>№ ___________________</w:t>
      </w:r>
    </w:p>
    <w:p w:rsidR="003B2F27" w:rsidRPr="00D04EA3" w:rsidRDefault="003B2F27" w:rsidP="00CD76E0">
      <w:pPr>
        <w:widowControl w:val="0"/>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CD76E0">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CD76E0">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8204C5" w:rsidRDefault="008204C5" w:rsidP="00CD76E0">
      <w:pPr>
        <w:widowControl w:val="0"/>
        <w:jc w:val="both"/>
        <w:rPr>
          <w:rFonts w:ascii="GHEA Grapalat" w:hAnsi="GHEA Grapalat"/>
        </w:rPr>
      </w:pPr>
    </w:p>
    <w:p w:rsidR="00015E26" w:rsidRPr="00AD29CE" w:rsidRDefault="00015E26" w:rsidP="00015E2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8204C5" w:rsidRPr="009926B2" w:rsidRDefault="008204C5" w:rsidP="008204C5">
      <w:pPr>
        <w:widowControl w:val="0"/>
        <w:ind w:firstLine="708"/>
        <w:jc w:val="both"/>
        <w:rPr>
          <w:rFonts w:ascii="GHEA Grapalat" w:hAnsi="GHEA Grapalat"/>
        </w:rPr>
      </w:pPr>
    </w:p>
    <w:p w:rsidR="003B2F27" w:rsidRPr="00AD29CE" w:rsidRDefault="003B2F27" w:rsidP="00CD76E0">
      <w:pPr>
        <w:widowControl w:val="0"/>
        <w:jc w:val="both"/>
        <w:rPr>
          <w:rFonts w:ascii="GHEA Grapalat" w:hAnsi="GHEA Grapalat"/>
          <w:i/>
        </w:rPr>
      </w:pPr>
    </w:p>
    <w:p w:rsidR="003B2F27" w:rsidRPr="00D04EA3" w:rsidRDefault="003B2F27" w:rsidP="00CD76E0">
      <w:pPr>
        <w:jc w:val="center"/>
        <w:rPr>
          <w:rFonts w:ascii="GHEA Grapalat" w:hAnsi="GHEA Grapalat"/>
          <w:b/>
        </w:rPr>
      </w:pPr>
      <w:r w:rsidRPr="00D04EA3">
        <w:rPr>
          <w:rFonts w:ascii="GHEA Grapalat" w:hAnsi="GHEA Grapalat"/>
          <w:b/>
        </w:rPr>
        <w:t>1. ПРЕДМЕТ ДОГОВОРА</w:t>
      </w:r>
    </w:p>
    <w:p w:rsidR="003B2F27" w:rsidRPr="00AD29CE" w:rsidRDefault="003B2F27" w:rsidP="00765D2C">
      <w:pPr>
        <w:widowControl w:val="0"/>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BE65DA" w:rsidRPr="00BE65DA">
        <w:rPr>
          <w:rFonts w:ascii="GHEA Grapalat" w:hAnsi="GHEA Grapalat"/>
          <w:i/>
        </w:rPr>
        <w:t xml:space="preserve">услуг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Default="003B2F27" w:rsidP="005B3874">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p>
    <w:p w:rsidR="005B3874" w:rsidRDefault="005B3874" w:rsidP="005B3874">
      <w:pPr>
        <w:widowControl w:val="0"/>
        <w:tabs>
          <w:tab w:val="left" w:pos="1134"/>
        </w:tabs>
        <w:ind w:firstLine="567"/>
        <w:jc w:val="both"/>
        <w:rPr>
          <w:rFonts w:ascii="GHEA Grapalat" w:hAnsi="GHEA Grapalat" w:cs="Sylfaen"/>
        </w:rPr>
      </w:pPr>
    </w:p>
    <w:p w:rsidR="003B2F27" w:rsidRPr="00AD29CE" w:rsidRDefault="003B2F27" w:rsidP="00CD76E0">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CD76E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255F0E" w:rsidRPr="008B7378" w:rsidRDefault="003B2F27" w:rsidP="00CD76E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rsidR="003B2F27" w:rsidRPr="00AD29CE" w:rsidRDefault="003B2F27" w:rsidP="00CD76E0">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rsidR="003B2F27" w:rsidRPr="00AD29CE" w:rsidRDefault="003B2F27" w:rsidP="00CD76E0">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115B0" w:rsidRDefault="003B2F27" w:rsidP="00CD76E0">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rsidR="003B2F27" w:rsidRPr="00BC61E7" w:rsidRDefault="003B2F27" w:rsidP="00CD76E0">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CD76E0">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CD76E0">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CD76E0">
      <w:pPr>
        <w:widowControl w:val="0"/>
        <w:tabs>
          <w:tab w:val="left" w:pos="1134"/>
        </w:tabs>
        <w:ind w:firstLine="567"/>
        <w:jc w:val="both"/>
        <w:rPr>
          <w:rFonts w:ascii="GHEA Grapalat" w:hAnsi="GHEA Grapalat"/>
        </w:rPr>
      </w:pPr>
      <w:r w:rsidRPr="00AD29CE">
        <w:rPr>
          <w:rFonts w:ascii="GHEA Grapalat" w:hAnsi="GHEA Grapalat"/>
        </w:rPr>
        <w:lastRenderedPageBreak/>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CD76E0">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CD76E0">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CD76E0">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rsidR="003B2F27" w:rsidRPr="00AD29CE" w:rsidRDefault="003B2F27" w:rsidP="00CD76E0">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CD76E0">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rsidR="003B2F27" w:rsidRPr="00AD29CE" w:rsidRDefault="003B2F27" w:rsidP="00CD76E0">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CD76E0">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CD76E0">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Default="003B2F27" w:rsidP="00CD76E0">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47A89" w:rsidRDefault="00C47A89" w:rsidP="00C47A89">
      <w:pPr>
        <w:widowControl w:val="0"/>
        <w:tabs>
          <w:tab w:val="left" w:pos="1276"/>
        </w:tabs>
        <w:ind w:firstLine="567"/>
        <w:jc w:val="both"/>
        <w:rPr>
          <w:rFonts w:ascii="GHEA Grapalat" w:hAnsi="GHEA Grapalat"/>
        </w:rPr>
      </w:pPr>
      <w:r>
        <w:rPr>
          <w:rFonts w:ascii="GHEA Grapalat" w:hAnsi="GHEA Grapalat"/>
        </w:rPr>
        <w:t xml:space="preserve">2.4.4. При возникновении проектных отклонений в ходе выполнения строительных работ Исполнитель выплачивает Заказчику штраф в размере потерь, возникших </w:t>
      </w:r>
      <w:proofErr w:type="gramStart"/>
      <w:r>
        <w:rPr>
          <w:rFonts w:ascii="GHEA Grapalat" w:hAnsi="GHEA Grapalat"/>
        </w:rPr>
        <w:t>в вследствие</w:t>
      </w:r>
      <w:proofErr w:type="gramEnd"/>
      <w:r>
        <w:rPr>
          <w:rFonts w:ascii="GHEA Grapalat" w:hAnsi="GHEA Grapalat"/>
        </w:rPr>
        <w:t xml:space="preserve"> каждого зафиксированного отклонения. При этом:</w:t>
      </w:r>
    </w:p>
    <w:p w:rsidR="00C47A89" w:rsidRDefault="00C47A89" w:rsidP="00C47A89">
      <w:pPr>
        <w:widowControl w:val="0"/>
        <w:tabs>
          <w:tab w:val="left" w:pos="1276"/>
        </w:tabs>
        <w:ind w:firstLine="567"/>
        <w:jc w:val="both"/>
        <w:rPr>
          <w:rFonts w:ascii="GHEA Grapalat" w:hAnsi="GHEA Grapalat"/>
        </w:rPr>
      </w:pPr>
      <w:r>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C47A89" w:rsidRDefault="00C47A89" w:rsidP="00C47A89">
      <w:pPr>
        <w:widowControl w:val="0"/>
        <w:tabs>
          <w:tab w:val="left" w:pos="1276"/>
        </w:tabs>
        <w:ind w:firstLine="567"/>
        <w:jc w:val="both"/>
        <w:rPr>
          <w:rFonts w:ascii="GHEA Grapalat" w:hAnsi="GHEA Grapalat"/>
        </w:rPr>
      </w:pPr>
      <w:r>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sidRPr="00C47A89">
        <w:rPr>
          <w:sz w:val="20"/>
          <w:vertAlign w:val="superscript"/>
        </w:rPr>
        <w:footnoteReference w:customMarkFollows="1" w:id="5"/>
        <w:t>17</w:t>
      </w:r>
      <w:r>
        <w:rPr>
          <w:rFonts w:ascii="GHEA Grapalat" w:hAnsi="GHEA Grapalat"/>
        </w:rPr>
        <w:t>.</w:t>
      </w:r>
      <w:r w:rsidRPr="00C47A89">
        <w:rPr>
          <w:rFonts w:ascii="GHEA Grapalat" w:hAnsi="GHEA Grapalat"/>
        </w:rPr>
        <w:t xml:space="preserve"> </w:t>
      </w:r>
      <w:r>
        <w:rPr>
          <w:rFonts w:ascii="GHEA Grapalat" w:hAnsi="GHEA Grapalat"/>
        </w:rPr>
        <w:t xml:space="preserve"> </w:t>
      </w:r>
    </w:p>
    <w:p w:rsidR="00C8503C" w:rsidRPr="00B138F3" w:rsidRDefault="00C8503C" w:rsidP="00C47A89">
      <w:pPr>
        <w:widowControl w:val="0"/>
        <w:tabs>
          <w:tab w:val="left" w:pos="1276"/>
        </w:tabs>
        <w:ind w:firstLine="567"/>
        <w:jc w:val="both"/>
        <w:rPr>
          <w:rFonts w:ascii="GHEA Grapalat" w:hAnsi="GHEA Grapalat"/>
        </w:rPr>
      </w:pPr>
    </w:p>
    <w:p w:rsidR="003B2F27" w:rsidRPr="00AD29CE" w:rsidRDefault="003B2F27" w:rsidP="00CD76E0">
      <w:pPr>
        <w:widowControl w:val="0"/>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CD76E0">
      <w:pPr>
        <w:widowControl w:val="0"/>
        <w:tabs>
          <w:tab w:val="left" w:pos="1134"/>
        </w:tabs>
        <w:ind w:firstLine="567"/>
        <w:jc w:val="both"/>
        <w:rPr>
          <w:rFonts w:ascii="GHEA Grapalat" w:hAnsi="GHEA Grapalat"/>
        </w:rPr>
      </w:pPr>
      <w:r w:rsidRPr="00AD29CE">
        <w:rPr>
          <w:rFonts w:ascii="GHEA Grapalat" w:hAnsi="GHEA Grapalat"/>
        </w:rPr>
        <w:lastRenderedPageBreak/>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rsidR="003B2F27" w:rsidRPr="00AD29CE" w:rsidRDefault="003B2F27" w:rsidP="00CD76E0">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w:t>
      </w:r>
      <w:proofErr w:type="gramStart"/>
      <w:r w:rsidRPr="00AD29CE">
        <w:rPr>
          <w:rFonts w:ascii="GHEA Grapalat" w:hAnsi="GHEA Grapalat"/>
        </w:rPr>
        <w:t>Заказчику</w:t>
      </w:r>
      <w:proofErr w:type="gramEnd"/>
      <w:r w:rsidRPr="00AD29CE">
        <w:rPr>
          <w:rFonts w:ascii="GHEA Grapalat" w:hAnsi="GHEA Grapalat"/>
        </w:rPr>
        <w:t xml:space="preserve"> подписанный им документ, фиксирующий факт сдачи услуги Заказчику (Приложение № 3.1), а посредством системы электронных закупок </w:t>
      </w:r>
      <w:proofErr w:type="spellStart"/>
      <w:r w:rsidRPr="00AD29CE">
        <w:rPr>
          <w:rFonts w:ascii="GHEA Grapalat" w:hAnsi="GHEA Grapalat"/>
        </w:rPr>
        <w:t>armeps</w:t>
      </w:r>
      <w:proofErr w:type="spellEnd"/>
      <w:r w:rsidRPr="00AD29CE">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rsidR="003B2F27" w:rsidRPr="00AD29CE" w:rsidRDefault="003B2F27" w:rsidP="00CD76E0">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w:t>
      </w:r>
      <w:proofErr w:type="gramStart"/>
      <w:r w:rsidRPr="00AD29CE">
        <w:rPr>
          <w:rFonts w:ascii="GHEA Grapalat" w:hAnsi="GHEA Grapalat"/>
        </w:rPr>
        <w:t xml:space="preserve">течение </w:t>
      </w:r>
      <w:r w:rsidR="005B3874" w:rsidRPr="005B3874">
        <w:rPr>
          <w:rFonts w:ascii="GHEA Grapalat" w:hAnsi="GHEA Grapalat"/>
        </w:rPr>
        <w:t xml:space="preserve"> </w:t>
      </w:r>
      <w:r w:rsidR="005B3874" w:rsidRPr="005B3874">
        <w:rPr>
          <w:rFonts w:ascii="GHEA Grapalat" w:hAnsi="GHEA Grapalat"/>
          <w:u w:val="single"/>
        </w:rPr>
        <w:t>10</w:t>
      </w:r>
      <w:proofErr w:type="gramEnd"/>
      <w:r w:rsidRPr="00AD29CE">
        <w:rPr>
          <w:rFonts w:ascii="GHEA Grapalat" w:hAnsi="GHEA Grapalat"/>
        </w:rPr>
        <w:t xml:space="preserve"> </w:t>
      </w:r>
      <w:r w:rsidR="005B3874" w:rsidRPr="005B3874">
        <w:rPr>
          <w:rFonts w:ascii="GHEA Grapalat" w:hAnsi="GHEA Grapalat"/>
        </w:rPr>
        <w:t xml:space="preserve"> </w:t>
      </w:r>
      <w:r w:rsidRPr="00AD29CE">
        <w:rPr>
          <w:rFonts w:ascii="GHEA Grapalat" w:hAnsi="GHEA Grapalat"/>
        </w:rPr>
        <w:t xml:space="preserve">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w:t>
      </w:r>
      <w:proofErr w:type="spellStart"/>
      <w:r w:rsidRPr="00AD29CE">
        <w:rPr>
          <w:rFonts w:ascii="GHEA Grapalat" w:hAnsi="GHEA Grapalat"/>
        </w:rPr>
        <w:t>armeps</w:t>
      </w:r>
      <w:proofErr w:type="spellEnd"/>
      <w:r w:rsidRPr="00AD29CE">
        <w:rPr>
          <w:rFonts w:ascii="GHEA Grapalat" w:hAnsi="GHEA Grapalat"/>
        </w:rPr>
        <w:t xml:space="preserve">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CD76E0">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w:t>
      </w:r>
      <w:proofErr w:type="spellStart"/>
      <w:r w:rsidRPr="00AD29CE">
        <w:rPr>
          <w:rFonts w:ascii="GHEA Grapalat" w:hAnsi="GHEA Grapalat"/>
        </w:rPr>
        <w:t>armeps</w:t>
      </w:r>
      <w:proofErr w:type="spellEnd"/>
      <w:r w:rsidRPr="00AD29CE">
        <w:rPr>
          <w:rFonts w:ascii="GHEA Grapalat" w:hAnsi="GHEA Grapalat"/>
        </w:rPr>
        <w:t xml:space="preserve">, возвращает Исполнителю акт сдачи-приемки, а также отрицательное заключение, послужившее основанием для его </w:t>
      </w:r>
      <w:proofErr w:type="spellStart"/>
      <w:r w:rsidRPr="00AD29CE">
        <w:rPr>
          <w:rFonts w:ascii="GHEA Grapalat" w:hAnsi="GHEA Grapalat"/>
        </w:rPr>
        <w:t>неподписания</w:t>
      </w:r>
      <w:proofErr w:type="spellEnd"/>
      <w:r w:rsidRPr="00AD29CE">
        <w:rPr>
          <w:rFonts w:ascii="GHEA Grapalat" w:hAnsi="GHEA Grapalat"/>
        </w:rPr>
        <w:t xml:space="preserve">. В случае применения настоящего пункта Заказчик предпринимает меры, предусмотренные договором для подобной ситуации и в отношении </w:t>
      </w:r>
      <w:proofErr w:type="gramStart"/>
      <w:r w:rsidRPr="00AD29CE">
        <w:rPr>
          <w:rFonts w:ascii="GHEA Grapalat" w:hAnsi="GHEA Grapalat"/>
        </w:rPr>
        <w:t>Исполнителя</w:t>
      </w:r>
      <w:proofErr w:type="gramEnd"/>
      <w:r w:rsidRPr="00AD29CE">
        <w:rPr>
          <w:rFonts w:ascii="GHEA Grapalat" w:hAnsi="GHEA Grapalat"/>
        </w:rPr>
        <w:t xml:space="preserve"> применяет меры ответственности, предусмотренные договором.</w:t>
      </w:r>
    </w:p>
    <w:p w:rsidR="003B2F27" w:rsidRPr="00AD29CE" w:rsidRDefault="003B2F27" w:rsidP="00CD76E0">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w:t>
      </w:r>
      <w:proofErr w:type="gramStart"/>
      <w:r w:rsidRPr="00AD29CE">
        <w:rPr>
          <w:rFonts w:ascii="GHEA Grapalat" w:hAnsi="GHEA Grapalat"/>
        </w:rPr>
        <w:t>Исполнителю</w:t>
      </w:r>
      <w:proofErr w:type="gramEnd"/>
      <w:r w:rsidRPr="00AD29CE">
        <w:rPr>
          <w:rFonts w:ascii="GHEA Grapalat" w:hAnsi="GHEA Grapalat"/>
        </w:rPr>
        <w:t xml:space="preserve"> подписанный им акт сдачи-приемки. </w:t>
      </w:r>
    </w:p>
    <w:p w:rsidR="002641B4" w:rsidRDefault="002641B4" w:rsidP="00CD76E0">
      <w:pPr>
        <w:widowControl w:val="0"/>
        <w:jc w:val="center"/>
        <w:rPr>
          <w:rFonts w:ascii="GHEA Grapalat" w:hAnsi="GHEA Grapalat"/>
          <w:b/>
        </w:rPr>
      </w:pPr>
    </w:p>
    <w:p w:rsidR="003B2F27" w:rsidRPr="00AD29CE" w:rsidRDefault="003B2F27" w:rsidP="00CD76E0">
      <w:pPr>
        <w:widowControl w:val="0"/>
        <w:jc w:val="center"/>
        <w:rPr>
          <w:rFonts w:ascii="GHEA Grapalat" w:hAnsi="GHEA Grapalat" w:cs="Sylfaen"/>
          <w:b/>
        </w:rPr>
      </w:pPr>
      <w:r w:rsidRPr="00AD29CE">
        <w:rPr>
          <w:rFonts w:ascii="GHEA Grapalat" w:hAnsi="GHEA Grapalat"/>
          <w:b/>
        </w:rPr>
        <w:t>4. ЦЕНА ДОГОВОРА</w:t>
      </w:r>
    </w:p>
    <w:p w:rsidR="003B2F27" w:rsidRPr="00D04EA3" w:rsidRDefault="003B2F27" w:rsidP="00CD76E0">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8E3117">
        <w:rPr>
          <w:rStyle w:val="FootnoteReference"/>
          <w:rFonts w:ascii="GHEA Grapalat" w:hAnsi="GHEA Grapalat"/>
        </w:rPr>
        <w:footnoteReference w:customMarkFollows="1" w:id="6"/>
        <w:t>18</w:t>
      </w:r>
      <w:r>
        <w:rPr>
          <w:rFonts w:ascii="GHEA Grapalat" w:hAnsi="GHEA Grapalat"/>
        </w:rPr>
        <w:t>.</w:t>
      </w:r>
    </w:p>
    <w:p w:rsidR="003B2F27" w:rsidRPr="00AD29CE" w:rsidRDefault="003B2F27" w:rsidP="00CD76E0">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CD76E0">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CD76E0">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w:t>
      </w:r>
      <w:r w:rsidRPr="00AD29CE">
        <w:rPr>
          <w:rFonts w:ascii="GHEA Grapalat" w:hAnsi="GHEA Grapalat"/>
        </w:rPr>
        <w:lastRenderedPageBreak/>
        <w:t xml:space="preserve">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rsidR="00DE24EF" w:rsidRPr="00DE24EF" w:rsidRDefault="00DE24EF" w:rsidP="00CD76E0">
      <w:pPr>
        <w:widowControl w:val="0"/>
        <w:tabs>
          <w:tab w:val="left" w:pos="1134"/>
        </w:tabs>
        <w:ind w:firstLine="567"/>
        <w:jc w:val="both"/>
        <w:rPr>
          <w:rFonts w:ascii="GHEA Grapalat" w:hAnsi="GHEA Grapalat"/>
        </w:rPr>
      </w:pPr>
      <w:proofErr w:type="spellStart"/>
      <w:r w:rsidRPr="003F3CF4">
        <w:rPr>
          <w:rFonts w:ascii="GHEA Grapalat" w:hAnsi="GHEA Grapalat"/>
          <w:lang w:val="hy-AM"/>
        </w:rPr>
        <w:t>При</w:t>
      </w:r>
      <w:proofErr w:type="spellEnd"/>
      <w:r w:rsidRPr="003F3CF4">
        <w:rPr>
          <w:rFonts w:ascii="GHEA Grapalat" w:hAnsi="GHEA Grapalat"/>
          <w:lang w:val="hy-AM"/>
        </w:rPr>
        <w:t xml:space="preserve"> </w:t>
      </w:r>
      <w:proofErr w:type="spellStart"/>
      <w:r w:rsidRPr="003F3CF4">
        <w:rPr>
          <w:rFonts w:ascii="GHEA Grapalat" w:hAnsi="GHEA Grapalat"/>
          <w:lang w:val="hy-AM"/>
        </w:rPr>
        <w:t>этом</w:t>
      </w:r>
      <w:proofErr w:type="spellEnd"/>
      <w:r>
        <w:rPr>
          <w:rFonts w:ascii="GHEA Grapalat" w:hAnsi="GHEA Grapalat"/>
          <w:lang w:val="hy-AM"/>
        </w:rPr>
        <w:t>,</w:t>
      </w:r>
      <w:r w:rsidRPr="003F3CF4">
        <w:rPr>
          <w:rFonts w:ascii="GHEA Grapalat" w:hAnsi="GHEA Grapalat"/>
          <w:lang w:val="hy-AM"/>
        </w:rPr>
        <w:t xml:space="preserve"> с </w:t>
      </w:r>
      <w:proofErr w:type="spellStart"/>
      <w:r w:rsidRPr="003F3CF4">
        <w:rPr>
          <w:rFonts w:ascii="GHEA Grapalat" w:hAnsi="GHEA Grapalat"/>
          <w:lang w:val="hy-AM"/>
        </w:rPr>
        <w:t>целью</w:t>
      </w:r>
      <w:proofErr w:type="spellEnd"/>
      <w:r w:rsidRPr="003F3CF4">
        <w:rPr>
          <w:rFonts w:ascii="GHEA Grapalat" w:hAnsi="GHEA Grapalat"/>
          <w:lang w:val="hy-AM"/>
        </w:rPr>
        <w:t xml:space="preserve"> </w:t>
      </w:r>
      <w:proofErr w:type="spellStart"/>
      <w:r w:rsidRPr="003F3CF4">
        <w:rPr>
          <w:rFonts w:ascii="GHEA Grapalat" w:hAnsi="GHEA Grapalat"/>
          <w:lang w:val="hy-AM"/>
        </w:rPr>
        <w:t>совершения</w:t>
      </w:r>
      <w:proofErr w:type="spellEnd"/>
      <w:r w:rsidRPr="003F3CF4">
        <w:rPr>
          <w:rFonts w:ascii="GHEA Grapalat" w:hAnsi="GHEA Grapalat"/>
          <w:lang w:val="hy-AM"/>
        </w:rPr>
        <w:t xml:space="preserve"> </w:t>
      </w:r>
      <w:proofErr w:type="spellStart"/>
      <w:r w:rsidRPr="003F3CF4">
        <w:rPr>
          <w:rFonts w:ascii="GHEA Grapalat" w:hAnsi="GHEA Grapalat"/>
          <w:lang w:val="hy-AM"/>
        </w:rPr>
        <w:t>платежа</w:t>
      </w:r>
      <w:proofErr w:type="spellEnd"/>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w:t>
      </w:r>
      <w:proofErr w:type="spellStart"/>
      <w:r w:rsidRPr="003F3CF4">
        <w:rPr>
          <w:rFonts w:ascii="GHEA Grapalat" w:hAnsi="GHEA Grapalat"/>
          <w:lang w:val="hy-AM"/>
        </w:rPr>
        <w:t>течение</w:t>
      </w:r>
      <w:proofErr w:type="spellEnd"/>
      <w:r w:rsidRPr="003F3CF4">
        <w:rPr>
          <w:rFonts w:ascii="GHEA Grapalat" w:hAnsi="GHEA Grapalat"/>
          <w:lang w:val="hy-AM"/>
        </w:rPr>
        <w:t xml:space="preserve"> 3 </w:t>
      </w:r>
      <w:proofErr w:type="spellStart"/>
      <w:r w:rsidRPr="003F3CF4">
        <w:rPr>
          <w:rFonts w:ascii="GHEA Grapalat" w:hAnsi="GHEA Grapalat"/>
          <w:lang w:val="hy-AM"/>
        </w:rPr>
        <w:t>рабочих</w:t>
      </w:r>
      <w:proofErr w:type="spellEnd"/>
      <w:r w:rsidRPr="003F3CF4">
        <w:rPr>
          <w:rFonts w:ascii="GHEA Grapalat" w:hAnsi="GHEA Grapalat"/>
          <w:lang w:val="hy-AM"/>
        </w:rPr>
        <w:t xml:space="preserve"> </w:t>
      </w:r>
      <w:proofErr w:type="spellStart"/>
      <w:r w:rsidRPr="003F3CF4">
        <w:rPr>
          <w:rFonts w:ascii="GHEA Grapalat" w:hAnsi="GHEA Grapalat"/>
          <w:lang w:val="hy-AM"/>
        </w:rPr>
        <w:t>дней</w:t>
      </w:r>
      <w:proofErr w:type="spellEnd"/>
      <w:r w:rsidRPr="003F3CF4">
        <w:rPr>
          <w:rFonts w:ascii="GHEA Grapalat" w:hAnsi="GHEA Grapalat"/>
          <w:lang w:val="hy-AM"/>
        </w:rPr>
        <w:t xml:space="preserve"> </w:t>
      </w:r>
      <w:proofErr w:type="spellStart"/>
      <w:r w:rsidRPr="003F3CF4">
        <w:rPr>
          <w:rFonts w:ascii="GHEA Grapalat" w:hAnsi="GHEA Grapalat"/>
          <w:lang w:val="hy-AM"/>
        </w:rPr>
        <w:t>со</w:t>
      </w:r>
      <w:proofErr w:type="spellEnd"/>
      <w:r w:rsidRPr="003F3CF4">
        <w:rPr>
          <w:rFonts w:ascii="GHEA Grapalat" w:hAnsi="GHEA Grapalat"/>
          <w:lang w:val="hy-AM"/>
        </w:rPr>
        <w:t xml:space="preserve"> </w:t>
      </w:r>
      <w:proofErr w:type="spellStart"/>
      <w:r w:rsidRPr="003F3CF4">
        <w:rPr>
          <w:rFonts w:ascii="GHEA Grapalat" w:hAnsi="GHEA Grapalat"/>
          <w:lang w:val="hy-AM"/>
        </w:rPr>
        <w:t>дня</w:t>
      </w:r>
      <w:proofErr w:type="spellEnd"/>
      <w:r w:rsidRPr="003F3CF4">
        <w:rPr>
          <w:rFonts w:ascii="GHEA Grapalat" w:hAnsi="GHEA Grapalat"/>
          <w:lang w:val="hy-AM"/>
        </w:rPr>
        <w:t xml:space="preserve"> </w:t>
      </w:r>
      <w:proofErr w:type="spellStart"/>
      <w:r w:rsidRPr="003F3CF4">
        <w:rPr>
          <w:rFonts w:ascii="GHEA Grapalat" w:hAnsi="GHEA Grapalat"/>
          <w:lang w:val="hy-AM"/>
        </w:rPr>
        <w:t>подписания</w:t>
      </w:r>
      <w:proofErr w:type="spellEnd"/>
      <w:r w:rsidRPr="003F3CF4">
        <w:rPr>
          <w:rFonts w:ascii="GHEA Grapalat" w:hAnsi="GHEA Grapalat"/>
          <w:lang w:val="hy-AM"/>
        </w:rPr>
        <w:t xml:space="preserve"> </w:t>
      </w:r>
      <w:proofErr w:type="spellStart"/>
      <w:r w:rsidRPr="003F3CF4">
        <w:rPr>
          <w:rFonts w:ascii="GHEA Grapalat" w:hAnsi="GHEA Grapalat"/>
          <w:lang w:val="hy-AM"/>
        </w:rPr>
        <w:t>протокола</w:t>
      </w:r>
      <w:proofErr w:type="spellEnd"/>
      <w:r w:rsidRPr="003F3CF4">
        <w:rPr>
          <w:rFonts w:ascii="GHEA Grapalat" w:hAnsi="GHEA Grapalat"/>
          <w:lang w:val="hy-AM"/>
        </w:rPr>
        <w:t xml:space="preserve"> </w:t>
      </w:r>
      <w:proofErr w:type="spellStart"/>
      <w:r w:rsidRPr="003F3CF4">
        <w:rPr>
          <w:rFonts w:ascii="GHEA Grapalat" w:hAnsi="GHEA Grapalat"/>
          <w:lang w:val="hy-AM"/>
        </w:rPr>
        <w:t>передачи-приема</w:t>
      </w:r>
      <w:proofErr w:type="spellEnd"/>
      <w:r w:rsidRPr="003F3CF4">
        <w:rPr>
          <w:rFonts w:ascii="GHEA Grapalat" w:hAnsi="GHEA Grapalat"/>
          <w:lang w:val="hy-AM"/>
        </w:rPr>
        <w:t xml:space="preserve"> </w:t>
      </w:r>
      <w:proofErr w:type="spellStart"/>
      <w:r w:rsidRPr="003F3CF4">
        <w:rPr>
          <w:rFonts w:ascii="GHEA Grapalat" w:hAnsi="GHEA Grapalat"/>
          <w:lang w:val="hy-AM"/>
        </w:rPr>
        <w:t>вносит</w:t>
      </w:r>
      <w:proofErr w:type="spellEnd"/>
      <w:r w:rsidRPr="003F3CF4">
        <w:rPr>
          <w:rFonts w:ascii="GHEA Grapalat" w:hAnsi="GHEA Grapalat"/>
          <w:lang w:val="hy-AM"/>
        </w:rPr>
        <w:t xml:space="preserve"> </w:t>
      </w:r>
      <w:proofErr w:type="spellStart"/>
      <w:r w:rsidRPr="003F3CF4">
        <w:rPr>
          <w:rFonts w:ascii="GHEA Grapalat" w:hAnsi="GHEA Grapalat"/>
          <w:lang w:val="hy-AM"/>
        </w:rPr>
        <w:t>платежное</w:t>
      </w:r>
      <w:proofErr w:type="spellEnd"/>
      <w:r w:rsidRPr="003F3CF4">
        <w:rPr>
          <w:rFonts w:ascii="GHEA Grapalat" w:hAnsi="GHEA Grapalat"/>
          <w:lang w:val="hy-AM"/>
        </w:rPr>
        <w:t xml:space="preserve"> </w:t>
      </w:r>
      <w:proofErr w:type="spellStart"/>
      <w:r w:rsidRPr="003F3CF4">
        <w:rPr>
          <w:rFonts w:ascii="GHEA Grapalat" w:hAnsi="GHEA Grapalat"/>
          <w:lang w:val="hy-AM"/>
        </w:rPr>
        <w:t>поручение</w:t>
      </w:r>
      <w:proofErr w:type="spellEnd"/>
      <w:r w:rsidRPr="003F3CF4">
        <w:rPr>
          <w:rFonts w:ascii="GHEA Grapalat" w:hAnsi="GHEA Grapalat"/>
          <w:lang w:val="hy-AM"/>
        </w:rPr>
        <w:t xml:space="preserve"> и </w:t>
      </w:r>
      <w:proofErr w:type="spellStart"/>
      <w:r w:rsidRPr="003F3CF4">
        <w:rPr>
          <w:rFonts w:ascii="GHEA Grapalat" w:hAnsi="GHEA Grapalat"/>
          <w:lang w:val="hy-AM"/>
        </w:rPr>
        <w:t>копию</w:t>
      </w:r>
      <w:proofErr w:type="spellEnd"/>
      <w:r w:rsidRPr="003F3CF4">
        <w:rPr>
          <w:rFonts w:ascii="GHEA Grapalat" w:hAnsi="GHEA Grapalat"/>
          <w:lang w:val="hy-AM"/>
        </w:rPr>
        <w:t xml:space="preserve"> </w:t>
      </w:r>
      <w:proofErr w:type="spellStart"/>
      <w:r w:rsidRPr="003F3CF4">
        <w:rPr>
          <w:rFonts w:ascii="GHEA Grapalat" w:hAnsi="GHEA Grapalat"/>
          <w:lang w:val="hy-AM"/>
        </w:rPr>
        <w:t>протокола</w:t>
      </w:r>
      <w:proofErr w:type="spellEnd"/>
      <w:r w:rsidRPr="003F3CF4">
        <w:rPr>
          <w:rFonts w:ascii="GHEA Grapalat" w:hAnsi="GHEA Grapalat"/>
          <w:lang w:val="hy-AM"/>
        </w:rPr>
        <w:t xml:space="preserve"> </w:t>
      </w:r>
      <w:proofErr w:type="spellStart"/>
      <w:r w:rsidRPr="003F3CF4">
        <w:rPr>
          <w:rFonts w:ascii="GHEA Grapalat" w:hAnsi="GHEA Grapalat"/>
          <w:lang w:val="hy-AM"/>
        </w:rPr>
        <w:t>передачи-приема</w:t>
      </w:r>
      <w:proofErr w:type="spellEnd"/>
      <w:r w:rsidRPr="003F3CF4">
        <w:rPr>
          <w:rFonts w:ascii="GHEA Grapalat" w:hAnsi="GHEA Grapalat"/>
          <w:lang w:val="hy-AM"/>
        </w:rPr>
        <w:t xml:space="preserve"> в </w:t>
      </w:r>
      <w:proofErr w:type="spellStart"/>
      <w:r w:rsidRPr="003F3CF4">
        <w:rPr>
          <w:rFonts w:ascii="GHEA Grapalat" w:hAnsi="GHEA Grapalat"/>
          <w:lang w:val="hy-AM"/>
        </w:rPr>
        <w:t>казначейскую</w:t>
      </w:r>
      <w:proofErr w:type="spellEnd"/>
      <w:r w:rsidRPr="003F3CF4">
        <w:rPr>
          <w:rFonts w:ascii="GHEA Grapalat" w:hAnsi="GHEA Grapalat"/>
          <w:lang w:val="hy-AM"/>
        </w:rPr>
        <w:t xml:space="preserve"> </w:t>
      </w:r>
      <w:proofErr w:type="spellStart"/>
      <w:r w:rsidRPr="003F3CF4">
        <w:rPr>
          <w:rFonts w:ascii="GHEA Grapalat" w:hAnsi="GHEA Grapalat"/>
          <w:lang w:val="hy-AM"/>
        </w:rPr>
        <w:t>систему</w:t>
      </w:r>
      <w:proofErr w:type="spellEnd"/>
      <w:r w:rsidRPr="003F3CF4">
        <w:rPr>
          <w:rFonts w:ascii="GHEA Grapalat" w:hAnsi="GHEA Grapalat"/>
          <w:lang w:val="hy-AM"/>
        </w:rPr>
        <w:t xml:space="preserve"> </w:t>
      </w:r>
      <w:proofErr w:type="spellStart"/>
      <w:r w:rsidRPr="003F3CF4">
        <w:rPr>
          <w:rFonts w:ascii="GHEA Grapalat" w:hAnsi="GHEA Grapalat"/>
          <w:lang w:val="hy-AM"/>
        </w:rPr>
        <w:t>уполномоченного</w:t>
      </w:r>
      <w:proofErr w:type="spellEnd"/>
      <w:r w:rsidRPr="003F3CF4">
        <w:rPr>
          <w:rFonts w:ascii="GHEA Grapalat" w:hAnsi="GHEA Grapalat"/>
          <w:lang w:val="hy-AM"/>
        </w:rPr>
        <w:t xml:space="preserve"> </w:t>
      </w:r>
      <w:proofErr w:type="spellStart"/>
      <w:r w:rsidRPr="003F3CF4">
        <w:rPr>
          <w:rFonts w:ascii="GHEA Grapalat" w:hAnsi="GHEA Grapalat"/>
          <w:lang w:val="hy-AM"/>
        </w:rPr>
        <w:t>органа</w:t>
      </w:r>
      <w:proofErr w:type="spellEnd"/>
      <w:r w:rsidRPr="003F3CF4">
        <w:rPr>
          <w:rFonts w:ascii="GHEA Grapalat" w:hAnsi="GHEA Grapalat"/>
          <w:lang w:val="hy-AM"/>
        </w:rPr>
        <w:t xml:space="preserve">, а </w:t>
      </w:r>
      <w:proofErr w:type="spellStart"/>
      <w:r w:rsidRPr="003F3CF4">
        <w:rPr>
          <w:rFonts w:ascii="GHEA Grapalat" w:hAnsi="GHEA Grapalat"/>
          <w:lang w:val="hy-AM"/>
        </w:rPr>
        <w:t>на</w:t>
      </w:r>
      <w:proofErr w:type="spellEnd"/>
      <w:r w:rsidRPr="003F3CF4">
        <w:rPr>
          <w:rFonts w:ascii="GHEA Grapalat" w:hAnsi="GHEA Grapalat"/>
          <w:lang w:val="hy-AM"/>
        </w:rPr>
        <w:t xml:space="preserve"> </w:t>
      </w:r>
      <w:proofErr w:type="spellStart"/>
      <w:r w:rsidRPr="003F3CF4">
        <w:rPr>
          <w:rFonts w:ascii="GHEA Grapalat" w:hAnsi="GHEA Grapalat"/>
          <w:lang w:val="hy-AM"/>
        </w:rPr>
        <w:t>основании</w:t>
      </w:r>
      <w:proofErr w:type="spellEnd"/>
      <w:r w:rsidRPr="003F3CF4">
        <w:rPr>
          <w:rFonts w:ascii="GHEA Grapalat" w:hAnsi="GHEA Grapalat"/>
          <w:lang w:val="hy-AM"/>
        </w:rPr>
        <w:t xml:space="preserve"> </w:t>
      </w:r>
      <w:proofErr w:type="spellStart"/>
      <w:r w:rsidRPr="003F3CF4">
        <w:rPr>
          <w:rFonts w:ascii="GHEA Grapalat" w:hAnsi="GHEA Grapalat"/>
          <w:lang w:val="hy-AM"/>
        </w:rPr>
        <w:t>документов</w:t>
      </w:r>
      <w:proofErr w:type="spellEnd"/>
      <w:r w:rsidRPr="003F3CF4">
        <w:rPr>
          <w:rFonts w:ascii="GHEA Grapalat" w:hAnsi="GHEA Grapalat"/>
          <w:lang w:val="hy-AM"/>
        </w:rPr>
        <w:t xml:space="preserve">, </w:t>
      </w:r>
      <w:proofErr w:type="spellStart"/>
      <w:r w:rsidRPr="003F3CF4">
        <w:rPr>
          <w:rFonts w:ascii="GHEA Grapalat" w:hAnsi="GHEA Grapalat"/>
          <w:lang w:val="hy-AM"/>
        </w:rPr>
        <w:t>представленных</w:t>
      </w:r>
      <w:proofErr w:type="spellEnd"/>
      <w:r w:rsidRPr="003F3CF4">
        <w:rPr>
          <w:rFonts w:ascii="GHEA Grapalat" w:hAnsi="GHEA Grapalat"/>
          <w:lang w:val="hy-AM"/>
        </w:rPr>
        <w:t xml:space="preserve"> </w:t>
      </w:r>
      <w:proofErr w:type="spellStart"/>
      <w:r w:rsidRPr="003F3CF4">
        <w:rPr>
          <w:rFonts w:ascii="GHEA Grapalat" w:hAnsi="GHEA Grapalat"/>
          <w:lang w:val="hy-AM"/>
        </w:rPr>
        <w:t>согласно</w:t>
      </w:r>
      <w:proofErr w:type="spellEnd"/>
      <w:r w:rsidRPr="003F3CF4">
        <w:rPr>
          <w:rFonts w:ascii="GHEA Grapalat" w:hAnsi="GHEA Grapalat"/>
          <w:lang w:val="hy-AM"/>
        </w:rPr>
        <w:t xml:space="preserve"> </w:t>
      </w:r>
      <w:proofErr w:type="spellStart"/>
      <w:r w:rsidRPr="003F3CF4">
        <w:rPr>
          <w:rFonts w:ascii="GHEA Grapalat" w:hAnsi="GHEA Grapalat"/>
          <w:lang w:val="hy-AM"/>
        </w:rPr>
        <w:t>установленному</w:t>
      </w:r>
      <w:proofErr w:type="spellEnd"/>
      <w:r w:rsidRPr="003F3CF4">
        <w:rPr>
          <w:rFonts w:ascii="GHEA Grapalat" w:hAnsi="GHEA Grapalat"/>
          <w:lang w:val="hy-AM"/>
        </w:rPr>
        <w:t xml:space="preserve"> </w:t>
      </w:r>
      <w:proofErr w:type="spellStart"/>
      <w:r w:rsidRPr="003F3CF4">
        <w:rPr>
          <w:rFonts w:ascii="GHEA Grapalat" w:hAnsi="GHEA Grapalat"/>
          <w:lang w:val="hy-AM"/>
        </w:rPr>
        <w:t>порядку</w:t>
      </w:r>
      <w:proofErr w:type="spellEnd"/>
      <w:r w:rsidRPr="003F3CF4">
        <w:rPr>
          <w:rFonts w:ascii="GHEA Grapalat" w:hAnsi="GHEA Grapalat"/>
          <w:lang w:val="hy-AM"/>
        </w:rPr>
        <w:t xml:space="preserve">, </w:t>
      </w:r>
      <w:proofErr w:type="spellStart"/>
      <w:r w:rsidRPr="003F3CF4">
        <w:rPr>
          <w:rFonts w:ascii="GHEA Grapalat" w:hAnsi="GHEA Grapalat"/>
          <w:lang w:val="hy-AM"/>
        </w:rPr>
        <w:t>уполномоченный</w:t>
      </w:r>
      <w:proofErr w:type="spellEnd"/>
      <w:r w:rsidRPr="003F3CF4">
        <w:rPr>
          <w:rFonts w:ascii="GHEA Grapalat" w:hAnsi="GHEA Grapalat"/>
          <w:lang w:val="hy-AM"/>
        </w:rPr>
        <w:t xml:space="preserve"> </w:t>
      </w:r>
      <w:proofErr w:type="spellStart"/>
      <w:r w:rsidRPr="003F3CF4">
        <w:rPr>
          <w:rFonts w:ascii="GHEA Grapalat" w:hAnsi="GHEA Grapalat"/>
          <w:lang w:val="hy-AM"/>
        </w:rPr>
        <w:t>орган</w:t>
      </w:r>
      <w:proofErr w:type="spellEnd"/>
      <w:r w:rsidRPr="003F3CF4">
        <w:rPr>
          <w:rFonts w:ascii="GHEA Grapalat" w:hAnsi="GHEA Grapalat"/>
          <w:lang w:val="hy-AM"/>
        </w:rPr>
        <w:t xml:space="preserve"> в </w:t>
      </w:r>
      <w:proofErr w:type="spellStart"/>
      <w:r w:rsidRPr="003F3CF4">
        <w:rPr>
          <w:rFonts w:ascii="GHEA Grapalat" w:hAnsi="GHEA Grapalat"/>
          <w:lang w:val="hy-AM"/>
        </w:rPr>
        <w:t>случае</w:t>
      </w:r>
      <w:proofErr w:type="spellEnd"/>
      <w:r w:rsidRPr="003F3CF4">
        <w:rPr>
          <w:rFonts w:ascii="GHEA Grapalat" w:hAnsi="GHEA Grapalat"/>
          <w:lang w:val="hy-AM"/>
        </w:rPr>
        <w:t xml:space="preserve"> </w:t>
      </w:r>
      <w:proofErr w:type="spellStart"/>
      <w:r w:rsidRPr="003F3CF4">
        <w:rPr>
          <w:rFonts w:ascii="GHEA Grapalat" w:hAnsi="GHEA Grapalat"/>
          <w:lang w:val="hy-AM"/>
        </w:rPr>
        <w:t>поступления</w:t>
      </w:r>
      <w:proofErr w:type="spellEnd"/>
      <w:r w:rsidRPr="003F3CF4">
        <w:rPr>
          <w:rFonts w:ascii="GHEA Grapalat" w:hAnsi="GHEA Grapalat"/>
          <w:lang w:val="hy-AM"/>
        </w:rPr>
        <w:t xml:space="preserve"> в </w:t>
      </w:r>
      <w:proofErr w:type="spellStart"/>
      <w:r w:rsidRPr="003F3CF4">
        <w:rPr>
          <w:rFonts w:ascii="GHEA Grapalat" w:hAnsi="GHEA Grapalat"/>
          <w:lang w:val="hy-AM"/>
        </w:rPr>
        <w:t>казначейскую</w:t>
      </w:r>
      <w:proofErr w:type="spellEnd"/>
      <w:r w:rsidRPr="003F3CF4">
        <w:rPr>
          <w:rFonts w:ascii="GHEA Grapalat" w:hAnsi="GHEA Grapalat"/>
          <w:lang w:val="hy-AM"/>
        </w:rPr>
        <w:t xml:space="preserve"> </w:t>
      </w:r>
      <w:proofErr w:type="spellStart"/>
      <w:r w:rsidRPr="003F3CF4">
        <w:rPr>
          <w:rFonts w:ascii="GHEA Grapalat" w:hAnsi="GHEA Grapalat"/>
          <w:lang w:val="hy-AM"/>
        </w:rPr>
        <w:t>систему</w:t>
      </w:r>
      <w:proofErr w:type="spellEnd"/>
      <w:r w:rsidRPr="003F3CF4">
        <w:rPr>
          <w:rFonts w:ascii="GHEA Grapalat" w:hAnsi="GHEA Grapalat"/>
          <w:lang w:val="hy-AM"/>
        </w:rPr>
        <w:t xml:space="preserve"> </w:t>
      </w:r>
      <w:proofErr w:type="spellStart"/>
      <w:r w:rsidRPr="003F3CF4">
        <w:rPr>
          <w:rFonts w:ascii="GHEA Grapalat" w:hAnsi="GHEA Grapalat"/>
          <w:lang w:val="hy-AM"/>
        </w:rPr>
        <w:t>протокола</w:t>
      </w:r>
      <w:proofErr w:type="spellEnd"/>
      <w:r w:rsidRPr="003F3CF4">
        <w:rPr>
          <w:rFonts w:ascii="GHEA Grapalat" w:hAnsi="GHEA Grapalat"/>
          <w:lang w:val="hy-AM"/>
        </w:rPr>
        <w:t xml:space="preserve"> </w:t>
      </w:r>
      <w:proofErr w:type="spellStart"/>
      <w:r w:rsidRPr="003F3CF4">
        <w:rPr>
          <w:rFonts w:ascii="GHEA Grapalat" w:hAnsi="GHEA Grapalat"/>
          <w:lang w:val="hy-AM"/>
        </w:rPr>
        <w:t>передачи-приема</w:t>
      </w:r>
      <w:proofErr w:type="spellEnd"/>
      <w:r w:rsidRPr="003F3CF4">
        <w:rPr>
          <w:rFonts w:ascii="GHEA Grapalat" w:hAnsi="GHEA Grapalat"/>
          <w:lang w:val="hy-AM"/>
        </w:rPr>
        <w:t xml:space="preserve"> </w:t>
      </w:r>
      <w:proofErr w:type="spellStart"/>
      <w:r w:rsidRPr="003F3CF4">
        <w:rPr>
          <w:rFonts w:ascii="GHEA Grapalat" w:hAnsi="GHEA Grapalat"/>
          <w:lang w:val="hy-AM"/>
        </w:rPr>
        <w:t>производит</w:t>
      </w:r>
      <w:proofErr w:type="spellEnd"/>
      <w:r w:rsidRPr="003F3CF4">
        <w:rPr>
          <w:rFonts w:ascii="GHEA Grapalat" w:hAnsi="GHEA Grapalat"/>
          <w:lang w:val="hy-AM"/>
        </w:rPr>
        <w:t xml:space="preserve"> </w:t>
      </w:r>
      <w:proofErr w:type="spellStart"/>
      <w:r w:rsidRPr="003F3CF4">
        <w:rPr>
          <w:rFonts w:ascii="GHEA Grapalat" w:hAnsi="GHEA Grapalat"/>
          <w:lang w:val="hy-AM"/>
        </w:rPr>
        <w:t>данный</w:t>
      </w:r>
      <w:proofErr w:type="spellEnd"/>
      <w:r w:rsidRPr="003F3CF4">
        <w:rPr>
          <w:rFonts w:ascii="GHEA Grapalat" w:hAnsi="GHEA Grapalat"/>
          <w:lang w:val="hy-AM"/>
        </w:rPr>
        <w:t xml:space="preserve"> </w:t>
      </w:r>
      <w:proofErr w:type="spellStart"/>
      <w:r w:rsidRPr="003F3CF4">
        <w:rPr>
          <w:rFonts w:ascii="GHEA Grapalat" w:hAnsi="GHEA Grapalat"/>
          <w:lang w:val="hy-AM"/>
        </w:rPr>
        <w:t>платеж</w:t>
      </w:r>
      <w:proofErr w:type="spellEnd"/>
      <w:r>
        <w:rPr>
          <w:rFonts w:ascii="GHEA Grapalat" w:hAnsi="GHEA Grapalat"/>
          <w:lang w:val="hy-AM"/>
        </w:rPr>
        <w:t xml:space="preserve"> </w:t>
      </w:r>
      <w:r w:rsidRPr="003F3CF4">
        <w:rPr>
          <w:rFonts w:ascii="GHEA Grapalat" w:hAnsi="GHEA Grapalat"/>
          <w:lang w:val="hy-AM"/>
        </w:rPr>
        <w:t xml:space="preserve">в </w:t>
      </w:r>
      <w:proofErr w:type="spellStart"/>
      <w:r w:rsidRPr="003F3CF4">
        <w:rPr>
          <w:rFonts w:ascii="GHEA Grapalat" w:hAnsi="GHEA Grapalat"/>
          <w:lang w:val="hy-AM"/>
        </w:rPr>
        <w:t>сроки</w:t>
      </w:r>
      <w:proofErr w:type="spellEnd"/>
      <w:r w:rsidRPr="003F3CF4">
        <w:rPr>
          <w:rFonts w:ascii="GHEA Grapalat" w:hAnsi="GHEA Grapalat"/>
          <w:lang w:val="hy-AM"/>
        </w:rPr>
        <w:t xml:space="preserve">, </w:t>
      </w:r>
      <w:proofErr w:type="spellStart"/>
      <w:r w:rsidRPr="003F3CF4">
        <w:rPr>
          <w:rFonts w:ascii="GHEA Grapalat" w:hAnsi="GHEA Grapalat"/>
          <w:lang w:val="hy-AM"/>
        </w:rPr>
        <w:t>установленные</w:t>
      </w:r>
      <w:proofErr w:type="spellEnd"/>
      <w:r w:rsidRPr="003F3CF4">
        <w:rPr>
          <w:rFonts w:ascii="GHEA Grapalat" w:hAnsi="GHEA Grapalat"/>
          <w:lang w:val="hy-AM"/>
        </w:rPr>
        <w:t xml:space="preserve"> </w:t>
      </w:r>
      <w:proofErr w:type="spellStart"/>
      <w:r w:rsidRPr="003F3CF4">
        <w:rPr>
          <w:rFonts w:ascii="GHEA Grapalat" w:hAnsi="GHEA Grapalat"/>
          <w:lang w:val="hy-AM"/>
        </w:rPr>
        <w:t>графиком</w:t>
      </w:r>
      <w:proofErr w:type="spellEnd"/>
      <w:r w:rsidRPr="003F3CF4">
        <w:rPr>
          <w:rFonts w:ascii="GHEA Grapalat" w:hAnsi="GHEA Grapalat"/>
          <w:lang w:val="hy-AM"/>
        </w:rPr>
        <w:t xml:space="preserve"> </w:t>
      </w:r>
      <w:proofErr w:type="spellStart"/>
      <w:r>
        <w:rPr>
          <w:rFonts w:ascii="GHEA Grapalat" w:hAnsi="GHEA Grapalat"/>
          <w:lang w:val="hy-AM"/>
        </w:rPr>
        <w:t>օ</w:t>
      </w:r>
      <w:r w:rsidRPr="003F3CF4">
        <w:rPr>
          <w:rFonts w:ascii="GHEA Grapalat" w:hAnsi="GHEA Grapalat"/>
          <w:lang w:val="hy-AM"/>
        </w:rPr>
        <w:t>платы</w:t>
      </w:r>
      <w:proofErr w:type="spellEnd"/>
      <w:r w:rsidRPr="003F3CF4">
        <w:rPr>
          <w:rFonts w:ascii="GHEA Grapalat" w:hAnsi="GHEA Grapalat"/>
          <w:lang w:val="hy-AM"/>
        </w:rPr>
        <w:t xml:space="preserve"> </w:t>
      </w:r>
      <w:proofErr w:type="spellStart"/>
      <w:r w:rsidRPr="003F3CF4">
        <w:rPr>
          <w:rFonts w:ascii="GHEA Grapalat" w:hAnsi="GHEA Grapalat"/>
          <w:lang w:val="hy-AM"/>
        </w:rPr>
        <w:t>настоящего</w:t>
      </w:r>
      <w:proofErr w:type="spellEnd"/>
      <w:r w:rsidRPr="003F3CF4">
        <w:rPr>
          <w:rFonts w:ascii="GHEA Grapalat" w:hAnsi="GHEA Grapalat"/>
          <w:lang w:val="hy-AM"/>
        </w:rPr>
        <w:t xml:space="preserve"> </w:t>
      </w:r>
      <w:proofErr w:type="spellStart"/>
      <w:r w:rsidRPr="003F3CF4">
        <w:rPr>
          <w:rFonts w:ascii="GHEA Grapalat" w:hAnsi="GHEA Grapalat"/>
          <w:lang w:val="hy-AM"/>
        </w:rPr>
        <w:t>Договора</w:t>
      </w:r>
      <w:proofErr w:type="spellEnd"/>
      <w:r w:rsidRPr="003F3CF4">
        <w:rPr>
          <w:rFonts w:ascii="GHEA Grapalat" w:hAnsi="GHEA Grapalat"/>
          <w:lang w:val="hy-AM"/>
        </w:rPr>
        <w:t xml:space="preserve">, в </w:t>
      </w:r>
      <w:proofErr w:type="spellStart"/>
      <w:r w:rsidRPr="003F3CF4">
        <w:rPr>
          <w:rFonts w:ascii="GHEA Grapalat" w:hAnsi="GHEA Grapalat"/>
          <w:lang w:val="hy-AM"/>
        </w:rPr>
        <w:t>течение</w:t>
      </w:r>
      <w:proofErr w:type="spellEnd"/>
      <w:r w:rsidRPr="003F3CF4">
        <w:rPr>
          <w:rFonts w:ascii="GHEA Grapalat" w:hAnsi="GHEA Grapalat"/>
          <w:lang w:val="hy-AM"/>
        </w:rPr>
        <w:t xml:space="preserve"> </w:t>
      </w:r>
      <w:proofErr w:type="spellStart"/>
      <w:r w:rsidRPr="003F3CF4">
        <w:rPr>
          <w:rFonts w:ascii="GHEA Grapalat" w:hAnsi="GHEA Grapalat"/>
          <w:lang w:val="hy-AM"/>
        </w:rPr>
        <w:t>пяти</w:t>
      </w:r>
      <w:proofErr w:type="spellEnd"/>
      <w:r w:rsidRPr="003F3CF4">
        <w:rPr>
          <w:rFonts w:ascii="GHEA Grapalat" w:hAnsi="GHEA Grapalat"/>
          <w:lang w:val="hy-AM"/>
        </w:rPr>
        <w:t xml:space="preserve"> </w:t>
      </w:r>
      <w:proofErr w:type="spellStart"/>
      <w:r w:rsidRPr="003F3CF4">
        <w:rPr>
          <w:rFonts w:ascii="GHEA Grapalat" w:hAnsi="GHEA Grapalat"/>
          <w:lang w:val="hy-AM"/>
        </w:rPr>
        <w:t>рабочих</w:t>
      </w:r>
      <w:proofErr w:type="spellEnd"/>
      <w:r w:rsidRPr="003F3CF4">
        <w:rPr>
          <w:rFonts w:ascii="GHEA Grapalat" w:hAnsi="GHEA Grapalat"/>
          <w:lang w:val="hy-AM"/>
        </w:rPr>
        <w:t xml:space="preserve"> </w:t>
      </w:r>
      <w:proofErr w:type="spellStart"/>
      <w:r w:rsidRPr="003F3CF4">
        <w:rPr>
          <w:rFonts w:ascii="GHEA Grapalat" w:hAnsi="GHEA Grapalat"/>
          <w:lang w:val="hy-AM"/>
        </w:rPr>
        <w:t>дней</w:t>
      </w:r>
      <w:proofErr w:type="spellEnd"/>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rsidR="003B2F27" w:rsidRPr="00AD29CE" w:rsidRDefault="003B2F27" w:rsidP="00CD76E0">
      <w:pPr>
        <w:widowControl w:val="0"/>
        <w:ind w:firstLine="720"/>
        <w:jc w:val="center"/>
        <w:rPr>
          <w:rFonts w:ascii="GHEA Grapalat" w:hAnsi="GHEA Grapalat" w:cs="Sylfaen"/>
        </w:rPr>
      </w:pPr>
    </w:p>
    <w:p w:rsidR="003B2F27" w:rsidRPr="00AD29CE" w:rsidRDefault="003B2F27" w:rsidP="00CD76E0">
      <w:pPr>
        <w:widowControl w:val="0"/>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CD76E0">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CD76E0">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CD76E0">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CD76E0">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29734E" w:rsidRDefault="003B2F27" w:rsidP="00CD76E0">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rsidR="003B2F27" w:rsidRPr="00844C3A" w:rsidRDefault="003B2F27" w:rsidP="00CD76E0">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CD76E0">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rsidR="003B2F27" w:rsidRPr="00AD29CE" w:rsidRDefault="003B2F27" w:rsidP="00CD76E0">
      <w:pPr>
        <w:widowControl w:val="0"/>
        <w:ind w:firstLine="720"/>
        <w:jc w:val="center"/>
        <w:rPr>
          <w:rFonts w:ascii="GHEA Grapalat" w:hAnsi="GHEA Grapalat" w:cs="Sylfaen"/>
        </w:rPr>
      </w:pPr>
    </w:p>
    <w:p w:rsidR="003B2F27" w:rsidRPr="00AD29CE" w:rsidRDefault="003B2F27" w:rsidP="00CD76E0">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CD76E0">
      <w:pPr>
        <w:widowControl w:val="0"/>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w:t>
      </w:r>
      <w:r w:rsidRPr="00AD29CE">
        <w:rPr>
          <w:rFonts w:ascii="GHEA Grapalat" w:hAnsi="GHEA Grapalat"/>
        </w:rPr>
        <w:lastRenderedPageBreak/>
        <w:t>3 (трех) месяцев, то каждая из сторон имеет право расторгнуть договор, предварительно уведомив об этом другую сторону.</w:t>
      </w:r>
    </w:p>
    <w:p w:rsidR="005C516D" w:rsidRDefault="005C516D" w:rsidP="00CD76E0">
      <w:pPr>
        <w:widowControl w:val="0"/>
        <w:jc w:val="center"/>
        <w:rPr>
          <w:rFonts w:ascii="GHEA Grapalat" w:hAnsi="GHEA Grapalat"/>
          <w:b/>
        </w:rPr>
      </w:pPr>
    </w:p>
    <w:p w:rsidR="003B2F27" w:rsidRPr="00AD29CE" w:rsidRDefault="003B2F27" w:rsidP="00CD76E0">
      <w:pPr>
        <w:widowControl w:val="0"/>
        <w:jc w:val="center"/>
        <w:rPr>
          <w:rFonts w:ascii="GHEA Grapalat" w:hAnsi="GHEA Grapalat" w:cs="Sylfaen"/>
          <w:b/>
        </w:rPr>
      </w:pPr>
      <w:r w:rsidRPr="00AD29CE">
        <w:rPr>
          <w:rFonts w:ascii="GHEA Grapalat" w:hAnsi="GHEA Grapalat"/>
          <w:b/>
        </w:rPr>
        <w:t>7. ИНЫЕ УСЛОВИЯ</w:t>
      </w:r>
    </w:p>
    <w:p w:rsidR="003B2F27" w:rsidRPr="00AD29CE" w:rsidRDefault="003B2F27" w:rsidP="00CD76E0">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CD76E0">
      <w:pPr>
        <w:widowControl w:val="0"/>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3B2F27" w:rsidRPr="00AD29CE" w:rsidRDefault="003B2F27" w:rsidP="00CD76E0">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CD76E0">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CD76E0">
      <w:pPr>
        <w:widowControl w:val="0"/>
        <w:tabs>
          <w:tab w:val="left" w:pos="1134"/>
        </w:tabs>
        <w:ind w:firstLine="567"/>
        <w:jc w:val="both"/>
        <w:rPr>
          <w:rFonts w:ascii="GHEA Grapalat" w:hAnsi="GHEA Grapalat"/>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CD76E0">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CD76E0">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CD76E0">
      <w:pPr>
        <w:widowControl w:val="0"/>
        <w:tabs>
          <w:tab w:val="left" w:pos="1134"/>
        </w:tabs>
        <w:ind w:firstLine="567"/>
        <w:jc w:val="both"/>
        <w:rPr>
          <w:rFonts w:ascii="GHEA Grapalat" w:hAnsi="GHEA Grapalat"/>
        </w:rPr>
      </w:pPr>
      <w:r w:rsidRPr="00AD29CE">
        <w:rPr>
          <w:rFonts w:ascii="GHEA Grapalat" w:hAnsi="GHEA Grapalat"/>
        </w:rPr>
        <w:t>7.</w:t>
      </w:r>
      <w:r w:rsidR="00C47A89" w:rsidRPr="00C47A89">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CD76E0">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CD76E0">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7"/>
        <w:t>23</w:t>
      </w:r>
      <w:r w:rsidRPr="00AD29CE">
        <w:rPr>
          <w:rFonts w:ascii="GHEA Grapalat" w:hAnsi="GHEA Grapalat"/>
        </w:rPr>
        <w:t>.</w:t>
      </w:r>
    </w:p>
    <w:p w:rsidR="003B2F27" w:rsidRPr="00AD29CE" w:rsidRDefault="003B2F27" w:rsidP="00CD76E0">
      <w:pPr>
        <w:widowControl w:val="0"/>
        <w:tabs>
          <w:tab w:val="left" w:pos="1134"/>
        </w:tabs>
        <w:ind w:firstLine="567"/>
        <w:jc w:val="both"/>
        <w:rPr>
          <w:rFonts w:ascii="GHEA Grapalat" w:hAnsi="GHEA Grapalat"/>
        </w:rPr>
      </w:pPr>
      <w:r w:rsidRPr="00AD29CE">
        <w:rPr>
          <w:rFonts w:ascii="GHEA Grapalat" w:hAnsi="GHEA Grapalat"/>
        </w:rPr>
        <w:t>7.</w:t>
      </w:r>
      <w:r w:rsidR="00C47A89" w:rsidRPr="00C47A89">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w:t>
      </w:r>
      <w:r w:rsidRPr="00AD29CE">
        <w:rPr>
          <w:rFonts w:ascii="GHEA Grapalat" w:hAnsi="GHEA Grapalat"/>
        </w:rPr>
        <w:lastRenderedPageBreak/>
        <w:t>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8"/>
        <w:t>24</w:t>
      </w:r>
      <w:r w:rsidRPr="00AD29CE">
        <w:rPr>
          <w:rFonts w:ascii="GHEA Grapalat" w:hAnsi="GHEA Grapalat"/>
        </w:rPr>
        <w:t>.</w:t>
      </w:r>
    </w:p>
    <w:p w:rsidR="003B2F27" w:rsidRPr="00AD29CE" w:rsidRDefault="003B2F27" w:rsidP="00CD76E0">
      <w:pPr>
        <w:widowControl w:val="0"/>
        <w:tabs>
          <w:tab w:val="left" w:pos="1134"/>
        </w:tabs>
        <w:ind w:firstLine="567"/>
        <w:jc w:val="both"/>
        <w:rPr>
          <w:rFonts w:ascii="GHEA Grapalat" w:hAnsi="GHEA Grapalat"/>
        </w:rPr>
      </w:pPr>
      <w:r w:rsidRPr="00AD29CE">
        <w:rPr>
          <w:rFonts w:ascii="GHEA Grapalat" w:hAnsi="GHEA Grapalat"/>
        </w:rPr>
        <w:t>7.</w:t>
      </w:r>
      <w:r w:rsidR="00C47A89" w:rsidRPr="00C47A89">
        <w:rPr>
          <w:rFonts w:ascii="GHEA Grapalat" w:hAnsi="GHEA Grapalat"/>
        </w:rPr>
        <w:t>7</w:t>
      </w:r>
      <w:r>
        <w:rPr>
          <w:rFonts w:ascii="GHEA Grapalat" w:hAnsi="GHEA Grapalat"/>
        </w:rPr>
        <w:t>.</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 xml:space="preserve">предоставления </w:t>
      </w:r>
      <w:proofErr w:type="gramStart"/>
      <w:r>
        <w:rPr>
          <w:rFonts w:ascii="GHEA Grapalat" w:hAnsi="GHEA Grapalat"/>
        </w:rPr>
        <w:t>услуг</w:t>
      </w:r>
      <w:r w:rsidRPr="001640C5">
        <w:rPr>
          <w:rFonts w:ascii="GHEA Grapalat" w:hAnsi="GHEA Grapalat"/>
        </w:rPr>
        <w:t>.</w:t>
      </w:r>
      <w:r w:rsidRPr="00AD29CE">
        <w:rPr>
          <w:rFonts w:ascii="GHEA Grapalat" w:hAnsi="GHEA Grapalat"/>
        </w:rPr>
        <w:t>.</w:t>
      </w:r>
      <w:proofErr w:type="gramEnd"/>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CD76E0">
      <w:pPr>
        <w:widowControl w:val="0"/>
        <w:tabs>
          <w:tab w:val="left" w:pos="720"/>
          <w:tab w:val="left" w:pos="1134"/>
        </w:tabs>
        <w:ind w:firstLine="567"/>
        <w:jc w:val="both"/>
        <w:rPr>
          <w:rFonts w:ascii="GHEA Grapalat" w:hAnsi="GHEA Grapalat"/>
        </w:rPr>
      </w:pPr>
      <w:r w:rsidRPr="00AD29CE">
        <w:rPr>
          <w:rFonts w:ascii="GHEA Grapalat" w:hAnsi="GHEA Grapalat"/>
        </w:rPr>
        <w:t>7.</w:t>
      </w:r>
      <w:r w:rsidR="00C47A89" w:rsidRPr="00C47A89">
        <w:rPr>
          <w:rFonts w:ascii="GHEA Grapalat" w:hAnsi="GHEA Grapalat"/>
        </w:rPr>
        <w:t>8</w:t>
      </w:r>
      <w:r>
        <w:rPr>
          <w:rFonts w:ascii="GHEA Grapalat" w:hAnsi="GHEA Grapalat"/>
        </w:rPr>
        <w:t>.</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CD76E0">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CD76E0">
      <w:pPr>
        <w:widowControl w:val="0"/>
        <w:tabs>
          <w:tab w:val="left" w:pos="1276"/>
        </w:tabs>
        <w:ind w:firstLine="567"/>
        <w:jc w:val="both"/>
        <w:rPr>
          <w:rFonts w:ascii="GHEA Grapalat" w:hAnsi="GHEA Grapalat"/>
        </w:rPr>
      </w:pPr>
      <w:r w:rsidRPr="00AD29CE">
        <w:rPr>
          <w:rFonts w:ascii="GHEA Grapalat" w:hAnsi="GHEA Grapalat"/>
        </w:rPr>
        <w:t>7.</w:t>
      </w:r>
      <w:r w:rsidR="00C47A89" w:rsidRPr="00C47A89">
        <w:rPr>
          <w:rFonts w:ascii="GHEA Grapalat" w:hAnsi="GHEA Grapalat"/>
        </w:rPr>
        <w:t>9</w:t>
      </w:r>
      <w:r>
        <w:rPr>
          <w:rFonts w:ascii="GHEA Grapalat" w:hAnsi="GHEA Grapalat"/>
        </w:rPr>
        <w:t>.</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CD76E0">
      <w:pPr>
        <w:widowControl w:val="0"/>
        <w:tabs>
          <w:tab w:val="left" w:pos="1276"/>
        </w:tabs>
        <w:ind w:firstLine="567"/>
        <w:jc w:val="both"/>
        <w:rPr>
          <w:rFonts w:ascii="GHEA Grapalat" w:hAnsi="GHEA Grapalat"/>
        </w:rPr>
      </w:pPr>
      <w:r w:rsidRPr="00AD29CE">
        <w:rPr>
          <w:rFonts w:ascii="GHEA Grapalat" w:hAnsi="GHEA Grapalat"/>
        </w:rPr>
        <w:t>7.1</w:t>
      </w:r>
      <w:r w:rsidR="00C47A89" w:rsidRPr="00245213">
        <w:rPr>
          <w:rFonts w:ascii="GHEA Grapalat" w:hAnsi="GHEA Grapalat"/>
        </w:rPr>
        <w:t>0</w:t>
      </w:r>
      <w:r>
        <w:rPr>
          <w:rFonts w:ascii="GHEA Grapalat" w:hAnsi="GHEA Grapalat"/>
        </w:rPr>
        <w:t>.</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CD76E0">
      <w:pPr>
        <w:widowControl w:val="0"/>
        <w:tabs>
          <w:tab w:val="left" w:pos="1276"/>
        </w:tabs>
        <w:ind w:firstLine="567"/>
        <w:jc w:val="both"/>
        <w:rPr>
          <w:rFonts w:ascii="GHEA Grapalat" w:hAnsi="GHEA Grapalat"/>
        </w:rPr>
      </w:pPr>
      <w:r w:rsidRPr="00AD29CE">
        <w:rPr>
          <w:rFonts w:ascii="GHEA Grapalat" w:hAnsi="GHEA Grapalat"/>
        </w:rPr>
        <w:t>7.1</w:t>
      </w:r>
      <w:r w:rsidR="00C47A89" w:rsidRPr="00245213">
        <w:rPr>
          <w:rFonts w:ascii="GHEA Grapalat" w:hAnsi="GHEA Grapalat"/>
        </w:rPr>
        <w:t>1</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rsidR="003B2F27" w:rsidRPr="00AD29CE" w:rsidRDefault="003B2F27" w:rsidP="00CD76E0">
      <w:pPr>
        <w:widowControl w:val="0"/>
        <w:tabs>
          <w:tab w:val="left" w:pos="1276"/>
        </w:tabs>
        <w:ind w:firstLine="567"/>
        <w:jc w:val="both"/>
        <w:rPr>
          <w:rFonts w:ascii="GHEA Grapalat" w:hAnsi="GHEA Grapalat"/>
        </w:rPr>
      </w:pPr>
      <w:r w:rsidRPr="00AD29CE">
        <w:rPr>
          <w:rFonts w:ascii="GHEA Grapalat" w:hAnsi="GHEA Grapalat"/>
        </w:rPr>
        <w:t>7.1</w:t>
      </w:r>
      <w:r w:rsidR="00C47A89" w:rsidRPr="00245213">
        <w:rPr>
          <w:rFonts w:ascii="GHEA Grapalat" w:hAnsi="GHEA Grapalat"/>
        </w:rPr>
        <w:t>2</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w:t>
      </w:r>
      <w:r w:rsidR="00374927" w:rsidRPr="00374927">
        <w:rPr>
          <w:rFonts w:ascii="GHEA Grapalat" w:hAnsi="GHEA Grapalat"/>
        </w:rPr>
        <w:t xml:space="preserve"> </w:t>
      </w:r>
      <w:r w:rsidR="00374927" w:rsidRPr="00AD29CE">
        <w:rPr>
          <w:rFonts w:ascii="GHEA Grapalat" w:hAnsi="GHEA Grapalat"/>
        </w:rPr>
        <w:t>№ 1</w:t>
      </w:r>
      <w:r w:rsidR="00374927" w:rsidRPr="00374927">
        <w:rPr>
          <w:rFonts w:ascii="GHEA Grapalat" w:hAnsi="GHEA Grapalat"/>
        </w:rPr>
        <w:t>.1,</w:t>
      </w:r>
      <w:r w:rsidRPr="00AD29CE">
        <w:rPr>
          <w:rFonts w:ascii="GHEA Grapalat" w:hAnsi="GHEA Grapalat"/>
        </w:rPr>
        <w:t xml:space="preserve"> № 2, № 3 и </w:t>
      </w:r>
      <w:r w:rsidRPr="00AD29CE">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CD76E0">
      <w:pPr>
        <w:widowControl w:val="0"/>
        <w:tabs>
          <w:tab w:val="left" w:pos="1276"/>
        </w:tabs>
        <w:ind w:firstLine="567"/>
        <w:jc w:val="both"/>
        <w:rPr>
          <w:rFonts w:ascii="GHEA Grapalat" w:hAnsi="GHEA Grapalat"/>
          <w:bCs/>
        </w:rPr>
      </w:pPr>
      <w:r w:rsidRPr="00AD29CE">
        <w:rPr>
          <w:rFonts w:ascii="GHEA Grapalat" w:hAnsi="GHEA Grapalat"/>
        </w:rPr>
        <w:t>7.1</w:t>
      </w:r>
      <w:r w:rsidR="00C47A89" w:rsidRPr="00245213">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CD76E0">
      <w:pPr>
        <w:widowControl w:val="0"/>
        <w:tabs>
          <w:tab w:val="left" w:pos="1276"/>
        </w:tabs>
        <w:ind w:firstLine="567"/>
        <w:jc w:val="both"/>
        <w:rPr>
          <w:rFonts w:ascii="GHEA Grapalat" w:hAnsi="GHEA Grapalat"/>
        </w:rPr>
      </w:pPr>
      <w:r w:rsidRPr="00AD29CE">
        <w:rPr>
          <w:rFonts w:ascii="GHEA Grapalat" w:hAnsi="GHEA Grapalat"/>
        </w:rPr>
        <w:t>7.1</w:t>
      </w:r>
      <w:r w:rsidR="00C47A89" w:rsidRPr="00245213">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8E019D" w:rsidRPr="00812F04">
        <w:rPr>
          <w:rFonts w:ascii="GHEA Grapalat" w:hAnsi="GHEA Grapalat"/>
          <w:color w:val="000000" w:themeColor="text1"/>
        </w:rPr>
        <w:t>предусмотрения</w:t>
      </w:r>
      <w:proofErr w:type="spellEnd"/>
      <w:r w:rsidR="008E019D" w:rsidRPr="00812F04">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proofErr w:type="spellStart"/>
      <w:r w:rsidR="003704F8">
        <w:rPr>
          <w:rFonts w:ascii="GHEA Grapalat" w:hAnsi="GHEA Grapalat"/>
        </w:rPr>
        <w:t>двадцатипяти</w:t>
      </w:r>
      <w:r w:rsidR="003704F8" w:rsidRPr="00AD29CE">
        <w:rPr>
          <w:rFonts w:ascii="GHEA Grapalat" w:hAnsi="GHEA Grapalat"/>
        </w:rPr>
        <w:t>кратный</w:t>
      </w:r>
      <w:proofErr w:type="spellEnd"/>
      <w:r w:rsidR="003704F8" w:rsidRPr="00AD29CE">
        <w:rPr>
          <w:rFonts w:ascii="GHEA Grapalat" w:hAnsi="GHEA Grapalat"/>
        </w:rPr>
        <w:t xml:space="preserve"> </w:t>
      </w:r>
      <w:r w:rsidRPr="00AD29CE">
        <w:rPr>
          <w:rFonts w:ascii="GHEA Grapalat" w:hAnsi="GHEA Grapalat"/>
        </w:rPr>
        <w:t xml:space="preserve">размер базовой единицы закупок, то Заказчиком будет </w:t>
      </w:r>
      <w:proofErr w:type="spellStart"/>
      <w:r w:rsidRPr="00AD29CE">
        <w:rPr>
          <w:rFonts w:ascii="GHEA Grapalat" w:hAnsi="GHEA Grapalat"/>
        </w:rPr>
        <w:t>заключенo</w:t>
      </w:r>
      <w:proofErr w:type="spellEnd"/>
      <w:r w:rsidRPr="00AD29CE">
        <w:rPr>
          <w:rFonts w:ascii="GHEA Grapalat" w:hAnsi="GHEA Grapalat"/>
        </w:rPr>
        <w:t xml:space="preserve">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w:t>
      </w:r>
      <w:r w:rsidR="00245213" w:rsidRPr="00245213">
        <w:rPr>
          <w:rFonts w:ascii="GHEA Grapalat" w:hAnsi="GHEA Grapalat"/>
        </w:rPr>
        <w:t xml:space="preserve"> и </w:t>
      </w:r>
      <w:r w:rsidRPr="00AD29CE">
        <w:rPr>
          <w:rFonts w:ascii="GHEA Grapalat" w:hAnsi="GHEA Grapalat"/>
        </w:rPr>
        <w:t>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Pr>
          <w:rStyle w:val="FootnoteReference"/>
          <w:rFonts w:ascii="GHEA Grapalat" w:hAnsi="GHEA Grapalat"/>
        </w:rPr>
        <w:footnoteReference w:customMarkFollows="1" w:id="9"/>
        <w:t>25</w:t>
      </w:r>
    </w:p>
    <w:p w:rsidR="003B2F27" w:rsidRPr="00AD29CE" w:rsidRDefault="003B2F27" w:rsidP="00CD76E0">
      <w:pPr>
        <w:widowControl w:val="0"/>
        <w:rPr>
          <w:rFonts w:ascii="GHEA Grapalat" w:hAnsi="GHEA Grapalat"/>
        </w:rPr>
      </w:pPr>
    </w:p>
    <w:p w:rsidR="003B2F27" w:rsidRPr="002641B4" w:rsidRDefault="003B2F27" w:rsidP="00557E57">
      <w:pPr>
        <w:pStyle w:val="ListParagraph"/>
        <w:widowControl w:val="0"/>
        <w:numPr>
          <w:ilvl w:val="0"/>
          <w:numId w:val="12"/>
        </w:numPr>
        <w:jc w:val="center"/>
        <w:rPr>
          <w:rFonts w:ascii="GHEA Grapalat" w:hAnsi="GHEA Grapalat"/>
          <w:b/>
        </w:rPr>
      </w:pPr>
      <w:r w:rsidRPr="002641B4">
        <w:rPr>
          <w:rFonts w:ascii="GHEA Grapalat" w:hAnsi="GHEA Grapalat" w:cs="Cambria"/>
          <w:b/>
        </w:rPr>
        <w:t>АДРЕСА</w:t>
      </w:r>
      <w:r w:rsidRPr="002641B4">
        <w:rPr>
          <w:rFonts w:ascii="GHEA Grapalat" w:hAnsi="GHEA Grapalat"/>
          <w:b/>
        </w:rPr>
        <w:t xml:space="preserve">, </w:t>
      </w:r>
      <w:r w:rsidRPr="002641B4">
        <w:rPr>
          <w:rFonts w:ascii="GHEA Grapalat" w:hAnsi="GHEA Grapalat" w:cs="Cambria"/>
          <w:b/>
        </w:rPr>
        <w:t>БАНКОВСКИЕ</w:t>
      </w:r>
      <w:r w:rsidRPr="002641B4">
        <w:rPr>
          <w:rFonts w:ascii="GHEA Grapalat" w:hAnsi="GHEA Grapalat"/>
          <w:b/>
        </w:rPr>
        <w:t xml:space="preserve"> </w:t>
      </w:r>
      <w:r w:rsidRPr="002641B4">
        <w:rPr>
          <w:rFonts w:ascii="GHEA Grapalat" w:hAnsi="GHEA Grapalat" w:cs="Cambria"/>
          <w:b/>
        </w:rPr>
        <w:t>Р</w:t>
      </w:r>
      <w:r w:rsidRPr="002641B4">
        <w:rPr>
          <w:rFonts w:ascii="GHEA Grapalat" w:hAnsi="GHEA Grapalat"/>
          <w:b/>
        </w:rPr>
        <w:t>ЕКВИЗИТЫ И ПОДПИСИ СТОРОН</w:t>
      </w:r>
    </w:p>
    <w:p w:rsidR="002641B4" w:rsidRPr="002641B4" w:rsidRDefault="002641B4" w:rsidP="002641B4">
      <w:pPr>
        <w:pStyle w:val="ListParagraph"/>
        <w:widowControl w:val="0"/>
        <w:ind w:left="360"/>
        <w:rPr>
          <w:rFonts w:ascii="GHEA Grapalat" w:hAnsi="GHEA Grapalat" w:cs="Sylfaen"/>
        </w:rPr>
      </w:pP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Default="003B2F27" w:rsidP="00CD76E0">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2641B4" w:rsidRDefault="002641B4" w:rsidP="00CD76E0">
            <w:pPr>
              <w:widowControl w:val="0"/>
              <w:jc w:val="center"/>
              <w:rPr>
                <w:rFonts w:ascii="GHEA Grapalat" w:hAnsi="GHEA Grapalat"/>
                <w:b/>
              </w:rPr>
            </w:pPr>
          </w:p>
          <w:p w:rsidR="003B2F27" w:rsidRPr="00E40AC8" w:rsidRDefault="003B2F27" w:rsidP="00CD76E0">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CD76E0">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Pr="005C516D" w:rsidRDefault="003B2F27" w:rsidP="00CD76E0">
            <w:pPr>
              <w:widowControl w:val="0"/>
              <w:jc w:val="center"/>
              <w:rPr>
                <w:rFonts w:ascii="GHEA Grapalat" w:hAnsi="GHEA Grapalat"/>
              </w:rPr>
            </w:pPr>
          </w:p>
          <w:p w:rsidR="003B2F27" w:rsidRPr="005C516D" w:rsidRDefault="003B2F27" w:rsidP="00CD76E0">
            <w:pPr>
              <w:widowControl w:val="0"/>
              <w:jc w:val="center"/>
              <w:rPr>
                <w:rFonts w:ascii="GHEA Grapalat" w:hAnsi="GHEA Grapalat"/>
              </w:rPr>
            </w:pPr>
            <w:r w:rsidRPr="00AD29CE">
              <w:rPr>
                <w:rFonts w:ascii="GHEA Grapalat" w:hAnsi="GHEA Grapalat"/>
              </w:rPr>
              <w:t>М. П.</w:t>
            </w:r>
          </w:p>
        </w:tc>
        <w:tc>
          <w:tcPr>
            <w:tcW w:w="4111" w:type="dxa"/>
          </w:tcPr>
          <w:p w:rsidR="003B2F27" w:rsidRDefault="003B2F27" w:rsidP="00CD76E0">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rsidR="002641B4" w:rsidRPr="00AD29CE" w:rsidRDefault="002641B4" w:rsidP="00CD76E0">
            <w:pPr>
              <w:widowControl w:val="0"/>
              <w:jc w:val="center"/>
              <w:rPr>
                <w:rFonts w:ascii="GHEA Grapalat" w:hAnsi="GHEA Grapalat"/>
                <w:b/>
              </w:rPr>
            </w:pPr>
          </w:p>
          <w:p w:rsidR="003B2F27" w:rsidRPr="00E40AC8" w:rsidRDefault="003B2F27" w:rsidP="00CD76E0">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CD76E0">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CD76E0">
            <w:pPr>
              <w:widowControl w:val="0"/>
              <w:jc w:val="center"/>
              <w:rPr>
                <w:rFonts w:ascii="GHEA Grapalat" w:hAnsi="GHEA Grapalat"/>
                <w:lang w:val="en-US"/>
              </w:rPr>
            </w:pPr>
          </w:p>
          <w:p w:rsidR="003B2F27" w:rsidRPr="00E40AC8" w:rsidRDefault="003B2F27" w:rsidP="00CD76E0">
            <w:pPr>
              <w:widowControl w:val="0"/>
              <w:jc w:val="center"/>
              <w:rPr>
                <w:rFonts w:ascii="GHEA Grapalat" w:hAnsi="GHEA Grapalat"/>
                <w:lang w:val="en-US"/>
              </w:rPr>
            </w:pPr>
            <w:r w:rsidRPr="00AD29CE">
              <w:rPr>
                <w:rFonts w:ascii="GHEA Grapalat" w:hAnsi="GHEA Grapalat"/>
              </w:rPr>
              <w:t>М. П.</w:t>
            </w:r>
          </w:p>
        </w:tc>
      </w:tr>
    </w:tbl>
    <w:p w:rsidR="003B2F27" w:rsidRPr="00AD29CE" w:rsidRDefault="003B2F27" w:rsidP="00CD76E0">
      <w:pPr>
        <w:widowControl w:val="0"/>
        <w:ind w:firstLine="709"/>
        <w:jc w:val="center"/>
        <w:rPr>
          <w:rFonts w:ascii="GHEA Grapalat" w:hAnsi="GHEA Grapalat"/>
          <w:b/>
        </w:rPr>
      </w:pPr>
    </w:p>
    <w:p w:rsidR="003B2F27" w:rsidRPr="00AD29CE" w:rsidRDefault="003B2F27" w:rsidP="00CD76E0">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CD76E0">
      <w:pPr>
        <w:widowControl w:val="0"/>
        <w:autoSpaceDE w:val="0"/>
        <w:autoSpaceDN w:val="0"/>
        <w:adjustRightInd w:val="0"/>
        <w:jc w:val="right"/>
        <w:rPr>
          <w:rFonts w:ascii="GHEA Grapalat" w:hAnsi="GHEA Grapalat" w:cs="TimesArmenianPSMT"/>
        </w:rPr>
      </w:pPr>
    </w:p>
    <w:p w:rsidR="003B2F27" w:rsidRDefault="003B2F27" w:rsidP="00CD76E0">
      <w:pPr>
        <w:rPr>
          <w:rFonts w:ascii="GHEA Grapalat" w:hAnsi="GHEA Grapalat"/>
        </w:rPr>
      </w:pPr>
      <w:r>
        <w:rPr>
          <w:rFonts w:ascii="GHEA Grapalat" w:hAnsi="GHEA Grapalat"/>
        </w:rPr>
        <w:br w:type="page"/>
      </w:r>
    </w:p>
    <w:p w:rsidR="003B2F27" w:rsidRPr="00AD29CE" w:rsidRDefault="003B2F27" w:rsidP="00CD76E0">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CD76E0">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CD76E0">
      <w:pPr>
        <w:widowControl w:val="0"/>
        <w:jc w:val="center"/>
        <w:rPr>
          <w:rFonts w:ascii="GHEA Grapalat" w:hAnsi="GHEA Grapalat"/>
        </w:rPr>
      </w:pPr>
    </w:p>
    <w:p w:rsidR="003B2F27" w:rsidRDefault="003B2F27" w:rsidP="00CD76E0">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rsidR="00A65B5B" w:rsidRDefault="00A65B5B" w:rsidP="00A65B5B">
      <w:pPr>
        <w:widowControl w:val="0"/>
        <w:jc w:val="center"/>
        <w:rPr>
          <w:rFonts w:ascii="GHEA Grapalat" w:hAnsi="GHEA Grapalat"/>
          <w:b/>
          <w:i/>
          <w:sz w:val="22"/>
          <w:szCs w:val="22"/>
        </w:rPr>
      </w:pPr>
    </w:p>
    <w:p w:rsidR="00765D2C" w:rsidRPr="00765D2C" w:rsidRDefault="00765D2C" w:rsidP="00765D2C">
      <w:pPr>
        <w:jc w:val="center"/>
        <w:rPr>
          <w:rFonts w:ascii="GHEA Grapalat" w:hAnsi="GHEA Grapalat"/>
          <w:b/>
          <w:i/>
          <w:sz w:val="22"/>
          <w:szCs w:val="22"/>
        </w:rPr>
      </w:pPr>
      <w:r w:rsidRPr="00765D2C">
        <w:rPr>
          <w:rFonts w:ascii="GHEA Grapalat" w:hAnsi="GHEA Grapalat"/>
          <w:b/>
          <w:i/>
          <w:sz w:val="22"/>
          <w:szCs w:val="22"/>
        </w:rPr>
        <w:t>.</w:t>
      </w:r>
    </w:p>
    <w:p w:rsidR="00A65B5B" w:rsidRPr="00765D2C" w:rsidRDefault="00A65B5B" w:rsidP="00765D2C">
      <w:pPr>
        <w:widowControl w:val="0"/>
        <w:jc w:val="center"/>
        <w:rPr>
          <w:rFonts w:ascii="GHEA Grapalat" w:hAnsi="GHEA Grapalat"/>
          <w:b/>
          <w:i/>
          <w:sz w:val="22"/>
          <w:szCs w:val="22"/>
        </w:rPr>
      </w:pPr>
    </w:p>
    <w:p w:rsidR="00A65B5B" w:rsidRDefault="00A65B5B" w:rsidP="00CD76E0">
      <w:pPr>
        <w:widowControl w:val="0"/>
        <w:jc w:val="right"/>
        <w:rPr>
          <w:rFonts w:ascii="GHEA Grapalat" w:hAnsi="GHEA Grapalat"/>
          <w:b/>
          <w:i/>
          <w:sz w:val="22"/>
          <w:szCs w:val="22"/>
        </w:rPr>
      </w:pPr>
    </w:p>
    <w:p w:rsidR="003B2F27" w:rsidRPr="00AD29CE" w:rsidRDefault="003B2F27" w:rsidP="00CD76E0">
      <w:pPr>
        <w:widowControl w:val="0"/>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0724"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363"/>
        <w:gridCol w:w="4165"/>
        <w:gridCol w:w="758"/>
        <w:gridCol w:w="1041"/>
        <w:gridCol w:w="611"/>
        <w:gridCol w:w="996"/>
        <w:gridCol w:w="993"/>
      </w:tblGrid>
      <w:tr w:rsidR="003B2F27" w:rsidRPr="00E40AC8" w:rsidTr="00CC4535">
        <w:trPr>
          <w:trHeight w:val="422"/>
        </w:trPr>
        <w:tc>
          <w:tcPr>
            <w:tcW w:w="10724" w:type="dxa"/>
            <w:gridSpan w:val="8"/>
            <w:vAlign w:val="center"/>
          </w:tcPr>
          <w:p w:rsidR="003B2F27" w:rsidRPr="00E40AC8" w:rsidRDefault="003B2F27" w:rsidP="00F871A0">
            <w:pPr>
              <w:widowControl w:val="0"/>
              <w:jc w:val="center"/>
              <w:rPr>
                <w:rFonts w:ascii="GHEA Grapalat" w:hAnsi="GHEA Grapalat"/>
                <w:sz w:val="20"/>
              </w:rPr>
            </w:pPr>
            <w:r w:rsidRPr="00E40AC8">
              <w:rPr>
                <w:rFonts w:ascii="GHEA Grapalat" w:hAnsi="GHEA Grapalat"/>
                <w:sz w:val="20"/>
              </w:rPr>
              <w:t>Услуги</w:t>
            </w:r>
          </w:p>
        </w:tc>
      </w:tr>
      <w:tr w:rsidR="003B2F27" w:rsidRPr="00E40AC8" w:rsidTr="00CC4535">
        <w:trPr>
          <w:trHeight w:val="247"/>
        </w:trPr>
        <w:tc>
          <w:tcPr>
            <w:tcW w:w="797" w:type="dxa"/>
            <w:vMerge w:val="restart"/>
            <w:textDirection w:val="btLr"/>
            <w:vAlign w:val="center"/>
          </w:tcPr>
          <w:p w:rsidR="003B2F27" w:rsidRPr="00E40AC8" w:rsidRDefault="003B2F27" w:rsidP="00150D22">
            <w:pPr>
              <w:widowControl w:val="0"/>
              <w:ind w:left="113" w:right="113"/>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363" w:type="dxa"/>
            <w:vMerge w:val="restart"/>
            <w:vAlign w:val="center"/>
          </w:tcPr>
          <w:p w:rsidR="003B2F27" w:rsidRPr="00E40AC8" w:rsidRDefault="003B2F27" w:rsidP="00F871A0">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4165" w:type="dxa"/>
            <w:vMerge w:val="restart"/>
            <w:vAlign w:val="center"/>
          </w:tcPr>
          <w:p w:rsidR="003B2F27" w:rsidRPr="00E40AC8" w:rsidRDefault="003B2F27" w:rsidP="00F871A0">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758" w:type="dxa"/>
            <w:vMerge w:val="restart"/>
            <w:textDirection w:val="btLr"/>
            <w:vAlign w:val="center"/>
          </w:tcPr>
          <w:p w:rsidR="002641B4" w:rsidRDefault="003B2F27" w:rsidP="00F871A0">
            <w:pPr>
              <w:widowControl w:val="0"/>
              <w:ind w:left="113" w:right="113"/>
              <w:jc w:val="center"/>
              <w:rPr>
                <w:rFonts w:ascii="GHEA Grapalat" w:hAnsi="GHEA Grapalat"/>
                <w:sz w:val="20"/>
              </w:rPr>
            </w:pPr>
            <w:r w:rsidRPr="00E40AC8">
              <w:rPr>
                <w:rFonts w:ascii="GHEA Grapalat" w:hAnsi="GHEA Grapalat"/>
                <w:sz w:val="20"/>
              </w:rPr>
              <w:t>единица</w:t>
            </w:r>
          </w:p>
          <w:p w:rsidR="003B2F27" w:rsidRPr="00E40AC8" w:rsidRDefault="003B2F27" w:rsidP="00F871A0">
            <w:pPr>
              <w:widowControl w:val="0"/>
              <w:ind w:left="113" w:right="113"/>
              <w:jc w:val="center"/>
              <w:rPr>
                <w:rFonts w:ascii="GHEA Grapalat" w:hAnsi="GHEA Grapalat"/>
                <w:sz w:val="20"/>
              </w:rPr>
            </w:pPr>
            <w:r w:rsidRPr="00E40AC8">
              <w:rPr>
                <w:rFonts w:ascii="GHEA Grapalat" w:hAnsi="GHEA Grapalat"/>
                <w:sz w:val="20"/>
              </w:rPr>
              <w:t>измерения</w:t>
            </w:r>
          </w:p>
        </w:tc>
        <w:tc>
          <w:tcPr>
            <w:tcW w:w="1041" w:type="dxa"/>
            <w:vMerge w:val="restart"/>
            <w:vAlign w:val="center"/>
          </w:tcPr>
          <w:p w:rsidR="003B2F27" w:rsidRPr="00E40AC8" w:rsidRDefault="003B2F27" w:rsidP="00F871A0">
            <w:pPr>
              <w:widowControl w:val="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611" w:type="dxa"/>
            <w:vMerge w:val="restart"/>
            <w:textDirection w:val="btLr"/>
            <w:vAlign w:val="center"/>
          </w:tcPr>
          <w:p w:rsidR="003B2F27" w:rsidRPr="00E40AC8" w:rsidRDefault="003B2F27" w:rsidP="00CC4535">
            <w:pPr>
              <w:widowControl w:val="0"/>
              <w:ind w:left="113" w:right="113"/>
              <w:jc w:val="center"/>
              <w:rPr>
                <w:rFonts w:ascii="GHEA Grapalat" w:hAnsi="GHEA Grapalat"/>
                <w:sz w:val="20"/>
              </w:rPr>
            </w:pPr>
            <w:r w:rsidRPr="00E40AC8">
              <w:rPr>
                <w:rFonts w:ascii="GHEA Grapalat" w:hAnsi="GHEA Grapalat"/>
                <w:sz w:val="20"/>
              </w:rPr>
              <w:t>общий объем</w:t>
            </w:r>
          </w:p>
        </w:tc>
        <w:tc>
          <w:tcPr>
            <w:tcW w:w="1989" w:type="dxa"/>
            <w:gridSpan w:val="2"/>
            <w:vAlign w:val="center"/>
          </w:tcPr>
          <w:p w:rsidR="003B2F27" w:rsidRPr="00E40AC8" w:rsidRDefault="003B2F27" w:rsidP="00F871A0">
            <w:pPr>
              <w:widowControl w:val="0"/>
              <w:jc w:val="center"/>
              <w:rPr>
                <w:rFonts w:ascii="GHEA Grapalat" w:hAnsi="GHEA Grapalat"/>
                <w:sz w:val="20"/>
              </w:rPr>
            </w:pPr>
            <w:r w:rsidRPr="00E40AC8">
              <w:rPr>
                <w:rFonts w:ascii="GHEA Grapalat" w:hAnsi="GHEA Grapalat"/>
                <w:sz w:val="20"/>
              </w:rPr>
              <w:t>предоставления</w:t>
            </w:r>
          </w:p>
        </w:tc>
      </w:tr>
      <w:tr w:rsidR="003B2F27" w:rsidRPr="00E40AC8" w:rsidTr="00CC4535">
        <w:trPr>
          <w:trHeight w:val="2317"/>
        </w:trPr>
        <w:tc>
          <w:tcPr>
            <w:tcW w:w="797" w:type="dxa"/>
            <w:vMerge/>
            <w:vAlign w:val="center"/>
          </w:tcPr>
          <w:p w:rsidR="003B2F27" w:rsidRPr="00E40AC8" w:rsidRDefault="003B2F27" w:rsidP="00F871A0">
            <w:pPr>
              <w:widowControl w:val="0"/>
              <w:jc w:val="center"/>
              <w:rPr>
                <w:rFonts w:ascii="GHEA Grapalat" w:hAnsi="GHEA Grapalat"/>
                <w:sz w:val="20"/>
              </w:rPr>
            </w:pPr>
          </w:p>
        </w:tc>
        <w:tc>
          <w:tcPr>
            <w:tcW w:w="1363" w:type="dxa"/>
            <w:vMerge/>
            <w:vAlign w:val="center"/>
          </w:tcPr>
          <w:p w:rsidR="003B2F27" w:rsidRPr="00E40AC8" w:rsidRDefault="003B2F27" w:rsidP="00F871A0">
            <w:pPr>
              <w:widowControl w:val="0"/>
              <w:jc w:val="center"/>
              <w:rPr>
                <w:rFonts w:ascii="GHEA Grapalat" w:hAnsi="GHEA Grapalat"/>
                <w:sz w:val="20"/>
              </w:rPr>
            </w:pPr>
          </w:p>
        </w:tc>
        <w:tc>
          <w:tcPr>
            <w:tcW w:w="4165" w:type="dxa"/>
            <w:vMerge/>
            <w:vAlign w:val="center"/>
          </w:tcPr>
          <w:p w:rsidR="003B2F27" w:rsidRPr="00E40AC8" w:rsidRDefault="003B2F27" w:rsidP="00F871A0">
            <w:pPr>
              <w:widowControl w:val="0"/>
              <w:jc w:val="center"/>
              <w:rPr>
                <w:rFonts w:ascii="GHEA Grapalat" w:hAnsi="GHEA Grapalat"/>
                <w:sz w:val="20"/>
              </w:rPr>
            </w:pPr>
          </w:p>
        </w:tc>
        <w:tc>
          <w:tcPr>
            <w:tcW w:w="758" w:type="dxa"/>
            <w:vMerge/>
            <w:vAlign w:val="center"/>
          </w:tcPr>
          <w:p w:rsidR="003B2F27" w:rsidRPr="00E40AC8" w:rsidRDefault="003B2F27" w:rsidP="00F871A0">
            <w:pPr>
              <w:widowControl w:val="0"/>
              <w:jc w:val="center"/>
              <w:rPr>
                <w:rFonts w:ascii="GHEA Grapalat" w:hAnsi="GHEA Grapalat"/>
                <w:sz w:val="20"/>
              </w:rPr>
            </w:pPr>
          </w:p>
        </w:tc>
        <w:tc>
          <w:tcPr>
            <w:tcW w:w="1041" w:type="dxa"/>
            <w:vMerge/>
            <w:vAlign w:val="center"/>
          </w:tcPr>
          <w:p w:rsidR="003B2F27" w:rsidRPr="00E40AC8" w:rsidRDefault="003B2F27" w:rsidP="00F871A0">
            <w:pPr>
              <w:widowControl w:val="0"/>
              <w:jc w:val="center"/>
              <w:rPr>
                <w:rFonts w:ascii="GHEA Grapalat" w:hAnsi="GHEA Grapalat"/>
                <w:sz w:val="20"/>
              </w:rPr>
            </w:pPr>
          </w:p>
        </w:tc>
        <w:tc>
          <w:tcPr>
            <w:tcW w:w="611" w:type="dxa"/>
            <w:vMerge/>
            <w:vAlign w:val="center"/>
          </w:tcPr>
          <w:p w:rsidR="003B2F27" w:rsidRPr="00E40AC8" w:rsidRDefault="003B2F27" w:rsidP="00F871A0">
            <w:pPr>
              <w:widowControl w:val="0"/>
              <w:jc w:val="center"/>
              <w:rPr>
                <w:rFonts w:ascii="GHEA Grapalat" w:hAnsi="GHEA Grapalat"/>
                <w:sz w:val="20"/>
              </w:rPr>
            </w:pPr>
          </w:p>
        </w:tc>
        <w:tc>
          <w:tcPr>
            <w:tcW w:w="996" w:type="dxa"/>
            <w:vAlign w:val="center"/>
          </w:tcPr>
          <w:p w:rsidR="003B2F27" w:rsidRPr="00E40AC8" w:rsidRDefault="003B2F27" w:rsidP="00F871A0">
            <w:pPr>
              <w:widowControl w:val="0"/>
              <w:jc w:val="center"/>
              <w:rPr>
                <w:rFonts w:ascii="GHEA Grapalat" w:hAnsi="GHEA Grapalat"/>
                <w:sz w:val="20"/>
              </w:rPr>
            </w:pPr>
            <w:r w:rsidRPr="00E40AC8">
              <w:rPr>
                <w:rFonts w:ascii="GHEA Grapalat" w:hAnsi="GHEA Grapalat"/>
                <w:sz w:val="20"/>
              </w:rPr>
              <w:t>адрес</w:t>
            </w:r>
          </w:p>
        </w:tc>
        <w:tc>
          <w:tcPr>
            <w:tcW w:w="993" w:type="dxa"/>
            <w:vAlign w:val="center"/>
          </w:tcPr>
          <w:p w:rsidR="003B2F27" w:rsidRPr="00E40AC8" w:rsidRDefault="003B2F27" w:rsidP="00F871A0">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0"/>
              <w:t>**</w:t>
            </w:r>
          </w:p>
        </w:tc>
      </w:tr>
      <w:tr w:rsidR="00765D2C" w:rsidRPr="00E40AC8" w:rsidTr="00AF1333">
        <w:trPr>
          <w:trHeight w:val="277"/>
        </w:trPr>
        <w:tc>
          <w:tcPr>
            <w:tcW w:w="797" w:type="dxa"/>
            <w:vAlign w:val="center"/>
          </w:tcPr>
          <w:p w:rsidR="00765D2C" w:rsidRPr="008A6BD2" w:rsidRDefault="00C03D35" w:rsidP="00765D2C">
            <w:pPr>
              <w:widowControl w:val="0"/>
              <w:jc w:val="center"/>
              <w:rPr>
                <w:rFonts w:ascii="GHEA Grapalat" w:hAnsi="GHEA Grapalat"/>
                <w:sz w:val="16"/>
                <w:lang w:val="en-US"/>
              </w:rPr>
            </w:pPr>
            <w:r>
              <w:rPr>
                <w:rFonts w:ascii="GHEA Grapalat" w:hAnsi="GHEA Grapalat"/>
                <w:sz w:val="16"/>
                <w:lang w:val="en-US"/>
              </w:rPr>
              <w:t>1</w:t>
            </w:r>
          </w:p>
        </w:tc>
        <w:tc>
          <w:tcPr>
            <w:tcW w:w="1363" w:type="dxa"/>
            <w:vAlign w:val="center"/>
          </w:tcPr>
          <w:p w:rsidR="00765D2C" w:rsidRPr="00E81CD8" w:rsidRDefault="00C03D35" w:rsidP="007F763D">
            <w:pPr>
              <w:widowControl w:val="0"/>
              <w:jc w:val="center"/>
              <w:rPr>
                <w:rFonts w:ascii="GHEA Grapalat" w:hAnsi="GHEA Grapalat"/>
                <w:sz w:val="16"/>
                <w:lang w:val="en-US"/>
              </w:rPr>
            </w:pPr>
            <w:r w:rsidRPr="00C03D35">
              <w:rPr>
                <w:rFonts w:ascii="GHEA Grapalat" w:hAnsi="GHEA Grapalat"/>
                <w:sz w:val="16"/>
                <w:lang w:val="en-US"/>
              </w:rPr>
              <w:t>71241200/1</w:t>
            </w:r>
          </w:p>
        </w:tc>
        <w:tc>
          <w:tcPr>
            <w:tcW w:w="4165" w:type="dxa"/>
          </w:tcPr>
          <w:p w:rsidR="00765D2C" w:rsidRPr="00716F76" w:rsidRDefault="00716F76" w:rsidP="00765D2C">
            <w:pPr>
              <w:rPr>
                <w:rFonts w:ascii="GHEA Grapalat" w:hAnsi="GHEA Grapalat"/>
                <w:sz w:val="20"/>
                <w:szCs w:val="20"/>
              </w:rPr>
            </w:pPr>
            <w:r>
              <w:rPr>
                <w:rFonts w:ascii="GHEA Grapalat" w:hAnsi="GHEA Grapalat"/>
                <w:sz w:val="20"/>
                <w:szCs w:val="20"/>
                <w:lang w:val="hy-AM"/>
              </w:rPr>
              <w:t>*</w:t>
            </w:r>
            <w:proofErr w:type="spellStart"/>
            <w:r w:rsidRPr="00716F76">
              <w:rPr>
                <w:rFonts w:ascii="GHEA Grapalat" w:hAnsi="GHEA Grapalat"/>
                <w:sz w:val="20"/>
                <w:szCs w:val="20"/>
                <w:lang w:val="hy-AM"/>
              </w:rPr>
              <w:t>техническая</w:t>
            </w:r>
            <w:proofErr w:type="spellEnd"/>
            <w:r w:rsidRPr="00716F76">
              <w:rPr>
                <w:rFonts w:ascii="GHEA Grapalat" w:hAnsi="GHEA Grapalat"/>
                <w:sz w:val="20"/>
                <w:szCs w:val="20"/>
                <w:lang w:val="hy-AM"/>
              </w:rPr>
              <w:t xml:space="preserve"> </w:t>
            </w:r>
            <w:proofErr w:type="spellStart"/>
            <w:r w:rsidRPr="00716F76">
              <w:rPr>
                <w:rFonts w:ascii="GHEA Grapalat" w:hAnsi="GHEA Grapalat"/>
                <w:sz w:val="20"/>
                <w:szCs w:val="20"/>
                <w:lang w:val="hy-AM"/>
              </w:rPr>
              <w:t>характеристика</w:t>
            </w:r>
            <w:proofErr w:type="spellEnd"/>
            <w:r>
              <w:rPr>
                <w:rFonts w:ascii="GHEA Grapalat" w:hAnsi="GHEA Grapalat"/>
                <w:sz w:val="20"/>
                <w:szCs w:val="20"/>
                <w:lang w:val="hy-AM"/>
              </w:rPr>
              <w:t xml:space="preserve"> </w:t>
            </w:r>
            <w:proofErr w:type="spellStart"/>
            <w:r>
              <w:rPr>
                <w:rFonts w:ascii="GHEA Grapalat" w:hAnsi="GHEA Grapalat"/>
                <w:sz w:val="20"/>
                <w:szCs w:val="20"/>
              </w:rPr>
              <w:t>прилогаетса</w:t>
            </w:r>
            <w:proofErr w:type="spellEnd"/>
          </w:p>
        </w:tc>
        <w:tc>
          <w:tcPr>
            <w:tcW w:w="758" w:type="dxa"/>
            <w:vAlign w:val="center"/>
          </w:tcPr>
          <w:p w:rsidR="00765D2C" w:rsidRPr="00F871A0" w:rsidRDefault="00765D2C" w:rsidP="00765D2C">
            <w:pPr>
              <w:widowControl w:val="0"/>
              <w:jc w:val="center"/>
              <w:rPr>
                <w:rFonts w:ascii="GHEA Grapalat" w:hAnsi="GHEA Grapalat" w:cs="Sylfaen"/>
                <w:sz w:val="18"/>
                <w:szCs w:val="18"/>
              </w:rPr>
            </w:pPr>
            <w:r w:rsidRPr="00F871A0">
              <w:rPr>
                <w:rFonts w:ascii="GHEA Grapalat" w:hAnsi="GHEA Grapalat" w:cs="Sylfaen"/>
                <w:sz w:val="18"/>
                <w:szCs w:val="18"/>
              </w:rPr>
              <w:t>драм</w:t>
            </w:r>
          </w:p>
        </w:tc>
        <w:tc>
          <w:tcPr>
            <w:tcW w:w="1041" w:type="dxa"/>
            <w:vAlign w:val="center"/>
          </w:tcPr>
          <w:p w:rsidR="00765D2C" w:rsidRPr="00F871A0" w:rsidRDefault="00765D2C" w:rsidP="00765D2C">
            <w:pPr>
              <w:widowControl w:val="0"/>
              <w:jc w:val="center"/>
              <w:rPr>
                <w:rFonts w:ascii="GHEA Grapalat" w:hAnsi="GHEA Grapalat" w:cs="Sylfaen"/>
                <w:sz w:val="18"/>
                <w:szCs w:val="18"/>
              </w:rPr>
            </w:pPr>
          </w:p>
        </w:tc>
        <w:tc>
          <w:tcPr>
            <w:tcW w:w="611" w:type="dxa"/>
            <w:vAlign w:val="center"/>
          </w:tcPr>
          <w:p w:rsidR="00765D2C" w:rsidRPr="00F871A0" w:rsidRDefault="00765D2C" w:rsidP="00765D2C">
            <w:pPr>
              <w:widowControl w:val="0"/>
              <w:jc w:val="center"/>
              <w:rPr>
                <w:rFonts w:ascii="GHEA Grapalat" w:hAnsi="GHEA Grapalat" w:cs="Sylfaen"/>
                <w:sz w:val="18"/>
                <w:szCs w:val="18"/>
              </w:rPr>
            </w:pPr>
            <w:r w:rsidRPr="00F871A0">
              <w:rPr>
                <w:rFonts w:ascii="GHEA Grapalat" w:hAnsi="GHEA Grapalat" w:cs="Sylfaen"/>
                <w:sz w:val="18"/>
                <w:szCs w:val="18"/>
              </w:rPr>
              <w:t>1</w:t>
            </w:r>
          </w:p>
        </w:tc>
        <w:tc>
          <w:tcPr>
            <w:tcW w:w="996" w:type="dxa"/>
            <w:vAlign w:val="center"/>
          </w:tcPr>
          <w:p w:rsidR="00765D2C" w:rsidRPr="00AF1333" w:rsidRDefault="00765D2C" w:rsidP="00716F76">
            <w:pPr>
              <w:jc w:val="center"/>
              <w:rPr>
                <w:rFonts w:ascii="GHEA Grapalat" w:hAnsi="GHEA Grapalat" w:cs="Sylfaen"/>
                <w:sz w:val="18"/>
                <w:szCs w:val="18"/>
              </w:rPr>
            </w:pPr>
            <w:r w:rsidRPr="00AF1333">
              <w:rPr>
                <w:rFonts w:ascii="GHEA Grapalat" w:hAnsi="GHEA Grapalat" w:cs="Sylfaen"/>
                <w:sz w:val="18"/>
                <w:szCs w:val="18"/>
              </w:rPr>
              <w:t xml:space="preserve">Г. Ереван, </w:t>
            </w:r>
            <w:r w:rsidR="00716F76">
              <w:rPr>
                <w:rFonts w:ascii="GHEA Grapalat" w:hAnsi="GHEA Grapalat" w:cs="Sylfaen"/>
                <w:sz w:val="18"/>
                <w:szCs w:val="18"/>
              </w:rPr>
              <w:t xml:space="preserve">В. </w:t>
            </w:r>
            <w:proofErr w:type="spellStart"/>
            <w:r w:rsidR="00716F76">
              <w:rPr>
                <w:rFonts w:ascii="GHEA Grapalat" w:hAnsi="GHEA Grapalat" w:cs="Sylfaen"/>
                <w:sz w:val="18"/>
                <w:szCs w:val="18"/>
              </w:rPr>
              <w:t>Саргсяна</w:t>
            </w:r>
            <w:proofErr w:type="spellEnd"/>
            <w:r w:rsidR="00716F76">
              <w:rPr>
                <w:rFonts w:ascii="GHEA Grapalat" w:hAnsi="GHEA Grapalat" w:cs="Sylfaen"/>
                <w:sz w:val="18"/>
                <w:szCs w:val="18"/>
              </w:rPr>
              <w:t xml:space="preserve"> 3</w:t>
            </w:r>
          </w:p>
        </w:tc>
        <w:tc>
          <w:tcPr>
            <w:tcW w:w="993" w:type="dxa"/>
            <w:vAlign w:val="center"/>
          </w:tcPr>
          <w:p w:rsidR="00765D2C" w:rsidRPr="00F871A0" w:rsidRDefault="00765D2C" w:rsidP="00716F76">
            <w:pPr>
              <w:widowControl w:val="0"/>
              <w:jc w:val="center"/>
              <w:rPr>
                <w:rFonts w:ascii="GHEA Grapalat" w:hAnsi="GHEA Grapalat" w:cs="Sylfaen"/>
                <w:sz w:val="18"/>
                <w:szCs w:val="18"/>
              </w:rPr>
            </w:pPr>
            <w:r w:rsidRPr="00F871A0">
              <w:rPr>
                <w:rFonts w:ascii="GHEA Grapalat" w:hAnsi="GHEA Grapalat" w:cs="Sylfaen"/>
                <w:sz w:val="18"/>
                <w:szCs w:val="18"/>
              </w:rPr>
              <w:t xml:space="preserve">Со дня вступления </w:t>
            </w:r>
            <w:proofErr w:type="spellStart"/>
            <w:r w:rsidR="00716F76">
              <w:rPr>
                <w:rFonts w:ascii="GHEA Grapalat" w:hAnsi="GHEA Grapalat" w:cs="Sylfaen"/>
                <w:sz w:val="18"/>
                <w:szCs w:val="18"/>
              </w:rPr>
              <w:t>договора</w:t>
            </w:r>
            <w:r w:rsidRPr="00F871A0">
              <w:rPr>
                <w:rFonts w:ascii="GHEA Grapalat" w:hAnsi="GHEA Grapalat" w:cs="Sylfaen"/>
                <w:sz w:val="18"/>
                <w:szCs w:val="18"/>
              </w:rPr>
              <w:t>в</w:t>
            </w:r>
            <w:proofErr w:type="spellEnd"/>
            <w:r w:rsidRPr="00F871A0">
              <w:rPr>
                <w:rFonts w:ascii="GHEA Grapalat" w:hAnsi="GHEA Grapalat" w:cs="Sylfaen"/>
                <w:sz w:val="18"/>
                <w:szCs w:val="18"/>
              </w:rPr>
              <w:t xml:space="preserve"> силу до </w:t>
            </w:r>
            <w:r w:rsidRPr="00765D2C">
              <w:rPr>
                <w:rFonts w:ascii="GHEA Grapalat" w:hAnsi="GHEA Grapalat" w:cs="Sylfaen"/>
                <w:sz w:val="18"/>
                <w:szCs w:val="18"/>
              </w:rPr>
              <w:t>3</w:t>
            </w:r>
            <w:r w:rsidR="00716F76">
              <w:rPr>
                <w:rFonts w:ascii="GHEA Grapalat" w:hAnsi="GHEA Grapalat" w:cs="Sylfaen"/>
                <w:sz w:val="18"/>
                <w:szCs w:val="18"/>
              </w:rPr>
              <w:t>0</w:t>
            </w:r>
            <w:r w:rsidRPr="00D83BB6">
              <w:rPr>
                <w:rFonts w:ascii="GHEA Grapalat" w:hAnsi="GHEA Grapalat" w:cs="Sylfaen"/>
                <w:sz w:val="18"/>
                <w:szCs w:val="18"/>
              </w:rPr>
              <w:t>-</w:t>
            </w:r>
            <w:r w:rsidRPr="00AF1333">
              <w:rPr>
                <w:rFonts w:ascii="GHEA Grapalat" w:hAnsi="GHEA Grapalat" w:cs="Sylfaen"/>
                <w:sz w:val="18"/>
                <w:szCs w:val="18"/>
              </w:rPr>
              <w:t xml:space="preserve">ого </w:t>
            </w:r>
            <w:r w:rsidRPr="00354229">
              <w:rPr>
                <w:rFonts w:ascii="GHEA Grapalat" w:hAnsi="GHEA Grapalat" w:cs="Sylfaen"/>
                <w:sz w:val="18"/>
                <w:szCs w:val="18"/>
              </w:rPr>
              <w:t>календарн</w:t>
            </w:r>
            <w:r w:rsidRPr="00D83BB6">
              <w:rPr>
                <w:rFonts w:ascii="GHEA Grapalat" w:hAnsi="GHEA Grapalat" w:cs="Sylfaen"/>
                <w:sz w:val="18"/>
                <w:szCs w:val="18"/>
              </w:rPr>
              <w:t>ого</w:t>
            </w:r>
            <w:r w:rsidRPr="00AF1333">
              <w:rPr>
                <w:rFonts w:ascii="GHEA Grapalat" w:hAnsi="GHEA Grapalat" w:cs="Sylfaen"/>
                <w:sz w:val="18"/>
                <w:szCs w:val="18"/>
              </w:rPr>
              <w:t xml:space="preserve"> дня</w:t>
            </w:r>
            <w:r w:rsidRPr="00F871A0">
              <w:rPr>
                <w:rFonts w:ascii="GHEA Grapalat" w:hAnsi="GHEA Grapalat" w:cs="Sylfaen"/>
                <w:sz w:val="18"/>
                <w:szCs w:val="18"/>
              </w:rPr>
              <w:t>.</w:t>
            </w:r>
          </w:p>
        </w:tc>
      </w:tr>
      <w:tr w:rsidR="00AF1333" w:rsidRPr="00E40AC8" w:rsidTr="001C3D94">
        <w:trPr>
          <w:trHeight w:val="277"/>
        </w:trPr>
        <w:tc>
          <w:tcPr>
            <w:tcW w:w="10724" w:type="dxa"/>
            <w:gridSpan w:val="8"/>
            <w:vAlign w:val="center"/>
          </w:tcPr>
          <w:p w:rsidR="00AF1333" w:rsidRPr="00EE6D88" w:rsidRDefault="00AF1333" w:rsidP="00EE6D88">
            <w:pPr>
              <w:widowControl w:val="0"/>
              <w:rPr>
                <w:rFonts w:ascii="GHEA Grapalat" w:hAnsi="GHEA Grapalat" w:cs="Sylfaen"/>
                <w:b/>
                <w:sz w:val="18"/>
                <w:szCs w:val="18"/>
              </w:rPr>
            </w:pPr>
          </w:p>
        </w:tc>
      </w:tr>
    </w:tbl>
    <w:p w:rsidR="00716F76" w:rsidRPr="00716F76" w:rsidRDefault="00716F76" w:rsidP="00716F76">
      <w:pPr>
        <w:widowControl w:val="0"/>
        <w:rPr>
          <w:rFonts w:ascii="GHEA Grapalat" w:hAnsi="GHEA Grapalat"/>
          <w:b/>
          <w:bCs/>
          <w:sz w:val="18"/>
          <w:szCs w:val="18"/>
          <w:lang w:val="hy-AM"/>
        </w:rPr>
      </w:pPr>
      <w:r w:rsidRPr="00716F76">
        <w:rPr>
          <w:rFonts w:ascii="GHEA Grapalat" w:hAnsi="GHEA Grapalat"/>
          <w:sz w:val="18"/>
          <w:szCs w:val="18"/>
        </w:rPr>
        <w:t xml:space="preserve">ИЗМЕРЕНИЕ: № 1.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ПРОЕКТ РЕМОНТНОСТРОИТЕЛЬНЫХ </w:t>
      </w:r>
      <w:proofErr w:type="gramStart"/>
      <w:r w:rsidRPr="00716F76">
        <w:rPr>
          <w:rFonts w:ascii="GHEA Grapalat" w:hAnsi="GHEA Grapalat"/>
          <w:sz w:val="18"/>
          <w:szCs w:val="18"/>
        </w:rPr>
        <w:t>РАБОТ  ЗАЛА</w:t>
      </w:r>
      <w:proofErr w:type="gramEnd"/>
      <w:r w:rsidRPr="00716F76">
        <w:rPr>
          <w:rFonts w:ascii="GHEA Grapalat" w:hAnsi="GHEA Grapalat"/>
          <w:sz w:val="18"/>
          <w:szCs w:val="18"/>
        </w:rPr>
        <w:t xml:space="preserve"> ПРЕСКОНФЕРЕНЦИЙ,  ЗАЛА ОЖИДАНИЯ, ЗАЛОВ  ЗАСЕДАНИЙ  И РАБОЧЕЙ  КОМНАТЫ  . </w:t>
      </w:r>
      <w:proofErr w:type="gramStart"/>
      <w:r w:rsidRPr="00716F76">
        <w:rPr>
          <w:rFonts w:ascii="GHEA Grapalat" w:hAnsi="GHEA Grapalat"/>
          <w:sz w:val="18"/>
          <w:szCs w:val="18"/>
        </w:rPr>
        <w:t>УСТАНОВКА  НОВОГО</w:t>
      </w:r>
      <w:proofErr w:type="gramEnd"/>
      <w:r w:rsidRPr="00716F76">
        <w:rPr>
          <w:rFonts w:ascii="GHEA Grapalat" w:hAnsi="GHEA Grapalat"/>
          <w:sz w:val="18"/>
          <w:szCs w:val="18"/>
        </w:rPr>
        <w:t xml:space="preserve"> ИМУЩЕСТВА МИНИСТЕРСТВА ИНОСТРАННЫХ ДЕЛ РЕСПУБЛИКИ АРМЕНИЯ ,  ЗАКУПКА КОНСУЛЬТАТИВНЫХ УСЛУГ ПО ПОДГОТОВКЕ ДОКУМЕНТОВ</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lang w:val="hy-AM"/>
        </w:rPr>
        <w:t xml:space="preserve">                         </w:t>
      </w:r>
      <w:r w:rsidRPr="00716F76">
        <w:rPr>
          <w:rFonts w:ascii="GHEA Grapalat" w:hAnsi="GHEA Grapalat"/>
          <w:sz w:val="18"/>
          <w:szCs w:val="18"/>
        </w:rPr>
        <w:t xml:space="preserve"> </w:t>
      </w:r>
      <w:proofErr w:type="gramStart"/>
      <w:r w:rsidRPr="00716F76">
        <w:rPr>
          <w:rFonts w:ascii="GHEA Grapalat" w:hAnsi="GHEA Grapalat"/>
          <w:sz w:val="18"/>
          <w:szCs w:val="18"/>
        </w:rPr>
        <w:t>ТЕХНИЧЕСКАЯ  ЧАСТЬ</w:t>
      </w:r>
      <w:proofErr w:type="gramEnd"/>
    </w:p>
    <w:p w:rsidR="00716F76" w:rsidRPr="00716F76" w:rsidRDefault="00716F76" w:rsidP="00716F76">
      <w:pPr>
        <w:widowControl w:val="0"/>
        <w:rPr>
          <w:rFonts w:ascii="GHEA Grapalat" w:hAnsi="GHEA Grapalat"/>
          <w:sz w:val="18"/>
          <w:szCs w:val="18"/>
          <w:lang w:val="hy-AM"/>
        </w:rPr>
      </w:pPr>
    </w:p>
    <w:tbl>
      <w:tblPr>
        <w:tblStyle w:val="TableGrid"/>
        <w:tblW w:w="10060" w:type="dxa"/>
        <w:tblLook w:val="04A0" w:firstRow="1" w:lastRow="0" w:firstColumn="1" w:lastColumn="0" w:noHBand="0" w:noVBand="1"/>
      </w:tblPr>
      <w:tblGrid>
        <w:gridCol w:w="2263"/>
        <w:gridCol w:w="7797"/>
      </w:tblGrid>
      <w:tr w:rsidR="00716F76" w:rsidRPr="00716F76" w:rsidTr="00FC7AF6">
        <w:trPr>
          <w:trHeight w:val="5031"/>
        </w:trPr>
        <w:tc>
          <w:tcPr>
            <w:tcW w:w="2263" w:type="dxa"/>
          </w:tcPr>
          <w:p w:rsidR="00716F76" w:rsidRPr="00716F76" w:rsidRDefault="00716F76" w:rsidP="00716F76">
            <w:pPr>
              <w:widowControl w:val="0"/>
              <w:rPr>
                <w:rFonts w:ascii="GHEA Grapalat" w:hAnsi="GHEA Grapalat"/>
                <w:b/>
                <w:bCs/>
                <w:sz w:val="18"/>
                <w:szCs w:val="18"/>
              </w:rPr>
            </w:pPr>
            <w:r w:rsidRPr="00716F76">
              <w:rPr>
                <w:rFonts w:ascii="GHEA Grapalat" w:hAnsi="GHEA Grapalat"/>
                <w:b/>
                <w:bCs/>
                <w:sz w:val="18"/>
                <w:szCs w:val="18"/>
              </w:rPr>
              <w:lastRenderedPageBreak/>
              <w:t>Краткое описание объекта</w:t>
            </w:r>
          </w:p>
          <w:p w:rsidR="00716F76" w:rsidRPr="00716F76" w:rsidRDefault="00716F76" w:rsidP="00716F76">
            <w:pPr>
              <w:widowControl w:val="0"/>
              <w:rPr>
                <w:rFonts w:ascii="GHEA Grapalat" w:hAnsi="GHEA Grapalat"/>
                <w:b/>
                <w:bCs/>
                <w:sz w:val="18"/>
                <w:szCs w:val="18"/>
              </w:rPr>
            </w:pPr>
            <w:r w:rsidRPr="00716F76">
              <w:rPr>
                <w:rFonts w:ascii="GHEA Grapalat" w:hAnsi="GHEA Grapalat"/>
                <w:b/>
                <w:bCs/>
                <w:sz w:val="18"/>
                <w:szCs w:val="18"/>
              </w:rPr>
              <w:t xml:space="preserve"> описание (реальная ситуация)</w:t>
            </w:r>
          </w:p>
          <w:p w:rsidR="00716F76" w:rsidRPr="00716F76" w:rsidRDefault="00716F76" w:rsidP="00716F76">
            <w:pPr>
              <w:widowControl w:val="0"/>
              <w:rPr>
                <w:rFonts w:ascii="GHEA Grapalat" w:hAnsi="GHEA Grapalat"/>
                <w:b/>
                <w:bCs/>
                <w:sz w:val="18"/>
                <w:szCs w:val="18"/>
              </w:rPr>
            </w:pPr>
            <w:r w:rsidRPr="00716F76">
              <w:rPr>
                <w:rFonts w:ascii="GHEA Grapalat" w:hAnsi="GHEA Grapalat"/>
                <w:b/>
                <w:bCs/>
                <w:sz w:val="18"/>
                <w:szCs w:val="18"/>
              </w:rPr>
              <w:t>расположение</w:t>
            </w:r>
          </w:p>
          <w:p w:rsidR="00716F76" w:rsidRPr="00716F76" w:rsidRDefault="00716F76" w:rsidP="00716F76">
            <w:pPr>
              <w:widowControl w:val="0"/>
              <w:rPr>
                <w:rFonts w:ascii="GHEA Grapalat" w:hAnsi="GHEA Grapalat"/>
                <w:sz w:val="18"/>
                <w:szCs w:val="18"/>
              </w:rPr>
            </w:pPr>
          </w:p>
        </w:tc>
        <w:tc>
          <w:tcPr>
            <w:tcW w:w="7797" w:type="dxa"/>
          </w:tcPr>
          <w:p w:rsidR="00716F76" w:rsidRPr="00716F76" w:rsidRDefault="00716F76" w:rsidP="00716F76">
            <w:pPr>
              <w:widowControl w:val="0"/>
              <w:rPr>
                <w:rFonts w:ascii="GHEA Grapalat" w:hAnsi="GHEA Grapalat"/>
                <w:sz w:val="18"/>
                <w:szCs w:val="18"/>
              </w:rPr>
            </w:pPr>
            <w:r w:rsidRPr="00716F76">
              <w:rPr>
                <w:rFonts w:ascii="GHEA Grapalat" w:hAnsi="GHEA Grapalat"/>
                <w:b/>
                <w:bCs/>
                <w:sz w:val="18"/>
                <w:szCs w:val="18"/>
              </w:rPr>
              <w:t xml:space="preserve">Здание Министерства иностранных дел РА находится в </w:t>
            </w:r>
            <w:proofErr w:type="gramStart"/>
            <w:r w:rsidRPr="00716F76">
              <w:rPr>
                <w:rFonts w:ascii="GHEA Grapalat" w:hAnsi="GHEA Grapalat"/>
                <w:b/>
                <w:bCs/>
                <w:sz w:val="18"/>
                <w:szCs w:val="18"/>
              </w:rPr>
              <w:t>г .Ереван</w:t>
            </w:r>
            <w:proofErr w:type="gramEnd"/>
            <w:r w:rsidRPr="00716F76">
              <w:rPr>
                <w:rFonts w:ascii="GHEA Grapalat" w:hAnsi="GHEA Grapalat"/>
                <w:b/>
                <w:bCs/>
                <w:sz w:val="18"/>
                <w:szCs w:val="18"/>
              </w:rPr>
              <w:t xml:space="preserve"> ул. </w:t>
            </w:r>
            <w:proofErr w:type="spellStart"/>
            <w:r w:rsidRPr="00716F76">
              <w:rPr>
                <w:rFonts w:ascii="GHEA Grapalat" w:hAnsi="GHEA Grapalat"/>
                <w:b/>
                <w:bCs/>
                <w:sz w:val="18"/>
                <w:szCs w:val="18"/>
              </w:rPr>
              <w:t>Вазген</w:t>
            </w:r>
            <w:proofErr w:type="spellEnd"/>
            <w:r w:rsidRPr="00716F76">
              <w:rPr>
                <w:rFonts w:ascii="GHEA Grapalat" w:hAnsi="GHEA Grapalat"/>
                <w:b/>
                <w:bCs/>
                <w:sz w:val="18"/>
                <w:szCs w:val="18"/>
              </w:rPr>
              <w:t xml:space="preserve"> </w:t>
            </w:r>
            <w:proofErr w:type="spellStart"/>
            <w:r w:rsidRPr="00716F76">
              <w:rPr>
                <w:rFonts w:ascii="GHEA Grapalat" w:hAnsi="GHEA Grapalat"/>
                <w:b/>
                <w:bCs/>
                <w:sz w:val="18"/>
                <w:szCs w:val="18"/>
              </w:rPr>
              <w:t>Саргсян</w:t>
            </w:r>
            <w:proofErr w:type="spellEnd"/>
            <w:r w:rsidRPr="00716F76">
              <w:rPr>
                <w:rFonts w:ascii="GHEA Grapalat" w:hAnsi="GHEA Grapalat"/>
                <w:b/>
                <w:bCs/>
                <w:sz w:val="18"/>
                <w:szCs w:val="18"/>
              </w:rPr>
              <w:t xml:space="preserve"> 3</w:t>
            </w:r>
            <w:r w:rsidRPr="00716F76">
              <w:rPr>
                <w:rFonts w:ascii="GHEA Grapalat" w:hAnsi="GHEA Grapalat"/>
                <w:sz w:val="18"/>
                <w:szCs w:val="18"/>
              </w:rPr>
              <w:t>.</w:t>
            </w:r>
          </w:p>
          <w:p w:rsidR="00716F76" w:rsidRPr="00716F76" w:rsidRDefault="00716F76" w:rsidP="00716F76">
            <w:pPr>
              <w:widowControl w:val="0"/>
              <w:rPr>
                <w:rFonts w:ascii="GHEA Grapalat" w:hAnsi="GHEA Grapalat"/>
                <w:sz w:val="18"/>
                <w:szCs w:val="18"/>
              </w:rPr>
            </w:pPr>
            <w:proofErr w:type="gramStart"/>
            <w:r w:rsidRPr="00716F76">
              <w:rPr>
                <w:rFonts w:ascii="GHEA Grapalat" w:hAnsi="GHEA Grapalat" w:hint="eastAsia"/>
                <w:sz w:val="18"/>
                <w:szCs w:val="18"/>
              </w:rPr>
              <w:t>Зал</w:t>
            </w:r>
            <w:r w:rsidRPr="00716F76">
              <w:rPr>
                <w:rFonts w:ascii="GHEA Grapalat" w:hAnsi="GHEA Grapalat"/>
                <w:sz w:val="18"/>
                <w:szCs w:val="18"/>
              </w:rPr>
              <w:t xml:space="preserve">  </w:t>
            </w:r>
            <w:proofErr w:type="spellStart"/>
            <w:r w:rsidRPr="00716F76">
              <w:rPr>
                <w:rFonts w:ascii="GHEA Grapalat" w:hAnsi="GHEA Grapalat"/>
                <w:sz w:val="18"/>
                <w:szCs w:val="18"/>
              </w:rPr>
              <w:t>прессконференций</w:t>
            </w:r>
            <w:proofErr w:type="spellEnd"/>
            <w:proofErr w:type="gramEnd"/>
            <w:r w:rsidRPr="00716F76">
              <w:rPr>
                <w:rFonts w:ascii="GHEA Grapalat" w:hAnsi="GHEA Grapalat"/>
                <w:sz w:val="18"/>
                <w:szCs w:val="18"/>
              </w:rPr>
              <w:t>, зал ожидания и рабочая комната  расположены на первом этаже многоэтажного здания, площади которых составляют соответственно 122,0 м2, 85,0 м2 и 45,0 м2.</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Отделка стен, потолков и полов вышеуказанных помещений с годами износилась, утратила современность, система освещения устарела, отдельные светильники вышли из строя, имеются обрывы кабелей. Имеющееся имущество – столы и стулья утратили первоначальный вид, устарели.</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На основании вышеизложенного возникла необходимость производить ремонтные работы </w:t>
            </w:r>
            <w:proofErr w:type="gramStart"/>
            <w:r w:rsidRPr="00716F76">
              <w:rPr>
                <w:rFonts w:ascii="GHEA Grapalat" w:hAnsi="GHEA Grapalat"/>
                <w:sz w:val="18"/>
                <w:szCs w:val="18"/>
              </w:rPr>
              <w:t>внутри  помещения</w:t>
            </w:r>
            <w:proofErr w:type="gramEnd"/>
            <w:r w:rsidRPr="00716F76">
              <w:rPr>
                <w:rFonts w:ascii="GHEA Grapalat" w:hAnsi="GHEA Grapalat"/>
                <w:sz w:val="18"/>
                <w:szCs w:val="18"/>
              </w:rPr>
              <w:t xml:space="preserve">, отремонтировать полы и модернизировать внутреннюю систему электроснабжения, а также снабдить вышеупомянутые помещения  новыми </w:t>
            </w:r>
            <w:proofErr w:type="spellStart"/>
            <w:r w:rsidRPr="00716F76">
              <w:rPr>
                <w:rFonts w:ascii="GHEA Grapalat" w:hAnsi="GHEA Grapalat"/>
                <w:sz w:val="18"/>
                <w:szCs w:val="18"/>
              </w:rPr>
              <w:t>имуществоми</w:t>
            </w:r>
            <w:proofErr w:type="spellEnd"/>
            <w:r w:rsidRPr="00716F76">
              <w:rPr>
                <w:rFonts w:ascii="GHEA Grapalat" w:hAnsi="GHEA Grapalat"/>
                <w:sz w:val="18"/>
                <w:szCs w:val="18"/>
              </w:rPr>
              <w:t xml:space="preserve"> и оборудованием.</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Необходимо подготовить вышеуказанный пакет проектно-сметной документации на внутренние отделочные работы и обеспечением </w:t>
            </w:r>
            <w:proofErr w:type="spellStart"/>
            <w:r w:rsidRPr="00716F76">
              <w:rPr>
                <w:rFonts w:ascii="GHEA Grapalat" w:hAnsi="GHEA Grapalat"/>
                <w:sz w:val="18"/>
                <w:szCs w:val="18"/>
              </w:rPr>
              <w:t>имушеством</w:t>
            </w:r>
            <w:proofErr w:type="spellEnd"/>
            <w:r w:rsidRPr="00716F76">
              <w:rPr>
                <w:rFonts w:ascii="GHEA Grapalat" w:hAnsi="GHEA Grapalat"/>
                <w:sz w:val="18"/>
                <w:szCs w:val="18"/>
              </w:rPr>
              <w:t xml:space="preserve"> по чертежам отделки </w:t>
            </w:r>
            <w:proofErr w:type="spellStart"/>
            <w:r w:rsidRPr="00716F76">
              <w:rPr>
                <w:rFonts w:ascii="GHEA Grapalat" w:hAnsi="GHEA Grapalat"/>
                <w:sz w:val="18"/>
                <w:szCs w:val="18"/>
              </w:rPr>
              <w:t>внутренных</w:t>
            </w:r>
            <w:proofErr w:type="spellEnd"/>
            <w:r w:rsidRPr="00716F76">
              <w:rPr>
                <w:rFonts w:ascii="GHEA Grapalat" w:hAnsi="GHEA Grapalat"/>
                <w:sz w:val="18"/>
                <w:szCs w:val="18"/>
              </w:rPr>
              <w:t xml:space="preserve"> поверхностей помещений, облицовки полов, стен и потолков, и по </w:t>
            </w:r>
            <w:proofErr w:type="gramStart"/>
            <w:r w:rsidRPr="00716F76">
              <w:rPr>
                <w:rFonts w:ascii="GHEA Grapalat" w:hAnsi="GHEA Grapalat"/>
                <w:sz w:val="18"/>
                <w:szCs w:val="18"/>
              </w:rPr>
              <w:t>чертежам  расположении</w:t>
            </w:r>
            <w:proofErr w:type="gramEnd"/>
            <w:r w:rsidRPr="00716F76">
              <w:rPr>
                <w:rFonts w:ascii="GHEA Grapalat" w:hAnsi="GHEA Grapalat"/>
                <w:sz w:val="18"/>
                <w:szCs w:val="18"/>
              </w:rPr>
              <w:t xml:space="preserve"> оборудования и имущества. Смотреть </w:t>
            </w:r>
            <w:proofErr w:type="spellStart"/>
            <w:r w:rsidRPr="00716F76">
              <w:rPr>
                <w:rFonts w:ascii="GHEA Grapalat" w:hAnsi="GHEA Grapalat"/>
                <w:sz w:val="18"/>
                <w:szCs w:val="18"/>
              </w:rPr>
              <w:t>чертежы</w:t>
            </w:r>
            <w:proofErr w:type="spellEnd"/>
            <w:r w:rsidRPr="00716F76">
              <w:rPr>
                <w:rFonts w:ascii="GHEA Grapalat" w:hAnsi="GHEA Grapalat"/>
                <w:sz w:val="18"/>
                <w:szCs w:val="18"/>
              </w:rPr>
              <w:t xml:space="preserve"> по дизайну.</w:t>
            </w:r>
          </w:p>
        </w:tc>
      </w:tr>
      <w:tr w:rsidR="00716F76" w:rsidRPr="00716F76" w:rsidTr="00FC7AF6">
        <w:tc>
          <w:tcPr>
            <w:tcW w:w="2263" w:type="dxa"/>
          </w:tcPr>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Краткое описание работ, которые предстоит выполнить (планируется).</w:t>
            </w:r>
          </w:p>
          <w:p w:rsidR="00716F76" w:rsidRPr="00716F76" w:rsidRDefault="00716F76" w:rsidP="00716F76">
            <w:pPr>
              <w:widowControl w:val="0"/>
              <w:rPr>
                <w:rFonts w:ascii="GHEA Grapalat" w:hAnsi="GHEA Grapalat"/>
                <w:sz w:val="18"/>
                <w:szCs w:val="18"/>
              </w:rPr>
            </w:pPr>
          </w:p>
        </w:tc>
        <w:tc>
          <w:tcPr>
            <w:tcW w:w="7797" w:type="dxa"/>
          </w:tcPr>
          <w:p w:rsidR="00716F76" w:rsidRPr="00716F76" w:rsidRDefault="00716F76" w:rsidP="00716F76">
            <w:pPr>
              <w:widowControl w:val="0"/>
              <w:rPr>
                <w:rFonts w:ascii="GHEA Grapalat" w:hAnsi="GHEA Grapalat"/>
                <w:sz w:val="18"/>
                <w:szCs w:val="18"/>
              </w:rPr>
            </w:pPr>
            <w:proofErr w:type="gramStart"/>
            <w:r w:rsidRPr="00716F76">
              <w:rPr>
                <w:rFonts w:ascii="GHEA Grapalat" w:hAnsi="GHEA Grapalat"/>
                <w:sz w:val="18"/>
                <w:szCs w:val="18"/>
              </w:rPr>
              <w:t>Планируется :</w:t>
            </w:r>
            <w:proofErr w:type="gramEnd"/>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w:t>
            </w:r>
            <w:r w:rsidRPr="00716F76">
              <w:rPr>
                <w:rFonts w:ascii="GHEA Grapalat" w:hAnsi="GHEA Grapalat"/>
                <w:b/>
                <w:bCs/>
                <w:sz w:val="18"/>
                <w:szCs w:val="18"/>
              </w:rPr>
              <w:t xml:space="preserve">- В зале </w:t>
            </w:r>
            <w:proofErr w:type="spellStart"/>
            <w:proofErr w:type="gramStart"/>
            <w:r w:rsidRPr="00716F76">
              <w:rPr>
                <w:rFonts w:ascii="GHEA Grapalat" w:hAnsi="GHEA Grapalat"/>
                <w:b/>
                <w:bCs/>
                <w:sz w:val="18"/>
                <w:szCs w:val="18"/>
              </w:rPr>
              <w:t>прессконферанций</w:t>
            </w:r>
            <w:proofErr w:type="spellEnd"/>
            <w:r w:rsidRPr="00716F76">
              <w:rPr>
                <w:rFonts w:ascii="GHEA Grapalat" w:hAnsi="GHEA Grapalat"/>
                <w:sz w:val="18"/>
                <w:szCs w:val="18"/>
              </w:rPr>
              <w:t xml:space="preserve">  запланировать</w:t>
            </w:r>
            <w:proofErr w:type="gramEnd"/>
            <w:r w:rsidRPr="00716F76">
              <w:rPr>
                <w:rFonts w:ascii="GHEA Grapalat" w:hAnsi="GHEA Grapalat"/>
                <w:sz w:val="18"/>
                <w:szCs w:val="18"/>
              </w:rPr>
              <w:t xml:space="preserve"> демонтаж существующих осветительных приборов, выключателей, розеток.  Снести существующую перегородку, разграничивающую кабинет из зала ожидания, построить новую перегородку на месте, предусмотренном соответствующим проектным планом. Планируется закрыть окна пресс-зала бетонными блоками. </w:t>
            </w:r>
            <w:proofErr w:type="gramStart"/>
            <w:r w:rsidRPr="00716F76">
              <w:rPr>
                <w:rFonts w:ascii="GHEA Grapalat" w:hAnsi="GHEA Grapalat"/>
                <w:sz w:val="18"/>
                <w:szCs w:val="18"/>
              </w:rPr>
              <w:t>Планируется  выполнение</w:t>
            </w:r>
            <w:proofErr w:type="gramEnd"/>
            <w:r w:rsidRPr="00716F76">
              <w:rPr>
                <w:rFonts w:ascii="GHEA Grapalat" w:hAnsi="GHEA Grapalat"/>
                <w:sz w:val="18"/>
                <w:szCs w:val="18"/>
              </w:rPr>
              <w:t xml:space="preserve"> стен с горизонтальным и вертикальным армированием согласно действующими строительными нормами и правилами Республики Армения.</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 В пресс-зале, под сценой и амфитеатром, </w:t>
            </w:r>
            <w:proofErr w:type="spellStart"/>
            <w:proofErr w:type="gramStart"/>
            <w:r w:rsidRPr="00716F76">
              <w:rPr>
                <w:rFonts w:ascii="GHEA Grapalat" w:hAnsi="GHEA Grapalat"/>
                <w:sz w:val="18"/>
                <w:szCs w:val="18"/>
              </w:rPr>
              <w:t>запланируйтся</w:t>
            </w:r>
            <w:proofErr w:type="spellEnd"/>
            <w:r w:rsidRPr="00716F76">
              <w:rPr>
                <w:rFonts w:ascii="GHEA Grapalat" w:hAnsi="GHEA Grapalat"/>
                <w:sz w:val="18"/>
                <w:szCs w:val="18"/>
              </w:rPr>
              <w:t xml:space="preserve">  каркас</w:t>
            </w:r>
            <w:proofErr w:type="gramEnd"/>
            <w:r w:rsidRPr="00716F76">
              <w:rPr>
                <w:rFonts w:ascii="GHEA Grapalat" w:hAnsi="GHEA Grapalat"/>
                <w:sz w:val="18"/>
                <w:szCs w:val="18"/>
              </w:rPr>
              <w:t xml:space="preserve">, состоящий из стальных элементов и деревянных четверок. </w:t>
            </w:r>
            <w:proofErr w:type="gramStart"/>
            <w:r w:rsidRPr="00716F76">
              <w:rPr>
                <w:rFonts w:ascii="GHEA Grapalat" w:hAnsi="GHEA Grapalat"/>
                <w:sz w:val="18"/>
                <w:szCs w:val="18"/>
              </w:rPr>
              <w:t>Предусмотреть  облицовку</w:t>
            </w:r>
            <w:proofErr w:type="gramEnd"/>
            <w:r w:rsidRPr="00716F76">
              <w:rPr>
                <w:rFonts w:ascii="GHEA Grapalat" w:hAnsi="GHEA Grapalat"/>
                <w:sz w:val="18"/>
                <w:szCs w:val="18"/>
              </w:rPr>
              <w:t xml:space="preserve"> поверхности сцены с качественным ламинатом. </w:t>
            </w:r>
            <w:proofErr w:type="gramStart"/>
            <w:r w:rsidRPr="00716F76">
              <w:rPr>
                <w:rFonts w:ascii="GHEA Grapalat" w:hAnsi="GHEA Grapalat"/>
                <w:sz w:val="18"/>
                <w:szCs w:val="18"/>
              </w:rPr>
              <w:t>В  амфитеатре</w:t>
            </w:r>
            <w:proofErr w:type="gramEnd"/>
            <w:r w:rsidRPr="00716F76">
              <w:rPr>
                <w:rFonts w:ascii="GHEA Grapalat" w:hAnsi="GHEA Grapalat"/>
                <w:sz w:val="18"/>
                <w:szCs w:val="18"/>
              </w:rPr>
              <w:t xml:space="preserve">  и на остальных участках  на полу  предусмотреть ковровое покрытие высококачественным </w:t>
            </w:r>
            <w:proofErr w:type="spellStart"/>
            <w:r w:rsidRPr="00716F76">
              <w:rPr>
                <w:rFonts w:ascii="GHEA Grapalat" w:hAnsi="GHEA Grapalat"/>
                <w:sz w:val="18"/>
                <w:szCs w:val="18"/>
              </w:rPr>
              <w:t>ковролином</w:t>
            </w:r>
            <w:proofErr w:type="spellEnd"/>
            <w:r w:rsidRPr="00716F76">
              <w:rPr>
                <w:rFonts w:ascii="GHEA Grapalat" w:hAnsi="GHEA Grapalat"/>
                <w:sz w:val="18"/>
                <w:szCs w:val="18"/>
              </w:rPr>
              <w:t xml:space="preserve"> на полу.</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В местах, где полы из ламината и </w:t>
            </w:r>
            <w:proofErr w:type="spellStart"/>
            <w:r w:rsidRPr="00716F76">
              <w:rPr>
                <w:rFonts w:ascii="GHEA Grapalat" w:hAnsi="GHEA Grapalat"/>
                <w:sz w:val="18"/>
                <w:szCs w:val="18"/>
              </w:rPr>
              <w:t>ковролина</w:t>
            </w:r>
            <w:proofErr w:type="spellEnd"/>
            <w:r w:rsidRPr="00716F76">
              <w:rPr>
                <w:rFonts w:ascii="GHEA Grapalat" w:hAnsi="GHEA Grapalat"/>
                <w:sz w:val="18"/>
                <w:szCs w:val="18"/>
              </w:rPr>
              <w:t xml:space="preserve"> соприкасаются со стенами, </w:t>
            </w:r>
            <w:proofErr w:type="gramStart"/>
            <w:r w:rsidRPr="00716F76">
              <w:rPr>
                <w:rFonts w:ascii="GHEA Grapalat" w:hAnsi="GHEA Grapalat"/>
                <w:sz w:val="18"/>
                <w:szCs w:val="18"/>
              </w:rPr>
              <w:t>использовать  плинтусы</w:t>
            </w:r>
            <w:proofErr w:type="gramEnd"/>
            <w:r w:rsidRPr="00716F76">
              <w:rPr>
                <w:rFonts w:ascii="GHEA Grapalat" w:hAnsi="GHEA Grapalat"/>
                <w:sz w:val="18"/>
                <w:szCs w:val="18"/>
              </w:rPr>
              <w:t xml:space="preserve"> из  МДФ.</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После сноса поверхности существующих полов, перед устройством новых полов, при необходимости, предусматривать  новый выравнивающий слой.</w:t>
            </w:r>
            <w:r w:rsidRPr="00716F76">
              <w:rPr>
                <w:rFonts w:ascii="GHEA Grapalat" w:hAnsi="GHEA Grapalat"/>
                <w:sz w:val="18"/>
                <w:szCs w:val="18"/>
              </w:rPr>
              <w:br/>
              <w:t>- В пресс-зале поверхность колонн и стен в задней части сцены обшить крашеным МДФ -ом и ламинированным вертикальными  полосами тем же МДФ -ом.  Ламинат толщиной 18 мм. В задней части амфитеатра предусмотрите облицовку МДФ темного цвета: Окрашенный МДФ. Обшивка двух продольных стен пресс-зала звукоизоляционными акустическими панелями толщиной 25-50 мм и плотностью 96 м3/кг, изготовленными из стеклопластика.</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Спланировать цветовые тона в соответствии с представленным дизайном. Отделочные работы следует совмещать с установкой в </w:t>
            </w:r>
            <w:r w:rsidRPr="00716F76">
              <w:rPr>
                <w:rFonts w:ascii="Cambria Math" w:hAnsi="Cambria Math" w:cs="Cambria Math"/>
                <w:sz w:val="18"/>
                <w:szCs w:val="18"/>
              </w:rPr>
              <w:t>​​</w:t>
            </w:r>
            <w:r w:rsidRPr="00716F76">
              <w:rPr>
                <w:rFonts w:ascii="GHEA Grapalat" w:hAnsi="GHEA Grapalat" w:cs="GHEA Grapalat"/>
                <w:sz w:val="18"/>
                <w:szCs w:val="18"/>
              </w:rPr>
              <w:t>стены</w:t>
            </w:r>
            <w:r w:rsidRPr="00716F76">
              <w:rPr>
                <w:rFonts w:ascii="GHEA Grapalat" w:hAnsi="GHEA Grapalat"/>
                <w:sz w:val="18"/>
                <w:szCs w:val="18"/>
              </w:rPr>
              <w:t xml:space="preserve"> </w:t>
            </w:r>
            <w:r w:rsidRPr="00716F76">
              <w:rPr>
                <w:rFonts w:ascii="GHEA Grapalat" w:hAnsi="GHEA Grapalat" w:cs="GHEA Grapalat"/>
                <w:sz w:val="18"/>
                <w:szCs w:val="18"/>
              </w:rPr>
              <w:t>встроенных</w:t>
            </w:r>
            <w:r w:rsidRPr="00716F76">
              <w:rPr>
                <w:rFonts w:ascii="GHEA Grapalat" w:hAnsi="GHEA Grapalat"/>
                <w:sz w:val="18"/>
                <w:szCs w:val="18"/>
              </w:rPr>
              <w:t xml:space="preserve"> </w:t>
            </w:r>
            <w:r w:rsidRPr="00716F76">
              <w:rPr>
                <w:rFonts w:ascii="GHEA Grapalat" w:hAnsi="GHEA Grapalat" w:cs="GHEA Grapalat"/>
                <w:sz w:val="18"/>
                <w:szCs w:val="18"/>
              </w:rPr>
              <w:t>светодиодных</w:t>
            </w:r>
            <w:r w:rsidRPr="00716F76">
              <w:rPr>
                <w:rFonts w:ascii="GHEA Grapalat" w:hAnsi="GHEA Grapalat"/>
                <w:sz w:val="18"/>
                <w:szCs w:val="18"/>
              </w:rPr>
              <w:t xml:space="preserve"> </w:t>
            </w:r>
            <w:r w:rsidRPr="00716F76">
              <w:rPr>
                <w:rFonts w:ascii="GHEA Grapalat" w:hAnsi="GHEA Grapalat" w:cs="GHEA Grapalat"/>
                <w:sz w:val="18"/>
                <w:szCs w:val="18"/>
              </w:rPr>
              <w:t>светильников</w:t>
            </w:r>
            <w:r w:rsidRPr="00716F76">
              <w:rPr>
                <w:rFonts w:ascii="GHEA Grapalat" w:hAnsi="GHEA Grapalat"/>
                <w:sz w:val="18"/>
                <w:szCs w:val="18"/>
              </w:rPr>
              <w:t>: LED 4000</w:t>
            </w:r>
            <w:r w:rsidRPr="00716F76">
              <w:rPr>
                <w:rFonts w:ascii="GHEA Grapalat" w:hAnsi="GHEA Grapalat" w:cs="GHEA Grapalat"/>
                <w:sz w:val="18"/>
                <w:szCs w:val="18"/>
              </w:rPr>
              <w:t>К</w:t>
            </w:r>
            <w:r w:rsidRPr="00716F76">
              <w:rPr>
                <w:rFonts w:ascii="GHEA Grapalat" w:hAnsi="GHEA Grapalat"/>
                <w:sz w:val="18"/>
                <w:szCs w:val="18"/>
              </w:rPr>
              <w:t>.</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Предусмотреть светодиодные световые панели 4000К на потолке пресс-зала по представленным проектным чертежам. </w:t>
            </w:r>
            <w:proofErr w:type="gramStart"/>
            <w:r w:rsidRPr="00716F76">
              <w:rPr>
                <w:rFonts w:ascii="GHEA Grapalat" w:hAnsi="GHEA Grapalat"/>
                <w:sz w:val="18"/>
                <w:szCs w:val="18"/>
              </w:rPr>
              <w:t>Запланировать  демонтаж</w:t>
            </w:r>
            <w:proofErr w:type="gramEnd"/>
            <w:r w:rsidRPr="00716F76">
              <w:rPr>
                <w:rFonts w:ascii="GHEA Grapalat" w:hAnsi="GHEA Grapalat"/>
                <w:sz w:val="18"/>
                <w:szCs w:val="18"/>
              </w:rPr>
              <w:t>, перекладку и повторную установку существующих вентиляционных каналов, видеокамер, устройств пожарной сигнализации.  Запланировать демонтаж и монтаж отопительных приборов, новую систему внутренней проводки, освещения, а также выключатели и розетки.</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 Спроектировать новые двери из МДФ, 2 </w:t>
            </w:r>
            <w:proofErr w:type="spellStart"/>
            <w:r w:rsidRPr="00716F76">
              <w:rPr>
                <w:rFonts w:ascii="GHEA Grapalat" w:hAnsi="GHEA Grapalat"/>
                <w:sz w:val="18"/>
                <w:szCs w:val="18"/>
              </w:rPr>
              <w:t>амбинов</w:t>
            </w:r>
            <w:proofErr w:type="spellEnd"/>
            <w:r w:rsidRPr="00716F76">
              <w:rPr>
                <w:rFonts w:ascii="GHEA Grapalat" w:hAnsi="GHEA Grapalat"/>
                <w:sz w:val="18"/>
                <w:szCs w:val="18"/>
              </w:rPr>
              <w:t xml:space="preserve"> из того же МДФ, цветочные горшки и конференц-стулья соответствующих конструктивных размеров и внешнего вида, как показано на прилагаемых конструктивных чертежах.</w:t>
            </w:r>
            <w:r w:rsidRPr="00716F76">
              <w:rPr>
                <w:rFonts w:ascii="GHEA Grapalat" w:hAnsi="GHEA Grapalat"/>
                <w:sz w:val="18"/>
                <w:szCs w:val="18"/>
              </w:rPr>
              <w:br/>
              <w:t>- На  заднюю стену сцены предусмотреть вывеску с надписью и подсветкой, согласно проектному чертежу.</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2.</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w:t>
            </w:r>
            <w:r w:rsidRPr="00716F76">
              <w:rPr>
                <w:rFonts w:ascii="GHEA Grapalat" w:hAnsi="GHEA Grapalat"/>
                <w:b/>
                <w:bCs/>
                <w:sz w:val="18"/>
                <w:szCs w:val="18"/>
              </w:rPr>
              <w:t>В зале ожидания</w:t>
            </w:r>
            <w:r w:rsidRPr="00716F76">
              <w:rPr>
                <w:rFonts w:ascii="GHEA Grapalat" w:hAnsi="GHEA Grapalat"/>
                <w:sz w:val="18"/>
                <w:szCs w:val="18"/>
              </w:rPr>
              <w:t xml:space="preserve"> застелить пол </w:t>
            </w:r>
            <w:proofErr w:type="spellStart"/>
            <w:r w:rsidRPr="00716F76">
              <w:rPr>
                <w:rFonts w:ascii="GHEA Grapalat" w:hAnsi="GHEA Grapalat"/>
                <w:sz w:val="18"/>
                <w:szCs w:val="18"/>
              </w:rPr>
              <w:t>высококачественним</w:t>
            </w:r>
            <w:proofErr w:type="spellEnd"/>
            <w:r w:rsidRPr="00716F76">
              <w:rPr>
                <w:rFonts w:ascii="GHEA Grapalat" w:hAnsi="GHEA Grapalat"/>
                <w:sz w:val="18"/>
                <w:szCs w:val="18"/>
              </w:rPr>
              <w:t xml:space="preserve"> ламинатом, с установкой </w:t>
            </w:r>
            <w:proofErr w:type="spellStart"/>
            <w:r w:rsidRPr="00716F76">
              <w:rPr>
                <w:rFonts w:ascii="GHEA Grapalat" w:hAnsi="GHEA Grapalat"/>
                <w:sz w:val="18"/>
                <w:szCs w:val="18"/>
              </w:rPr>
              <w:t>плентусов</w:t>
            </w:r>
            <w:proofErr w:type="spellEnd"/>
            <w:r w:rsidRPr="00716F76">
              <w:rPr>
                <w:rFonts w:ascii="GHEA Grapalat" w:hAnsi="GHEA Grapalat"/>
                <w:sz w:val="18"/>
                <w:szCs w:val="18"/>
              </w:rPr>
              <w:t xml:space="preserve"> из </w:t>
            </w:r>
            <w:proofErr w:type="gramStart"/>
            <w:r w:rsidRPr="00716F76">
              <w:rPr>
                <w:rFonts w:ascii="GHEA Grapalat" w:hAnsi="GHEA Grapalat"/>
                <w:sz w:val="18"/>
                <w:szCs w:val="18"/>
              </w:rPr>
              <w:t>МДФ  в</w:t>
            </w:r>
            <w:proofErr w:type="gramEnd"/>
            <w:r w:rsidRPr="00716F76">
              <w:rPr>
                <w:rFonts w:ascii="GHEA Grapalat" w:hAnsi="GHEA Grapalat"/>
                <w:sz w:val="18"/>
                <w:szCs w:val="18"/>
              </w:rPr>
              <w:t xml:space="preserve"> местах соприкосновения со стенами, МДФ. Спланировать ламинированный фасад с комбинацией вертикальных поясов света LED4000К, посмотрите дизайн-чертеж. Там же предусмотреть уголок для </w:t>
            </w:r>
            <w:proofErr w:type="gramStart"/>
            <w:r w:rsidRPr="00716F76">
              <w:rPr>
                <w:rFonts w:ascii="GHEA Grapalat" w:hAnsi="GHEA Grapalat"/>
                <w:sz w:val="18"/>
                <w:szCs w:val="18"/>
              </w:rPr>
              <w:t>приема  заявлений</w:t>
            </w:r>
            <w:proofErr w:type="gramEnd"/>
            <w:r w:rsidRPr="00716F76">
              <w:rPr>
                <w:rFonts w:ascii="GHEA Grapalat" w:hAnsi="GHEA Grapalat"/>
                <w:sz w:val="18"/>
                <w:szCs w:val="18"/>
              </w:rPr>
              <w:t xml:space="preserve">  и дверь из МДФ, исходя из внешнего вида и размеров, представленных на дизайнерском чертеже. Зал ожидания должен быть оборудован вывеской-табло с надписью и эмблемой Герба РА, согласно проектному </w:t>
            </w:r>
            <w:r w:rsidRPr="00716F76">
              <w:rPr>
                <w:rFonts w:ascii="GHEA Grapalat" w:hAnsi="GHEA Grapalat"/>
                <w:sz w:val="18"/>
                <w:szCs w:val="18"/>
              </w:rPr>
              <w:lastRenderedPageBreak/>
              <w:t xml:space="preserve">чертежу. </w:t>
            </w:r>
            <w:proofErr w:type="gramStart"/>
            <w:r w:rsidRPr="00716F76">
              <w:rPr>
                <w:rFonts w:ascii="GHEA Grapalat" w:hAnsi="GHEA Grapalat"/>
                <w:sz w:val="18"/>
                <w:szCs w:val="18"/>
              </w:rPr>
              <w:t>Планировать  3</w:t>
            </w:r>
            <w:proofErr w:type="gramEnd"/>
            <w:r w:rsidRPr="00716F76">
              <w:rPr>
                <w:rFonts w:ascii="GHEA Grapalat" w:hAnsi="GHEA Grapalat"/>
                <w:sz w:val="18"/>
                <w:szCs w:val="18"/>
              </w:rPr>
              <w:t xml:space="preserve"> монитора по размерам, указанным на чертеже конструкции, изготовленных из алюминиевых рамок с прозрачным стеклянным покрытием, частично вырезанных из ламината, по заданным размерам, цвету и материалам.</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Системы освещения</w:t>
            </w:r>
            <w:r w:rsidRPr="00716F76">
              <w:rPr>
                <w:rFonts w:ascii="GHEA Grapalat" w:hAnsi="GHEA Grapalat"/>
                <w:sz w:val="18"/>
                <w:szCs w:val="18"/>
                <w:lang w:val="hy-AM"/>
              </w:rPr>
              <w:t xml:space="preserve"> </w:t>
            </w:r>
            <w:r w:rsidRPr="00716F76">
              <w:rPr>
                <w:rFonts w:ascii="GHEA Grapalat" w:hAnsi="GHEA Grapalat"/>
                <w:sz w:val="18"/>
                <w:szCs w:val="18"/>
              </w:rPr>
              <w:t xml:space="preserve">и вентиляции зала </w:t>
            </w:r>
            <w:proofErr w:type="gramStart"/>
            <w:r w:rsidRPr="00716F76">
              <w:rPr>
                <w:rFonts w:ascii="GHEA Grapalat" w:hAnsi="GHEA Grapalat"/>
                <w:sz w:val="18"/>
                <w:szCs w:val="18"/>
              </w:rPr>
              <w:t>ожидания  демонтировать</w:t>
            </w:r>
            <w:proofErr w:type="gramEnd"/>
            <w:r w:rsidRPr="00716F76">
              <w:rPr>
                <w:rFonts w:ascii="GHEA Grapalat" w:hAnsi="GHEA Grapalat"/>
                <w:sz w:val="18"/>
                <w:szCs w:val="18"/>
              </w:rPr>
              <w:t xml:space="preserve"> и реконструировать согласно с положением  представленным на чертежах  дизайна.</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В объем проектирования включить рабочие объемы стен, потолков, материалов напольного покрытия, перегородок, материалы отделки, отдельные элементы, табло, имущество: мониторы, </w:t>
            </w:r>
            <w:proofErr w:type="gramStart"/>
            <w:r w:rsidRPr="00716F76">
              <w:rPr>
                <w:rFonts w:ascii="GHEA Grapalat" w:hAnsi="GHEA Grapalat"/>
                <w:sz w:val="18"/>
                <w:szCs w:val="18"/>
              </w:rPr>
              <w:t>столы,  горшки</w:t>
            </w:r>
            <w:proofErr w:type="gramEnd"/>
            <w:r w:rsidRPr="00716F76">
              <w:rPr>
                <w:rFonts w:ascii="GHEA Grapalat" w:hAnsi="GHEA Grapalat"/>
                <w:sz w:val="18"/>
                <w:szCs w:val="18"/>
              </w:rPr>
              <w:t xml:space="preserve">  для  цветов, стулья, освещение, отопление, вентиляция, видеозапись, монтажа систем пожарной сигнализации </w:t>
            </w:r>
            <w:proofErr w:type="spellStart"/>
            <w:r w:rsidRPr="00716F76">
              <w:rPr>
                <w:rFonts w:ascii="GHEA Grapalat" w:hAnsi="GHEA Grapalat"/>
                <w:sz w:val="18"/>
                <w:szCs w:val="18"/>
              </w:rPr>
              <w:t>представленым</w:t>
            </w:r>
            <w:proofErr w:type="spellEnd"/>
            <w:r w:rsidRPr="00716F76">
              <w:rPr>
                <w:rFonts w:ascii="GHEA Grapalat" w:hAnsi="GHEA Grapalat"/>
                <w:sz w:val="18"/>
                <w:szCs w:val="18"/>
              </w:rPr>
              <w:t xml:space="preserve"> на  дизайнерских чертежах.</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w:t>
            </w:r>
            <w:r w:rsidRPr="00716F76">
              <w:rPr>
                <w:rFonts w:ascii="GHEA Grapalat" w:hAnsi="GHEA Grapalat"/>
                <w:b/>
                <w:bCs/>
                <w:sz w:val="18"/>
                <w:szCs w:val="18"/>
              </w:rPr>
              <w:t xml:space="preserve">Предусмотреть пол из высококачественного ламината в рабочей </w:t>
            </w:r>
            <w:proofErr w:type="gramStart"/>
            <w:r w:rsidRPr="00716F76">
              <w:rPr>
                <w:rFonts w:ascii="GHEA Grapalat" w:hAnsi="GHEA Grapalat"/>
                <w:b/>
                <w:bCs/>
                <w:sz w:val="18"/>
                <w:szCs w:val="18"/>
              </w:rPr>
              <w:t>комнате</w:t>
            </w:r>
            <w:r w:rsidRPr="00716F76">
              <w:rPr>
                <w:rFonts w:ascii="GHEA Grapalat" w:hAnsi="GHEA Grapalat"/>
                <w:sz w:val="18"/>
                <w:szCs w:val="18"/>
              </w:rPr>
              <w:t xml:space="preserve">  ,</w:t>
            </w:r>
            <w:proofErr w:type="gramEnd"/>
            <w:r w:rsidRPr="00716F76">
              <w:rPr>
                <w:rFonts w:ascii="GHEA Grapalat" w:hAnsi="GHEA Grapalat"/>
                <w:sz w:val="18"/>
                <w:szCs w:val="18"/>
              </w:rPr>
              <w:t xml:space="preserve"> с плинтусами МДФ в местах соприкосновения со стенами, МДФ. План облицовки ламинатом с комбинацией светлых вертикальных поясов LED4000K смотрите на дизайн-чертеже.</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Спланировать столы из МДФ и двери, исходя из размеров, внешнего вида, материала и цветовых оттенков, представленных на дизайнерском чертеже. </w:t>
            </w:r>
            <w:proofErr w:type="spellStart"/>
            <w:r w:rsidRPr="00716F76">
              <w:rPr>
                <w:rFonts w:ascii="GHEA Grapalat" w:hAnsi="GHEA Grapalat"/>
                <w:sz w:val="18"/>
                <w:szCs w:val="18"/>
              </w:rPr>
              <w:t>Рабоая</w:t>
            </w:r>
            <w:proofErr w:type="spellEnd"/>
            <w:r w:rsidRPr="00716F76">
              <w:rPr>
                <w:rFonts w:ascii="GHEA Grapalat" w:hAnsi="GHEA Grapalat"/>
                <w:sz w:val="18"/>
                <w:szCs w:val="18"/>
              </w:rPr>
              <w:t xml:space="preserve"> комната </w:t>
            </w:r>
            <w:proofErr w:type="spellStart"/>
            <w:r w:rsidRPr="00716F76">
              <w:rPr>
                <w:rFonts w:ascii="GHEA Grapalat" w:hAnsi="GHEA Grapalat"/>
                <w:sz w:val="18"/>
                <w:szCs w:val="18"/>
              </w:rPr>
              <w:t>должха</w:t>
            </w:r>
            <w:proofErr w:type="spellEnd"/>
            <w:r w:rsidRPr="00716F76">
              <w:rPr>
                <w:rFonts w:ascii="GHEA Grapalat" w:hAnsi="GHEA Grapalat"/>
                <w:sz w:val="18"/>
                <w:szCs w:val="18"/>
              </w:rPr>
              <w:t xml:space="preserve"> быть оборудована доской-табло с надписью и изображением Герба РА согласно проектному чертежу. Планировать мониторы по размерам и количеству, указанным в чертеже, перегородки из органического стекла из рам МДФ, перегородки по заданным размерам, цвету и материалу.</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Предусмотреть офисные стулья и столы с полками по заданным геометрическим размерам, материалу, цвету и количеству. Системы освещения, электроснабжения, вентиляции рабочего помещения с демонтажем и реконструкцией существующих систем, согласованием схем последних с положением, представленным на проектных чертежах.</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В объемах проектирования включить рабочие объемы стен, потолков, материалы напольного покрытия, площади </w:t>
            </w:r>
            <w:proofErr w:type="gramStart"/>
            <w:r w:rsidRPr="00716F76">
              <w:rPr>
                <w:rFonts w:ascii="GHEA Grapalat" w:hAnsi="GHEA Grapalat"/>
                <w:sz w:val="18"/>
                <w:szCs w:val="18"/>
              </w:rPr>
              <w:t>перегородок,  площади</w:t>
            </w:r>
            <w:proofErr w:type="gramEnd"/>
            <w:r w:rsidRPr="00716F76">
              <w:rPr>
                <w:rFonts w:ascii="GHEA Grapalat" w:hAnsi="GHEA Grapalat"/>
                <w:sz w:val="18"/>
                <w:szCs w:val="18"/>
              </w:rPr>
              <w:t xml:space="preserve"> отделки, количество отдельных  элементов и  имущества : мониторы, столы , горшки  для цветков, стулья, приборы освещения, отопления, вентиляции,  систем видеозаписей, систем пожарной сигнализации представлены на дизайнерских чертежах.</w:t>
            </w:r>
          </w:p>
          <w:p w:rsidR="00716F76" w:rsidRPr="00716F76" w:rsidRDefault="00716F76" w:rsidP="00716F76">
            <w:pPr>
              <w:widowControl w:val="0"/>
              <w:rPr>
                <w:rFonts w:ascii="GHEA Grapalat" w:hAnsi="GHEA Grapalat"/>
                <w:sz w:val="18"/>
                <w:szCs w:val="18"/>
              </w:rPr>
            </w:pPr>
            <w:r w:rsidRPr="00716F76">
              <w:rPr>
                <w:rFonts w:ascii="GHEA Grapalat" w:hAnsi="GHEA Grapalat"/>
                <w:b/>
                <w:bCs/>
                <w:sz w:val="18"/>
                <w:szCs w:val="18"/>
              </w:rPr>
              <w:t xml:space="preserve">Комнаты для консультаций: 4 штуки. </w:t>
            </w:r>
            <w:r w:rsidRPr="00716F76">
              <w:rPr>
                <w:rFonts w:ascii="GHEA Grapalat" w:hAnsi="GHEA Grapalat"/>
                <w:sz w:val="18"/>
                <w:szCs w:val="18"/>
              </w:rPr>
              <w:t xml:space="preserve">Общая площадь около 150 м2.   </w:t>
            </w:r>
            <w:proofErr w:type="spellStart"/>
            <w:proofErr w:type="gramStart"/>
            <w:r w:rsidRPr="00716F76">
              <w:rPr>
                <w:rFonts w:ascii="GHEA Grapalat" w:hAnsi="GHEA Grapalat"/>
                <w:sz w:val="18"/>
                <w:szCs w:val="18"/>
              </w:rPr>
              <w:t>Планируйтся</w:t>
            </w:r>
            <w:proofErr w:type="spellEnd"/>
            <w:r w:rsidRPr="00716F76">
              <w:rPr>
                <w:rFonts w:ascii="GHEA Grapalat" w:hAnsi="GHEA Grapalat"/>
                <w:sz w:val="18"/>
                <w:szCs w:val="18"/>
              </w:rPr>
              <w:t xml:space="preserve">  ремонтные</w:t>
            </w:r>
            <w:proofErr w:type="gramEnd"/>
            <w:r w:rsidRPr="00716F76">
              <w:rPr>
                <w:rFonts w:ascii="GHEA Grapalat" w:hAnsi="GHEA Grapalat"/>
                <w:sz w:val="18"/>
                <w:szCs w:val="18"/>
              </w:rPr>
              <w:t xml:space="preserve"> работы по проектным чертежам, замену потолков, стен, полов новыми решениями. Запланировать реконструкцию систем вентиляции, освещения, видеонаблюдения и пожарной сигнализации в соответствии с запланированными проектными решениями. Спланировать </w:t>
            </w:r>
            <w:proofErr w:type="gramStart"/>
            <w:r w:rsidRPr="00716F76">
              <w:rPr>
                <w:rFonts w:ascii="GHEA Grapalat" w:hAnsi="GHEA Grapalat"/>
                <w:sz w:val="18"/>
                <w:szCs w:val="18"/>
              </w:rPr>
              <w:t>новый  мебель</w:t>
            </w:r>
            <w:proofErr w:type="gramEnd"/>
            <w:r w:rsidRPr="00716F76">
              <w:rPr>
                <w:rFonts w:ascii="GHEA Grapalat" w:hAnsi="GHEA Grapalat"/>
                <w:sz w:val="18"/>
                <w:szCs w:val="18"/>
              </w:rPr>
              <w:t xml:space="preserve"> : стол  заседания, </w:t>
            </w:r>
            <w:proofErr w:type="spellStart"/>
            <w:r w:rsidRPr="00716F76">
              <w:rPr>
                <w:rFonts w:ascii="GHEA Grapalat" w:hAnsi="GHEA Grapalat"/>
                <w:sz w:val="18"/>
                <w:szCs w:val="18"/>
              </w:rPr>
              <w:t>стуля</w:t>
            </w:r>
            <w:proofErr w:type="spellEnd"/>
            <w:r w:rsidRPr="00716F76">
              <w:rPr>
                <w:rFonts w:ascii="GHEA Grapalat" w:hAnsi="GHEA Grapalat"/>
                <w:sz w:val="18"/>
                <w:szCs w:val="18"/>
              </w:rPr>
              <w:t xml:space="preserve">, </w:t>
            </w:r>
            <w:proofErr w:type="spellStart"/>
            <w:r w:rsidRPr="00716F76">
              <w:rPr>
                <w:rFonts w:ascii="GHEA Grapalat" w:hAnsi="GHEA Grapalat"/>
                <w:sz w:val="18"/>
                <w:szCs w:val="18"/>
              </w:rPr>
              <w:t>шкафи</w:t>
            </w:r>
            <w:proofErr w:type="spellEnd"/>
            <w:r w:rsidRPr="00716F76">
              <w:rPr>
                <w:rFonts w:ascii="GHEA Grapalat" w:hAnsi="GHEA Grapalat"/>
                <w:sz w:val="18"/>
                <w:szCs w:val="18"/>
              </w:rPr>
              <w:t xml:space="preserve">  и т. </w:t>
            </w:r>
            <w:r w:rsidRPr="00716F76">
              <w:rPr>
                <w:rFonts w:ascii="GHEA Grapalat" w:hAnsi="GHEA Grapalat" w:hint="eastAsia"/>
                <w:sz w:val="18"/>
                <w:szCs w:val="18"/>
              </w:rPr>
              <w:t>п</w:t>
            </w:r>
            <w:r w:rsidRPr="00716F76">
              <w:rPr>
                <w:rFonts w:ascii="GHEA Grapalat" w:hAnsi="GHEA Grapalat"/>
                <w:sz w:val="18"/>
                <w:szCs w:val="18"/>
              </w:rPr>
              <w:t xml:space="preserve">. </w:t>
            </w:r>
          </w:p>
          <w:p w:rsidR="00716F76" w:rsidRPr="00716F76" w:rsidRDefault="00716F76" w:rsidP="00716F76">
            <w:pPr>
              <w:widowControl w:val="0"/>
              <w:rPr>
                <w:rFonts w:ascii="GHEA Grapalat" w:hAnsi="GHEA Grapalat"/>
                <w:b/>
                <w:bCs/>
                <w:sz w:val="18"/>
                <w:szCs w:val="18"/>
                <w:lang w:val="hy-AM"/>
              </w:rPr>
            </w:pPr>
          </w:p>
        </w:tc>
      </w:tr>
      <w:tr w:rsidR="00716F76" w:rsidRPr="00716F76" w:rsidTr="00FC7AF6">
        <w:tc>
          <w:tcPr>
            <w:tcW w:w="2263" w:type="dxa"/>
          </w:tcPr>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lastRenderedPageBreak/>
              <w:t>Обоснование проекта и нормативные требования</w:t>
            </w:r>
          </w:p>
          <w:p w:rsidR="00716F76" w:rsidRPr="00716F76" w:rsidRDefault="00716F76" w:rsidP="00716F76">
            <w:pPr>
              <w:widowControl w:val="0"/>
              <w:rPr>
                <w:rFonts w:ascii="GHEA Grapalat" w:hAnsi="GHEA Grapalat"/>
                <w:sz w:val="18"/>
                <w:szCs w:val="18"/>
                <w:lang w:val="hy-AM"/>
              </w:rPr>
            </w:pPr>
          </w:p>
        </w:tc>
        <w:tc>
          <w:tcPr>
            <w:tcW w:w="7797" w:type="dxa"/>
          </w:tcPr>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Обоснование: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Решение относительно суммы, выделенной на выполнение данных работ:</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Документы, являющиеся основой проектирования: исходные данные.</w:t>
            </w:r>
            <w:r w:rsidRPr="00716F76">
              <w:rPr>
                <w:rFonts w:ascii="GHEA Grapalat" w:hAnsi="GHEA Grapalat"/>
                <w:sz w:val="18"/>
                <w:szCs w:val="18"/>
              </w:rPr>
              <w:br/>
              <w:t>Замеры поверхностей стен, исследования существующих инженерных систем. Решения, связанные с внутренней отделкой и меблировкой, представлены дизайнером.</w:t>
            </w:r>
            <w:r w:rsidRPr="00716F76">
              <w:rPr>
                <w:rFonts w:ascii="GHEA Grapalat" w:hAnsi="GHEA Grapalat"/>
                <w:sz w:val="18"/>
                <w:szCs w:val="18"/>
              </w:rPr>
              <w:br/>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Разработка проекта согласно нормативным требованиям: </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Закон «Городское развитие» - </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Закон «Об инвалидности». </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- 28 декабря 2020 года Председателя Комитета градостроительства РА.</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«СНиП 20-04-2020 Сейсмостойкое строительство. Нормы проектирования" </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СНиП 31-03- «Общественные здания и сооружения» 2001 г. Министра градостроительства РА утвердить строительные нормы РА. Выпуск от 1 октября 82 по порядку. О том, чтобы сделать нет. Приказ 95-Н</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«СНиП IV-11.07.01-2006 «Доступность зданий и сооружений для маломобильных групп населения», №. Приказ 253-Н</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«Искусственное и естественное освещение» 22.03.2017 «Искусственное и естественное освещение», Ранг 2001. Выпуск от 1 октября Приказ 56-Н</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br/>
            </w:r>
            <w:r w:rsidRPr="00716F76">
              <w:rPr>
                <w:rFonts w:ascii="GHEA Grapalat" w:hAnsi="GHEA Grapalat"/>
                <w:sz w:val="18"/>
                <w:szCs w:val="18"/>
              </w:rPr>
              <w:lastRenderedPageBreak/>
              <w:t>- 2017 г. Правительства Республики Армения 4 мая «Утверждение Порядка организации процесса закупок 2011 года Правительством Республики Армения». Выпуск от 10 февраля Решение № 168-Н «О прекращении действия силы» №. 526-Н решения</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- 2015 г. Правительства Республики Армения 19 марта об утверждении порядка выдачи разрешений и других документов в целях развития Республики Армения и отмене ряда постановлений Правительства Республики Армения №. 5296-Н решения.</w:t>
            </w: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lang w:val="hy-AM"/>
              </w:rPr>
            </w:pPr>
          </w:p>
        </w:tc>
      </w:tr>
      <w:tr w:rsidR="00716F76" w:rsidRPr="00716F76" w:rsidTr="00FC7AF6">
        <w:tc>
          <w:tcPr>
            <w:tcW w:w="2263" w:type="dxa"/>
          </w:tcPr>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lastRenderedPageBreak/>
              <w:t>Этапы проектирования</w:t>
            </w:r>
          </w:p>
          <w:p w:rsidR="00716F76" w:rsidRPr="00716F76" w:rsidRDefault="00716F76" w:rsidP="00716F76">
            <w:pPr>
              <w:widowControl w:val="0"/>
              <w:rPr>
                <w:rFonts w:ascii="GHEA Grapalat" w:hAnsi="GHEA Grapalat"/>
                <w:sz w:val="18"/>
                <w:szCs w:val="18"/>
                <w:lang w:val="hy-AM"/>
              </w:rPr>
            </w:pPr>
          </w:p>
        </w:tc>
        <w:tc>
          <w:tcPr>
            <w:tcW w:w="7797" w:type="dxa"/>
          </w:tcPr>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Предоставление правил, определяющих состав и содержание проектно-сметных документов, согласно приказу Министра градостроительства РА от 11.09.2017. нет. Согласно приказу 128-Н.</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Предоставление правил, определяющих состав и содержание проектно-сметных документов, согласно приказу Министра градостроительства РА от 11.09.2017. нет. Согласно приказу 128-Н.</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Выполнение проектных работ в один этап «Рабочий проект».</w:t>
            </w:r>
          </w:p>
          <w:p w:rsidR="00716F76" w:rsidRPr="00716F76" w:rsidRDefault="00716F76" w:rsidP="00716F76">
            <w:pPr>
              <w:widowControl w:val="0"/>
              <w:rPr>
                <w:rFonts w:ascii="GHEA Grapalat" w:hAnsi="GHEA Grapalat"/>
                <w:sz w:val="18"/>
                <w:szCs w:val="18"/>
              </w:rPr>
            </w:pPr>
          </w:p>
        </w:tc>
      </w:tr>
      <w:tr w:rsidR="00716F76" w:rsidRPr="00716F76" w:rsidTr="00FC7AF6">
        <w:tc>
          <w:tcPr>
            <w:tcW w:w="2263" w:type="dxa"/>
          </w:tcPr>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Состав проекта</w:t>
            </w:r>
          </w:p>
          <w:p w:rsidR="00716F76" w:rsidRPr="00716F76" w:rsidRDefault="00716F76" w:rsidP="00716F76">
            <w:pPr>
              <w:widowControl w:val="0"/>
              <w:rPr>
                <w:rFonts w:ascii="GHEA Grapalat" w:hAnsi="GHEA Grapalat"/>
                <w:sz w:val="18"/>
                <w:szCs w:val="18"/>
                <w:lang w:val="hy-AM"/>
              </w:rPr>
            </w:pPr>
          </w:p>
        </w:tc>
        <w:tc>
          <w:tcPr>
            <w:tcW w:w="7797" w:type="dxa"/>
          </w:tcPr>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br/>
              <w:t>Планируется разработать проектно-сметную документацию «Рабочий проект» следующего состава.</w:t>
            </w: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1. Общее положение</w:t>
            </w: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2. Архитектурно-строительная часть</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 Планировочные решения, спецификации и узлы (в том числе планы     обустройства помещений).</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br/>
              <w:t xml:space="preserve">          - Трехмерное моделирование (3D)</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3. Конструктивная часть</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Конструктивные решения: конструктивные чертежи металлических частей сцены, диванов и кресел-амфитеатра. </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Конструктивные чертежи крепления панелей, возведения и крепления перегородок, расчет стоимости и характеристики материалов. Схемы установки звукопоглощающих прокладок, обшивки стен </w:t>
            </w:r>
            <w:proofErr w:type="spellStart"/>
            <w:r w:rsidRPr="00716F76">
              <w:rPr>
                <w:rFonts w:ascii="GHEA Grapalat" w:hAnsi="GHEA Grapalat"/>
                <w:sz w:val="18"/>
                <w:szCs w:val="18"/>
              </w:rPr>
              <w:t>ламинатными</w:t>
            </w:r>
            <w:proofErr w:type="spellEnd"/>
            <w:r w:rsidRPr="00716F76">
              <w:rPr>
                <w:rFonts w:ascii="GHEA Grapalat" w:hAnsi="GHEA Grapalat"/>
                <w:sz w:val="18"/>
                <w:szCs w:val="18"/>
              </w:rPr>
              <w:t xml:space="preserve"> панелями, стыки.</w:t>
            </w: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lang w:val="hy-AM"/>
              </w:rPr>
              <w:t xml:space="preserve"> </w:t>
            </w:r>
            <w:r w:rsidRPr="00716F76">
              <w:rPr>
                <w:rFonts w:ascii="GHEA Grapalat" w:hAnsi="GHEA Grapalat"/>
                <w:sz w:val="18"/>
                <w:szCs w:val="18"/>
              </w:rPr>
              <w:t xml:space="preserve">4. Инженерные сети.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Монтаж систем электроосвещения, монтаж схем подключения светильников, розеток, выключателей и других необходимых устройств.</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Схемы и технические условия на реконструкцию систем вентиляции и кондиционирования, отопительного оборудования и их подводящих линий.</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Схемы и технические условия замены устройств связи, видеонаблюдения, смены местоположения или установки нового.</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Схемы модификации или переустановки систем пожарной сигнализации и пожаротушения, технические условия.</w:t>
            </w:r>
            <w:r w:rsidRPr="00716F76">
              <w:rPr>
                <w:rFonts w:ascii="GHEA Grapalat" w:hAnsi="GHEA Grapalat"/>
                <w:sz w:val="18"/>
                <w:szCs w:val="18"/>
                <w:lang w:val="hy-AM"/>
              </w:rPr>
              <w:t xml:space="preserve">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5.   Смета строительных работ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 Объяснительная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 Сводная смета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 Локальные сметы по отдельным участкам строительных работ</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 Ведомость на выполнение работ.</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6. Согласования</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lastRenderedPageBreak/>
              <w:t>- Согласовать проект с соответствующим отделом МИД РА.</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Представлять требования к строительным материалам, заготовкам (эксплуатации).</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Максимальный срок использования материалов, препаратов.</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Перечень материалов и препаратов, произведенных с использованием новейших технологий.</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 Перечень мероприятий по повышению </w:t>
            </w:r>
            <w:proofErr w:type="spellStart"/>
            <w:r w:rsidRPr="00716F76">
              <w:rPr>
                <w:rFonts w:ascii="GHEA Grapalat" w:hAnsi="GHEA Grapalat"/>
                <w:sz w:val="18"/>
                <w:szCs w:val="18"/>
              </w:rPr>
              <w:t>энергоэффективности</w:t>
            </w:r>
            <w:proofErr w:type="spellEnd"/>
            <w:r w:rsidRPr="00716F76">
              <w:rPr>
                <w:rFonts w:ascii="GHEA Grapalat" w:hAnsi="GHEA Grapalat"/>
                <w:sz w:val="18"/>
                <w:szCs w:val="18"/>
              </w:rPr>
              <w:t>, оборудования и материалов.</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Подробное и исчерпывающее описание характеристик используемых в проекте строительных материалов и заготовок - в характеристиках, в проектной спецификации и смете с указанием основных технических показателей, характеризующих данную продукцию.</w:t>
            </w: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СОСТАВ РАБОЧЕГО ПРОЕКТА</w:t>
            </w: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Разработка проектно-сметной документации с помощью компьютерной программы.</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 xml:space="preserve"> </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Представление полного комплекта проектно-сметной документации (текстовые и чертежные материалы, смета) в четырех экземплярах: документальном и электронном: AUTO CAD и PDF, смета: с программами EXCEL, двуязычном: армянском и русском.</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lang w:val="hy-AM"/>
              </w:rPr>
            </w:pPr>
            <w:r w:rsidRPr="00716F76">
              <w:rPr>
                <w:rFonts w:ascii="GHEA Grapalat" w:hAnsi="GHEA Grapalat"/>
                <w:sz w:val="18"/>
                <w:szCs w:val="18"/>
              </w:rPr>
              <w:br/>
            </w:r>
            <w:proofErr w:type="gramStart"/>
            <w:r w:rsidRPr="00716F76">
              <w:rPr>
                <w:rFonts w:ascii="GHEA Grapalat" w:hAnsi="GHEA Grapalat"/>
                <w:sz w:val="18"/>
                <w:szCs w:val="18"/>
              </w:rPr>
              <w:t>ГРАФИК  ВЫПОЛНЕНИЯ</w:t>
            </w:r>
            <w:proofErr w:type="gramEnd"/>
            <w:r w:rsidRPr="00716F76">
              <w:rPr>
                <w:rFonts w:ascii="GHEA Grapalat" w:hAnsi="GHEA Grapalat"/>
                <w:sz w:val="18"/>
                <w:szCs w:val="18"/>
              </w:rPr>
              <w:t xml:space="preserve"> РАБОТЫ (ДЛИТЕЛЬНОСТЬ)</w:t>
            </w:r>
          </w:p>
          <w:p w:rsidR="00716F76" w:rsidRPr="00716F76" w:rsidRDefault="00716F76" w:rsidP="00716F76">
            <w:pPr>
              <w:widowControl w:val="0"/>
              <w:rPr>
                <w:rFonts w:ascii="GHEA Grapalat" w:hAnsi="GHEA Grapalat"/>
                <w:sz w:val="18"/>
                <w:szCs w:val="18"/>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Срок выполнения работ составляет 30 календарных дней со дня вступления в силу договора (соглашения) согласно прилагаемому календарному графику.</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В 30 календарных дней не входит период обеспечения процедур, отведенный Заказчику.</w:t>
            </w: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t>ДОРАБОТКА ПРОЕКТА</w:t>
            </w: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lang w:val="hy-AM"/>
              </w:rPr>
            </w:pPr>
            <w:r w:rsidRPr="00716F76">
              <w:rPr>
                <w:rFonts w:ascii="GHEA Grapalat" w:hAnsi="GHEA Grapalat"/>
                <w:sz w:val="18"/>
                <w:szCs w:val="18"/>
              </w:rPr>
              <w:br/>
              <w:t>В случае необходимости (в случае выдачи заключения по результатам простой экспертизы с формулировкой: «Проект возвращается на доработку») доработка проектно-сметной документации осуществляется без денежного возмещения, в максимальный срок 10 дней).</w:t>
            </w: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lang w:val="hy-AM"/>
              </w:rPr>
            </w:pPr>
          </w:p>
        </w:tc>
      </w:tr>
      <w:tr w:rsidR="00716F76" w:rsidRPr="00716F76" w:rsidTr="00FC7AF6">
        <w:tc>
          <w:tcPr>
            <w:tcW w:w="2263" w:type="dxa"/>
          </w:tcPr>
          <w:p w:rsidR="00716F76" w:rsidRPr="00716F76" w:rsidRDefault="00716F76" w:rsidP="00716F76">
            <w:pPr>
              <w:widowControl w:val="0"/>
              <w:rPr>
                <w:rFonts w:ascii="GHEA Grapalat" w:hAnsi="GHEA Grapalat"/>
                <w:b/>
                <w:bCs/>
                <w:sz w:val="18"/>
                <w:szCs w:val="18"/>
                <w:lang w:val="hy-AM"/>
              </w:rPr>
            </w:pPr>
          </w:p>
        </w:tc>
        <w:tc>
          <w:tcPr>
            <w:tcW w:w="7797" w:type="dxa"/>
          </w:tcPr>
          <w:p w:rsidR="00716F76" w:rsidRPr="00716F76" w:rsidRDefault="00716F76" w:rsidP="00716F76">
            <w:pPr>
              <w:widowControl w:val="0"/>
              <w:rPr>
                <w:rFonts w:ascii="GHEA Grapalat" w:hAnsi="GHEA Grapalat"/>
                <w:b/>
                <w:bCs/>
                <w:sz w:val="18"/>
                <w:szCs w:val="18"/>
                <w:lang w:val="hy-AM"/>
              </w:rPr>
            </w:pPr>
          </w:p>
        </w:tc>
      </w:tr>
    </w:tbl>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lang w:val="hy-AM"/>
        </w:rPr>
      </w:pPr>
      <w:r w:rsidRPr="00716F76">
        <w:rPr>
          <w:rFonts w:ascii="GHEA Grapalat" w:hAnsi="GHEA Grapalat"/>
          <w:sz w:val="18"/>
          <w:szCs w:val="18"/>
          <w:lang w:val="hy-AM"/>
        </w:rPr>
        <w:t>*</w:t>
      </w:r>
      <w:proofErr w:type="spellStart"/>
      <w:r w:rsidRPr="00716F76">
        <w:rPr>
          <w:rFonts w:ascii="GHEA Grapalat" w:hAnsi="GHEA Grapalat"/>
          <w:sz w:val="18"/>
          <w:szCs w:val="18"/>
          <w:lang w:val="hy-AM"/>
        </w:rPr>
        <w:t>Вышеуказанные</w:t>
      </w:r>
      <w:proofErr w:type="spellEnd"/>
      <w:r w:rsidRPr="00716F76">
        <w:rPr>
          <w:rFonts w:ascii="GHEA Grapalat" w:hAnsi="GHEA Grapalat"/>
          <w:sz w:val="18"/>
          <w:szCs w:val="18"/>
          <w:lang w:val="hy-AM"/>
        </w:rPr>
        <w:t xml:space="preserve"> </w:t>
      </w:r>
      <w:proofErr w:type="spellStart"/>
      <w:r w:rsidRPr="00716F76">
        <w:rPr>
          <w:rFonts w:ascii="GHEA Grapalat" w:hAnsi="GHEA Grapalat"/>
          <w:sz w:val="18"/>
          <w:szCs w:val="18"/>
          <w:lang w:val="hy-AM"/>
        </w:rPr>
        <w:t>дизайн-чертежи</w:t>
      </w:r>
      <w:proofErr w:type="spellEnd"/>
      <w:r w:rsidRPr="00716F76">
        <w:rPr>
          <w:rFonts w:ascii="GHEA Grapalat" w:hAnsi="GHEA Grapalat"/>
          <w:sz w:val="18"/>
          <w:szCs w:val="18"/>
          <w:lang w:val="hy-AM"/>
        </w:rPr>
        <w:t xml:space="preserve"> </w:t>
      </w:r>
      <w:proofErr w:type="spellStart"/>
      <w:r w:rsidRPr="00716F76">
        <w:rPr>
          <w:rFonts w:ascii="GHEA Grapalat" w:hAnsi="GHEA Grapalat"/>
          <w:sz w:val="18"/>
          <w:szCs w:val="18"/>
          <w:lang w:val="hy-AM"/>
        </w:rPr>
        <w:t>будут</w:t>
      </w:r>
      <w:proofErr w:type="spellEnd"/>
      <w:r w:rsidRPr="00716F76">
        <w:rPr>
          <w:rFonts w:ascii="GHEA Grapalat" w:hAnsi="GHEA Grapalat"/>
          <w:sz w:val="18"/>
          <w:szCs w:val="18"/>
          <w:lang w:val="hy-AM"/>
        </w:rPr>
        <w:t xml:space="preserve"> </w:t>
      </w:r>
      <w:proofErr w:type="spellStart"/>
      <w:r w:rsidRPr="00716F76">
        <w:rPr>
          <w:rFonts w:ascii="GHEA Grapalat" w:hAnsi="GHEA Grapalat"/>
          <w:sz w:val="18"/>
          <w:szCs w:val="18"/>
          <w:lang w:val="hy-AM"/>
        </w:rPr>
        <w:t>предоставлены</w:t>
      </w:r>
      <w:proofErr w:type="spellEnd"/>
      <w:r w:rsidRPr="00716F76">
        <w:rPr>
          <w:rFonts w:ascii="GHEA Grapalat" w:hAnsi="GHEA Grapalat"/>
          <w:sz w:val="18"/>
          <w:szCs w:val="18"/>
          <w:lang w:val="hy-AM"/>
        </w:rPr>
        <w:t xml:space="preserve"> (</w:t>
      </w:r>
      <w:proofErr w:type="spellStart"/>
      <w:r w:rsidRPr="00716F76">
        <w:rPr>
          <w:rFonts w:ascii="GHEA Grapalat" w:hAnsi="GHEA Grapalat"/>
          <w:sz w:val="18"/>
          <w:szCs w:val="18"/>
          <w:lang w:val="hy-AM"/>
        </w:rPr>
        <w:t>компании-победителю</w:t>
      </w:r>
      <w:proofErr w:type="spellEnd"/>
      <w:r w:rsidRPr="00716F76">
        <w:rPr>
          <w:rFonts w:ascii="GHEA Grapalat" w:hAnsi="GHEA Grapalat"/>
          <w:sz w:val="18"/>
          <w:szCs w:val="18"/>
          <w:lang w:val="hy-AM"/>
        </w:rPr>
        <w:t xml:space="preserve">) </w:t>
      </w:r>
      <w:proofErr w:type="spellStart"/>
      <w:r w:rsidRPr="00716F76">
        <w:rPr>
          <w:rFonts w:ascii="GHEA Grapalat" w:hAnsi="GHEA Grapalat"/>
          <w:sz w:val="18"/>
          <w:szCs w:val="18"/>
          <w:lang w:val="hy-AM"/>
        </w:rPr>
        <w:t>на</w:t>
      </w:r>
      <w:proofErr w:type="spellEnd"/>
      <w:r w:rsidRPr="00716F76">
        <w:rPr>
          <w:rFonts w:ascii="GHEA Grapalat" w:hAnsi="GHEA Grapalat"/>
          <w:sz w:val="18"/>
          <w:szCs w:val="18"/>
          <w:lang w:val="hy-AM"/>
        </w:rPr>
        <w:t xml:space="preserve"> </w:t>
      </w:r>
      <w:proofErr w:type="spellStart"/>
      <w:r w:rsidRPr="00716F76">
        <w:rPr>
          <w:rFonts w:ascii="GHEA Grapalat" w:hAnsi="GHEA Grapalat"/>
          <w:sz w:val="18"/>
          <w:szCs w:val="18"/>
          <w:lang w:val="hy-AM"/>
        </w:rPr>
        <w:t>этапе</w:t>
      </w:r>
      <w:proofErr w:type="spellEnd"/>
      <w:r w:rsidRPr="00716F76">
        <w:rPr>
          <w:rFonts w:ascii="GHEA Grapalat" w:hAnsi="GHEA Grapalat"/>
          <w:sz w:val="18"/>
          <w:szCs w:val="18"/>
          <w:lang w:val="hy-AM"/>
        </w:rPr>
        <w:t xml:space="preserve"> </w:t>
      </w:r>
      <w:proofErr w:type="spellStart"/>
      <w:r w:rsidRPr="00716F76">
        <w:rPr>
          <w:rFonts w:ascii="GHEA Grapalat" w:hAnsi="GHEA Grapalat"/>
          <w:sz w:val="18"/>
          <w:szCs w:val="18"/>
          <w:lang w:val="hy-AM"/>
        </w:rPr>
        <w:t>составления</w:t>
      </w:r>
      <w:proofErr w:type="spellEnd"/>
      <w:r w:rsidRPr="00716F76">
        <w:rPr>
          <w:rFonts w:ascii="GHEA Grapalat" w:hAnsi="GHEA Grapalat"/>
          <w:sz w:val="18"/>
          <w:szCs w:val="18"/>
          <w:lang w:val="hy-AM"/>
        </w:rPr>
        <w:t xml:space="preserve"> </w:t>
      </w:r>
      <w:proofErr w:type="spellStart"/>
      <w:r w:rsidRPr="00716F76">
        <w:rPr>
          <w:rFonts w:ascii="GHEA Grapalat" w:hAnsi="GHEA Grapalat"/>
          <w:sz w:val="18"/>
          <w:szCs w:val="18"/>
          <w:lang w:val="hy-AM"/>
        </w:rPr>
        <w:t>проектно-сметной</w:t>
      </w:r>
      <w:proofErr w:type="spellEnd"/>
      <w:r w:rsidRPr="00716F76">
        <w:rPr>
          <w:rFonts w:ascii="GHEA Grapalat" w:hAnsi="GHEA Grapalat"/>
          <w:sz w:val="18"/>
          <w:szCs w:val="18"/>
          <w:lang w:val="hy-AM"/>
        </w:rPr>
        <w:t xml:space="preserve"> </w:t>
      </w:r>
      <w:proofErr w:type="spellStart"/>
      <w:r w:rsidRPr="00716F76">
        <w:rPr>
          <w:rFonts w:ascii="GHEA Grapalat" w:hAnsi="GHEA Grapalat"/>
          <w:sz w:val="18"/>
          <w:szCs w:val="18"/>
          <w:lang w:val="hy-AM"/>
        </w:rPr>
        <w:t>документации</w:t>
      </w:r>
      <w:proofErr w:type="spellEnd"/>
      <w:r w:rsidRPr="00716F76">
        <w:rPr>
          <w:rFonts w:ascii="GHEA Grapalat" w:hAnsi="GHEA Grapalat"/>
          <w:sz w:val="18"/>
          <w:szCs w:val="18"/>
          <w:lang w:val="hy-AM"/>
        </w:rPr>
        <w:t>.</w:t>
      </w: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lang w:val="hy-AM"/>
        </w:rPr>
      </w:pPr>
    </w:p>
    <w:p w:rsidR="00716F76" w:rsidRPr="00716F76" w:rsidRDefault="00716F76" w:rsidP="00716F76">
      <w:pPr>
        <w:widowControl w:val="0"/>
        <w:rPr>
          <w:rFonts w:ascii="GHEA Grapalat" w:hAnsi="GHEA Grapalat"/>
          <w:sz w:val="18"/>
          <w:szCs w:val="18"/>
        </w:rPr>
      </w:pPr>
      <w:r w:rsidRPr="00716F76">
        <w:rPr>
          <w:rFonts w:ascii="GHEA Grapalat" w:hAnsi="GHEA Grapalat"/>
          <w:sz w:val="18"/>
          <w:szCs w:val="18"/>
        </w:rPr>
        <w:br/>
      </w:r>
      <w:proofErr w:type="gramStart"/>
      <w:r w:rsidRPr="00716F76">
        <w:rPr>
          <w:rFonts w:ascii="GHEA Grapalat" w:hAnsi="GHEA Grapalat"/>
          <w:sz w:val="18"/>
          <w:szCs w:val="18"/>
        </w:rPr>
        <w:t>ЗАКАЗЧИК::</w:t>
      </w:r>
      <w:proofErr w:type="gramEnd"/>
      <w:r w:rsidRPr="00716F76">
        <w:rPr>
          <w:rFonts w:ascii="GHEA Grapalat" w:hAnsi="GHEA Grapalat"/>
          <w:sz w:val="18"/>
          <w:szCs w:val="18"/>
        </w:rPr>
        <w:t xml:space="preserve"> МИНИСТЕРСТВО ИНОСТРАННЫХ  ДЕЛ  РА </w:t>
      </w:r>
    </w:p>
    <w:p w:rsidR="00716F76" w:rsidRPr="00716F76" w:rsidRDefault="00716F76" w:rsidP="00716F76">
      <w:pPr>
        <w:widowControl w:val="0"/>
        <w:rPr>
          <w:rFonts w:ascii="GHEA Grapalat" w:hAnsi="GHEA Grapalat"/>
          <w:sz w:val="18"/>
          <w:szCs w:val="18"/>
        </w:rPr>
      </w:pPr>
      <w:proofErr w:type="gramStart"/>
      <w:r w:rsidRPr="00716F76">
        <w:rPr>
          <w:rFonts w:ascii="GHEA Grapalat" w:hAnsi="GHEA Grapalat"/>
          <w:sz w:val="18"/>
          <w:szCs w:val="18"/>
        </w:rPr>
        <w:t>АДРЕС :</w:t>
      </w:r>
      <w:proofErr w:type="gramEnd"/>
      <w:r w:rsidRPr="00716F76">
        <w:rPr>
          <w:rFonts w:ascii="GHEA Grapalat" w:hAnsi="GHEA Grapalat"/>
          <w:sz w:val="18"/>
          <w:szCs w:val="18"/>
        </w:rPr>
        <w:t xml:space="preserve">  Г.  Ереван ул. </w:t>
      </w:r>
      <w:proofErr w:type="spellStart"/>
      <w:r w:rsidRPr="00716F76">
        <w:rPr>
          <w:rFonts w:ascii="GHEA Grapalat" w:hAnsi="GHEA Grapalat"/>
          <w:sz w:val="18"/>
          <w:szCs w:val="18"/>
        </w:rPr>
        <w:t>Вазгена</w:t>
      </w:r>
      <w:proofErr w:type="spellEnd"/>
      <w:r w:rsidRPr="00716F76">
        <w:rPr>
          <w:rFonts w:ascii="GHEA Grapalat" w:hAnsi="GHEA Grapalat"/>
          <w:sz w:val="18"/>
          <w:szCs w:val="18"/>
        </w:rPr>
        <w:t xml:space="preserve"> </w:t>
      </w:r>
      <w:proofErr w:type="spellStart"/>
      <w:r w:rsidRPr="00716F76">
        <w:rPr>
          <w:rFonts w:ascii="GHEA Grapalat" w:hAnsi="GHEA Grapalat"/>
          <w:sz w:val="18"/>
          <w:szCs w:val="18"/>
        </w:rPr>
        <w:t>Саргсяна</w:t>
      </w:r>
      <w:proofErr w:type="spellEnd"/>
      <w:r w:rsidRPr="00716F76">
        <w:rPr>
          <w:rFonts w:ascii="GHEA Grapalat" w:hAnsi="GHEA Grapalat"/>
          <w:sz w:val="18"/>
          <w:szCs w:val="18"/>
        </w:rPr>
        <w:t xml:space="preserve"> 3.                                                               ИСПОЛНИТЕЛЬ;</w:t>
      </w:r>
    </w:p>
    <w:p w:rsidR="00EE6D88" w:rsidRDefault="00EE6D88" w:rsidP="00EE6D88">
      <w:pPr>
        <w:widowControl w:val="0"/>
        <w:rPr>
          <w:rFonts w:ascii="GHEA Grapalat" w:hAnsi="GHEA Grapalat"/>
          <w:sz w:val="18"/>
          <w:szCs w:val="18"/>
        </w:rPr>
      </w:pPr>
    </w:p>
    <w:p w:rsidR="00EE6D88" w:rsidRPr="00EE6D88" w:rsidRDefault="00EE6D88" w:rsidP="00EE6D88">
      <w:pPr>
        <w:widowControl w:val="0"/>
        <w:rPr>
          <w:rFonts w:ascii="GHEA Grapalat" w:hAnsi="GHEA Grapalat"/>
          <w:sz w:val="18"/>
          <w:szCs w:val="18"/>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Default="003B2F27" w:rsidP="00CD76E0">
            <w:pPr>
              <w:widowControl w:val="0"/>
              <w:jc w:val="center"/>
              <w:rPr>
                <w:rFonts w:ascii="GHEA Grapalat" w:hAnsi="GHEA Grapalat"/>
                <w:b/>
              </w:rPr>
            </w:pPr>
            <w:r w:rsidRPr="00AD29CE">
              <w:rPr>
                <w:rFonts w:ascii="GHEA Grapalat" w:hAnsi="GHEA Grapalat"/>
                <w:b/>
              </w:rPr>
              <w:t>ЗАКАЗЧИК</w:t>
            </w:r>
          </w:p>
          <w:p w:rsidR="005C516D" w:rsidRDefault="005C516D" w:rsidP="00CD76E0">
            <w:pPr>
              <w:widowControl w:val="0"/>
              <w:jc w:val="center"/>
              <w:rPr>
                <w:rFonts w:ascii="GHEA Grapalat" w:hAnsi="GHEA Grapalat"/>
                <w:b/>
              </w:rPr>
            </w:pPr>
          </w:p>
          <w:p w:rsidR="005C516D" w:rsidRPr="009926B2" w:rsidRDefault="005C516D" w:rsidP="005C516D">
            <w:pPr>
              <w:widowControl w:val="0"/>
              <w:jc w:val="center"/>
              <w:rPr>
                <w:rFonts w:ascii="GHEA Grapalat" w:hAnsi="GHEA Grapalat" w:cs="Sylfaen"/>
                <w:b/>
                <w:bCs/>
                <w:sz w:val="20"/>
                <w:szCs w:val="20"/>
              </w:rPr>
            </w:pPr>
          </w:p>
          <w:p w:rsidR="005C516D" w:rsidRPr="00AD29CE" w:rsidRDefault="005C516D" w:rsidP="00CD76E0">
            <w:pPr>
              <w:widowControl w:val="0"/>
              <w:jc w:val="center"/>
              <w:rPr>
                <w:rFonts w:ascii="GHEA Grapalat" w:hAnsi="GHEA Grapalat" w:cs="Sylfaen"/>
                <w:b/>
                <w:bCs/>
              </w:rPr>
            </w:pPr>
          </w:p>
          <w:p w:rsidR="003B2F27" w:rsidRPr="005C516D" w:rsidRDefault="003B2F27" w:rsidP="00CD76E0">
            <w:pPr>
              <w:widowControl w:val="0"/>
              <w:jc w:val="center"/>
              <w:rPr>
                <w:rFonts w:ascii="GHEA Grapalat" w:hAnsi="GHEA Grapalat"/>
              </w:rPr>
            </w:pPr>
            <w:r w:rsidRPr="005C516D">
              <w:rPr>
                <w:rFonts w:ascii="GHEA Grapalat" w:hAnsi="GHEA Grapalat"/>
              </w:rPr>
              <w:t>___________________________</w:t>
            </w:r>
          </w:p>
          <w:p w:rsidR="003B2F27" w:rsidRPr="00E40AC8" w:rsidRDefault="003B2F27" w:rsidP="00CD76E0">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CD76E0">
            <w:pPr>
              <w:widowControl w:val="0"/>
              <w:jc w:val="center"/>
              <w:rPr>
                <w:rFonts w:ascii="GHEA Grapalat" w:hAnsi="GHEA Grapalat"/>
              </w:rPr>
            </w:pPr>
            <w:r w:rsidRPr="00AD29CE">
              <w:rPr>
                <w:rFonts w:ascii="GHEA Grapalat" w:hAnsi="GHEA Grapalat"/>
              </w:rPr>
              <w:t>М. П.</w:t>
            </w:r>
          </w:p>
        </w:tc>
        <w:tc>
          <w:tcPr>
            <w:tcW w:w="760" w:type="dxa"/>
          </w:tcPr>
          <w:p w:rsidR="003B2F27" w:rsidRPr="00AD29CE" w:rsidRDefault="003B2F27" w:rsidP="00CD76E0">
            <w:pPr>
              <w:widowControl w:val="0"/>
              <w:jc w:val="center"/>
              <w:rPr>
                <w:rFonts w:ascii="GHEA Grapalat" w:hAnsi="GHEA Grapalat"/>
              </w:rPr>
            </w:pPr>
          </w:p>
        </w:tc>
        <w:tc>
          <w:tcPr>
            <w:tcW w:w="4343" w:type="dxa"/>
          </w:tcPr>
          <w:p w:rsidR="003B2F27" w:rsidRDefault="003B2F27" w:rsidP="00CD76E0">
            <w:pPr>
              <w:widowControl w:val="0"/>
              <w:jc w:val="center"/>
              <w:rPr>
                <w:rFonts w:ascii="GHEA Grapalat" w:hAnsi="GHEA Grapalat"/>
                <w:b/>
              </w:rPr>
            </w:pPr>
            <w:r w:rsidRPr="00AD29CE">
              <w:rPr>
                <w:rFonts w:ascii="GHEA Grapalat" w:hAnsi="GHEA Grapalat"/>
                <w:b/>
              </w:rPr>
              <w:t>ИСПОЛНИТЕЛЬ</w:t>
            </w:r>
          </w:p>
          <w:p w:rsidR="00F871A0" w:rsidRPr="00AD29CE" w:rsidRDefault="00F871A0" w:rsidP="00CD76E0">
            <w:pPr>
              <w:widowControl w:val="0"/>
              <w:jc w:val="center"/>
              <w:rPr>
                <w:rFonts w:ascii="GHEA Grapalat" w:hAnsi="GHEA Grapalat" w:cs="Sylfaen"/>
                <w:b/>
                <w:bCs/>
              </w:rPr>
            </w:pPr>
          </w:p>
          <w:p w:rsidR="003B2F27" w:rsidRPr="00E40AC8" w:rsidRDefault="003B2F27" w:rsidP="00CD76E0">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CD76E0">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CD76E0">
            <w:pPr>
              <w:widowControl w:val="0"/>
              <w:jc w:val="center"/>
              <w:rPr>
                <w:rFonts w:ascii="GHEA Grapalat" w:hAnsi="GHEA Grapalat"/>
              </w:rPr>
            </w:pPr>
            <w:r w:rsidRPr="00AD29CE">
              <w:rPr>
                <w:rFonts w:ascii="GHEA Grapalat" w:hAnsi="GHEA Grapalat"/>
              </w:rPr>
              <w:t>М. П.</w:t>
            </w:r>
          </w:p>
        </w:tc>
      </w:tr>
    </w:tbl>
    <w:p w:rsidR="003B2F27" w:rsidRPr="00AD29CE" w:rsidRDefault="003B2F27" w:rsidP="00CD76E0">
      <w:pPr>
        <w:widowControl w:val="0"/>
        <w:jc w:val="center"/>
        <w:rPr>
          <w:rFonts w:ascii="GHEA Grapalat" w:hAnsi="GHEA Grapalat"/>
        </w:rPr>
      </w:pPr>
      <w:r w:rsidRPr="00AD29CE">
        <w:rPr>
          <w:rFonts w:ascii="GHEA Grapalat" w:hAnsi="GHEA Grapalat"/>
        </w:rPr>
        <w:br w:type="page"/>
      </w:r>
    </w:p>
    <w:p w:rsidR="00F25BFD" w:rsidRDefault="00F25BFD" w:rsidP="00F25BFD">
      <w:pPr>
        <w:rPr>
          <w:rFonts w:ascii="Sylfaen" w:hAnsi="Sylfaen" w:cs="Sylfaen"/>
          <w:b/>
          <w:bCs/>
          <w:sz w:val="20"/>
          <w:szCs w:val="20"/>
          <w:lang w:val="es-ES"/>
        </w:rPr>
      </w:pPr>
    </w:p>
    <w:p w:rsidR="00F25BFD" w:rsidRDefault="00F25BFD" w:rsidP="00F25BFD">
      <w:pPr>
        <w:rPr>
          <w:rFonts w:ascii="Sylfaen" w:hAnsi="Sylfaen" w:cs="Sylfaen"/>
          <w:b/>
          <w:bCs/>
          <w:sz w:val="20"/>
          <w:szCs w:val="20"/>
          <w:lang w:val="es-ES"/>
        </w:rPr>
      </w:pPr>
    </w:p>
    <w:p w:rsidR="003B2F27" w:rsidRPr="00AD29CE" w:rsidRDefault="003B2F27" w:rsidP="00CD76E0">
      <w:pPr>
        <w:widowControl w:val="0"/>
        <w:jc w:val="right"/>
        <w:rPr>
          <w:rFonts w:ascii="GHEA Grapalat" w:hAnsi="GHEA Grapalat"/>
          <w:i/>
        </w:rPr>
      </w:pPr>
      <w:r w:rsidRPr="00AD29CE">
        <w:rPr>
          <w:rFonts w:ascii="GHEA Grapalat" w:hAnsi="GHEA Grapalat"/>
          <w:i/>
        </w:rPr>
        <w:t>Приложение № 2</w:t>
      </w:r>
    </w:p>
    <w:p w:rsidR="003B2F27" w:rsidRPr="00AD29CE" w:rsidRDefault="003B2F27" w:rsidP="00CD76E0">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CD76E0">
      <w:pPr>
        <w:widowControl w:val="0"/>
        <w:tabs>
          <w:tab w:val="left" w:pos="9540"/>
        </w:tabs>
        <w:jc w:val="center"/>
        <w:rPr>
          <w:rFonts w:ascii="GHEA Grapalat" w:hAnsi="GHEA Grapalat"/>
        </w:rPr>
      </w:pPr>
    </w:p>
    <w:p w:rsidR="003B2F27" w:rsidRPr="00CA2754" w:rsidRDefault="003B2F27" w:rsidP="00CD76E0">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1"/>
        <w:t>*</w:t>
      </w:r>
    </w:p>
    <w:p w:rsidR="003B2F27" w:rsidRPr="00AD29CE" w:rsidRDefault="003B2F27" w:rsidP="00CD76E0">
      <w:pPr>
        <w:widowControl w:val="0"/>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1321"/>
        <w:gridCol w:w="478"/>
        <w:gridCol w:w="425"/>
        <w:gridCol w:w="426"/>
        <w:gridCol w:w="425"/>
        <w:gridCol w:w="425"/>
        <w:gridCol w:w="425"/>
        <w:gridCol w:w="426"/>
        <w:gridCol w:w="392"/>
        <w:gridCol w:w="490"/>
        <w:gridCol w:w="676"/>
        <w:gridCol w:w="643"/>
        <w:gridCol w:w="775"/>
        <w:gridCol w:w="666"/>
      </w:tblGrid>
      <w:tr w:rsidR="003B2F27" w:rsidRPr="00F412AC" w:rsidTr="00F871A0">
        <w:trPr>
          <w:trHeight w:val="363"/>
          <w:jc w:val="center"/>
        </w:trPr>
        <w:tc>
          <w:tcPr>
            <w:tcW w:w="10211" w:type="dxa"/>
            <w:gridSpan w:val="16"/>
          </w:tcPr>
          <w:p w:rsidR="003B2F27" w:rsidRPr="00F412AC" w:rsidRDefault="003B2F27" w:rsidP="00CD76E0">
            <w:pPr>
              <w:widowControl w:val="0"/>
              <w:jc w:val="center"/>
              <w:rPr>
                <w:rFonts w:ascii="GHEA Grapalat" w:hAnsi="GHEA Grapalat"/>
                <w:sz w:val="16"/>
              </w:rPr>
            </w:pPr>
            <w:r w:rsidRPr="00F412AC">
              <w:rPr>
                <w:rFonts w:ascii="GHEA Grapalat" w:hAnsi="GHEA Grapalat"/>
                <w:sz w:val="16"/>
              </w:rPr>
              <w:t>Услуги</w:t>
            </w:r>
          </w:p>
        </w:tc>
      </w:tr>
      <w:tr w:rsidR="005C47ED" w:rsidRPr="00F412AC" w:rsidTr="00F871A0">
        <w:trPr>
          <w:trHeight w:val="1781"/>
          <w:jc w:val="center"/>
        </w:trPr>
        <w:tc>
          <w:tcPr>
            <w:tcW w:w="1006" w:type="dxa"/>
            <w:vMerge w:val="restart"/>
            <w:vAlign w:val="center"/>
          </w:tcPr>
          <w:p w:rsidR="005C47ED" w:rsidRPr="00F412AC" w:rsidRDefault="005C47ED" w:rsidP="00CD76E0">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Merge w:val="restart"/>
            <w:vAlign w:val="center"/>
          </w:tcPr>
          <w:p w:rsidR="005C47ED" w:rsidRPr="00F412AC" w:rsidRDefault="005C47ED" w:rsidP="00CD76E0">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321" w:type="dxa"/>
            <w:vMerge w:val="restart"/>
            <w:vAlign w:val="center"/>
          </w:tcPr>
          <w:p w:rsidR="005C47ED" w:rsidRDefault="005C47ED" w:rsidP="00CD76E0">
            <w:pPr>
              <w:widowControl w:val="0"/>
              <w:jc w:val="center"/>
              <w:rPr>
                <w:rFonts w:ascii="GHEA Grapalat" w:hAnsi="GHEA Grapalat"/>
                <w:sz w:val="16"/>
              </w:rPr>
            </w:pPr>
            <w:r w:rsidRPr="00F412AC">
              <w:rPr>
                <w:rFonts w:ascii="GHEA Grapalat" w:hAnsi="GHEA Grapalat"/>
                <w:sz w:val="16"/>
              </w:rPr>
              <w:t>наименование</w:t>
            </w:r>
          </w:p>
          <w:p w:rsidR="00F871A0" w:rsidRPr="00F871A0" w:rsidRDefault="00F871A0" w:rsidP="00EC71E0">
            <w:pPr>
              <w:widowControl w:val="0"/>
              <w:jc w:val="center"/>
              <w:rPr>
                <w:rFonts w:ascii="GHEA Grapalat" w:hAnsi="GHEA Grapalat"/>
                <w:sz w:val="16"/>
                <w:lang w:val="en-US"/>
              </w:rPr>
            </w:pPr>
          </w:p>
        </w:tc>
        <w:tc>
          <w:tcPr>
            <w:tcW w:w="6672" w:type="dxa"/>
            <w:gridSpan w:val="13"/>
            <w:vAlign w:val="center"/>
          </w:tcPr>
          <w:p w:rsidR="005C47ED" w:rsidRPr="00CA2754" w:rsidRDefault="005C47ED" w:rsidP="00EE6D88">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F871A0" w:rsidRPr="00F871A0">
              <w:rPr>
                <w:rFonts w:ascii="GHEA Grapalat" w:hAnsi="GHEA Grapalat"/>
                <w:sz w:val="16"/>
              </w:rPr>
              <w:t>2</w:t>
            </w:r>
            <w:r w:rsidR="00EE6D88" w:rsidRPr="00EE6D88">
              <w:rPr>
                <w:rFonts w:ascii="GHEA Grapalat" w:hAnsi="GHEA Grapalat"/>
                <w:sz w:val="16"/>
              </w:rPr>
              <w:t>....</w:t>
            </w:r>
            <w:r>
              <w:rPr>
                <w:rFonts w:ascii="GHEA Grapalat" w:hAnsi="GHEA Grapalat"/>
                <w:sz w:val="16"/>
              </w:rPr>
              <w:t>г., по месяцам, в том числе</w:t>
            </w:r>
            <w:r>
              <w:rPr>
                <w:rStyle w:val="FootnoteReference"/>
                <w:rFonts w:ascii="GHEA Grapalat" w:hAnsi="GHEA Grapalat"/>
                <w:sz w:val="16"/>
              </w:rPr>
              <w:footnoteReference w:customMarkFollows="1" w:id="12"/>
              <w:t>**</w:t>
            </w:r>
          </w:p>
        </w:tc>
      </w:tr>
      <w:tr w:rsidR="005C47ED" w:rsidRPr="00F412AC" w:rsidTr="00F871A0">
        <w:trPr>
          <w:cantSplit/>
          <w:trHeight w:val="1134"/>
          <w:jc w:val="center"/>
        </w:trPr>
        <w:tc>
          <w:tcPr>
            <w:tcW w:w="1006" w:type="dxa"/>
            <w:vMerge/>
          </w:tcPr>
          <w:p w:rsidR="005C47ED" w:rsidRPr="00F412AC" w:rsidRDefault="005C47ED" w:rsidP="00CD76E0">
            <w:pPr>
              <w:widowControl w:val="0"/>
              <w:jc w:val="center"/>
              <w:rPr>
                <w:rFonts w:ascii="GHEA Grapalat" w:hAnsi="GHEA Grapalat"/>
                <w:sz w:val="16"/>
              </w:rPr>
            </w:pPr>
          </w:p>
        </w:tc>
        <w:tc>
          <w:tcPr>
            <w:tcW w:w="1212" w:type="dxa"/>
            <w:vMerge/>
          </w:tcPr>
          <w:p w:rsidR="005C47ED" w:rsidRPr="00F412AC" w:rsidRDefault="005C47ED" w:rsidP="00CD76E0">
            <w:pPr>
              <w:widowControl w:val="0"/>
              <w:jc w:val="center"/>
              <w:rPr>
                <w:rFonts w:ascii="GHEA Grapalat" w:hAnsi="GHEA Grapalat"/>
                <w:sz w:val="16"/>
              </w:rPr>
            </w:pPr>
          </w:p>
        </w:tc>
        <w:tc>
          <w:tcPr>
            <w:tcW w:w="1321" w:type="dxa"/>
            <w:vMerge/>
          </w:tcPr>
          <w:p w:rsidR="005C47ED" w:rsidRPr="00F412AC" w:rsidRDefault="005C47ED" w:rsidP="00CD76E0">
            <w:pPr>
              <w:widowControl w:val="0"/>
              <w:jc w:val="center"/>
              <w:rPr>
                <w:rFonts w:ascii="GHEA Grapalat" w:hAnsi="GHEA Grapalat"/>
                <w:sz w:val="16"/>
              </w:rPr>
            </w:pPr>
          </w:p>
        </w:tc>
        <w:tc>
          <w:tcPr>
            <w:tcW w:w="478" w:type="dxa"/>
            <w:textDirection w:val="btLr"/>
            <w:vAlign w:val="center"/>
          </w:tcPr>
          <w:p w:rsidR="005C47ED" w:rsidRPr="00F412AC" w:rsidRDefault="005C47ED" w:rsidP="00CD76E0">
            <w:pPr>
              <w:widowControl w:val="0"/>
              <w:ind w:left="-161" w:right="-148"/>
              <w:jc w:val="center"/>
              <w:rPr>
                <w:rFonts w:ascii="GHEA Grapalat" w:hAnsi="GHEA Grapalat"/>
                <w:sz w:val="16"/>
              </w:rPr>
            </w:pPr>
            <w:r w:rsidRPr="00F412AC">
              <w:rPr>
                <w:rFonts w:ascii="GHEA Grapalat" w:hAnsi="GHEA Grapalat"/>
                <w:sz w:val="16"/>
              </w:rPr>
              <w:t>январь</w:t>
            </w:r>
          </w:p>
        </w:tc>
        <w:tc>
          <w:tcPr>
            <w:tcW w:w="425" w:type="dxa"/>
            <w:textDirection w:val="btLr"/>
            <w:vAlign w:val="center"/>
          </w:tcPr>
          <w:p w:rsidR="005C47ED" w:rsidRPr="00F412AC" w:rsidRDefault="005C47ED" w:rsidP="00CD76E0">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426" w:type="dxa"/>
            <w:textDirection w:val="btLr"/>
            <w:vAlign w:val="center"/>
          </w:tcPr>
          <w:p w:rsidR="005C47ED" w:rsidRPr="00F412AC" w:rsidRDefault="005C47ED" w:rsidP="00CD76E0">
            <w:pPr>
              <w:widowControl w:val="0"/>
              <w:ind w:left="-73" w:right="-73"/>
              <w:jc w:val="center"/>
              <w:rPr>
                <w:rFonts w:ascii="GHEA Grapalat" w:hAnsi="GHEA Grapalat"/>
                <w:sz w:val="16"/>
              </w:rPr>
            </w:pPr>
            <w:r w:rsidRPr="00F412AC">
              <w:rPr>
                <w:rFonts w:ascii="GHEA Grapalat" w:hAnsi="GHEA Grapalat"/>
                <w:sz w:val="16"/>
              </w:rPr>
              <w:t>март</w:t>
            </w:r>
          </w:p>
        </w:tc>
        <w:tc>
          <w:tcPr>
            <w:tcW w:w="425" w:type="dxa"/>
            <w:textDirection w:val="btLr"/>
            <w:vAlign w:val="center"/>
          </w:tcPr>
          <w:p w:rsidR="005C47ED" w:rsidRPr="00F412AC" w:rsidRDefault="005C47ED" w:rsidP="00CD76E0">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425" w:type="dxa"/>
            <w:textDirection w:val="btLr"/>
            <w:vAlign w:val="center"/>
          </w:tcPr>
          <w:p w:rsidR="005C47ED" w:rsidRPr="00F412AC" w:rsidRDefault="005C47ED" w:rsidP="00CD76E0">
            <w:pPr>
              <w:widowControl w:val="0"/>
              <w:ind w:left="-122" w:right="-94"/>
              <w:jc w:val="center"/>
              <w:rPr>
                <w:rFonts w:ascii="GHEA Grapalat" w:hAnsi="GHEA Grapalat"/>
                <w:sz w:val="16"/>
              </w:rPr>
            </w:pPr>
            <w:r w:rsidRPr="00F412AC">
              <w:rPr>
                <w:rFonts w:ascii="GHEA Grapalat" w:hAnsi="GHEA Grapalat"/>
                <w:sz w:val="16"/>
              </w:rPr>
              <w:t>май</w:t>
            </w:r>
          </w:p>
        </w:tc>
        <w:tc>
          <w:tcPr>
            <w:tcW w:w="425" w:type="dxa"/>
            <w:textDirection w:val="btLr"/>
            <w:vAlign w:val="center"/>
          </w:tcPr>
          <w:p w:rsidR="005C47ED" w:rsidRPr="00F412AC" w:rsidRDefault="005C47ED" w:rsidP="00CD76E0">
            <w:pPr>
              <w:widowControl w:val="0"/>
              <w:ind w:left="-94" w:right="-128"/>
              <w:jc w:val="center"/>
              <w:rPr>
                <w:rFonts w:ascii="GHEA Grapalat" w:hAnsi="GHEA Grapalat"/>
                <w:sz w:val="16"/>
              </w:rPr>
            </w:pPr>
            <w:r w:rsidRPr="00F412AC">
              <w:rPr>
                <w:rFonts w:ascii="GHEA Grapalat" w:hAnsi="GHEA Grapalat"/>
                <w:sz w:val="16"/>
              </w:rPr>
              <w:t>июнь</w:t>
            </w:r>
          </w:p>
        </w:tc>
        <w:tc>
          <w:tcPr>
            <w:tcW w:w="426" w:type="dxa"/>
            <w:textDirection w:val="btLr"/>
            <w:vAlign w:val="center"/>
          </w:tcPr>
          <w:p w:rsidR="005C47ED" w:rsidRPr="00F412AC" w:rsidRDefault="005C47ED" w:rsidP="00CD76E0">
            <w:pPr>
              <w:widowControl w:val="0"/>
              <w:ind w:left="-118" w:right="-122"/>
              <w:jc w:val="center"/>
              <w:rPr>
                <w:rFonts w:ascii="GHEA Grapalat" w:hAnsi="GHEA Grapalat"/>
                <w:sz w:val="16"/>
              </w:rPr>
            </w:pPr>
            <w:r w:rsidRPr="00F412AC">
              <w:rPr>
                <w:rFonts w:ascii="GHEA Grapalat" w:hAnsi="GHEA Grapalat"/>
                <w:sz w:val="16"/>
              </w:rPr>
              <w:t>июль</w:t>
            </w:r>
          </w:p>
        </w:tc>
        <w:tc>
          <w:tcPr>
            <w:tcW w:w="392" w:type="dxa"/>
            <w:textDirection w:val="btLr"/>
            <w:vAlign w:val="center"/>
          </w:tcPr>
          <w:p w:rsidR="005C47ED" w:rsidRPr="00F412AC" w:rsidRDefault="005C47ED" w:rsidP="00CD76E0">
            <w:pPr>
              <w:widowControl w:val="0"/>
              <w:ind w:left="-94" w:right="-124"/>
              <w:jc w:val="center"/>
              <w:rPr>
                <w:rFonts w:ascii="GHEA Grapalat" w:hAnsi="GHEA Grapalat"/>
                <w:sz w:val="16"/>
              </w:rPr>
            </w:pPr>
            <w:r w:rsidRPr="00F412AC">
              <w:rPr>
                <w:rFonts w:ascii="GHEA Grapalat" w:hAnsi="GHEA Grapalat"/>
                <w:sz w:val="16"/>
              </w:rPr>
              <w:t>август</w:t>
            </w:r>
          </w:p>
        </w:tc>
        <w:tc>
          <w:tcPr>
            <w:tcW w:w="490" w:type="dxa"/>
            <w:textDirection w:val="btLr"/>
            <w:vAlign w:val="center"/>
          </w:tcPr>
          <w:p w:rsidR="005C47ED" w:rsidRPr="00F412AC" w:rsidRDefault="005C47ED" w:rsidP="00CD76E0">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textDirection w:val="btLr"/>
            <w:vAlign w:val="center"/>
          </w:tcPr>
          <w:p w:rsidR="005C47ED" w:rsidRPr="00F412AC" w:rsidRDefault="005C47ED" w:rsidP="00CD76E0">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textDirection w:val="btLr"/>
            <w:vAlign w:val="center"/>
          </w:tcPr>
          <w:p w:rsidR="005C47ED" w:rsidRPr="00F412AC" w:rsidRDefault="005C47ED" w:rsidP="00CD76E0">
            <w:pPr>
              <w:widowControl w:val="0"/>
              <w:ind w:left="-94" w:right="-108"/>
              <w:jc w:val="center"/>
              <w:rPr>
                <w:rFonts w:ascii="GHEA Grapalat" w:hAnsi="GHEA Grapalat"/>
                <w:sz w:val="16"/>
              </w:rPr>
            </w:pPr>
            <w:r w:rsidRPr="00F412AC">
              <w:rPr>
                <w:rFonts w:ascii="GHEA Grapalat" w:hAnsi="GHEA Grapalat"/>
                <w:sz w:val="16"/>
              </w:rPr>
              <w:t>ноябрь</w:t>
            </w:r>
          </w:p>
        </w:tc>
        <w:tc>
          <w:tcPr>
            <w:tcW w:w="775" w:type="dxa"/>
            <w:textDirection w:val="btLr"/>
            <w:vAlign w:val="center"/>
          </w:tcPr>
          <w:p w:rsidR="005C47ED" w:rsidRPr="00F412AC" w:rsidRDefault="005C47ED" w:rsidP="00CD76E0">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textDirection w:val="btLr"/>
            <w:vAlign w:val="center"/>
          </w:tcPr>
          <w:p w:rsidR="005C47ED" w:rsidRPr="00EE6D88" w:rsidRDefault="005C47ED" w:rsidP="00F871A0">
            <w:pPr>
              <w:widowControl w:val="0"/>
              <w:ind w:left="113" w:right="-1"/>
              <w:jc w:val="center"/>
              <w:rPr>
                <w:rFonts w:ascii="GHEA Grapalat" w:hAnsi="GHEA Grapalat"/>
                <w:sz w:val="16"/>
              </w:rPr>
            </w:pPr>
            <w:r w:rsidRPr="00F412AC">
              <w:rPr>
                <w:rFonts w:ascii="GHEA Grapalat" w:hAnsi="GHEA Grapalat"/>
                <w:sz w:val="16"/>
              </w:rPr>
              <w:t>Всего</w:t>
            </w:r>
          </w:p>
        </w:tc>
      </w:tr>
      <w:tr w:rsidR="00F23EE4" w:rsidRPr="00F412AC" w:rsidTr="009B65F5">
        <w:trPr>
          <w:trHeight w:val="363"/>
          <w:jc w:val="center"/>
        </w:trPr>
        <w:tc>
          <w:tcPr>
            <w:tcW w:w="1006" w:type="dxa"/>
            <w:vAlign w:val="center"/>
          </w:tcPr>
          <w:p w:rsidR="00F23EE4" w:rsidRPr="00EE6D88" w:rsidRDefault="00F23EE4" w:rsidP="00F23EE4">
            <w:pPr>
              <w:widowControl w:val="0"/>
              <w:jc w:val="center"/>
              <w:rPr>
                <w:rFonts w:ascii="GHEA Grapalat" w:hAnsi="GHEA Grapalat"/>
                <w:sz w:val="16"/>
              </w:rPr>
            </w:pPr>
            <w:r w:rsidRPr="00EE6D88">
              <w:rPr>
                <w:rFonts w:ascii="GHEA Grapalat" w:hAnsi="GHEA Grapalat"/>
                <w:sz w:val="16"/>
              </w:rPr>
              <w:t>1</w:t>
            </w:r>
          </w:p>
        </w:tc>
        <w:tc>
          <w:tcPr>
            <w:tcW w:w="1212" w:type="dxa"/>
            <w:vAlign w:val="center"/>
          </w:tcPr>
          <w:p w:rsidR="00F23EE4" w:rsidRPr="006F0EFB" w:rsidRDefault="00F23EE4" w:rsidP="00F23EE4">
            <w:pPr>
              <w:jc w:val="center"/>
              <w:rPr>
                <w:rFonts w:ascii="GHEA Grapalat" w:hAnsi="GHEA Grapalat"/>
                <w:sz w:val="16"/>
                <w:szCs w:val="16"/>
                <w:lang w:val="es-ES"/>
              </w:rPr>
            </w:pPr>
            <w:r w:rsidRPr="000D4EB4">
              <w:rPr>
                <w:rFonts w:ascii="GHEA Grapalat" w:hAnsi="GHEA Grapalat"/>
                <w:sz w:val="16"/>
                <w:szCs w:val="16"/>
                <w:lang w:val="es-ES"/>
              </w:rPr>
              <w:t>71241200/</w:t>
            </w:r>
            <w:r>
              <w:rPr>
                <w:rFonts w:ascii="GHEA Grapalat" w:hAnsi="GHEA Grapalat"/>
                <w:sz w:val="16"/>
                <w:szCs w:val="16"/>
                <w:lang w:val="es-ES"/>
              </w:rPr>
              <w:t>1</w:t>
            </w:r>
          </w:p>
        </w:tc>
        <w:tc>
          <w:tcPr>
            <w:tcW w:w="1321" w:type="dxa"/>
            <w:vAlign w:val="center"/>
          </w:tcPr>
          <w:p w:rsidR="00F23EE4" w:rsidRPr="001A7465" w:rsidRDefault="00F23EE4" w:rsidP="00F23EE4">
            <w:pPr>
              <w:widowControl w:val="0"/>
              <w:jc w:val="center"/>
              <w:rPr>
                <w:rFonts w:ascii="GHEA Grapalat" w:hAnsi="GHEA Grapalat"/>
                <w:sz w:val="16"/>
              </w:rPr>
            </w:pPr>
            <w:r w:rsidRPr="00EE6D88">
              <w:rPr>
                <w:rFonts w:ascii="GHEA Grapalat" w:hAnsi="GHEA Grapalat"/>
                <w:sz w:val="16"/>
              </w:rPr>
              <w:t>подготовка проектов, расчет стоимости</w:t>
            </w:r>
          </w:p>
        </w:tc>
        <w:tc>
          <w:tcPr>
            <w:tcW w:w="478" w:type="dxa"/>
          </w:tcPr>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lang w:val="pt-BR"/>
              </w:rPr>
            </w:pPr>
            <w:r>
              <w:rPr>
                <w:rFonts w:ascii="GHEA Grapalat" w:hAnsi="GHEA Grapalat"/>
                <w:sz w:val="20"/>
                <w:lang w:val="pt-BR"/>
              </w:rPr>
              <w:t>-</w:t>
            </w:r>
          </w:p>
        </w:tc>
        <w:tc>
          <w:tcPr>
            <w:tcW w:w="425" w:type="dxa"/>
          </w:tcPr>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lang w:val="pt-BR"/>
              </w:rPr>
            </w:pPr>
            <w:r>
              <w:rPr>
                <w:rFonts w:ascii="GHEA Grapalat" w:hAnsi="GHEA Grapalat"/>
                <w:sz w:val="20"/>
                <w:lang w:val="pt-BR"/>
              </w:rPr>
              <w:t>-</w:t>
            </w:r>
          </w:p>
        </w:tc>
        <w:tc>
          <w:tcPr>
            <w:tcW w:w="426" w:type="dxa"/>
          </w:tcPr>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cs="Arial"/>
                <w:sz w:val="18"/>
                <w:szCs w:val="18"/>
                <w:lang w:val="pt-BR"/>
              </w:rPr>
            </w:pPr>
            <w:r>
              <w:rPr>
                <w:rFonts w:ascii="GHEA Grapalat" w:hAnsi="GHEA Grapalat"/>
                <w:sz w:val="20"/>
                <w:lang w:val="pt-BR"/>
              </w:rPr>
              <w:t>-</w:t>
            </w:r>
          </w:p>
        </w:tc>
        <w:tc>
          <w:tcPr>
            <w:tcW w:w="425" w:type="dxa"/>
          </w:tcPr>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cs="Arial"/>
                <w:sz w:val="18"/>
                <w:szCs w:val="18"/>
                <w:lang w:val="pt-BR"/>
              </w:rPr>
            </w:pPr>
            <w:r>
              <w:rPr>
                <w:rFonts w:ascii="GHEA Grapalat" w:hAnsi="GHEA Grapalat"/>
                <w:sz w:val="20"/>
                <w:lang w:val="pt-BR"/>
              </w:rPr>
              <w:t>-</w:t>
            </w:r>
          </w:p>
        </w:tc>
        <w:tc>
          <w:tcPr>
            <w:tcW w:w="425" w:type="dxa"/>
          </w:tcPr>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cs="Arial"/>
                <w:sz w:val="18"/>
                <w:szCs w:val="18"/>
                <w:lang w:val="pt-BR"/>
              </w:rPr>
            </w:pPr>
            <w:r>
              <w:rPr>
                <w:rFonts w:ascii="GHEA Grapalat" w:hAnsi="GHEA Grapalat"/>
                <w:sz w:val="20"/>
                <w:lang w:val="pt-BR"/>
              </w:rPr>
              <w:t>-</w:t>
            </w:r>
          </w:p>
        </w:tc>
        <w:tc>
          <w:tcPr>
            <w:tcW w:w="425" w:type="dxa"/>
            <w:textDirection w:val="btLr"/>
          </w:tcPr>
          <w:p w:rsidR="00F23EE4" w:rsidRPr="004A0126" w:rsidRDefault="00F23EE4" w:rsidP="00F23EE4">
            <w:pPr>
              <w:ind w:left="113" w:right="113"/>
              <w:jc w:val="center"/>
              <w:rPr>
                <w:rFonts w:ascii="GHEA Grapalat" w:hAnsi="GHEA Grapalat" w:cs="Arial"/>
                <w:sz w:val="18"/>
                <w:szCs w:val="18"/>
                <w:lang w:val="en-US"/>
              </w:rPr>
            </w:pPr>
            <w:r>
              <w:rPr>
                <w:rFonts w:ascii="GHEA Grapalat" w:hAnsi="GHEA Grapalat"/>
                <w:sz w:val="20"/>
              </w:rPr>
              <w:t>-</w:t>
            </w:r>
          </w:p>
        </w:tc>
        <w:tc>
          <w:tcPr>
            <w:tcW w:w="426" w:type="dxa"/>
            <w:textDirection w:val="btLr"/>
          </w:tcPr>
          <w:p w:rsidR="00F23EE4" w:rsidRPr="00081037" w:rsidRDefault="00064E72" w:rsidP="00F23EE4">
            <w:pPr>
              <w:ind w:left="113" w:right="113"/>
              <w:jc w:val="center"/>
              <w:rPr>
                <w:rFonts w:ascii="GHEA Grapalat" w:hAnsi="GHEA Grapalat" w:cs="Arial"/>
                <w:sz w:val="18"/>
                <w:szCs w:val="18"/>
                <w:lang w:val="pt-BR"/>
              </w:rPr>
            </w:pPr>
            <w:r w:rsidRPr="00064E72">
              <w:rPr>
                <w:rFonts w:ascii="GHEA Grapalat" w:hAnsi="GHEA Grapalat"/>
                <w:sz w:val="20"/>
                <w:lang w:val="pt-BR"/>
              </w:rPr>
              <w:t>100%</w:t>
            </w:r>
            <w:bookmarkStart w:id="4" w:name="_GoBack"/>
            <w:bookmarkEnd w:id="4"/>
          </w:p>
        </w:tc>
        <w:tc>
          <w:tcPr>
            <w:tcW w:w="392" w:type="dxa"/>
            <w:textDirection w:val="btLr"/>
          </w:tcPr>
          <w:p w:rsidR="00F23EE4" w:rsidRPr="00790754" w:rsidRDefault="00064E72" w:rsidP="00F23EE4">
            <w:pPr>
              <w:ind w:left="113" w:right="113"/>
              <w:jc w:val="center"/>
              <w:rPr>
                <w:rFonts w:ascii="GHEA Grapalat" w:hAnsi="GHEA Grapalat" w:cs="Arial"/>
                <w:sz w:val="18"/>
                <w:szCs w:val="18"/>
                <w:lang w:val="en-US"/>
              </w:rPr>
            </w:pPr>
            <w:r w:rsidRPr="00064E72">
              <w:rPr>
                <w:rFonts w:ascii="GHEA Grapalat" w:hAnsi="GHEA Grapalat"/>
                <w:sz w:val="20"/>
                <w:lang w:val="en-US"/>
              </w:rPr>
              <w:t>100%</w:t>
            </w:r>
          </w:p>
        </w:tc>
        <w:tc>
          <w:tcPr>
            <w:tcW w:w="490" w:type="dxa"/>
            <w:textDirection w:val="btLr"/>
          </w:tcPr>
          <w:p w:rsidR="00F23EE4" w:rsidRPr="00081037" w:rsidRDefault="00064E72" w:rsidP="00F23EE4">
            <w:pPr>
              <w:ind w:left="113" w:right="113"/>
              <w:jc w:val="center"/>
              <w:rPr>
                <w:rFonts w:ascii="GHEA Grapalat" w:hAnsi="GHEA Grapalat" w:cs="Arial"/>
                <w:sz w:val="18"/>
                <w:szCs w:val="18"/>
                <w:lang w:val="pt-BR"/>
              </w:rPr>
            </w:pPr>
            <w:r w:rsidRPr="00064E72">
              <w:rPr>
                <w:rFonts w:ascii="GHEA Grapalat" w:hAnsi="GHEA Grapalat"/>
                <w:sz w:val="20"/>
                <w:lang w:val="pt-BR"/>
              </w:rPr>
              <w:t>100%</w:t>
            </w:r>
          </w:p>
        </w:tc>
        <w:tc>
          <w:tcPr>
            <w:tcW w:w="676" w:type="dxa"/>
            <w:textDirection w:val="btLr"/>
          </w:tcPr>
          <w:p w:rsidR="00F23EE4" w:rsidRPr="00081037" w:rsidRDefault="00F23EE4" w:rsidP="00F23EE4">
            <w:pPr>
              <w:ind w:left="113" w:right="113"/>
              <w:jc w:val="center"/>
              <w:rPr>
                <w:rFonts w:ascii="GHEA Grapalat" w:hAnsi="GHEA Grapalat" w:cs="Arial"/>
                <w:sz w:val="18"/>
                <w:szCs w:val="18"/>
                <w:lang w:val="pt-BR"/>
              </w:rPr>
            </w:pPr>
            <w:r>
              <w:rPr>
                <w:rFonts w:ascii="GHEA Grapalat" w:hAnsi="GHEA Grapalat"/>
                <w:sz w:val="20"/>
                <w:lang w:val="hy-AM"/>
              </w:rPr>
              <w:t>100</w:t>
            </w:r>
            <w:r w:rsidRPr="00081037">
              <w:rPr>
                <w:rFonts w:ascii="GHEA Grapalat" w:hAnsi="GHEA Grapalat"/>
                <w:sz w:val="20"/>
                <w:lang w:val="pt-BR"/>
              </w:rPr>
              <w:t>%</w:t>
            </w:r>
          </w:p>
        </w:tc>
        <w:tc>
          <w:tcPr>
            <w:tcW w:w="643" w:type="dxa"/>
            <w:textDirection w:val="btLr"/>
          </w:tcPr>
          <w:p w:rsidR="00F23EE4" w:rsidRPr="00081037" w:rsidRDefault="00F23EE4" w:rsidP="00F23EE4">
            <w:pPr>
              <w:ind w:left="113" w:right="113"/>
              <w:jc w:val="center"/>
              <w:rPr>
                <w:rFonts w:ascii="GHEA Grapalat" w:hAnsi="GHEA Grapalat" w:cs="Arial"/>
                <w:sz w:val="18"/>
                <w:szCs w:val="18"/>
                <w:lang w:val="pt-BR"/>
              </w:rPr>
            </w:pPr>
            <w:r w:rsidRPr="002E7237">
              <w:rPr>
                <w:rFonts w:ascii="GHEA Grapalat" w:hAnsi="GHEA Grapalat"/>
                <w:sz w:val="20"/>
                <w:lang w:val="pt-BR"/>
              </w:rPr>
              <w:t>100%</w:t>
            </w:r>
          </w:p>
        </w:tc>
        <w:tc>
          <w:tcPr>
            <w:tcW w:w="775" w:type="dxa"/>
            <w:textDirection w:val="btLr"/>
          </w:tcPr>
          <w:p w:rsidR="00F23EE4" w:rsidRPr="00081037" w:rsidRDefault="00F23EE4" w:rsidP="00F23EE4">
            <w:pPr>
              <w:ind w:left="113" w:right="113"/>
              <w:jc w:val="center"/>
              <w:rPr>
                <w:rFonts w:ascii="GHEA Grapalat" w:hAnsi="GHEA Grapalat" w:cs="Arial"/>
                <w:sz w:val="18"/>
                <w:szCs w:val="18"/>
                <w:lang w:val="pt-BR"/>
              </w:rPr>
            </w:pPr>
            <w:r>
              <w:rPr>
                <w:rFonts w:ascii="GHEA Grapalat" w:hAnsi="GHEA Grapalat"/>
                <w:sz w:val="20"/>
                <w:lang w:val="hy-AM"/>
              </w:rPr>
              <w:t>100</w:t>
            </w:r>
            <w:r w:rsidRPr="00081037">
              <w:rPr>
                <w:rFonts w:ascii="GHEA Grapalat" w:hAnsi="GHEA Grapalat"/>
                <w:sz w:val="20"/>
                <w:lang w:val="pt-BR"/>
              </w:rPr>
              <w:t>%</w:t>
            </w:r>
          </w:p>
        </w:tc>
        <w:tc>
          <w:tcPr>
            <w:tcW w:w="666" w:type="dxa"/>
          </w:tcPr>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sz w:val="20"/>
                <w:lang w:val="pt-BR"/>
              </w:rPr>
            </w:pPr>
          </w:p>
          <w:p w:rsidR="00F23EE4" w:rsidRPr="00081037" w:rsidRDefault="00F23EE4" w:rsidP="00F23EE4">
            <w:pPr>
              <w:jc w:val="center"/>
              <w:rPr>
                <w:rFonts w:ascii="GHEA Grapalat" w:hAnsi="GHEA Grapalat"/>
                <w:b/>
                <w:lang w:val="pt-BR"/>
              </w:rPr>
            </w:pPr>
            <w:r w:rsidRPr="002E7237">
              <w:rPr>
                <w:rFonts w:ascii="GHEA Grapalat" w:hAnsi="GHEA Grapalat"/>
                <w:sz w:val="20"/>
                <w:lang w:val="pt-BR"/>
              </w:rPr>
              <w:t>100%</w:t>
            </w:r>
          </w:p>
        </w:tc>
      </w:tr>
    </w:tbl>
    <w:p w:rsidR="003B2F27" w:rsidRPr="00AD29CE" w:rsidRDefault="003B2F27" w:rsidP="00CD76E0">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Default="003B2F27" w:rsidP="00CD76E0">
            <w:pPr>
              <w:widowControl w:val="0"/>
              <w:jc w:val="center"/>
              <w:rPr>
                <w:rFonts w:ascii="GHEA Grapalat" w:hAnsi="GHEA Grapalat"/>
                <w:b/>
              </w:rPr>
            </w:pPr>
            <w:r w:rsidRPr="00AD29CE">
              <w:rPr>
                <w:rFonts w:ascii="GHEA Grapalat" w:hAnsi="GHEA Grapalat"/>
                <w:b/>
              </w:rPr>
              <w:t>ЗАКАЗЧИК</w:t>
            </w:r>
          </w:p>
          <w:p w:rsidR="005C516D" w:rsidRDefault="005C516D" w:rsidP="00CD76E0">
            <w:pPr>
              <w:widowControl w:val="0"/>
              <w:jc w:val="center"/>
              <w:rPr>
                <w:rFonts w:ascii="GHEA Grapalat" w:hAnsi="GHEA Grapalat"/>
                <w:b/>
              </w:rPr>
            </w:pPr>
          </w:p>
          <w:p w:rsidR="005C516D" w:rsidRPr="00AD29CE" w:rsidRDefault="005C516D" w:rsidP="00CD76E0">
            <w:pPr>
              <w:widowControl w:val="0"/>
              <w:jc w:val="center"/>
              <w:rPr>
                <w:rFonts w:ascii="GHEA Grapalat" w:hAnsi="GHEA Grapalat" w:cs="Sylfaen"/>
                <w:b/>
                <w:bCs/>
              </w:rPr>
            </w:pPr>
          </w:p>
          <w:p w:rsidR="003B2F27" w:rsidRPr="005C516D" w:rsidRDefault="003B2F27" w:rsidP="00CD76E0">
            <w:pPr>
              <w:widowControl w:val="0"/>
              <w:jc w:val="center"/>
              <w:rPr>
                <w:rFonts w:ascii="GHEA Grapalat" w:hAnsi="GHEA Grapalat"/>
              </w:rPr>
            </w:pPr>
            <w:r w:rsidRPr="005C516D">
              <w:rPr>
                <w:rFonts w:ascii="GHEA Grapalat" w:hAnsi="GHEA Grapalat"/>
              </w:rPr>
              <w:t>_________________________</w:t>
            </w:r>
          </w:p>
          <w:p w:rsidR="003B2F27" w:rsidRPr="00CA2754" w:rsidRDefault="003B2F27" w:rsidP="00CD76E0">
            <w:pPr>
              <w:widowControl w:val="0"/>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CD76E0">
            <w:pPr>
              <w:widowControl w:val="0"/>
              <w:jc w:val="center"/>
              <w:rPr>
                <w:rFonts w:ascii="GHEA Grapalat" w:hAnsi="GHEA Grapalat"/>
              </w:rPr>
            </w:pPr>
            <w:r w:rsidRPr="00AD29CE">
              <w:rPr>
                <w:rFonts w:ascii="GHEA Grapalat" w:hAnsi="GHEA Grapalat"/>
              </w:rPr>
              <w:t>М. П.</w:t>
            </w:r>
          </w:p>
        </w:tc>
        <w:tc>
          <w:tcPr>
            <w:tcW w:w="760" w:type="dxa"/>
          </w:tcPr>
          <w:p w:rsidR="003B2F27" w:rsidRPr="00AD29CE" w:rsidRDefault="003B2F27" w:rsidP="00CD76E0">
            <w:pPr>
              <w:widowControl w:val="0"/>
              <w:jc w:val="center"/>
              <w:rPr>
                <w:rFonts w:ascii="GHEA Grapalat" w:hAnsi="GHEA Grapalat"/>
              </w:rPr>
            </w:pPr>
          </w:p>
        </w:tc>
        <w:tc>
          <w:tcPr>
            <w:tcW w:w="4343" w:type="dxa"/>
          </w:tcPr>
          <w:p w:rsidR="003B2F27" w:rsidRPr="00AD29CE" w:rsidRDefault="003B2F27" w:rsidP="00CD76E0">
            <w:pPr>
              <w:widowControl w:val="0"/>
              <w:jc w:val="center"/>
              <w:rPr>
                <w:rFonts w:ascii="GHEA Grapalat" w:hAnsi="GHEA Grapalat" w:cs="Sylfaen"/>
                <w:b/>
                <w:bCs/>
              </w:rPr>
            </w:pPr>
            <w:r w:rsidRPr="00AD29CE">
              <w:rPr>
                <w:rFonts w:ascii="GHEA Grapalat" w:hAnsi="GHEA Grapalat"/>
                <w:b/>
              </w:rPr>
              <w:t>ИСПОЛНИТЕЛЬ</w:t>
            </w:r>
          </w:p>
          <w:p w:rsidR="003B2F27" w:rsidRPr="00CA2754" w:rsidRDefault="003B2F27" w:rsidP="00CD76E0">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CD76E0">
            <w:pPr>
              <w:widowControl w:val="0"/>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CD76E0">
            <w:pPr>
              <w:widowControl w:val="0"/>
              <w:jc w:val="center"/>
              <w:rPr>
                <w:rFonts w:ascii="GHEA Grapalat" w:hAnsi="GHEA Grapalat"/>
              </w:rPr>
            </w:pPr>
            <w:r w:rsidRPr="00AD29CE">
              <w:rPr>
                <w:rFonts w:ascii="GHEA Grapalat" w:hAnsi="GHEA Grapalat"/>
              </w:rPr>
              <w:t>М. П.</w:t>
            </w:r>
          </w:p>
        </w:tc>
      </w:tr>
    </w:tbl>
    <w:p w:rsidR="003B2F27" w:rsidRPr="00AD29CE" w:rsidRDefault="003B2F27" w:rsidP="00CD76E0">
      <w:pPr>
        <w:widowControl w:val="0"/>
        <w:rPr>
          <w:rFonts w:ascii="GHEA Grapalat" w:hAnsi="GHEA Grapalat"/>
        </w:rPr>
        <w:sectPr w:rsidR="003B2F27" w:rsidRPr="00AD29CE" w:rsidSect="007C5309">
          <w:footerReference w:type="default" r:id="rId16"/>
          <w:footnotePr>
            <w:pos w:val="beneathText"/>
          </w:footnotePr>
          <w:pgSz w:w="11907" w:h="16840" w:code="9"/>
          <w:pgMar w:top="426" w:right="850" w:bottom="851" w:left="1418" w:header="561" w:footer="561" w:gutter="0"/>
          <w:cols w:space="720"/>
          <w:titlePg/>
          <w:docGrid w:linePitch="326"/>
        </w:sectPr>
      </w:pPr>
    </w:p>
    <w:p w:rsidR="003B2F27" w:rsidRPr="00AD29CE" w:rsidRDefault="003B2F27" w:rsidP="00CD76E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CD76E0">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CD76E0">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CD76E0">
            <w:pPr>
              <w:widowControl w:val="0"/>
              <w:rPr>
                <w:rFonts w:ascii="GHEA Grapalat" w:hAnsi="GHEA Grapalat"/>
                <w:iCs/>
                <w:color w:val="000000"/>
              </w:rPr>
            </w:pPr>
          </w:p>
        </w:tc>
        <w:tc>
          <w:tcPr>
            <w:tcW w:w="0" w:type="auto"/>
            <w:vAlign w:val="center"/>
          </w:tcPr>
          <w:p w:rsidR="003B2F27" w:rsidRPr="00AD29CE" w:rsidDel="004B29A5" w:rsidRDefault="003B2F27" w:rsidP="00CD76E0">
            <w:pPr>
              <w:widowControl w:val="0"/>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CD76E0">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CD76E0">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CD76E0">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CD76E0">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CD76E0">
            <w:pPr>
              <w:widowControl w:val="0"/>
              <w:jc w:val="center"/>
              <w:rPr>
                <w:rFonts w:ascii="GHEA Grapalat" w:hAnsi="GHEA Grapalat"/>
                <w:iCs/>
                <w:color w:val="000000"/>
              </w:rPr>
            </w:pPr>
            <w:r>
              <w:rPr>
                <w:rFonts w:ascii="GHEA Grapalat" w:hAnsi="GHEA Grapalat"/>
                <w:color w:val="000000"/>
              </w:rPr>
              <w:t>Р/</w:t>
            </w:r>
            <w:proofErr w:type="gramStart"/>
            <w:r>
              <w:rPr>
                <w:rFonts w:ascii="GHEA Grapalat" w:hAnsi="GHEA Grapalat"/>
                <w:color w:val="000000"/>
              </w:rPr>
              <w:t>С</w:t>
            </w:r>
            <w:proofErr w:type="gramEnd"/>
            <w:r>
              <w:rPr>
                <w:rFonts w:ascii="GHEA Grapalat" w:hAnsi="GHEA Grapalat"/>
                <w:color w:val="000000"/>
              </w:rPr>
              <w:t>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CD76E0">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CD76E0">
            <w:pPr>
              <w:widowControl w:val="0"/>
              <w:jc w:val="center"/>
              <w:rPr>
                <w:rFonts w:ascii="GHEA Grapalat" w:hAnsi="GHEA Grapalat"/>
                <w:iCs/>
                <w:color w:val="000000"/>
              </w:rPr>
            </w:pPr>
            <w:r>
              <w:rPr>
                <w:rFonts w:ascii="GHEA Grapalat" w:hAnsi="GHEA Grapalat"/>
                <w:color w:val="000000"/>
              </w:rPr>
              <w:t>Заказчик</w:t>
            </w:r>
          </w:p>
          <w:p w:rsidR="003B2F27" w:rsidRPr="00CA2754" w:rsidRDefault="003B2F27" w:rsidP="00CD76E0">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CD76E0">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CD76E0">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CD76E0">
            <w:pPr>
              <w:widowControl w:val="0"/>
              <w:jc w:val="center"/>
              <w:rPr>
                <w:rFonts w:ascii="GHEA Grapalat" w:hAnsi="GHEA Grapalat"/>
                <w:iCs/>
                <w:color w:val="000000"/>
              </w:rPr>
            </w:pPr>
            <w:r w:rsidRPr="00AD29CE">
              <w:rPr>
                <w:rFonts w:ascii="GHEA Grapalat" w:hAnsi="GHEA Grapalat"/>
                <w:color w:val="000000"/>
              </w:rPr>
              <w:t>Р/</w:t>
            </w:r>
            <w:proofErr w:type="gramStart"/>
            <w:r w:rsidRPr="00AD29CE">
              <w:rPr>
                <w:rFonts w:ascii="GHEA Grapalat" w:hAnsi="GHEA Grapalat"/>
                <w:color w:val="000000"/>
              </w:rPr>
              <w:t>С</w:t>
            </w:r>
            <w:proofErr w:type="gramEnd"/>
            <w:r w:rsidRPr="00AD29CE">
              <w:rPr>
                <w:rFonts w:ascii="GHEA Grapalat" w:hAnsi="GHEA Grapalat"/>
                <w:color w:val="000000"/>
              </w:rPr>
              <w:t>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CD76E0">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CD76E0">
      <w:pPr>
        <w:widowControl w:val="0"/>
        <w:ind w:firstLine="375"/>
        <w:rPr>
          <w:rFonts w:ascii="GHEA Grapalat" w:hAnsi="GHEA Grapalat"/>
          <w:iCs/>
          <w:color w:val="000000"/>
        </w:rPr>
      </w:pPr>
    </w:p>
    <w:p w:rsidR="003B2F27" w:rsidRPr="00AD29CE" w:rsidRDefault="003B2F27" w:rsidP="00CD76E0">
      <w:pPr>
        <w:widowControl w:val="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CD76E0">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CD76E0">
      <w:pPr>
        <w:pStyle w:val="BodyTextIndent"/>
        <w:widowControl w:val="0"/>
        <w:spacing w:line="240" w:lineRule="auto"/>
        <w:ind w:firstLine="0"/>
        <w:jc w:val="center"/>
        <w:rPr>
          <w:rFonts w:ascii="GHEA Grapalat" w:hAnsi="GHEA Grapalat"/>
          <w:b/>
          <w:bCs/>
          <w:iCs/>
          <w:sz w:val="24"/>
          <w:szCs w:val="24"/>
        </w:rPr>
      </w:pPr>
    </w:p>
    <w:p w:rsidR="003B2F27" w:rsidRPr="00AD29CE" w:rsidRDefault="003B2F27" w:rsidP="00CD76E0">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CD76E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CD76E0">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CD76E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CD76E0">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CD76E0">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703"/>
        <w:gridCol w:w="1116"/>
        <w:gridCol w:w="1622"/>
        <w:gridCol w:w="1134"/>
        <w:gridCol w:w="1168"/>
        <w:gridCol w:w="1055"/>
      </w:tblGrid>
      <w:tr w:rsidR="003B2F27" w:rsidRPr="00CA2754" w:rsidTr="00C03D35">
        <w:trPr>
          <w:jc w:val="center"/>
        </w:trPr>
        <w:tc>
          <w:tcPr>
            <w:tcW w:w="357" w:type="dxa"/>
            <w:vMerge w:val="restart"/>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411" w:type="dxa"/>
            <w:gridSpan w:val="8"/>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C03D35">
        <w:trPr>
          <w:jc w:val="center"/>
        </w:trPr>
        <w:tc>
          <w:tcPr>
            <w:tcW w:w="357" w:type="dxa"/>
            <w:vMerge/>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819" w:type="dxa"/>
            <w:gridSpan w:val="2"/>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756" w:type="dxa"/>
            <w:gridSpan w:val="2"/>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1055" w:type="dxa"/>
            <w:vMerge w:val="restart"/>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C03D35">
        <w:trPr>
          <w:trHeight w:val="1105"/>
          <w:jc w:val="center"/>
        </w:trPr>
        <w:tc>
          <w:tcPr>
            <w:tcW w:w="357" w:type="dxa"/>
            <w:vMerge/>
            <w:tcBorders>
              <w:bottom w:val="single" w:sz="4" w:space="0" w:color="auto"/>
            </w:tcBorders>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703" w:type="dxa"/>
            <w:tcBorders>
              <w:bottom w:val="single" w:sz="4" w:space="0" w:color="auto"/>
            </w:tcBorders>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622" w:type="dxa"/>
            <w:tcBorders>
              <w:bottom w:val="single" w:sz="4" w:space="0" w:color="auto"/>
            </w:tcBorders>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055" w:type="dxa"/>
            <w:vMerge/>
            <w:tcBorders>
              <w:bottom w:val="single" w:sz="4" w:space="0" w:color="auto"/>
            </w:tcBorders>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r>
      <w:tr w:rsidR="003B2F27" w:rsidRPr="00CA2754" w:rsidTr="00C03D35">
        <w:trPr>
          <w:jc w:val="center"/>
        </w:trPr>
        <w:tc>
          <w:tcPr>
            <w:tcW w:w="357" w:type="dxa"/>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703" w:type="dxa"/>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622" w:type="dxa"/>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055" w:type="dxa"/>
            <w:shd w:val="clear" w:color="auto" w:fill="auto"/>
            <w:vAlign w:val="center"/>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r>
      <w:tr w:rsidR="003B2F27" w:rsidRPr="00CA2754" w:rsidTr="00C03D35">
        <w:trPr>
          <w:jc w:val="center"/>
        </w:trPr>
        <w:tc>
          <w:tcPr>
            <w:tcW w:w="357" w:type="dxa"/>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703" w:type="dxa"/>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622" w:type="dxa"/>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c>
          <w:tcPr>
            <w:tcW w:w="1055" w:type="dxa"/>
            <w:shd w:val="clear" w:color="auto" w:fill="auto"/>
          </w:tcPr>
          <w:p w:rsidR="003B2F27" w:rsidRPr="00CA2754" w:rsidRDefault="003B2F27" w:rsidP="00CD76E0">
            <w:pPr>
              <w:pStyle w:val="NormalWeb"/>
              <w:widowControl w:val="0"/>
              <w:spacing w:before="0" w:beforeAutospacing="0" w:after="0" w:afterAutospacing="0"/>
              <w:jc w:val="center"/>
              <w:rPr>
                <w:rFonts w:ascii="GHEA Grapalat" w:hAnsi="GHEA Grapalat"/>
                <w:sz w:val="20"/>
              </w:rPr>
            </w:pPr>
          </w:p>
        </w:tc>
      </w:tr>
    </w:tbl>
    <w:p w:rsidR="003B2F27" w:rsidRPr="00CA2754" w:rsidRDefault="003B2F27" w:rsidP="00CD76E0">
      <w:pPr>
        <w:widowControl w:val="0"/>
        <w:ind w:firstLine="375"/>
        <w:jc w:val="both"/>
        <w:rPr>
          <w:rFonts w:ascii="GHEA Grapalat" w:hAnsi="GHEA Grapalat" w:cs="Arial"/>
          <w:iCs/>
          <w:color w:val="000000"/>
          <w:lang w:val="en-US"/>
        </w:rPr>
      </w:pPr>
    </w:p>
    <w:p w:rsidR="003B2F27" w:rsidRPr="00AD29CE" w:rsidRDefault="003B2F27" w:rsidP="00CD76E0">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CD76E0">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CD76E0">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CD76E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CD76E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CD76E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CD76E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CD76E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CD76E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CD76E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CD76E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CD76E0">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CD76E0">
            <w:pPr>
              <w:widowControl w:val="0"/>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CD76E0">
      <w:pPr>
        <w:widowControl w:val="0"/>
        <w:autoSpaceDE w:val="0"/>
        <w:autoSpaceDN w:val="0"/>
        <w:adjustRightInd w:val="0"/>
        <w:jc w:val="right"/>
        <w:rPr>
          <w:rFonts w:ascii="GHEA Grapalat" w:hAnsi="GHEA Grapalat" w:cs="TimesArmenianPSMT"/>
        </w:rPr>
      </w:pPr>
    </w:p>
    <w:p w:rsidR="003B2F27" w:rsidRPr="00AD29CE" w:rsidRDefault="003B2F27" w:rsidP="00F871A0">
      <w:pPr>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CD76E0">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CD76E0">
      <w:pPr>
        <w:widowControl w:val="0"/>
        <w:rPr>
          <w:rFonts w:ascii="GHEA Grapalat" w:hAnsi="GHEA Grapalat"/>
        </w:rPr>
      </w:pPr>
    </w:p>
    <w:p w:rsidR="003B2F27" w:rsidRPr="00565EAA" w:rsidRDefault="003B2F27" w:rsidP="00CD76E0">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CD76E0">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CD76E0">
      <w:pPr>
        <w:widowControl w:val="0"/>
        <w:tabs>
          <w:tab w:val="left" w:pos="360"/>
          <w:tab w:val="left" w:pos="540"/>
          <w:tab w:val="left" w:pos="2250"/>
        </w:tabs>
        <w:jc w:val="center"/>
        <w:rPr>
          <w:rFonts w:ascii="GHEA Grapalat" w:hAnsi="GHEA Grapalat" w:cs="Sylfaen"/>
          <w:bCs/>
        </w:rPr>
      </w:pPr>
    </w:p>
    <w:p w:rsidR="003B2F27" w:rsidRPr="005A78CD" w:rsidRDefault="003B2F27" w:rsidP="00CD76E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CD76E0">
      <w:pPr>
        <w:widowControl w:val="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CD76E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CD76E0">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CD76E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CD76E0">
      <w:pPr>
        <w:widowControl w:val="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CD76E0">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CD76E0">
            <w:pPr>
              <w:widowControl w:val="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CD76E0">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CD76E0">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CD76E0">
            <w:pPr>
              <w:widowControl w:val="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CD76E0">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CD76E0">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CD76E0">
            <w:pPr>
              <w:widowControl w:val="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CD76E0">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CD76E0">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CD76E0">
            <w:pPr>
              <w:widowControl w:val="0"/>
              <w:rPr>
                <w:rFonts w:ascii="GHEA Grapalat" w:hAnsi="GHEA Grapalat" w:cs="Sylfaen"/>
              </w:rPr>
            </w:pPr>
          </w:p>
        </w:tc>
      </w:tr>
    </w:tbl>
    <w:p w:rsidR="003B2F27" w:rsidRPr="00AD29CE" w:rsidRDefault="003B2F27" w:rsidP="00CD76E0">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F871A0" w:rsidRDefault="00F871A0" w:rsidP="00CD76E0">
      <w:pPr>
        <w:rPr>
          <w:rFonts w:ascii="GHEA Grapalat" w:hAnsi="GHEA Grapalat" w:cs="Sylfaen"/>
        </w:rPr>
      </w:pPr>
    </w:p>
    <w:p w:rsidR="00F871A0" w:rsidRDefault="00F871A0" w:rsidP="00CD76E0">
      <w:pPr>
        <w:rPr>
          <w:rFonts w:ascii="GHEA Grapalat" w:hAnsi="GHEA Grapalat" w:cs="Sylfaen"/>
        </w:rPr>
      </w:pPr>
    </w:p>
    <w:p w:rsidR="00F871A0" w:rsidRDefault="00F871A0" w:rsidP="00CD76E0">
      <w:pPr>
        <w:rPr>
          <w:rFonts w:ascii="GHEA Grapalat" w:hAnsi="GHEA Grapalat" w:cs="Sylfaen"/>
        </w:rPr>
      </w:pPr>
    </w:p>
    <w:p w:rsidR="00F871A0" w:rsidRDefault="00F871A0" w:rsidP="00CD76E0">
      <w:pPr>
        <w:rPr>
          <w:rFonts w:ascii="GHEA Grapalat" w:hAnsi="GHEA Grapalat" w:cs="Sylfaen"/>
        </w:rPr>
      </w:pPr>
    </w:p>
    <w:p w:rsidR="003B2F27" w:rsidRPr="00AD29CE" w:rsidRDefault="003B2F27" w:rsidP="00CD76E0">
      <w:pPr>
        <w:widowControl w:val="0"/>
        <w:jc w:val="center"/>
        <w:rPr>
          <w:rFonts w:ascii="GHEA Grapalat" w:hAnsi="GHEA Grapalat" w:cs="Sylfaen"/>
        </w:rPr>
      </w:pPr>
      <w:r w:rsidRPr="00AD29CE">
        <w:rPr>
          <w:rFonts w:ascii="GHEA Grapalat" w:hAnsi="GHEA Grapalat"/>
        </w:rPr>
        <w:t>СТОРОНЫ</w:t>
      </w:r>
    </w:p>
    <w:p w:rsidR="003B2F27" w:rsidRPr="00AD29CE" w:rsidRDefault="003B2F27" w:rsidP="00CD76E0">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rsidTr="005B7138">
        <w:tc>
          <w:tcPr>
            <w:tcW w:w="4785" w:type="dxa"/>
          </w:tcPr>
          <w:p w:rsidR="003B2F27" w:rsidRPr="00AD29CE" w:rsidRDefault="003B2F27" w:rsidP="00CD76E0">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CD76E0">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CD76E0">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CD76E0">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CD76E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CD76E0">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CD76E0">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CD76E0">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CD76E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CD76E0">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CD76E0">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CD76E0">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CD76E0">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CD76E0">
            <w:pPr>
              <w:widowControl w:val="0"/>
              <w:rPr>
                <w:rFonts w:ascii="GHEA Grapalat" w:hAnsi="GHEA Grapalat" w:cs="GHEA Grapalat"/>
                <w:color w:val="000000"/>
              </w:rPr>
            </w:pPr>
          </w:p>
        </w:tc>
      </w:tr>
    </w:tbl>
    <w:p w:rsidR="003B2F27" w:rsidRPr="00AD29CE" w:rsidRDefault="003B2F27" w:rsidP="00CD76E0">
      <w:pPr>
        <w:widowControl w:val="0"/>
        <w:ind w:left="-142" w:firstLine="142"/>
        <w:jc w:val="center"/>
        <w:rPr>
          <w:rFonts w:ascii="GHEA Grapalat" w:hAnsi="GHEA Grapalat" w:cs="Sylfaen"/>
          <w:b/>
        </w:rPr>
      </w:pPr>
    </w:p>
    <w:p w:rsidR="003B2F27" w:rsidRPr="00AD29CE" w:rsidRDefault="003B2F27" w:rsidP="00CD76E0">
      <w:pPr>
        <w:pStyle w:val="norm"/>
        <w:widowControl w:val="0"/>
        <w:spacing w:line="240" w:lineRule="auto"/>
        <w:ind w:firstLine="284"/>
        <w:jc w:val="center"/>
        <w:rPr>
          <w:rFonts w:ascii="GHEA Grapalat" w:hAnsi="GHEA Grapalat"/>
          <w:b/>
          <w:sz w:val="24"/>
          <w:szCs w:val="24"/>
        </w:rPr>
      </w:pPr>
    </w:p>
    <w:p w:rsidR="008D352C" w:rsidRPr="003B2F27" w:rsidRDefault="008D352C" w:rsidP="00CD76E0">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C01" w:rsidRDefault="00C32C01">
      <w:r>
        <w:separator/>
      </w:r>
    </w:p>
  </w:endnote>
  <w:endnote w:type="continuationSeparator" w:id="0">
    <w:p w:rsidR="00C32C01" w:rsidRDefault="00C3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271863"/>
      <w:docPartObj>
        <w:docPartGallery w:val="Page Numbers (Bottom of Page)"/>
        <w:docPartUnique/>
      </w:docPartObj>
    </w:sdtPr>
    <w:sdtEndPr>
      <w:rPr>
        <w:rFonts w:ascii="GHEA Grapalat" w:hAnsi="GHEA Grapalat"/>
        <w:sz w:val="24"/>
        <w:szCs w:val="24"/>
      </w:rPr>
    </w:sdtEndPr>
    <w:sdtContent>
      <w:p w:rsidR="00D83BB6" w:rsidRPr="00305BEC" w:rsidRDefault="00D83BB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64E72">
          <w:rPr>
            <w:rFonts w:ascii="GHEA Grapalat" w:hAnsi="GHEA Grapalat"/>
            <w:noProof/>
            <w:sz w:val="24"/>
            <w:szCs w:val="24"/>
          </w:rPr>
          <w:t>56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C01" w:rsidRDefault="00C32C01">
      <w:r>
        <w:separator/>
      </w:r>
    </w:p>
  </w:footnote>
  <w:footnote w:type="continuationSeparator" w:id="0">
    <w:p w:rsidR="00C32C01" w:rsidRDefault="00C32C01">
      <w:r>
        <w:continuationSeparator/>
      </w:r>
    </w:p>
  </w:footnote>
  <w:footnote w:id="1">
    <w:p w:rsidR="00D83BB6" w:rsidRDefault="00D83BB6" w:rsidP="003B755F">
      <w:pPr>
        <w:pStyle w:val="FootnoteText"/>
        <w:jc w:val="both"/>
        <w:rPr>
          <w:rFonts w:ascii="GHEA Grapalat" w:hAnsi="GHEA Grapalat"/>
          <w:i/>
        </w:rPr>
      </w:pPr>
      <w:r>
        <w:rPr>
          <w:rStyle w:val="FootnoteReference"/>
        </w:rPr>
        <w:t>13</w:t>
      </w:r>
      <w:r>
        <w:t xml:space="preserve"> </w:t>
      </w:r>
      <w:r>
        <w:rPr>
          <w:rFonts w:asciiTheme="minorHAnsi" w:hAnsiTheme="minorHAnsi"/>
        </w:rPr>
        <w:tab/>
      </w:r>
      <w:r>
        <w:rPr>
          <w:rFonts w:ascii="GHEA Grapalat" w:hAnsi="GHEA Grapalat"/>
          <w:i/>
        </w:rPr>
        <w:t xml:space="preserve"> Если цена закупаемой по заявке на закупку услуги не превышает 25 млн. </w:t>
      </w:r>
      <w:proofErr w:type="spellStart"/>
      <w:r>
        <w:rPr>
          <w:rFonts w:ascii="GHEA Grapalat" w:hAnsi="GHEA Grapalat"/>
          <w:i/>
        </w:rPr>
        <w:t>драмов</w:t>
      </w:r>
      <w:proofErr w:type="spellEnd"/>
      <w:r>
        <w:rPr>
          <w:rFonts w:ascii="GHEA Grapalat" w:hAnsi="GHEA Grapalat"/>
          <w:i/>
        </w:rPr>
        <w:t xml:space="preserve"> РА и предметом закупки не являются услуги по экспертизе проектной документации необходимой для выполнения строительных программ, то </w:t>
      </w:r>
      <w:proofErr w:type="gramStart"/>
      <w:r>
        <w:rPr>
          <w:rFonts w:ascii="GHEA Grapalat" w:hAnsi="GHEA Grapalat"/>
          <w:i/>
        </w:rPr>
        <w:t xml:space="preserve">слова </w:t>
      </w:r>
      <w:r>
        <w:rPr>
          <w:rFonts w:ascii="GHEA Grapalat" w:hAnsi="GHEA Grapalat" w:cs="Times Armenian"/>
          <w:i/>
        </w:rPr>
        <w:t>”</w:t>
      </w:r>
      <w:r>
        <w:rPr>
          <w:rFonts w:ascii="GHEA Grapalat" w:hAnsi="GHEA Grapalat"/>
          <w:i/>
        </w:rPr>
        <w:t>банковской</w:t>
      </w:r>
      <w:proofErr w:type="gramEnd"/>
      <w:r>
        <w:rPr>
          <w:rFonts w:ascii="GHEA Grapalat" w:hAnsi="GHEA Grapalat"/>
          <w:i/>
        </w:rPr>
        <w:t xml:space="preserve"> гарантии или наличных денег" 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а </w:t>
      </w:r>
      <w:r>
        <w:rPr>
          <w:rFonts w:ascii="GHEA Grapalat" w:hAnsi="GHEA Grapalat"/>
          <w:i/>
        </w:rPr>
        <w:t>число "90", указанное в абзаце 3, заменяется числом " 20".</w:t>
      </w:r>
    </w:p>
  </w:footnote>
  <w:footnote w:id="2">
    <w:p w:rsidR="00D83BB6" w:rsidRPr="00A31673" w:rsidRDefault="00D83BB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D83BB6" w:rsidRDefault="00D83BB6" w:rsidP="006B3E56">
      <w:pPr>
        <w:jc w:val="both"/>
      </w:pPr>
    </w:p>
    <w:p w:rsidR="00D83BB6" w:rsidRPr="008444F1" w:rsidRDefault="00D83BB6" w:rsidP="006B3E56">
      <w:pPr>
        <w:jc w:val="both"/>
        <w:rPr>
          <w:i/>
        </w:rPr>
      </w:pPr>
    </w:p>
    <w:p w:rsidR="00D83BB6" w:rsidRPr="00B1013B" w:rsidRDefault="00D83BB6"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D83BB6" w:rsidRPr="00B1013B" w:rsidRDefault="00D83BB6"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 xml:space="preserve">резидентом </w:t>
      </w:r>
      <w:proofErr w:type="gramStart"/>
      <w:r>
        <w:rPr>
          <w:rFonts w:ascii="GHEA Grapalat" w:hAnsi="GHEA Grapalat"/>
          <w:i/>
          <w:sz w:val="20"/>
          <w:szCs w:val="20"/>
        </w:rPr>
        <w:t>РА</w:t>
      </w:r>
      <w:r w:rsidRPr="00553058">
        <w:rPr>
          <w:rFonts w:ascii="GHEA Grapalat" w:hAnsi="GHEA Grapalat"/>
          <w:i/>
          <w:sz w:val="20"/>
          <w:szCs w:val="20"/>
        </w:rPr>
        <w:t>,</w:t>
      </w:r>
      <w:r w:rsidRPr="00B1013B">
        <w:rPr>
          <w:rFonts w:ascii="GHEA Grapalat" w:hAnsi="GHEA Grapalat"/>
          <w:i/>
          <w:sz w:val="20"/>
          <w:szCs w:val="20"/>
        </w:rPr>
        <w:t>,</w:t>
      </w:r>
      <w:proofErr w:type="gramEnd"/>
      <w:r w:rsidRPr="00B1013B">
        <w:rPr>
          <w:rFonts w:ascii="GHEA Grapalat" w:hAnsi="GHEA Grapalat"/>
          <w:i/>
          <w:sz w:val="20"/>
          <w:szCs w:val="20"/>
        </w:rPr>
        <w:t xml:space="preserve"> то при заполнении заявления-объявления слова "ссылка на сайт, содержащий информацию" заменяются словами "декларация согласно приложению 1.2";</w:t>
      </w:r>
    </w:p>
    <w:p w:rsidR="00D83BB6" w:rsidRPr="00B1013B" w:rsidRDefault="00D83BB6"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83BB6" w:rsidRDefault="00D83BB6" w:rsidP="006B3E56">
      <w:pPr>
        <w:jc w:val="both"/>
        <w:rPr>
          <w:rFonts w:ascii="GHEA Grapalat" w:hAnsi="GHEA Grapalat"/>
          <w:sz w:val="20"/>
          <w:szCs w:val="20"/>
          <w:lang w:val="af-ZA"/>
        </w:rPr>
      </w:pPr>
    </w:p>
    <w:p w:rsidR="00D83BB6" w:rsidRDefault="00D83BB6" w:rsidP="006B3E56">
      <w:pPr>
        <w:pStyle w:val="FootnoteText"/>
        <w:rPr>
          <w:rFonts w:asciiTheme="minorHAnsi" w:hAnsiTheme="minorHAnsi"/>
          <w:lang w:val="af-ZA"/>
        </w:rPr>
      </w:pPr>
    </w:p>
  </w:footnote>
  <w:footnote w:id="4">
    <w:p w:rsidR="00D83BB6" w:rsidRPr="00D3436F" w:rsidRDefault="00D83BB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D83BB6" w:rsidRPr="00D3436F" w:rsidRDefault="00D83BB6">
      <w:pPr>
        <w:pStyle w:val="FootnoteText"/>
        <w:rPr>
          <w:lang w:val="es-ES"/>
        </w:rPr>
      </w:pPr>
    </w:p>
  </w:footnote>
  <w:footnote w:id="5">
    <w:p w:rsidR="00D83BB6" w:rsidRDefault="00D83BB6" w:rsidP="00C47A89">
      <w:pPr>
        <w:pStyle w:val="FootnoteText"/>
        <w:jc w:val="both"/>
        <w:rPr>
          <w:rFonts w:ascii="GHEA Grapalat" w:hAnsi="GHEA Grapalat"/>
          <w:i/>
          <w:sz w:val="18"/>
          <w:szCs w:val="18"/>
        </w:rPr>
      </w:pPr>
      <w:r>
        <w:rPr>
          <w:rStyle w:val="FootnoteReference"/>
          <w:i/>
          <w:sz w:val="18"/>
          <w:szCs w:val="18"/>
        </w:rPr>
        <w:t>17</w:t>
      </w:r>
      <w:r>
        <w:rPr>
          <w:i/>
          <w:sz w:val="18"/>
          <w:szCs w:val="18"/>
        </w:rPr>
        <w:t xml:space="preserve"> </w:t>
      </w:r>
      <w:r>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D83BB6" w:rsidRDefault="00D83BB6" w:rsidP="00C47A89">
      <w:pPr>
        <w:pStyle w:val="FootnoteText"/>
        <w:jc w:val="both"/>
        <w:rPr>
          <w:rFonts w:ascii="GHEA Grapalat" w:hAnsi="GHEA Grapalat"/>
          <w:i/>
          <w:sz w:val="18"/>
          <w:szCs w:val="18"/>
        </w:rPr>
      </w:pPr>
      <w:r>
        <w:rPr>
          <w:rFonts w:ascii="GHEA Grapalat" w:hAnsi="GHEA Grapalat"/>
          <w:i/>
          <w:sz w:val="18"/>
          <w:szCs w:val="18"/>
          <w:vertAlign w:val="superscript"/>
        </w:rPr>
        <w:t>17.1</w:t>
      </w:r>
      <w:r>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Pr>
          <w:rFonts w:ascii="GHEA Grapalat" w:hAnsi="GHEA Grapalat"/>
        </w:rPr>
        <w:t xml:space="preserve"> </w:t>
      </w:r>
      <w:r>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rsidR="00D83BB6" w:rsidRDefault="00D83BB6" w:rsidP="00C47A89">
      <w:pPr>
        <w:pStyle w:val="FootnoteText"/>
        <w:rPr>
          <w:rFonts w:ascii="Sylfaen" w:hAnsi="Sylfaen"/>
        </w:rPr>
      </w:pPr>
    </w:p>
  </w:footnote>
  <w:footnote w:id="6">
    <w:p w:rsidR="00D83BB6" w:rsidRPr="006F5F33" w:rsidRDefault="00D83BB6"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D83BB6" w:rsidRPr="006F5F33" w:rsidRDefault="00D83BB6"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83BB6" w:rsidRPr="006F5F33" w:rsidRDefault="00D83BB6"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83BB6" w:rsidRPr="006F5F33" w:rsidRDefault="00D83BB6"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proofErr w:type="spellStart"/>
      <w:r>
        <w:rPr>
          <w:rFonts w:ascii="GHEA Grapalat" w:hAnsi="GHEA Grapalat"/>
          <w:i/>
        </w:rPr>
        <w:t>двадцатипя</w:t>
      </w:r>
      <w:r w:rsidRPr="006F5F33">
        <w:rPr>
          <w:rFonts w:ascii="GHEA Grapalat" w:hAnsi="GHEA Grapalat"/>
          <w:i/>
        </w:rPr>
        <w:t>тикратный</w:t>
      </w:r>
      <w:proofErr w:type="spellEnd"/>
      <w:r w:rsidRPr="006F5F33">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D83BB6" w:rsidRPr="009E00B3" w:rsidRDefault="00D83BB6"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D83BB6" w:rsidRPr="006F225E" w:rsidRDefault="00D83BB6"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10">
    <w:p w:rsidR="00D83BB6" w:rsidRPr="00EC71E0" w:rsidRDefault="00D83BB6" w:rsidP="003B2F27">
      <w:pPr>
        <w:pStyle w:val="FootnoteText"/>
        <w:jc w:val="both"/>
        <w:rPr>
          <w:lang w:val="hy-AM"/>
        </w:rPr>
      </w:pPr>
    </w:p>
  </w:footnote>
  <w:footnote w:id="11">
    <w:p w:rsidR="00D83BB6" w:rsidRPr="00CA2754" w:rsidRDefault="00D83BB6" w:rsidP="00CC4535">
      <w:pPr>
        <w:widowControl w:val="0"/>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p>
    <w:p w:rsidR="00D83BB6" w:rsidRPr="00CA2754" w:rsidRDefault="00D83BB6" w:rsidP="00CC4535">
      <w:pPr>
        <w:pStyle w:val="FootnoteText"/>
        <w:jc w:val="both"/>
        <w:rPr>
          <w:sz w:val="2"/>
          <w:szCs w:val="2"/>
        </w:rPr>
      </w:pPr>
    </w:p>
  </w:footnote>
  <w:footnote w:id="12">
    <w:p w:rsidR="00D83BB6" w:rsidRPr="00CA2754" w:rsidRDefault="00D83BB6" w:rsidP="00CC453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F502D5"/>
    <w:multiLevelType w:val="multilevel"/>
    <w:tmpl w:val="95D808A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E4021"/>
    <w:multiLevelType w:val="multilevel"/>
    <w:tmpl w:val="E0EC802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7A4964"/>
    <w:multiLevelType w:val="multilevel"/>
    <w:tmpl w:val="A9FE15D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36BFC"/>
    <w:multiLevelType w:val="multilevel"/>
    <w:tmpl w:val="DC44AE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BFD703F"/>
    <w:multiLevelType w:val="multilevel"/>
    <w:tmpl w:val="F4ACF6C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A901827"/>
    <w:multiLevelType w:val="hybridMultilevel"/>
    <w:tmpl w:val="C81E9F9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6166F7"/>
    <w:multiLevelType w:val="multilevel"/>
    <w:tmpl w:val="CA76981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A645BB"/>
    <w:multiLevelType w:val="multilevel"/>
    <w:tmpl w:val="A03828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771A8F"/>
    <w:multiLevelType w:val="multilevel"/>
    <w:tmpl w:val="15EED3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1E6D72"/>
    <w:multiLevelType w:val="multilevel"/>
    <w:tmpl w:val="DBCCB53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4A44B3"/>
    <w:multiLevelType w:val="multilevel"/>
    <w:tmpl w:val="795AFB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AD27F8"/>
    <w:multiLevelType w:val="multilevel"/>
    <w:tmpl w:val="27AEC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67753B"/>
    <w:multiLevelType w:val="multilevel"/>
    <w:tmpl w:val="3AB2459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AD5DD0"/>
    <w:multiLevelType w:val="multilevel"/>
    <w:tmpl w:val="A3DCB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855DCA"/>
    <w:multiLevelType w:val="hybridMultilevel"/>
    <w:tmpl w:val="17044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11B1579"/>
    <w:multiLevelType w:val="multilevel"/>
    <w:tmpl w:val="09CC202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F22ECC"/>
    <w:multiLevelType w:val="multilevel"/>
    <w:tmpl w:val="EF8A32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ED061B3"/>
    <w:multiLevelType w:val="multilevel"/>
    <w:tmpl w:val="95FEBA0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412D83"/>
    <w:multiLevelType w:val="multilevel"/>
    <w:tmpl w:val="73D8B51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54354D1"/>
    <w:multiLevelType w:val="multilevel"/>
    <w:tmpl w:val="3DFC7F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F5378B2"/>
    <w:multiLevelType w:val="hybridMultilevel"/>
    <w:tmpl w:val="993C4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2"/>
  </w:num>
  <w:num w:numId="4">
    <w:abstractNumId w:val="0"/>
  </w:num>
  <w:num w:numId="5">
    <w:abstractNumId w:val="7"/>
  </w:num>
  <w:num w:numId="6">
    <w:abstractNumId w:val="23"/>
  </w:num>
  <w:num w:numId="7">
    <w:abstractNumId w:val="21"/>
  </w:num>
  <w:num w:numId="8">
    <w:abstractNumId w:val="20"/>
  </w:num>
  <w:num w:numId="9">
    <w:abstractNumId w:val="25"/>
  </w:num>
  <w:num w:numId="10">
    <w:abstractNumId w:val="29"/>
  </w:num>
  <w:num w:numId="11">
    <w:abstractNumId w:val="19"/>
  </w:num>
  <w:num w:numId="12">
    <w:abstractNumId w:val="10"/>
  </w:num>
  <w:num w:numId="13">
    <w:abstractNumId w:val="18"/>
  </w:num>
  <w:num w:numId="14">
    <w:abstractNumId w:val="16"/>
  </w:num>
  <w:num w:numId="15">
    <w:abstractNumId w:val="24"/>
  </w:num>
  <w:num w:numId="16">
    <w:abstractNumId w:val="13"/>
  </w:num>
  <w:num w:numId="17">
    <w:abstractNumId w:val="12"/>
  </w:num>
  <w:num w:numId="18">
    <w:abstractNumId w:val="15"/>
  </w:num>
  <w:num w:numId="19">
    <w:abstractNumId w:val="27"/>
  </w:num>
  <w:num w:numId="20">
    <w:abstractNumId w:val="6"/>
  </w:num>
  <w:num w:numId="21">
    <w:abstractNumId w:val="8"/>
  </w:num>
  <w:num w:numId="22">
    <w:abstractNumId w:val="11"/>
  </w:num>
  <w:num w:numId="23">
    <w:abstractNumId w:val="17"/>
  </w:num>
  <w:num w:numId="24">
    <w:abstractNumId w:val="22"/>
  </w:num>
  <w:num w:numId="25">
    <w:abstractNumId w:val="5"/>
  </w:num>
  <w:num w:numId="26">
    <w:abstractNumId w:val="26"/>
  </w:num>
  <w:num w:numId="27">
    <w:abstractNumId w:val="28"/>
  </w:num>
  <w:num w:numId="28">
    <w:abstractNumId w:val="1"/>
  </w:num>
  <w:num w:numId="29">
    <w:abstractNumId w:val="14"/>
  </w:num>
  <w:num w:numId="30">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5E26"/>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4E72"/>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164"/>
    <w:rsid w:val="0009038D"/>
    <w:rsid w:val="000903E9"/>
    <w:rsid w:val="00090699"/>
    <w:rsid w:val="000911CA"/>
    <w:rsid w:val="0009215F"/>
    <w:rsid w:val="00092D0A"/>
    <w:rsid w:val="000937AD"/>
    <w:rsid w:val="0009380C"/>
    <w:rsid w:val="0009449B"/>
    <w:rsid w:val="0009466F"/>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2EC"/>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79A"/>
    <w:rsid w:val="001458D6"/>
    <w:rsid w:val="00145CC3"/>
    <w:rsid w:val="00145EEE"/>
    <w:rsid w:val="00146685"/>
    <w:rsid w:val="00146FC5"/>
    <w:rsid w:val="00147CD0"/>
    <w:rsid w:val="00147F14"/>
    <w:rsid w:val="00147FD7"/>
    <w:rsid w:val="0015000D"/>
    <w:rsid w:val="001507C1"/>
    <w:rsid w:val="00150D12"/>
    <w:rsid w:val="00150D2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4DCE"/>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EC8"/>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465"/>
    <w:rsid w:val="001A77DF"/>
    <w:rsid w:val="001B0D9A"/>
    <w:rsid w:val="001B1050"/>
    <w:rsid w:val="001B1370"/>
    <w:rsid w:val="001B1C67"/>
    <w:rsid w:val="001B1FC4"/>
    <w:rsid w:val="001B32D9"/>
    <w:rsid w:val="001B37D2"/>
    <w:rsid w:val="001B37FE"/>
    <w:rsid w:val="001B3810"/>
    <w:rsid w:val="001B38D6"/>
    <w:rsid w:val="001B3B03"/>
    <w:rsid w:val="001B41EC"/>
    <w:rsid w:val="001B45A9"/>
    <w:rsid w:val="001B478E"/>
    <w:rsid w:val="001B4CFF"/>
    <w:rsid w:val="001B5DD1"/>
    <w:rsid w:val="001B6807"/>
    <w:rsid w:val="001B6FCF"/>
    <w:rsid w:val="001C07C6"/>
    <w:rsid w:val="001C0849"/>
    <w:rsid w:val="001C1570"/>
    <w:rsid w:val="001C27A8"/>
    <w:rsid w:val="001C3D83"/>
    <w:rsid w:val="001C3D94"/>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581"/>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72D"/>
    <w:rsid w:val="0024186B"/>
    <w:rsid w:val="00241C72"/>
    <w:rsid w:val="00241F05"/>
    <w:rsid w:val="0024205E"/>
    <w:rsid w:val="00242F2C"/>
    <w:rsid w:val="00244B38"/>
    <w:rsid w:val="00245213"/>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1B4"/>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225"/>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7A3"/>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2CD"/>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5D7A"/>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324"/>
    <w:rsid w:val="00350AC4"/>
    <w:rsid w:val="00351A22"/>
    <w:rsid w:val="003522AE"/>
    <w:rsid w:val="003529EA"/>
    <w:rsid w:val="00352DB8"/>
    <w:rsid w:val="00354229"/>
    <w:rsid w:val="0035482E"/>
    <w:rsid w:val="00354AEF"/>
    <w:rsid w:val="0035555B"/>
    <w:rsid w:val="00355B51"/>
    <w:rsid w:val="0035631F"/>
    <w:rsid w:val="00356463"/>
    <w:rsid w:val="00356BF3"/>
    <w:rsid w:val="00356E06"/>
    <w:rsid w:val="0035708A"/>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CD6"/>
    <w:rsid w:val="00370ECD"/>
    <w:rsid w:val="0037177E"/>
    <w:rsid w:val="003717D2"/>
    <w:rsid w:val="00372C2B"/>
    <w:rsid w:val="00372C67"/>
    <w:rsid w:val="00372D7E"/>
    <w:rsid w:val="00372FAD"/>
    <w:rsid w:val="0037329F"/>
    <w:rsid w:val="00373EC9"/>
    <w:rsid w:val="00374927"/>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55F"/>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0BC"/>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232"/>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35"/>
    <w:rsid w:val="004466B7"/>
    <w:rsid w:val="00447373"/>
    <w:rsid w:val="004477E1"/>
    <w:rsid w:val="00447808"/>
    <w:rsid w:val="00447B76"/>
    <w:rsid w:val="00447FFD"/>
    <w:rsid w:val="004504F0"/>
    <w:rsid w:val="00450C30"/>
    <w:rsid w:val="004521BB"/>
    <w:rsid w:val="0045246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3D9"/>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5C44"/>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97FB7"/>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30E0"/>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2D5"/>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57E57"/>
    <w:rsid w:val="00561AD9"/>
    <w:rsid w:val="0056235A"/>
    <w:rsid w:val="00562EB1"/>
    <w:rsid w:val="0056331A"/>
    <w:rsid w:val="005639B0"/>
    <w:rsid w:val="00564543"/>
    <w:rsid w:val="005646FC"/>
    <w:rsid w:val="00564909"/>
    <w:rsid w:val="0056625A"/>
    <w:rsid w:val="00566D4F"/>
    <w:rsid w:val="00566DBA"/>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6D81"/>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874"/>
    <w:rsid w:val="005B3A59"/>
    <w:rsid w:val="005B4868"/>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7ED"/>
    <w:rsid w:val="005C4C12"/>
    <w:rsid w:val="005C516D"/>
    <w:rsid w:val="005C6159"/>
    <w:rsid w:val="005C7ECF"/>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6983"/>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7B5"/>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9A4"/>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44F8"/>
    <w:rsid w:val="006B50F3"/>
    <w:rsid w:val="006B5588"/>
    <w:rsid w:val="006B572D"/>
    <w:rsid w:val="006B5849"/>
    <w:rsid w:val="006B5893"/>
    <w:rsid w:val="006B6337"/>
    <w:rsid w:val="006B6951"/>
    <w:rsid w:val="006C078C"/>
    <w:rsid w:val="006C08B6"/>
    <w:rsid w:val="006C1293"/>
    <w:rsid w:val="006C12EC"/>
    <w:rsid w:val="006C1D25"/>
    <w:rsid w:val="006C2130"/>
    <w:rsid w:val="006C222D"/>
    <w:rsid w:val="006C229E"/>
    <w:rsid w:val="006C2680"/>
    <w:rsid w:val="006C2B56"/>
    <w:rsid w:val="006C2F98"/>
    <w:rsid w:val="006C3115"/>
    <w:rsid w:val="006C36B6"/>
    <w:rsid w:val="006C47F0"/>
    <w:rsid w:val="006C48F9"/>
    <w:rsid w:val="006C5117"/>
    <w:rsid w:val="006C5D42"/>
    <w:rsid w:val="006C679A"/>
    <w:rsid w:val="006C713E"/>
    <w:rsid w:val="006C7A9C"/>
    <w:rsid w:val="006C7FD7"/>
    <w:rsid w:val="006D0B02"/>
    <w:rsid w:val="006D0D6F"/>
    <w:rsid w:val="006D0E83"/>
    <w:rsid w:val="006D1006"/>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76A"/>
    <w:rsid w:val="00712B58"/>
    <w:rsid w:val="00712DB8"/>
    <w:rsid w:val="007131F4"/>
    <w:rsid w:val="00713746"/>
    <w:rsid w:val="00714A72"/>
    <w:rsid w:val="00714E99"/>
    <w:rsid w:val="0071687B"/>
    <w:rsid w:val="0071689A"/>
    <w:rsid w:val="00716B81"/>
    <w:rsid w:val="00716F47"/>
    <w:rsid w:val="00716F76"/>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5D2C"/>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754"/>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309"/>
    <w:rsid w:val="007C55BD"/>
    <w:rsid w:val="007C5F44"/>
    <w:rsid w:val="007C6BE1"/>
    <w:rsid w:val="007C6CF3"/>
    <w:rsid w:val="007C6F4D"/>
    <w:rsid w:val="007D02FE"/>
    <w:rsid w:val="007D0927"/>
    <w:rsid w:val="007D0C96"/>
    <w:rsid w:val="007D1213"/>
    <w:rsid w:val="007D12B1"/>
    <w:rsid w:val="007D13EE"/>
    <w:rsid w:val="007D1692"/>
    <w:rsid w:val="007D227A"/>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7F763D"/>
    <w:rsid w:val="008013BF"/>
    <w:rsid w:val="008013DA"/>
    <w:rsid w:val="00801411"/>
    <w:rsid w:val="00801641"/>
    <w:rsid w:val="00801AC7"/>
    <w:rsid w:val="00801BC5"/>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4C5"/>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691"/>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D2"/>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37B6"/>
    <w:rsid w:val="008C417C"/>
    <w:rsid w:val="008C5DCF"/>
    <w:rsid w:val="008C5F2A"/>
    <w:rsid w:val="008C5FC1"/>
    <w:rsid w:val="008C6800"/>
    <w:rsid w:val="008C6886"/>
    <w:rsid w:val="008C6A13"/>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CD3"/>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68B"/>
    <w:rsid w:val="00927888"/>
    <w:rsid w:val="00927EF7"/>
    <w:rsid w:val="00931A1F"/>
    <w:rsid w:val="00932115"/>
    <w:rsid w:val="00932B2D"/>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C9"/>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7F"/>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3C5"/>
    <w:rsid w:val="009A4968"/>
    <w:rsid w:val="009A5190"/>
    <w:rsid w:val="009A5DBC"/>
    <w:rsid w:val="009A5F32"/>
    <w:rsid w:val="009A73D5"/>
    <w:rsid w:val="009A796C"/>
    <w:rsid w:val="009B0273"/>
    <w:rsid w:val="009B0824"/>
    <w:rsid w:val="009B0DA1"/>
    <w:rsid w:val="009B127B"/>
    <w:rsid w:val="009B128E"/>
    <w:rsid w:val="009B13C3"/>
    <w:rsid w:val="009B183B"/>
    <w:rsid w:val="009B189F"/>
    <w:rsid w:val="009B18AF"/>
    <w:rsid w:val="009B2DA9"/>
    <w:rsid w:val="009B3563"/>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8E0"/>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28F"/>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3E2"/>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5307"/>
    <w:rsid w:val="00A65B5B"/>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87"/>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333"/>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A60"/>
    <w:rsid w:val="00B03FF7"/>
    <w:rsid w:val="00B0401C"/>
    <w:rsid w:val="00B041C9"/>
    <w:rsid w:val="00B04537"/>
    <w:rsid w:val="00B04817"/>
    <w:rsid w:val="00B048B2"/>
    <w:rsid w:val="00B051BE"/>
    <w:rsid w:val="00B05690"/>
    <w:rsid w:val="00B07942"/>
    <w:rsid w:val="00B07E76"/>
    <w:rsid w:val="00B1013B"/>
    <w:rsid w:val="00B10150"/>
    <w:rsid w:val="00B101FF"/>
    <w:rsid w:val="00B10777"/>
    <w:rsid w:val="00B110DE"/>
    <w:rsid w:val="00B11297"/>
    <w:rsid w:val="00B11432"/>
    <w:rsid w:val="00B11A70"/>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0B"/>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5472"/>
    <w:rsid w:val="00B46279"/>
    <w:rsid w:val="00B46D58"/>
    <w:rsid w:val="00B4794D"/>
    <w:rsid w:val="00B47EA9"/>
    <w:rsid w:val="00B5040C"/>
    <w:rsid w:val="00B50BC8"/>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02B0"/>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56D4"/>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4969"/>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5DA"/>
    <w:rsid w:val="00BE6F5D"/>
    <w:rsid w:val="00BE788C"/>
    <w:rsid w:val="00BE7926"/>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3D35"/>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2C01"/>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3E0C"/>
    <w:rsid w:val="00C4487D"/>
    <w:rsid w:val="00C45620"/>
    <w:rsid w:val="00C45778"/>
    <w:rsid w:val="00C45B20"/>
    <w:rsid w:val="00C464BA"/>
    <w:rsid w:val="00C47000"/>
    <w:rsid w:val="00C47611"/>
    <w:rsid w:val="00C4795F"/>
    <w:rsid w:val="00C47A89"/>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C64"/>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A7CC0"/>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4535"/>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6E0"/>
    <w:rsid w:val="00CD7A4F"/>
    <w:rsid w:val="00CE03BD"/>
    <w:rsid w:val="00CE081E"/>
    <w:rsid w:val="00CE0D95"/>
    <w:rsid w:val="00CE10B2"/>
    <w:rsid w:val="00CE2264"/>
    <w:rsid w:val="00CE2382"/>
    <w:rsid w:val="00CE313B"/>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5D0"/>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B6"/>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28C"/>
    <w:rsid w:val="00DC14CE"/>
    <w:rsid w:val="00DC1B3F"/>
    <w:rsid w:val="00DC20FB"/>
    <w:rsid w:val="00DC30CC"/>
    <w:rsid w:val="00DC5332"/>
    <w:rsid w:val="00DC5666"/>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46E"/>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B92"/>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0F0"/>
    <w:rsid w:val="00E54297"/>
    <w:rsid w:val="00E54B2C"/>
    <w:rsid w:val="00E5510F"/>
    <w:rsid w:val="00E55EBF"/>
    <w:rsid w:val="00E574A0"/>
    <w:rsid w:val="00E6008B"/>
    <w:rsid w:val="00E6044F"/>
    <w:rsid w:val="00E60526"/>
    <w:rsid w:val="00E6061C"/>
    <w:rsid w:val="00E608AB"/>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CD8"/>
    <w:rsid w:val="00E81D32"/>
    <w:rsid w:val="00E84171"/>
    <w:rsid w:val="00E8425F"/>
    <w:rsid w:val="00E84F82"/>
    <w:rsid w:val="00E8513D"/>
    <w:rsid w:val="00E856F9"/>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8E7"/>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6706"/>
    <w:rsid w:val="00EC7188"/>
    <w:rsid w:val="00EC7196"/>
    <w:rsid w:val="00EC71E0"/>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6D88"/>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8F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EE4"/>
    <w:rsid w:val="00F23F3F"/>
    <w:rsid w:val="00F242D7"/>
    <w:rsid w:val="00F24327"/>
    <w:rsid w:val="00F24A51"/>
    <w:rsid w:val="00F24B95"/>
    <w:rsid w:val="00F24C2B"/>
    <w:rsid w:val="00F24E9E"/>
    <w:rsid w:val="00F259F4"/>
    <w:rsid w:val="00F25B39"/>
    <w:rsid w:val="00F25BFD"/>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57670"/>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239"/>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A0"/>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87A"/>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10A"/>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55D"/>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2E0C"/>
    <w:rsid w:val="00FE3EB8"/>
    <w:rsid w:val="00FE416D"/>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7FB"/>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8D2680"/>
  <w15:docId w15:val="{24571F8D-032F-4A92-8B7A-DF244E76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normaltextrun">
    <w:name w:val="normaltextrun"/>
    <w:basedOn w:val="DefaultParagraphFont"/>
    <w:rsid w:val="00A4228F"/>
  </w:style>
  <w:style w:type="character" w:customStyle="1" w:styleId="spellingerror">
    <w:name w:val="spellingerror"/>
    <w:basedOn w:val="DefaultParagraphFont"/>
    <w:rsid w:val="00A4228F"/>
  </w:style>
  <w:style w:type="paragraph" w:customStyle="1" w:styleId="paragraph">
    <w:name w:val="paragraph"/>
    <w:basedOn w:val="Normal"/>
    <w:rsid w:val="00A4228F"/>
    <w:pPr>
      <w:spacing w:before="100" w:beforeAutospacing="1" w:after="100" w:afterAutospacing="1"/>
    </w:pPr>
    <w:rPr>
      <w:lang w:val="hy-AM" w:eastAsia="hy-AM" w:bidi="ar-SA"/>
    </w:rPr>
  </w:style>
  <w:style w:type="character" w:customStyle="1" w:styleId="eop">
    <w:name w:val="eop"/>
    <w:basedOn w:val="DefaultParagraphFont"/>
    <w:rsid w:val="00A42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104437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14536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9428706">
      <w:bodyDiv w:val="1"/>
      <w:marLeft w:val="0"/>
      <w:marRight w:val="0"/>
      <w:marTop w:val="0"/>
      <w:marBottom w:val="0"/>
      <w:divBdr>
        <w:top w:val="none" w:sz="0" w:space="0" w:color="auto"/>
        <w:left w:val="none" w:sz="0" w:space="0" w:color="auto"/>
        <w:bottom w:val="none" w:sz="0" w:space="0" w:color="auto"/>
        <w:right w:val="none" w:sz="0" w:space="0" w:color="auto"/>
      </w:divBdr>
    </w:div>
    <w:div w:id="681706596">
      <w:bodyDiv w:val="1"/>
      <w:marLeft w:val="0"/>
      <w:marRight w:val="0"/>
      <w:marTop w:val="0"/>
      <w:marBottom w:val="0"/>
      <w:divBdr>
        <w:top w:val="none" w:sz="0" w:space="0" w:color="auto"/>
        <w:left w:val="none" w:sz="0" w:space="0" w:color="auto"/>
        <w:bottom w:val="none" w:sz="0" w:space="0" w:color="auto"/>
        <w:right w:val="none" w:sz="0" w:space="0" w:color="auto"/>
      </w:divBdr>
    </w:div>
    <w:div w:id="717433004">
      <w:bodyDiv w:val="1"/>
      <w:marLeft w:val="0"/>
      <w:marRight w:val="0"/>
      <w:marTop w:val="0"/>
      <w:marBottom w:val="0"/>
      <w:divBdr>
        <w:top w:val="none" w:sz="0" w:space="0" w:color="auto"/>
        <w:left w:val="none" w:sz="0" w:space="0" w:color="auto"/>
        <w:bottom w:val="none" w:sz="0" w:space="0" w:color="auto"/>
        <w:right w:val="none" w:sz="0" w:space="0" w:color="auto"/>
      </w:divBdr>
    </w:div>
    <w:div w:id="80296575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45962400">
      <w:bodyDiv w:val="1"/>
      <w:marLeft w:val="0"/>
      <w:marRight w:val="0"/>
      <w:marTop w:val="0"/>
      <w:marBottom w:val="0"/>
      <w:divBdr>
        <w:top w:val="none" w:sz="0" w:space="0" w:color="auto"/>
        <w:left w:val="none" w:sz="0" w:space="0" w:color="auto"/>
        <w:bottom w:val="none" w:sz="0" w:space="0" w:color="auto"/>
        <w:right w:val="none" w:sz="0" w:space="0" w:color="auto"/>
      </w:divBdr>
    </w:div>
    <w:div w:id="1016348191">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4233045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2866954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23673722">
      <w:bodyDiv w:val="1"/>
      <w:marLeft w:val="0"/>
      <w:marRight w:val="0"/>
      <w:marTop w:val="0"/>
      <w:marBottom w:val="0"/>
      <w:divBdr>
        <w:top w:val="none" w:sz="0" w:space="0" w:color="auto"/>
        <w:left w:val="none" w:sz="0" w:space="0" w:color="auto"/>
        <w:bottom w:val="none" w:sz="0" w:space="0" w:color="auto"/>
        <w:right w:val="none" w:sz="0" w:space="0" w:color="auto"/>
      </w:divBdr>
    </w:div>
    <w:div w:id="1765343861">
      <w:bodyDiv w:val="1"/>
      <w:marLeft w:val="0"/>
      <w:marRight w:val="0"/>
      <w:marTop w:val="0"/>
      <w:marBottom w:val="0"/>
      <w:divBdr>
        <w:top w:val="none" w:sz="0" w:space="0" w:color="auto"/>
        <w:left w:val="none" w:sz="0" w:space="0" w:color="auto"/>
        <w:bottom w:val="none" w:sz="0" w:space="0" w:color="auto"/>
        <w:right w:val="none" w:sz="0" w:space="0" w:color="auto"/>
      </w:divBdr>
    </w:div>
    <w:div w:id="1790852876">
      <w:bodyDiv w:val="1"/>
      <w:marLeft w:val="0"/>
      <w:marRight w:val="0"/>
      <w:marTop w:val="0"/>
      <w:marBottom w:val="0"/>
      <w:divBdr>
        <w:top w:val="none" w:sz="0" w:space="0" w:color="auto"/>
        <w:left w:val="none" w:sz="0" w:space="0" w:color="auto"/>
        <w:bottom w:val="none" w:sz="0" w:space="0" w:color="auto"/>
        <w:right w:val="none" w:sz="0" w:space="0" w:color="auto"/>
      </w:divBdr>
    </w:div>
    <w:div w:id="179274270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m.nalbandyan@mfa.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m.nalbandyan@mfa.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311E4-684E-47AF-A543-FCBE5CF3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56</Pages>
  <Words>18900</Words>
  <Characters>107733</Characters>
  <Application>Microsoft Office Word</Application>
  <DocSecurity>0</DocSecurity>
  <Lines>897</Lines>
  <Paragraphs>252</Paragraphs>
  <ScaleCrop>false</ScaleCrop>
  <HeadingPairs>
    <vt:vector size="6" baseType="variant">
      <vt:variant>
        <vt:lpstr>Title</vt:lpstr>
      </vt:variant>
      <vt:variant>
        <vt:i4>1</vt:i4>
      </vt:variant>
      <vt:variant>
        <vt:lpstr>Headings</vt:lpstr>
      </vt:variant>
      <vt:variant>
        <vt:i4>4</vt:i4>
      </vt:variant>
      <vt:variant>
        <vt:lpstr>Название</vt:lpstr>
      </vt:variant>
      <vt:variant>
        <vt:i4>1</vt:i4>
      </vt:variant>
    </vt:vector>
  </HeadingPairs>
  <TitlesOfParts>
    <vt:vector size="6" baseType="lpstr">
      <vt:lpstr/>
      <vt:lpstr>        под кодом ՀՀ ԱԺ ԳՀԽԾՁԲ-24/3</vt:lpstr>
      <vt:lpstr>        под кодом ՀՀ ԱԺ ԳՀԽԾՁԲ-24/3</vt:lpstr>
      <vt:lpstr>        под кодом ՀՀ ԱԺ ԳՀԽԾՁԲ-24/3</vt:lpstr>
      <vt:lpstr>        под кодом ՀՀ ԱԺ ԳՀԽԾՁԲ-24/3</vt:lpstr>
      <vt:lpstr/>
    </vt:vector>
  </TitlesOfParts>
  <Company/>
  <LinksUpToDate>false</LinksUpToDate>
  <CharactersWithSpaces>126381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MFA</cp:lastModifiedBy>
  <cp:revision>51</cp:revision>
  <cp:lastPrinted>2018-02-16T07:12:00Z</cp:lastPrinted>
  <dcterms:created xsi:type="dcterms:W3CDTF">2023-09-19T07:57:00Z</dcterms:created>
  <dcterms:modified xsi:type="dcterms:W3CDTF">2024-05-24T11:54:00Z</dcterms:modified>
</cp:coreProperties>
</file>