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9FA" w:rsidRPr="009C59FA" w:rsidRDefault="009C59FA" w:rsidP="009C59FA">
      <w:pPr>
        <w:widowControl w:val="0"/>
        <w:spacing w:after="160"/>
        <w:jc w:val="center"/>
        <w:rPr>
          <w:rFonts w:ascii="GHEA Grapalat" w:hAnsi="GHEA Grapalat"/>
        </w:rPr>
      </w:pPr>
      <w:r w:rsidRPr="009C59FA">
        <w:rPr>
          <w:rFonts w:ascii="GHEA Grapalat" w:hAnsi="GHEA Grapalat"/>
        </w:rPr>
        <w:t>ОБЪЯВЛЕНИЕ</w:t>
      </w:r>
    </w:p>
    <w:p w:rsidR="009C59FA" w:rsidRPr="009C59FA" w:rsidRDefault="009C59FA" w:rsidP="009C59FA">
      <w:pPr>
        <w:widowControl w:val="0"/>
        <w:spacing w:after="160"/>
        <w:jc w:val="center"/>
        <w:rPr>
          <w:rFonts w:ascii="GHEA Grapalat" w:hAnsi="GHEA Grapalat"/>
        </w:rPr>
      </w:pPr>
      <w:r w:rsidRPr="009C59FA">
        <w:rPr>
          <w:rFonts w:ascii="GHEA Grapalat" w:hAnsi="GHEA Grapalat"/>
        </w:rPr>
        <w:t>ОБ ЗАПРОСЕ КОТИРОВОК</w:t>
      </w:r>
    </w:p>
    <w:p w:rsidR="009C59FA" w:rsidRPr="009C59FA" w:rsidRDefault="009C59FA" w:rsidP="009C59FA">
      <w:pPr>
        <w:widowControl w:val="0"/>
        <w:spacing w:after="160" w:line="360" w:lineRule="auto"/>
        <w:ind w:firstLine="720"/>
        <w:jc w:val="center"/>
        <w:rPr>
          <w:rFonts w:ascii="GHEA Grapalat" w:hAnsi="GHEA Grapalat"/>
        </w:rPr>
      </w:pPr>
      <w:r w:rsidRPr="009C59FA">
        <w:rPr>
          <w:rFonts w:ascii="GHEA Grapalat" w:hAnsi="GHEA Grapalat"/>
        </w:rPr>
        <w:t xml:space="preserve">Настоящий текст объявления утвержден Решением Оценочной Комиссии от </w:t>
      </w:r>
      <w:r w:rsidR="00C567E1">
        <w:rPr>
          <w:rFonts w:ascii="GHEA Grapalat" w:hAnsi="GHEA Grapalat"/>
          <w:lang w:val="hy-AM"/>
        </w:rPr>
        <w:t>18</w:t>
      </w:r>
      <w:r w:rsidRPr="009C59FA">
        <w:rPr>
          <w:rFonts w:ascii="GHEA Grapalat" w:hAnsi="GHEA Grapalat"/>
        </w:rPr>
        <w:t xml:space="preserve"> </w:t>
      </w:r>
      <w:r w:rsidR="005179DD">
        <w:rPr>
          <w:rFonts w:ascii="GHEA Grapalat" w:hAnsi="GHEA Grapalat"/>
          <w:lang w:val="hy-AM"/>
        </w:rPr>
        <w:t>11</w:t>
      </w:r>
      <w:r w:rsidRPr="009C59FA">
        <w:rPr>
          <w:rFonts w:ascii="GHEA Grapalat" w:hAnsi="GHEA Grapalat"/>
        </w:rPr>
        <w:t xml:space="preserve"> 202</w:t>
      </w:r>
      <w:r w:rsidR="00C567E1">
        <w:rPr>
          <w:rFonts w:ascii="GHEA Grapalat" w:hAnsi="GHEA Grapalat"/>
          <w:lang w:val="hy-AM"/>
        </w:rPr>
        <w:t>4</w:t>
      </w:r>
      <w:r w:rsidRPr="009C59FA">
        <w:rPr>
          <w:rFonts w:ascii="GHEA Grapalat" w:hAnsi="GHEA Grapalat"/>
        </w:rPr>
        <w:t xml:space="preserve">  решения 1</w:t>
      </w:r>
    </w:p>
    <w:p w:rsidR="009C59FA" w:rsidRPr="00897E46" w:rsidRDefault="009C59FA" w:rsidP="009C59FA">
      <w:pPr>
        <w:widowControl w:val="0"/>
        <w:spacing w:after="160"/>
        <w:ind w:firstLine="720"/>
        <w:jc w:val="both"/>
        <w:rPr>
          <w:rFonts w:ascii="GHEA Grapalat" w:hAnsi="GHEA Grapalat"/>
        </w:rPr>
      </w:pPr>
      <w:r w:rsidRPr="009C59FA">
        <w:rPr>
          <w:rFonts w:ascii="GHEA Grapalat" w:hAnsi="GHEA Grapalat"/>
        </w:rPr>
        <w:t xml:space="preserve">                         Код процедуры </w:t>
      </w:r>
      <w:r w:rsidR="005179DD" w:rsidRPr="005179DD">
        <w:rPr>
          <w:rFonts w:ascii="GHEA Grapalat" w:hAnsi="GHEA Grapalat"/>
        </w:rPr>
        <w:t>ԱԳՆ-ԳՀԾՁԲ-2</w:t>
      </w:r>
      <w:r w:rsidR="00C567E1">
        <w:rPr>
          <w:rFonts w:ascii="GHEA Grapalat" w:hAnsi="GHEA Grapalat"/>
          <w:lang w:val="hy-AM"/>
        </w:rPr>
        <w:t>5</w:t>
      </w:r>
      <w:r w:rsidR="005179DD" w:rsidRPr="005179DD">
        <w:rPr>
          <w:rFonts w:ascii="GHEA Grapalat" w:hAnsi="GHEA Grapalat"/>
        </w:rPr>
        <w:t>/01</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Заказчик Минестерство иностранных дел РА находящийся по адресу В. Саргсяна 3 объявляет запрос котировок, который проводится одним этапом, посредством системы электронных закупок Armeps (</w:t>
      </w:r>
      <w:hyperlink r:id="rId8" w:history="1">
        <w:r w:rsidRPr="009C59FA">
          <w:rPr>
            <w:rFonts w:ascii="GHEA Grapalat" w:hAnsi="GHEA Grapalat"/>
            <w:color w:val="0000FF"/>
            <w:u w:val="single"/>
          </w:rPr>
          <w:t>www.armeps.am</w:t>
        </w:r>
      </w:hyperlink>
      <w:r w:rsidRPr="009C59FA">
        <w:rPr>
          <w:rFonts w:ascii="GHEA Grapalat" w:hAnsi="GHEA Grapalat"/>
        </w:rPr>
        <w:t>).</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Участнику, отобранному по итогам настоящей процедуры, в установленном порядке будет предложено заключить договор на закупке страховые услуги, связанные с транспортными средствами  (далее — договор).Наименование услуги</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9C59FA">
        <w:rPr>
          <w:rFonts w:ascii="Courier New" w:hAnsi="Courier New" w:cs="Courier New"/>
          <w:lang w:val="en-US"/>
        </w:rPr>
        <w:t> </w:t>
      </w:r>
      <w:r w:rsidRPr="009C59FA">
        <w:rPr>
          <w:rFonts w:ascii="GHEA Grapalat" w:hAnsi="GHEA Grapalat"/>
        </w:rPr>
        <w:t>настоящей процедуре.</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9C59FA" w:rsidDel="00052084">
        <w:rPr>
          <w:rFonts w:ascii="GHEA Grapalat" w:hAnsi="GHEA Grapalat"/>
        </w:rPr>
        <w:t xml:space="preserve"> </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Отобранный участник определяется из числа участников, подавших заявки, оцененные удовлетворительно</w:t>
      </w:r>
      <w:r w:rsidRPr="009C59FA">
        <w:rPr>
          <w:rFonts w:ascii="GHEA Grapalat" w:hAnsi="GHEA Grapalat"/>
          <w:lang w:val="hy-AM"/>
        </w:rPr>
        <w:t xml:space="preserve"> </w:t>
      </w:r>
      <w:r w:rsidRPr="009C59FA">
        <w:rPr>
          <w:rFonts w:ascii="GHEA Grapalat" w:hAnsi="GHEA Grapalat"/>
        </w:rPr>
        <w:t>по неценовым условиям, по принципу предпочтения, отдаваемого участнику, представившему минимальное ценовое предложение.</w:t>
      </w:r>
    </w:p>
    <w:p w:rsidR="009C59FA" w:rsidRPr="009C59FA" w:rsidRDefault="009C59FA" w:rsidP="009C59FA">
      <w:pPr>
        <w:widowControl w:val="0"/>
        <w:spacing w:after="160"/>
        <w:ind w:firstLine="567"/>
        <w:jc w:val="both"/>
        <w:rPr>
          <w:rFonts w:ascii="GHEA Grapalat" w:hAnsi="GHEA Grapalat"/>
          <w:spacing w:val="-6"/>
        </w:rPr>
      </w:pPr>
      <w:r w:rsidRPr="009C59FA">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9C59FA">
        <w:rPr>
          <w:rFonts w:ascii="Courier New" w:hAnsi="Courier New" w:cs="Courier New"/>
          <w:spacing w:val="-6"/>
          <w:lang w:val="en-US"/>
        </w:rPr>
        <w:t> </w:t>
      </w:r>
      <w:r w:rsidRPr="009C59FA">
        <w:rPr>
          <w:rFonts w:ascii="GHEA Grapalat" w:hAnsi="GHEA Grapalat"/>
          <w:spacing w:val="-6"/>
        </w:rPr>
        <w:t xml:space="preserve">электронной форме в течение рабочего дня, следующего за днем получения заявления. </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Заявки на настоящую процедуру необходимо подать в электронной форме, посредством системы электронных закупок Armeps (</w:t>
      </w:r>
      <w:hyperlink r:id="rId9">
        <w:r w:rsidRPr="009C59FA">
          <w:rPr>
            <w:rFonts w:ascii="GHEA Grapalat" w:hAnsi="GHEA Grapalat"/>
          </w:rPr>
          <w:t>www.armeps.am</w:t>
        </w:r>
      </w:hyperlink>
      <w:r w:rsidRPr="009C59FA">
        <w:rPr>
          <w:rFonts w:ascii="GHEA Grapalat" w:hAnsi="GHEA Grapalat"/>
        </w:rPr>
        <w:t>), до 1</w:t>
      </w:r>
      <w:r w:rsidR="00A37055" w:rsidRPr="00A37055">
        <w:rPr>
          <w:rFonts w:ascii="GHEA Grapalat" w:hAnsi="GHEA Grapalat"/>
        </w:rPr>
        <w:t>2</w:t>
      </w:r>
      <w:r w:rsidRPr="009C59FA">
        <w:rPr>
          <w:rFonts w:ascii="GHEA Grapalat" w:hAnsi="GHEA Grapalat"/>
        </w:rPr>
        <w:t>:00 часов 7-го дня  с даты опубликования настоящего объявления.</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Кроме армянского языка заявки могут быть поданы также на английском или русском языке.</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Вскрытие заявок будет проводиться в электронной форме, посредством системы электронных закупок Armeps, в 1</w:t>
      </w:r>
      <w:r w:rsidR="00A37055" w:rsidRPr="00A37055">
        <w:rPr>
          <w:rFonts w:ascii="GHEA Grapalat" w:hAnsi="GHEA Grapalat"/>
        </w:rPr>
        <w:t>2</w:t>
      </w:r>
      <w:r w:rsidRPr="009C59FA">
        <w:rPr>
          <w:rFonts w:ascii="GHEA Grapalat" w:hAnsi="GHEA Grapalat"/>
        </w:rPr>
        <w:t>:00 часов 7-ои день со дня опубликования настоящего объявления.</w:t>
      </w:r>
    </w:p>
    <w:p w:rsidR="009C59FA" w:rsidRPr="009C59FA" w:rsidRDefault="009C59FA" w:rsidP="009C59FA">
      <w:pPr>
        <w:widowControl w:val="0"/>
        <w:spacing w:after="160"/>
        <w:ind w:firstLine="567"/>
        <w:jc w:val="both"/>
        <w:rPr>
          <w:rFonts w:ascii="GHEA Grapalat" w:hAnsi="GHEA Grapalat"/>
        </w:rPr>
      </w:pPr>
      <w:r w:rsidRPr="009C59FA">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rsidR="009C59FA" w:rsidRPr="009C59FA" w:rsidRDefault="009C59FA" w:rsidP="009C59FA">
      <w:pPr>
        <w:widowControl w:val="0"/>
        <w:spacing w:after="160" w:line="360" w:lineRule="auto"/>
        <w:ind w:firstLine="567"/>
        <w:jc w:val="both"/>
        <w:rPr>
          <w:rFonts w:ascii="GHEA Grapalat" w:hAnsi="GHEA Grapalat"/>
          <w:sz w:val="20"/>
          <w:szCs w:val="20"/>
        </w:rPr>
      </w:pPr>
      <w:r w:rsidRPr="009C59FA">
        <w:rPr>
          <w:rFonts w:ascii="GHEA Grapalat" w:hAnsi="GHEA Grapalat"/>
          <w:sz w:val="20"/>
          <w:szCs w:val="20"/>
        </w:rPr>
        <w:t>Для получения дополнительной информации, связанной с настоящим объявлением, можете обратиться к секретарю Оценочной комиссии</w:t>
      </w:r>
    </w:p>
    <w:p w:rsidR="009C59FA" w:rsidRPr="009C59FA" w:rsidRDefault="009C59FA" w:rsidP="009C59FA">
      <w:pPr>
        <w:widowControl w:val="0"/>
        <w:jc w:val="both"/>
        <w:rPr>
          <w:rFonts w:ascii="GHEA Grapalat" w:hAnsi="GHEA Grapalat"/>
          <w:sz w:val="20"/>
          <w:szCs w:val="20"/>
        </w:rPr>
      </w:pPr>
      <w:r w:rsidRPr="009C59FA">
        <w:rPr>
          <w:rFonts w:ascii="GHEA Grapalat" w:hAnsi="GHEA Grapalat"/>
          <w:sz w:val="20"/>
          <w:szCs w:val="20"/>
        </w:rPr>
        <w:t>Мартик Налбандян</w:t>
      </w:r>
    </w:p>
    <w:p w:rsidR="009C59FA" w:rsidRDefault="009C59FA" w:rsidP="009C59FA">
      <w:pPr>
        <w:widowControl w:val="0"/>
        <w:spacing w:after="160" w:line="360" w:lineRule="auto"/>
        <w:ind w:left="2268" w:firstLine="11"/>
        <w:jc w:val="both"/>
        <w:rPr>
          <w:rFonts w:ascii="GHEA Grapalat" w:hAnsi="GHEA Grapalat"/>
          <w:sz w:val="20"/>
          <w:szCs w:val="20"/>
        </w:rPr>
      </w:pPr>
      <w:r w:rsidRPr="009C59FA">
        <w:rPr>
          <w:rFonts w:ascii="GHEA Grapalat" w:hAnsi="GHEA Grapalat"/>
          <w:sz w:val="20"/>
          <w:szCs w:val="20"/>
        </w:rPr>
        <w:t xml:space="preserve">Телефон 060 620 583       Электронная почта </w:t>
      </w:r>
      <w:hyperlink r:id="rId10" w:history="1">
        <w:r w:rsidRPr="003E630B">
          <w:rPr>
            <w:rStyle w:val="Hyperlink"/>
            <w:rFonts w:ascii="GHEA Grapalat" w:hAnsi="GHEA Grapalat"/>
            <w:sz w:val="20"/>
            <w:szCs w:val="20"/>
          </w:rPr>
          <w:t>m.nalbandyan@mfa.am</w:t>
        </w:r>
      </w:hyperlink>
    </w:p>
    <w:p w:rsidR="009C59FA" w:rsidRPr="009C59FA" w:rsidRDefault="009C59FA" w:rsidP="009C59FA">
      <w:pPr>
        <w:widowControl w:val="0"/>
        <w:spacing w:after="160" w:line="360" w:lineRule="auto"/>
        <w:ind w:left="2268" w:firstLine="11"/>
        <w:jc w:val="both"/>
        <w:rPr>
          <w:rFonts w:ascii="GHEA Grapalat" w:hAnsi="GHEA Grapalat"/>
          <w:sz w:val="20"/>
          <w:szCs w:val="20"/>
        </w:rPr>
      </w:pPr>
      <w:r w:rsidRPr="009C59FA">
        <w:rPr>
          <w:rFonts w:ascii="GHEA Grapalat" w:hAnsi="GHEA Grapalat"/>
          <w:sz w:val="20"/>
          <w:szCs w:val="20"/>
        </w:rPr>
        <w:t>Заказчик Министерство иностранних дел РА</w:t>
      </w:r>
    </w:p>
    <w:p w:rsidR="000763E5" w:rsidRPr="003A1EBB" w:rsidRDefault="000763E5" w:rsidP="00B46D58">
      <w:pPr>
        <w:pStyle w:val="BodyText"/>
        <w:widowControl w:val="0"/>
        <w:spacing w:after="160"/>
        <w:ind w:right="-7" w:firstLine="567"/>
        <w:jc w:val="center"/>
        <w:rPr>
          <w:rFonts w:ascii="GHEA Grapalat" w:hAnsi="GHEA Grapalat"/>
        </w:rPr>
      </w:pPr>
    </w:p>
    <w:p w:rsidR="00096865" w:rsidRPr="003A1EBB" w:rsidRDefault="009C59FA" w:rsidP="00B46D58">
      <w:pPr>
        <w:pStyle w:val="BodyText"/>
        <w:widowControl w:val="0"/>
        <w:spacing w:after="160"/>
        <w:ind w:right="-7" w:firstLine="567"/>
        <w:jc w:val="center"/>
        <w:rPr>
          <w:rFonts w:ascii="GHEA Grapalat" w:hAnsi="GHEA Grapalat"/>
        </w:rPr>
      </w:pPr>
      <w:r w:rsidRPr="009C59FA">
        <w:rPr>
          <w:rFonts w:ascii="GHEA Grapalat" w:hAnsi="GHEA Grapalat"/>
          <w:i/>
        </w:rPr>
        <w:t>Министерство иностранних дел РА</w:t>
      </w: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5179DD" w:rsidRPr="003A1EBB" w:rsidRDefault="009C59FA" w:rsidP="005179DD">
      <w:pPr>
        <w:pStyle w:val="BodyText"/>
        <w:widowControl w:val="0"/>
        <w:spacing w:after="160"/>
        <w:ind w:right="-7" w:firstLine="567"/>
        <w:jc w:val="center"/>
        <w:rPr>
          <w:rFonts w:ascii="GHEA Grapalat" w:hAnsi="GHEA Grapalat"/>
        </w:rPr>
      </w:pPr>
      <w:r w:rsidRPr="009C59FA">
        <w:rPr>
          <w:rFonts w:ascii="GHEA Grapalat" w:hAnsi="GHEA Grapalat"/>
          <w:i/>
        </w:rPr>
        <w:t xml:space="preserve">НА ЗАПРОСЕ КОТИРОВОК, ОБЪЯВЛЕННЫЙ С ЦЕЛЬЮ ПРИОБРЕТЕНИЯ СТРАХОВЫЕ УСЛУГИ, СВЯЗАННЫЕ С ТРАНСПОРТНЫМИ СРЕДСТВАМИ ДЛЯ НУЖД МИНИСТЕРСТВО ИНОСТРАННИХ ДЕЛ </w:t>
      </w:r>
      <w:r w:rsidR="005179DD" w:rsidRPr="009C59FA">
        <w:rPr>
          <w:rFonts w:ascii="GHEA Grapalat" w:hAnsi="GHEA Grapalat"/>
          <w:i/>
        </w:rPr>
        <w:t>РА</w:t>
      </w:r>
    </w:p>
    <w:p w:rsidR="009C59FA" w:rsidRPr="009C59FA" w:rsidRDefault="009C59FA" w:rsidP="009C59FA">
      <w:pPr>
        <w:spacing w:line="360" w:lineRule="auto"/>
        <w:jc w:val="both"/>
        <w:rPr>
          <w:rFonts w:ascii="GHEA Grapalat" w:hAnsi="GHEA Grapalat"/>
          <w:i/>
        </w:rPr>
      </w:pPr>
    </w:p>
    <w:p w:rsidR="000763E5" w:rsidRDefault="000763E5" w:rsidP="00B46D58">
      <w:pP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rsidR="0049374F" w:rsidRPr="00D3436F" w:rsidRDefault="0049374F" w:rsidP="00B46D58">
      <w:pPr>
        <w:widowControl w:val="0"/>
        <w:spacing w:after="160"/>
        <w:ind w:firstLine="567"/>
        <w:jc w:val="both"/>
        <w:rPr>
          <w:rFonts w:ascii="GHEA Grapalat" w:hAnsi="GHEA Grapalat"/>
          <w:i/>
          <w:lang w:val="hy-AM"/>
        </w:rPr>
      </w:pPr>
    </w:p>
    <w:p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1" w:history="1">
        <w:r w:rsidR="00C90796" w:rsidRPr="00506832">
          <w:rPr>
            <w:rStyle w:val="Hyperlink"/>
            <w:rFonts w:ascii="GHEA Grapalat" w:hAnsi="GHEA Grapalat"/>
            <w:i/>
          </w:rPr>
          <w:t>www.procurement.am</w:t>
        </w:r>
      </w:hyperlink>
      <w:r w:rsidR="00C90796" w:rsidRPr="00192A1C">
        <w:rPr>
          <w:rFonts w:ascii="GHEA Grapalat" w:hAnsi="GHEA Grapalat"/>
          <w:i/>
        </w:rPr>
        <w:t>.</w:t>
      </w:r>
    </w:p>
    <w:p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2" w:history="1">
        <w:r w:rsidRPr="00506832">
          <w:rPr>
            <w:rStyle w:val="Hyperlink"/>
            <w:rFonts w:ascii="Sylfaen" w:hAnsi="Sylfaen"/>
            <w:lang w:val="hy-AM"/>
          </w:rPr>
          <w:t>http://gnumner.am/hy/page/ughecuycner_dzernarkner</w:t>
        </w:r>
      </w:hyperlink>
    </w:p>
    <w:p w:rsidR="00233B5F"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7B5333" w:rsidRDefault="00F73D43" w:rsidP="00214DC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9C59FA" w:rsidP="00B46D58">
      <w:pPr>
        <w:widowControl w:val="0"/>
        <w:spacing w:after="160"/>
        <w:ind w:firstLine="567"/>
        <w:jc w:val="center"/>
        <w:rPr>
          <w:rFonts w:ascii="GHEA Grapalat" w:hAnsi="GHEA Grapalat"/>
        </w:rPr>
      </w:pPr>
      <w:r w:rsidRPr="009C59FA">
        <w:rPr>
          <w:rFonts w:ascii="GHEA Grapalat" w:hAnsi="GHEA Grapalat"/>
        </w:rPr>
        <w:t>СТРАХОВЫЕ УСЛУГИ, СВЯЗАННЫЕ С ТРАНСПОРТНЫМИ СРЕДСТВАМИ ДЛЯ НУЖД МИНИСТЕРСТВО ИНОСТРАННИХ ДЕЛ РА</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w:t>
      </w:r>
      <w:r w:rsidR="003767EA" w:rsidRPr="003767EA">
        <w:rPr>
          <w:rFonts w:ascii="GHEA Grapalat" w:hAnsi="GHEA Grapalat"/>
          <w:b/>
        </w:rPr>
        <w:t>НА 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3767EA" w:rsidRPr="003767EA">
        <w:rPr>
          <w:rFonts w:ascii="GHEA Grapalat" w:hAnsi="GHEA Grapalat"/>
          <w:b/>
        </w:rPr>
        <w:t>НА 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3767EA" w:rsidRPr="003767EA">
        <w:rPr>
          <w:rFonts w:ascii="GHEA Grapalat" w:hAnsi="GHEA Grapalat"/>
          <w:spacing w:val="-6"/>
        </w:rPr>
        <w:t>на запрос котировок</w:t>
      </w:r>
      <w:r w:rsidR="00096865" w:rsidRPr="006D2DF7">
        <w:rPr>
          <w:rFonts w:ascii="GHEA Grapalat" w:hAnsi="GHEA Grapalat"/>
          <w:spacing w:val="-6"/>
        </w:rPr>
        <w:t xml:space="preserve">, проводимом под кодом </w:t>
      </w:r>
      <w:r w:rsidR="005179DD" w:rsidRPr="005179DD">
        <w:rPr>
          <w:rFonts w:ascii="GHEA Grapalat" w:hAnsi="GHEA Grapalat"/>
          <w:spacing w:val="-6"/>
        </w:rPr>
        <w:t>ԱԳՆ-ԳՀԾՁԲ-2</w:t>
      </w:r>
      <w:r w:rsidR="00C567E1">
        <w:rPr>
          <w:rFonts w:ascii="GHEA Grapalat" w:hAnsi="GHEA Grapalat"/>
          <w:spacing w:val="-6"/>
          <w:lang w:val="hy-AM"/>
        </w:rPr>
        <w:t>5</w:t>
      </w:r>
      <w:r w:rsidR="005179DD" w:rsidRPr="005179DD">
        <w:rPr>
          <w:rFonts w:ascii="GHEA Grapalat" w:hAnsi="GHEA Grapalat"/>
          <w:spacing w:val="-6"/>
        </w:rPr>
        <w:t>/01</w:t>
      </w:r>
      <w:r w:rsidR="009C59FA" w:rsidRPr="009C59FA">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A37055" w:rsidRPr="00A37055">
        <w:rPr>
          <w:rFonts w:ascii="GHEA Grapalat" w:hAnsi="GHEA Grapalat"/>
          <w:sz w:val="24"/>
          <w:szCs w:val="24"/>
        </w:rPr>
        <w:t>m.nalbandyan@mfa.am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684FB3" w:rsidRPr="00684FB3">
        <w:rPr>
          <w:rFonts w:ascii="GHEA Grapalat" w:hAnsi="GHEA Grapalat"/>
          <w:i w:val="0"/>
          <w:sz w:val="24"/>
          <w:szCs w:val="24"/>
        </w:rPr>
        <w:t xml:space="preserve">страховые услуги, связанные с транспортными средствами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684FB3" w:rsidRPr="00684FB3">
        <w:rPr>
          <w:rFonts w:ascii="GHEA Grapalat" w:hAnsi="GHEA Grapalat"/>
          <w:i w:val="0"/>
          <w:sz w:val="24"/>
          <w:szCs w:val="24"/>
        </w:rPr>
        <w:t>министерство иностранних дел РА</w:t>
      </w:r>
      <w:r w:rsidRPr="009044F1">
        <w:rPr>
          <w:rFonts w:ascii="GHEA Grapalat" w:hAnsi="GHEA Grapalat"/>
          <w:i w:val="0"/>
          <w:sz w:val="24"/>
          <w:szCs w:val="24"/>
        </w:rPr>
        <w:t>, которые сгруппированы в лоты "</w:t>
      </w:r>
      <w:r w:rsidR="00684FB3" w:rsidRPr="003767E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rsidTr="001A6383">
        <w:trPr>
          <w:trHeight w:val="736"/>
          <w:jc w:val="center"/>
        </w:trPr>
        <w:tc>
          <w:tcPr>
            <w:tcW w:w="2917" w:type="dxa"/>
            <w:gridSpan w:val="2"/>
            <w:vAlign w:val="center"/>
          </w:tcPr>
          <w:p w:rsidR="001A6383" w:rsidRPr="001A6383" w:rsidRDefault="001A6383" w:rsidP="00B46D58">
            <w:pPr>
              <w:pStyle w:val="BodyTextIndent2"/>
              <w:widowControl w:val="0"/>
              <w:spacing w:after="120" w:line="240" w:lineRule="auto"/>
              <w:ind w:firstLine="0"/>
              <w:jc w:val="center"/>
              <w:rPr>
                <w:rFonts w:ascii="GHEA Grapalat" w:hAnsi="GHEA Grapalat"/>
                <w:b/>
                <w:i/>
              </w:rPr>
            </w:pPr>
          </w:p>
          <w:p w:rsidR="001A6383" w:rsidRPr="001A6383" w:rsidRDefault="001A6383" w:rsidP="00B46D58">
            <w:pPr>
              <w:pStyle w:val="BodyTextIndent2"/>
              <w:widowControl w:val="0"/>
              <w:spacing w:after="120"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rsidR="001A6383" w:rsidRPr="009044F1"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rsidTr="001A6383">
        <w:trPr>
          <w:jc w:val="center"/>
          <w:ins w:id="0" w:author="Vardan" w:date="2022-05-29T21:53:00Z"/>
        </w:trPr>
        <w:tc>
          <w:tcPr>
            <w:tcW w:w="1035" w:type="dxa"/>
            <w:vAlign w:val="center"/>
          </w:tcPr>
          <w:p w:rsidR="001A6383" w:rsidRPr="006E79F9" w:rsidRDefault="001A6383" w:rsidP="00B46D58">
            <w:pPr>
              <w:pStyle w:val="BodyTextIndent2"/>
              <w:widowControl w:val="0"/>
              <w:spacing w:after="120" w:line="240" w:lineRule="auto"/>
              <w:ind w:firstLine="0"/>
              <w:jc w:val="center"/>
              <w:rPr>
                <w:ins w:id="1"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rsidR="001A6383" w:rsidRPr="001A6383" w:rsidRDefault="001A6383" w:rsidP="00B46D58">
            <w:pPr>
              <w:pStyle w:val="BodyTextIndent2"/>
              <w:widowControl w:val="0"/>
              <w:spacing w:after="120" w:line="240" w:lineRule="auto"/>
              <w:ind w:firstLine="0"/>
              <w:jc w:val="center"/>
              <w:rPr>
                <w:ins w:id="2"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rsidR="001A6383" w:rsidRPr="009044F1" w:rsidRDefault="001A6383" w:rsidP="00B46D58">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161E41" w:rsidRPr="009044F1" w:rsidTr="001A6383">
        <w:trPr>
          <w:jc w:val="center"/>
        </w:trPr>
        <w:tc>
          <w:tcPr>
            <w:tcW w:w="1035" w:type="dxa"/>
            <w:vAlign w:val="center"/>
          </w:tcPr>
          <w:p w:rsidR="00161E41" w:rsidRPr="009044F1" w:rsidRDefault="00161E41"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rsidR="00161E41" w:rsidRPr="005179DD" w:rsidRDefault="00C567E1" w:rsidP="00161E41">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61</w:t>
            </w:r>
            <w:r w:rsidR="005179DD">
              <w:rPr>
                <w:rFonts w:ascii="GHEA Grapalat" w:hAnsi="GHEA Grapalat"/>
                <w:sz w:val="24"/>
                <w:szCs w:val="24"/>
                <w:lang w:val="hy-AM"/>
              </w:rPr>
              <w:t>0000</w:t>
            </w:r>
          </w:p>
        </w:tc>
        <w:tc>
          <w:tcPr>
            <w:tcW w:w="6317" w:type="dxa"/>
            <w:vAlign w:val="center"/>
          </w:tcPr>
          <w:p w:rsidR="00161E41" w:rsidRPr="00897E46" w:rsidRDefault="00897E46" w:rsidP="00B46D58">
            <w:pPr>
              <w:pStyle w:val="BodyTextIndent2"/>
              <w:widowControl w:val="0"/>
              <w:spacing w:after="120" w:line="240" w:lineRule="auto"/>
              <w:ind w:firstLine="0"/>
              <w:rPr>
                <w:rFonts w:ascii="GHEA Grapalat" w:hAnsi="GHEA Grapalat"/>
                <w:sz w:val="24"/>
                <w:szCs w:val="24"/>
                <w:vertAlign w:val="subscript"/>
              </w:rPr>
            </w:pPr>
            <w:r w:rsidRPr="00897E46">
              <w:rPr>
                <w:rFonts w:ascii="GHEA Grapalat" w:hAnsi="GHEA Grapalat"/>
                <w:sz w:val="24"/>
                <w:szCs w:val="24"/>
              </w:rPr>
              <w:t>страховые услуги, связанные с транспортными средствами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F85D0C" w:rsidRPr="00830700" w:rsidRDefault="00F85D0C" w:rsidP="00B46D58">
      <w:pPr>
        <w:widowControl w:val="0"/>
        <w:spacing w:after="160"/>
        <w:jc w:val="center"/>
        <w:rPr>
          <w:rFonts w:ascii="GHEA Grapalat" w:hAnsi="GHEA Grapalat"/>
          <w:b/>
        </w:rPr>
      </w:pPr>
    </w:p>
    <w:p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Default="00BA3554" w:rsidP="002E220F">
      <w:pPr>
        <w:widowControl w:val="0"/>
        <w:tabs>
          <w:tab w:val="left" w:pos="1134"/>
        </w:tabs>
        <w:ind w:firstLine="567"/>
        <w:jc w:val="both"/>
        <w:rPr>
          <w:ins w:id="4"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rsidR="00FA0212" w:rsidRDefault="00FA0212" w:rsidP="00B46D58">
      <w:pPr>
        <w:widowControl w:val="0"/>
        <w:tabs>
          <w:tab w:val="left" w:pos="1134"/>
        </w:tabs>
        <w:spacing w:after="160"/>
        <w:ind w:firstLine="567"/>
        <w:jc w:val="both"/>
        <w:rPr>
          <w:rFonts w:ascii="GHEA Grapalat" w:hAnsi="GHEA Grapalat"/>
          <w:lang w:val="hy-AM"/>
        </w:rPr>
      </w:pPr>
    </w:p>
    <w:p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w:t>
      </w:r>
      <w:r w:rsidRPr="009044F1">
        <w:rPr>
          <w:rFonts w:ascii="GHEA Grapalat" w:hAnsi="GHEA Grapalat"/>
          <w:color w:val="000000"/>
        </w:rPr>
        <w:lastRenderedPageBreak/>
        <w:t>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4D28ED" w:rsidRDefault="00D5674E" w:rsidP="006A1FFF">
      <w:pPr>
        <w:widowControl w:val="0"/>
        <w:tabs>
          <w:tab w:val="left" w:pos="1134"/>
        </w:tabs>
        <w:spacing w:after="160"/>
        <w:ind w:firstLine="567"/>
        <w:jc w:val="both"/>
        <w:rPr>
          <w:ins w:id="5"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6A1FFF" w:rsidRPr="009044F1" w:rsidRDefault="00096865" w:rsidP="006A1FFF">
      <w:pPr>
        <w:widowControl w:val="0"/>
        <w:tabs>
          <w:tab w:val="left" w:pos="1134"/>
        </w:tabs>
        <w:spacing w:after="160"/>
        <w:ind w:firstLine="567"/>
        <w:jc w:val="both"/>
        <w:rPr>
          <w:rFonts w:ascii="GHEA Grapalat" w:hAnsi="GHEA Grapalat" w:cs="Arial Armenian"/>
        </w:rPr>
      </w:pPr>
      <w:r w:rsidRPr="004D1746">
        <w:rPr>
          <w:rFonts w:ascii="GHEA Grapalat" w:hAnsi="GHEA Grapalat"/>
        </w:rPr>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Pr="004D1746">
        <w:rPr>
          <w:rFonts w:ascii="GHEA Grapalat" w:hAnsi="GHEA Grapalat"/>
        </w:rPr>
        <w:t xml:space="preserve"> </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w:t>
      </w:r>
      <w:r w:rsidR="006C36B6" w:rsidRPr="00AC3C74">
        <w:rPr>
          <w:rFonts w:ascii="GHEA Grapalat" w:hAnsi="GHEA Grapalat"/>
        </w:rPr>
        <w:t>представляет обеспечение квалификации в порядке и размере, установленны</w:t>
      </w:r>
      <w:r w:rsidR="006C36B6">
        <w:rPr>
          <w:rFonts w:ascii="GHEA Grapalat" w:hAnsi="GHEA Grapalat"/>
        </w:rPr>
        <w:t>ми</w:t>
      </w:r>
      <w:r w:rsidR="006C36B6" w:rsidRPr="00AC3C74">
        <w:rPr>
          <w:rFonts w:ascii="GHEA Grapalat" w:hAnsi="GHEA Grapalat"/>
        </w:rPr>
        <w:t xml:space="preserve"> настоящим приглашением</w:t>
      </w:r>
      <w:r w:rsidR="006A1FFF" w:rsidRPr="004D1746">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w:t>
      </w:r>
      <w:r w:rsidR="000A6B75" w:rsidRPr="009044F1">
        <w:rPr>
          <w:rFonts w:ascii="GHEA Grapalat" w:hAnsi="GHEA Grapalat"/>
          <w:sz w:val="24"/>
          <w:szCs w:val="24"/>
        </w:rPr>
        <w:lastRenderedPageBreak/>
        <w:t>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установленным </w:t>
      </w:r>
      <w:r w:rsidR="00F9791A" w:rsidRPr="00F9791A">
        <w:rPr>
          <w:rFonts w:ascii="GHEA Grapalat" w:hAnsi="GHEA Grapalat"/>
          <w:lang w:val="hy-AM"/>
        </w:rPr>
        <w:lastRenderedPageBreak/>
        <w:t>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1144D1">
        <w:rPr>
          <w:rStyle w:val="FootnoteReference"/>
          <w:rFonts w:ascii="GHEA Grapalat" w:hAnsi="GHEA Grapalat"/>
        </w:rPr>
        <w:footnoteReference w:customMarkFollows="1" w:id="2"/>
        <w:t>6</w:t>
      </w:r>
      <w:r w:rsidRPr="009044F1">
        <w:rPr>
          <w:rFonts w:ascii="GHEA Grapalat" w:hAnsi="GHEA Grapalat"/>
        </w:rPr>
        <w:t xml:space="preserve">.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3"/>
        <w:t>7</w:t>
      </w:r>
      <w:r w:rsidRPr="009044F1">
        <w:rPr>
          <w:rFonts w:ascii="GHEA Grapalat" w:hAnsi="GHEA Grapalat"/>
          <w:sz w:val="24"/>
          <w:szCs w:val="24"/>
        </w:rPr>
        <w:t>.</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3767EA" w:rsidRPr="003767EA">
        <w:rPr>
          <w:rFonts w:ascii="GHEA Grapalat" w:hAnsi="GHEA Grapalat"/>
          <w:sz w:val="24"/>
          <w:szCs w:val="24"/>
        </w:rPr>
        <w:t>на запрос котировок</w:t>
      </w:r>
      <w:r w:rsidRPr="009044F1">
        <w:rPr>
          <w:rFonts w:ascii="GHEA Grapalat" w:hAnsi="GHEA Grapalat"/>
          <w:sz w:val="24"/>
          <w:szCs w:val="24"/>
        </w:rPr>
        <w:t>.</w:t>
      </w:r>
    </w:p>
    <w:p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897E46" w:rsidRPr="00897E46">
        <w:rPr>
          <w:rFonts w:ascii="GHEA Grapalat" w:hAnsi="GHEA Grapalat"/>
          <w:sz w:val="24"/>
          <w:szCs w:val="24"/>
        </w:rPr>
        <w:t>1</w:t>
      </w:r>
      <w:r w:rsidR="00A37055" w:rsidRPr="00A37055">
        <w:rPr>
          <w:rFonts w:ascii="GHEA Grapalat" w:hAnsi="GHEA Grapalat"/>
          <w:sz w:val="24"/>
          <w:szCs w:val="24"/>
        </w:rPr>
        <w:t>2</w:t>
      </w:r>
      <w:r w:rsidR="00897E46" w:rsidRPr="00897E46">
        <w:rPr>
          <w:rFonts w:ascii="GHEA Grapalat" w:hAnsi="GHEA Grapalat"/>
          <w:sz w:val="24"/>
          <w:szCs w:val="24"/>
        </w:rPr>
        <w:t>:00</w:t>
      </w:r>
      <w:r w:rsidRPr="009044F1">
        <w:rPr>
          <w:rFonts w:ascii="GHEA Grapalat" w:hAnsi="GHEA Grapalat"/>
          <w:sz w:val="24"/>
          <w:szCs w:val="24"/>
        </w:rPr>
        <w:t xml:space="preserve">" часов </w:t>
      </w:r>
      <w:r w:rsidR="00897E46" w:rsidRPr="00897E46">
        <w:rPr>
          <w:rFonts w:ascii="GHEA Grapalat" w:hAnsi="GHEA Grapalat"/>
          <w:sz w:val="24"/>
          <w:szCs w:val="24"/>
        </w:rPr>
        <w:t>7</w:t>
      </w:r>
      <w:r w:rsidRPr="009044F1">
        <w:rPr>
          <w:rFonts w:ascii="GHEA Grapalat" w:hAnsi="GHEA Grapalat"/>
          <w:sz w:val="24"/>
          <w:szCs w:val="24"/>
        </w:rPr>
        <w:t>-го 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9B127B">
        <w:rPr>
          <w:rFonts w:ascii="GHEA Grapalat" w:hAnsi="GHEA Grapalat"/>
        </w:rPr>
        <w:t xml:space="preserve"> </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264CC6">
        <w:rPr>
          <w:rStyle w:val="FootnoteReference"/>
          <w:rFonts w:ascii="GHEA Grapalat" w:hAnsi="GHEA Grapalat"/>
        </w:rPr>
        <w:footnoteReference w:customMarkFollows="1" w:id="4"/>
        <w:t>8</w:t>
      </w:r>
    </w:p>
    <w:p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567BD7" w:rsidRDefault="00567BD7">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 xml:space="preserve">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w:t>
      </w:r>
      <w:r w:rsidRPr="009044F1">
        <w:rPr>
          <w:rFonts w:ascii="GHEA Grapalat" w:hAnsi="GHEA Grapalat"/>
        </w:rPr>
        <w:lastRenderedPageBreak/>
        <w:t>системы.</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732678" w:rsidRDefault="00940B86"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lastRenderedPageBreak/>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567BD7" w:rsidRDefault="00567BD7">
      <w:pPr>
        <w:rPr>
          <w:rFonts w:ascii="GHEA Grapalat" w:hAnsi="GHEA Grapalat"/>
          <w:b/>
        </w:rPr>
      </w:pPr>
      <w:r>
        <w:rPr>
          <w:rFonts w:ascii="GHEA Grapalat" w:hAnsi="GHEA Grapalat"/>
          <w:b/>
        </w:rPr>
        <w:br w:type="page"/>
      </w: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897E46" w:rsidRPr="00897E46">
        <w:rPr>
          <w:rFonts w:ascii="GHEA Grapalat" w:hAnsi="GHEA Grapalat"/>
          <w:sz w:val="24"/>
          <w:szCs w:val="24"/>
        </w:rPr>
        <w:t>7</w:t>
      </w:r>
      <w:r w:rsidRPr="009044F1">
        <w:rPr>
          <w:rFonts w:ascii="GHEA Grapalat" w:hAnsi="GHEA Grapalat"/>
          <w:sz w:val="24"/>
          <w:szCs w:val="24"/>
        </w:rPr>
        <w:t xml:space="preserve">-ый день в </w:t>
      </w:r>
      <w:r w:rsidR="00897E46" w:rsidRPr="00897E46">
        <w:rPr>
          <w:rFonts w:ascii="GHEA Grapalat" w:hAnsi="GHEA Grapalat"/>
          <w:sz w:val="24"/>
          <w:szCs w:val="24"/>
        </w:rPr>
        <w:t>1</w:t>
      </w:r>
      <w:r w:rsidR="00A37055">
        <w:rPr>
          <w:rFonts w:ascii="GHEA Grapalat" w:hAnsi="GHEA Grapalat"/>
          <w:sz w:val="24"/>
          <w:szCs w:val="24"/>
          <w:lang w:val="en-US"/>
        </w:rPr>
        <w:t>2</w:t>
      </w:r>
      <w:bookmarkStart w:id="8" w:name="_GoBack"/>
      <w:bookmarkEnd w:id="8"/>
      <w:r w:rsidR="00897E46" w:rsidRPr="00897E46">
        <w:rPr>
          <w:rFonts w:ascii="GHEA Grapalat" w:hAnsi="GHEA Grapalat"/>
          <w:sz w:val="24"/>
          <w:szCs w:val="24"/>
        </w:rPr>
        <w:t>:00</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897E46" w:rsidRPr="00897E46">
        <w:rPr>
          <w:rFonts w:ascii="GHEA Grapalat" w:hAnsi="GHEA Grapalat"/>
          <w:i w:val="0"/>
          <w:sz w:val="24"/>
          <w:szCs w:val="24"/>
        </w:rPr>
        <w:t>Республики Армения по курсу ЦБ РА</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w:t>
      </w:r>
      <w:r w:rsidRPr="009044F1">
        <w:rPr>
          <w:rFonts w:ascii="GHEA Grapalat" w:hAnsi="GHEA Grapalat"/>
          <w:sz w:val="24"/>
          <w:szCs w:val="24"/>
        </w:rPr>
        <w:lastRenderedPageBreak/>
        <w:t xml:space="preserve">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9"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lastRenderedPageBreak/>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F3676" w:rsidRPr="00A928B7" w:rsidRDefault="00A928B7" w:rsidP="00A928B7">
      <w:pPr>
        <w:widowControl w:val="0"/>
        <w:ind w:left="-502"/>
        <w:contextualSpacing/>
        <w:jc w:val="both"/>
        <w:rPr>
          <w:ins w:id="10"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следующий </w:t>
      </w:r>
      <w:r w:rsidRPr="009044F1">
        <w:rPr>
          <w:rFonts w:ascii="GHEA Grapalat" w:hAnsi="GHEA Grapalat"/>
          <w:spacing w:val="-6"/>
          <w:sz w:val="24"/>
          <w:szCs w:val="24"/>
        </w:rPr>
        <w:lastRenderedPageBreak/>
        <w:t>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F6AFB" w:rsidRDefault="00583092" w:rsidP="00B46D58">
      <w:pPr>
        <w:pStyle w:val="BodyTextIndent2"/>
        <w:widowControl w:val="0"/>
        <w:spacing w:after="160" w:line="240" w:lineRule="auto"/>
        <w:ind w:firstLine="567"/>
        <w:rPr>
          <w:ins w:id="11"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897E46">
        <w:rPr>
          <w:rFonts w:ascii="GHEA Grapalat" w:hAnsi="GHEA Grapalat"/>
          <w:sz w:val="24"/>
          <w:szCs w:val="24"/>
          <w:highlight w:val="yellow"/>
        </w:rPr>
        <w:t>"</w:t>
      </w:r>
      <w:r w:rsidR="00D5443D" w:rsidRPr="00897E46">
        <w:rPr>
          <w:rFonts w:ascii="GHEA Grapalat" w:hAnsi="GHEA Grapalat"/>
          <w:sz w:val="24"/>
          <w:szCs w:val="24"/>
          <w:highlight w:val="yellow"/>
        </w:rPr>
        <w:t xml:space="preserve"> </w:t>
      </w:r>
      <w:r w:rsidR="00897E46" w:rsidRPr="00897E46">
        <w:rPr>
          <w:rFonts w:ascii="GHEA Grapalat" w:hAnsi="GHEA Grapalat"/>
          <w:sz w:val="24"/>
          <w:szCs w:val="24"/>
          <w:highlight w:val="yellow"/>
        </w:rPr>
        <w:t>10</w:t>
      </w:r>
      <w:r w:rsidRPr="00897E46">
        <w:rPr>
          <w:rFonts w:ascii="GHEA Grapalat" w:hAnsi="GHEA Grapalat"/>
          <w:sz w:val="24"/>
          <w:szCs w:val="24"/>
          <w:highlight w:val="yellow"/>
        </w:rPr>
        <w:t>"</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503411" w:rsidRDefault="001D2159" w:rsidP="00B46D58">
      <w:pPr>
        <w:widowControl w:val="0"/>
        <w:spacing w:after="160"/>
        <w:jc w:val="center"/>
        <w:rPr>
          <w:rFonts w:ascii="GHEA Grapalat" w:hAnsi="GHEA Grapalat"/>
          <w:b/>
        </w:rPr>
      </w:pPr>
    </w:p>
    <w:p w:rsidR="001D2159" w:rsidRPr="00503411" w:rsidRDefault="001D2159" w:rsidP="00B46D58">
      <w:pPr>
        <w:widowControl w:val="0"/>
        <w:spacing w:after="160"/>
        <w:jc w:val="center"/>
        <w:rPr>
          <w:rFonts w:ascii="GHEA Grapalat" w:hAnsi="GHEA Grapalat"/>
          <w:b/>
        </w:rPr>
      </w:pPr>
    </w:p>
    <w:p w:rsidR="00D544C1" w:rsidRDefault="00D544C1" w:rsidP="00B46D58">
      <w:pPr>
        <w:widowControl w:val="0"/>
        <w:spacing w:after="160"/>
        <w:jc w:val="center"/>
        <w:rPr>
          <w:rFonts w:ascii="GHEA Grapalat" w:hAnsi="GHEA Grapalat"/>
          <w:b/>
        </w:rPr>
      </w:pPr>
    </w:p>
    <w:p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rsidR="00D544C1" w:rsidRPr="009044F1" w:rsidRDefault="00D544C1" w:rsidP="00B46D58">
      <w:pPr>
        <w:widowControl w:val="0"/>
        <w:spacing w:after="160"/>
        <w:jc w:val="center"/>
        <w:rPr>
          <w:rFonts w:ascii="GHEA Grapalat" w:hAnsi="GHEA Grapalat" w:cs="Arial"/>
          <w:b/>
          <w:iCs/>
        </w:rPr>
      </w:pP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w:t>
      </w:r>
      <w:r w:rsidR="00D80959" w:rsidRPr="00DF59E9">
        <w:rPr>
          <w:rFonts w:ascii="GHEA Grapalat" w:hAnsi="GHEA Grapalat"/>
        </w:rPr>
        <w:lastRenderedPageBreak/>
        <w:t xml:space="preserve">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D2159" w:rsidRPr="00503411" w:rsidRDefault="001D2159" w:rsidP="00B46D58">
      <w:pPr>
        <w:widowControl w:val="0"/>
        <w:spacing w:after="160"/>
        <w:jc w:val="center"/>
        <w:rPr>
          <w:rFonts w:ascii="GHEA Grapalat" w:hAnsi="GHEA Grapalat"/>
          <w:b/>
        </w:rPr>
      </w:pPr>
    </w:p>
    <w:p w:rsidR="00155668" w:rsidRDefault="00155668"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На основании требования о предоставлении обеспечений</w:t>
      </w:r>
      <w:r w:rsidR="004C0E39">
        <w:rPr>
          <w:rFonts w:ascii="GHEA Grapalat" w:hAnsi="GHEA Grapalat"/>
          <w:color w:val="000000" w:themeColor="text1"/>
        </w:rPr>
        <w:t xml:space="preserve"> </w:t>
      </w:r>
      <w:r w:rsidR="004C0E39" w:rsidRPr="00681C1F">
        <w:rPr>
          <w:rFonts w:ascii="GHEA Grapalat" w:hAnsi="GHEA Grapalat"/>
          <w:color w:val="000000" w:themeColor="text1"/>
        </w:rPr>
        <w:t xml:space="preserve">квалификации и 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обеспечения квалификации и договора.</w:t>
      </w:r>
      <w:r w:rsidR="004C0E39" w:rsidRPr="00EA7411">
        <w:rPr>
          <w:rFonts w:ascii="GHEA Grapalat" w:hAnsi="GHEA Grapalat"/>
        </w:rPr>
        <w:t xml:space="preserve"> </w:t>
      </w:r>
      <w:r w:rsidR="004C0E39"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4C0E39">
        <w:rPr>
          <w:rFonts w:ascii="GHEA Grapalat" w:hAnsi="GHEA Grapalat"/>
          <w:color w:val="000000" w:themeColor="text1"/>
        </w:rPr>
        <w:t xml:space="preserve"> </w:t>
      </w:r>
      <w:r w:rsidR="004C0E39" w:rsidRPr="00681C1F">
        <w:rPr>
          <w:rFonts w:ascii="GHEA Grapalat" w:hAnsi="GHEA Grapalat"/>
          <w:color w:val="000000" w:themeColor="text1"/>
        </w:rPr>
        <w:t>и договора(</w:t>
      </w:r>
      <w:r w:rsidR="004C0E39">
        <w:rPr>
          <w:rFonts w:ascii="GHEA Grapalat" w:hAnsi="GHEA Grapalat"/>
          <w:color w:val="000000" w:themeColor="text1"/>
        </w:rPr>
        <w:t>предоплаты</w:t>
      </w:r>
      <w:r w:rsidR="004C0E39" w:rsidRPr="00681C1F">
        <w:rPr>
          <w:rFonts w:ascii="GHEA Grapalat" w:hAnsi="GHEA Grapalat"/>
          <w:color w:val="000000" w:themeColor="text1"/>
        </w:rPr>
        <w:t>)</w:t>
      </w:r>
      <w:r w:rsidR="004C0E39">
        <w:rPr>
          <w:rFonts w:ascii="GHEA Grapalat" w:hAnsi="GHEA Grapalat"/>
          <w:color w:val="000000" w:themeColor="text1"/>
        </w:rPr>
        <w:t xml:space="preserve">. </w:t>
      </w:r>
      <w:r w:rsidR="00B23A55">
        <w:rPr>
          <w:rFonts w:ascii="GHEA Grapalat" w:hAnsi="GHEA Grapalat"/>
          <w:color w:val="000000" w:themeColor="text1"/>
          <w:vertAlign w:val="superscript"/>
        </w:rPr>
        <w:t>11</w:t>
      </w:r>
      <w:r w:rsidR="004C0E39" w:rsidRPr="00415858">
        <w:rPr>
          <w:rFonts w:ascii="GHEA Grapalat" w:hAnsi="GHEA Grapalat"/>
          <w:color w:val="000000" w:themeColor="text1"/>
          <w:vertAlign w:val="superscript"/>
        </w:rPr>
        <w:t>,1</w:t>
      </w:r>
      <w:r w:rsidRPr="009044F1">
        <w:rPr>
          <w:rFonts w:ascii="GHEA Grapalat" w:hAnsi="GHEA Grapalat"/>
        </w:rPr>
        <w:t>.</w:t>
      </w:r>
    </w:p>
    <w:p w:rsidR="00226D65" w:rsidRPr="000406CC" w:rsidRDefault="00A6609C" w:rsidP="00CF7623">
      <w:pPr>
        <w:widowControl w:val="0"/>
        <w:tabs>
          <w:tab w:val="left" w:pos="1276"/>
        </w:tabs>
        <w:spacing w:after="160"/>
        <w:ind w:firstLine="567"/>
        <w:jc w:val="both"/>
        <w:rPr>
          <w:rFonts w:ascii="GHEA Grapalat" w:hAnsi="GHEA Grapalat"/>
        </w:rPr>
      </w:pPr>
      <w:r w:rsidRPr="000406CC">
        <w:rPr>
          <w:rFonts w:ascii="GHEA Grapalat" w:hAnsi="GHEA Grapalat"/>
        </w:rPr>
        <w:t xml:space="preserve">10.2 </w:t>
      </w:r>
      <w:r w:rsidR="008C5F2A" w:rsidRPr="000406CC">
        <w:rPr>
          <w:rFonts w:ascii="GHEA Grapalat" w:hAnsi="GHEA Grapalat"/>
        </w:rPr>
        <w:t xml:space="preserve">Размер обеспечения квалификации равен </w:t>
      </w:r>
      <w:r w:rsidR="000E1AD4">
        <w:rPr>
          <w:rFonts w:ascii="GHEA Grapalat" w:hAnsi="GHEA Grapalat"/>
        </w:rPr>
        <w:t xml:space="preserve">пятнадцати </w:t>
      </w:r>
      <w:r w:rsidR="00BA3D6F">
        <w:rPr>
          <w:rFonts w:ascii="GHEA Grapalat" w:hAnsi="GHEA Grapalat"/>
        </w:rPr>
        <w:t>процентам</w:t>
      </w:r>
      <w:r w:rsidR="008C5F2A" w:rsidRPr="000406CC">
        <w:rPr>
          <w:rFonts w:ascii="GHEA Grapalat" w:hAnsi="GHEA Grapalat"/>
        </w:rPr>
        <w:t xml:space="preserve"> </w:t>
      </w:r>
      <w:r w:rsidR="004C0E39">
        <w:rPr>
          <w:rFonts w:ascii="GHEA Grapalat" w:hAnsi="GHEA Grapalat"/>
        </w:rPr>
        <w:t xml:space="preserve">от </w:t>
      </w:r>
      <w:r w:rsidR="004C0E39" w:rsidRPr="00123A23">
        <w:rPr>
          <w:rFonts w:ascii="GHEA Grapalat" w:hAnsi="GHEA Grapalat"/>
        </w:rPr>
        <w:t>цен</w:t>
      </w:r>
      <w:r w:rsidR="004C0E39">
        <w:rPr>
          <w:rFonts w:ascii="GHEA Grapalat" w:hAnsi="GHEA Grapalat"/>
        </w:rPr>
        <w:t>ы</w:t>
      </w:r>
      <w:r w:rsidR="004C0E39" w:rsidRPr="00123A23">
        <w:rPr>
          <w:rFonts w:ascii="GHEA Grapalat" w:hAnsi="GHEA Grapalat"/>
        </w:rPr>
        <w:t xml:space="preserve"> закупки </w:t>
      </w:r>
      <w:r w:rsidR="000E1AD4">
        <w:rPr>
          <w:rFonts w:ascii="GHEA Grapalat" w:hAnsi="GHEA Grapalat"/>
        </w:rPr>
        <w:t>услуг</w:t>
      </w:r>
      <w:r w:rsidR="004C0E39" w:rsidRPr="00123A23">
        <w:rPr>
          <w:rFonts w:ascii="GHEA Grapalat" w:hAnsi="GHEA Grapalat"/>
        </w:rPr>
        <w:t xml:space="preserve"> закуп</w:t>
      </w:r>
      <w:r w:rsidR="004C0E39">
        <w:rPr>
          <w:rFonts w:ascii="GHEA Grapalat" w:hAnsi="GHEA Grapalat"/>
        </w:rPr>
        <w:t>аемых</w:t>
      </w:r>
      <w:r w:rsidR="004C0E39" w:rsidRPr="00123A23">
        <w:rPr>
          <w:rFonts w:ascii="GHEA Grapalat" w:hAnsi="GHEA Grapalat"/>
        </w:rPr>
        <w:t xml:space="preserve"> в рамках данной процедуры</w:t>
      </w:r>
      <w:r w:rsidR="008C5F2A" w:rsidRPr="000406CC">
        <w:rPr>
          <w:rFonts w:ascii="GHEA Grapalat" w:hAnsi="GHEA Grapalat"/>
        </w:rPr>
        <w:t>.</w:t>
      </w:r>
      <w:r w:rsidR="004701DE">
        <w:rPr>
          <w:rFonts w:ascii="GHEA Grapalat" w:hAnsi="GHEA Grapalat"/>
        </w:rPr>
        <w:t xml:space="preserve"> </w:t>
      </w:r>
      <w:r w:rsidR="00CB6CA3" w:rsidRPr="002C42AD">
        <w:rPr>
          <w:rFonts w:ascii="GHEA Grapalat" w:hAnsi="GHEA Grapalat"/>
        </w:rPr>
        <w:t xml:space="preserve">Если цена закупки </w:t>
      </w:r>
      <w:r w:rsidR="00CB6CA3">
        <w:rPr>
          <w:rFonts w:ascii="GHEA Grapalat" w:hAnsi="GHEA Grapalat"/>
        </w:rPr>
        <w:t>услуг</w:t>
      </w:r>
      <w:r w:rsidR="00CB6CA3" w:rsidRPr="002C42AD">
        <w:rPr>
          <w:rFonts w:ascii="GHEA Grapalat" w:hAnsi="GHEA Grapalat"/>
        </w:rPr>
        <w:t xml:space="preserve"> меньше цены заключаемого договора, то размер обеспечения </w:t>
      </w:r>
      <w:r w:rsidR="00CB6CA3">
        <w:rPr>
          <w:rFonts w:ascii="GHEA Grapalat" w:hAnsi="GHEA Grapalat"/>
        </w:rPr>
        <w:t>квалификации</w:t>
      </w:r>
      <w:r w:rsidR="00CB6CA3" w:rsidRPr="002C42AD">
        <w:rPr>
          <w:rFonts w:ascii="GHEA Grapalat" w:hAnsi="GHEA Grapalat"/>
        </w:rPr>
        <w:t xml:space="preserve"> исчисляется в отношении цены договора</w:t>
      </w:r>
      <w:r w:rsidR="00CB6CA3">
        <w:rPr>
          <w:rFonts w:ascii="GHEA Grapalat" w:hAnsi="GHEA Grapalat"/>
        </w:rPr>
        <w:t>.</w:t>
      </w:r>
      <w:r w:rsidR="00621564">
        <w:rPr>
          <w:rFonts w:ascii="GHEA Grapalat" w:hAnsi="GHEA Grapalat"/>
        </w:rPr>
        <w:t xml:space="preserve"> </w:t>
      </w:r>
      <w:r w:rsidR="001647D2" w:rsidRPr="00CE081E">
        <w:rPr>
          <w:rFonts w:ascii="GHEA Grapalat" w:hAnsi="GHEA Grapalat"/>
        </w:rPr>
        <w:t xml:space="preserve">Обеспечение квалификации представляется в </w:t>
      </w:r>
      <w:r w:rsidR="004B6A49" w:rsidRPr="00CE081E">
        <w:rPr>
          <w:rFonts w:ascii="GHEA Grapalat" w:hAnsi="GHEA Grapalat"/>
        </w:rPr>
        <w:t>виде</w:t>
      </w:r>
      <w:r w:rsidR="001647D2" w:rsidRPr="00CE081E">
        <w:rPr>
          <w:rFonts w:ascii="GHEA Grapalat" w:hAnsi="GHEA Grapalat"/>
        </w:rPr>
        <w:t xml:space="preserve"> </w:t>
      </w:r>
      <w:r w:rsidR="00133EDA" w:rsidRPr="00CE081E">
        <w:rPr>
          <w:rFonts w:ascii="GHEA Grapalat" w:hAnsi="GHEA Grapalat"/>
        </w:rPr>
        <w:t>соглашения о неустойке</w:t>
      </w:r>
      <w:r w:rsidR="00133EDA" w:rsidRPr="00174059">
        <w:rPr>
          <w:rFonts w:ascii="GHEA Grapalat" w:hAnsi="GHEA Grapalat"/>
        </w:rPr>
        <w:t xml:space="preserve"> (приложение 4. 2) или наличных денег, или гарантий, предоставленных банками</w:t>
      </w:r>
      <w:r w:rsidR="00B26643" w:rsidRPr="000406CC">
        <w:rPr>
          <w:rFonts w:ascii="GHEA Grapalat" w:hAnsi="GHEA Grapalat"/>
        </w:rPr>
        <w:t>. Причем  обеспечение</w:t>
      </w:r>
      <w:r w:rsidR="001647D2" w:rsidRPr="000406CC">
        <w:rPr>
          <w:rFonts w:ascii="GHEA Grapalat" w:hAnsi="GHEA Grapalat"/>
        </w:rPr>
        <w:t xml:space="preserve"> должно быть действительным как минимум включительно до </w:t>
      </w:r>
      <w:r w:rsidR="00611884">
        <w:rPr>
          <w:rFonts w:ascii="GHEA Grapalat" w:hAnsi="GHEA Grapalat"/>
        </w:rPr>
        <w:t>20</w:t>
      </w:r>
      <w:r w:rsidR="001647D2" w:rsidRPr="000406CC">
        <w:rPr>
          <w:rFonts w:ascii="GHEA Grapalat" w:hAnsi="GHEA Grapalat"/>
        </w:rPr>
        <w:t xml:space="preserve">-го рабочего дня, следующего за днем полного принятия заказчиком результата выполнения </w:t>
      </w:r>
      <w:r w:rsidR="002649BD" w:rsidRPr="000406CC">
        <w:rPr>
          <w:rFonts w:ascii="GHEA Grapalat" w:hAnsi="GHEA Grapalat"/>
        </w:rPr>
        <w:t>договора</w:t>
      </w:r>
      <w:r w:rsidR="0086443A">
        <w:rPr>
          <w:rFonts w:ascii="GHEA Grapalat" w:hAnsi="GHEA Grapalat"/>
        </w:rPr>
        <w:t>.</w:t>
      </w:r>
      <w:r w:rsidR="00997FFE">
        <w:rPr>
          <w:rFonts w:ascii="GHEA Grapalat" w:hAnsi="GHEA Grapalat"/>
        </w:rPr>
        <w:t xml:space="preserve"> </w:t>
      </w:r>
      <w:r w:rsidR="00997FFE" w:rsidRPr="00C256E1">
        <w:rPr>
          <w:rFonts w:ascii="GHEA Grapalat" w:hAnsi="GHEA Grapalat"/>
          <w:vertAlign w:val="superscript"/>
        </w:rPr>
        <w:t>12</w:t>
      </w:r>
      <w:r w:rsidR="0086443A">
        <w:rPr>
          <w:rFonts w:ascii="GHEA Grapalat" w:hAnsi="GHEA Grapalat"/>
          <w:vertAlign w:val="superscript"/>
        </w:rPr>
        <w:t>.1</w:t>
      </w:r>
      <w:r w:rsidR="00CF7623" w:rsidRPr="000406CC">
        <w:rPr>
          <w:rFonts w:ascii="GHEA Grapalat" w:hAnsi="GHEA Grapalat"/>
        </w:rPr>
        <w:t xml:space="preserve"> </w:t>
      </w:r>
    </w:p>
    <w:p w:rsidR="00CF7623" w:rsidRPr="000406CC" w:rsidRDefault="00CF7623"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sidR="001739E4">
        <w:rPr>
          <w:rFonts w:ascii="GHEA Grapalat" w:hAnsi="GHEA Grapalat" w:cs="Sylfaen"/>
        </w:rPr>
        <w:t>по</w:t>
      </w:r>
      <w:r w:rsidR="001739E4" w:rsidRPr="000406CC">
        <w:rPr>
          <w:rFonts w:ascii="GHEA Grapalat" w:hAnsi="GHEA Grapalat" w:cs="Sylfaen"/>
        </w:rPr>
        <w:t xml:space="preserve"> лота</w:t>
      </w:r>
      <w:r w:rsidR="001739E4">
        <w:rPr>
          <w:rFonts w:ascii="GHEA Grapalat" w:hAnsi="GHEA Grapalat" w:cs="Sylfaen"/>
        </w:rPr>
        <w:t>м</w:t>
      </w:r>
      <w:r w:rsidR="001739E4" w:rsidRPr="000406CC">
        <w:rPr>
          <w:rFonts w:ascii="GHEA Grapalat" w:hAnsi="GHEA Grapalat" w:cs="Sylfaen"/>
        </w:rPr>
        <w:t xml:space="preserve"> </w:t>
      </w:r>
      <w:r w:rsidRPr="000406CC">
        <w:rPr>
          <w:rFonts w:ascii="GHEA Grapalat" w:hAnsi="GHEA Grapalat" w:cs="Sylfaen"/>
        </w:rPr>
        <w:t>и участник признается отобранным участником по более чем одному лоту</w:t>
      </w:r>
      <w:r w:rsidR="001739E4">
        <w:rPr>
          <w:rFonts w:ascii="GHEA Grapalat" w:hAnsi="GHEA Grapalat" w:cs="Sylfaen"/>
        </w:rPr>
        <w:t xml:space="preserve">, то </w:t>
      </w:r>
      <w:r w:rsidR="001739E4" w:rsidRPr="00D91525">
        <w:rPr>
          <w:rFonts w:ascii="GHEA Grapalat" w:hAnsi="GHEA Grapalat" w:cs="Sylfaen"/>
        </w:rPr>
        <w:t>он может предоставить</w:t>
      </w:r>
      <w:r w:rsidR="001739E4">
        <w:rPr>
          <w:rFonts w:ascii="GHEA Grapalat" w:hAnsi="GHEA Grapalat" w:cs="Sylfaen"/>
        </w:rPr>
        <w:t xml:space="preserve"> обеспечение квалификации как </w:t>
      </w:r>
      <w:r w:rsidR="001739E4" w:rsidRPr="009044F1">
        <w:rPr>
          <w:rFonts w:ascii="GHEA Grapalat" w:hAnsi="GHEA Grapalat"/>
        </w:rPr>
        <w:t xml:space="preserve">для каждого лота в отдельности, так и </w:t>
      </w:r>
      <w:r w:rsidR="001739E4">
        <w:rPr>
          <w:rFonts w:ascii="GHEA Grapalat" w:hAnsi="GHEA Grapalat"/>
        </w:rPr>
        <w:t xml:space="preserve">одно обеспечение - </w:t>
      </w:r>
      <w:r w:rsidR="001739E4" w:rsidRPr="009044F1">
        <w:rPr>
          <w:rFonts w:ascii="GHEA Grapalat" w:hAnsi="GHEA Grapalat"/>
        </w:rPr>
        <w:t>для всех лотов</w:t>
      </w:r>
      <w:r w:rsidR="001739E4">
        <w:rPr>
          <w:rFonts w:ascii="GHEA Grapalat" w:hAnsi="GHEA Grapalat"/>
        </w:rPr>
        <w:t xml:space="preserve">. </w:t>
      </w:r>
      <w:r w:rsidR="001739E4" w:rsidRPr="00F905E0">
        <w:rPr>
          <w:rFonts w:ascii="GHEA Grapalat" w:hAnsi="GHEA Grapalat"/>
        </w:rPr>
        <w:t>При представлении одного обеспечения квалификаци</w:t>
      </w:r>
      <w:r w:rsidR="001739E4">
        <w:rPr>
          <w:rFonts w:ascii="GHEA Grapalat" w:hAnsi="GHEA Grapalat"/>
        </w:rPr>
        <w:t>и</w:t>
      </w:r>
      <w:r w:rsidR="001739E4" w:rsidRPr="00F905E0">
        <w:rPr>
          <w:rFonts w:ascii="GHEA Grapalat" w:hAnsi="GHEA Grapalat"/>
        </w:rPr>
        <w:t xml:space="preserve"> его сумма исчисляется </w:t>
      </w:r>
      <w:r w:rsidR="001739E4">
        <w:rPr>
          <w:rFonts w:ascii="GHEA Grapalat" w:hAnsi="GHEA Grapalat"/>
        </w:rPr>
        <w:t xml:space="preserve">по отношению </w:t>
      </w:r>
      <w:r w:rsidR="001739E4" w:rsidRPr="00F905E0">
        <w:rPr>
          <w:rFonts w:ascii="GHEA Grapalat" w:hAnsi="GHEA Grapalat"/>
        </w:rPr>
        <w:t xml:space="preserve">к общей </w:t>
      </w:r>
      <w:r w:rsidR="008E5F46">
        <w:rPr>
          <w:rFonts w:ascii="GHEA Grapalat" w:hAnsi="GHEA Grapalat"/>
        </w:rPr>
        <w:t xml:space="preserve">сумме цен закупок представленных лотов, </w:t>
      </w:r>
      <w:r w:rsidR="008E5F46">
        <w:rPr>
          <w:rFonts w:ascii="GHEA Grapalat" w:hAnsi="GHEA Grapalat" w:cs="Sylfaen"/>
        </w:rPr>
        <w:t>с учетом требований абзаца «в» подпункта 1 пункта 32 Порядка</w:t>
      </w:r>
      <w:r w:rsidR="00EE3925">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rsidR="000C328E" w:rsidRPr="000406CC" w:rsidRDefault="000C328E"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406CC">
        <w:rPr>
          <w:rFonts w:ascii="GHEA Grapalat" w:hAnsi="GHEA Grapalat" w:cs="Sylfaen"/>
        </w:rPr>
        <w:t>договора</w:t>
      </w:r>
      <w:r w:rsidRPr="000406CC">
        <w:rPr>
          <w:rFonts w:ascii="GHEA Grapalat" w:hAnsi="GHEA Grapalat" w:cs="Sylfaen"/>
        </w:rPr>
        <w:t>.</w:t>
      </w:r>
    </w:p>
    <w:p w:rsidR="002C4FA1" w:rsidRDefault="00CF7623" w:rsidP="00CF7623">
      <w:pPr>
        <w:widowControl w:val="0"/>
        <w:tabs>
          <w:tab w:val="left" w:pos="1276"/>
        </w:tabs>
        <w:spacing w:after="160"/>
        <w:ind w:firstLine="567"/>
        <w:jc w:val="both"/>
        <w:rPr>
          <w:rFonts w:ascii="GHEA Grapalat" w:hAnsi="GHEA Grapalat"/>
        </w:rPr>
      </w:pPr>
      <w:r w:rsidRPr="00692995">
        <w:rPr>
          <w:rFonts w:ascii="GHEA Grapalat" w:hAnsi="GHEA Grapalat"/>
        </w:rPr>
        <w:lastRenderedPageBreak/>
        <w:t xml:space="preserve">Если выполнение договора поэтапное и выполнение каждого этапа </w:t>
      </w:r>
      <w:r w:rsidR="00830700" w:rsidRPr="00692995">
        <w:rPr>
          <w:rFonts w:ascii="GHEA Grapalat" w:hAnsi="GHEA Grapalat"/>
        </w:rPr>
        <w:t xml:space="preserve">непосредственно не взаимосвязано </w:t>
      </w:r>
      <w:r w:rsidRPr="0069299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935401">
        <w:rPr>
          <w:rFonts w:ascii="GHEA Grapalat" w:hAnsi="GHEA Grapalat"/>
        </w:rPr>
        <w:t>каждого этапа сумма обеспечения квалификации уменьшается в пропорции, исчисленной в отношении суммы этого этапа</w:t>
      </w:r>
      <w:r w:rsidR="007B5EC3">
        <w:rPr>
          <w:rFonts w:ascii="GHEA Grapalat" w:hAnsi="GHEA Grapalat"/>
        </w:rPr>
        <w:t>.</w:t>
      </w:r>
    </w:p>
    <w:p w:rsidR="00CF7623" w:rsidRPr="009D0F48" w:rsidRDefault="006574FF" w:rsidP="00CF7623">
      <w:pPr>
        <w:widowControl w:val="0"/>
        <w:tabs>
          <w:tab w:val="left" w:pos="1276"/>
        </w:tabs>
        <w:spacing w:after="160"/>
        <w:ind w:firstLine="567"/>
        <w:jc w:val="both"/>
        <w:rPr>
          <w:ins w:id="12" w:author="Inesa Kocharyan" w:date="2021-03-29T17:41:00Z"/>
          <w:rFonts w:ascii="GHEA Grapalat" w:hAnsi="GHEA Grapalat"/>
          <w:sz w:val="18"/>
          <w:szCs w:val="18"/>
        </w:rPr>
      </w:pPr>
      <w:r w:rsidRPr="009D0F48">
        <w:rPr>
          <w:rFonts w:ascii="GHEA Grapalat" w:hAnsi="GHEA Grapalat"/>
          <w:sz w:val="18"/>
          <w:szCs w:val="18"/>
        </w:rPr>
        <w:t>--------------------------</w:t>
      </w:r>
      <w:r w:rsidR="00CF7623" w:rsidRPr="009D0F48">
        <w:rPr>
          <w:rFonts w:ascii="GHEA Grapalat" w:hAnsi="GHEA Grapalat"/>
          <w:sz w:val="18"/>
          <w:szCs w:val="18"/>
        </w:rPr>
        <w:t xml:space="preserve"> </w:t>
      </w:r>
    </w:p>
    <w:p w:rsidR="004C0E39" w:rsidRPr="009D0F48" w:rsidRDefault="00B23A55" w:rsidP="004C0E39">
      <w:pPr>
        <w:pStyle w:val="FootnoteText"/>
        <w:jc w:val="both"/>
        <w:rPr>
          <w:rFonts w:ascii="GHEA Grapalat" w:hAnsi="GHEA Grapalat"/>
          <w:i/>
          <w:sz w:val="18"/>
          <w:szCs w:val="18"/>
        </w:rPr>
      </w:pPr>
      <w:r w:rsidRPr="009D0F48">
        <w:rPr>
          <w:rFonts w:ascii="GHEA Grapalat" w:hAnsi="GHEA Grapalat"/>
          <w:i/>
          <w:sz w:val="18"/>
          <w:szCs w:val="18"/>
          <w:vertAlign w:val="superscript"/>
        </w:rPr>
        <w:t>11</w:t>
      </w:r>
      <w:r w:rsidR="004C0E39" w:rsidRPr="009D0F48">
        <w:rPr>
          <w:rFonts w:ascii="GHEA Grapalat" w:hAnsi="GHEA Grapalat"/>
          <w:i/>
          <w:sz w:val="18"/>
          <w:szCs w:val="18"/>
          <w:vertAlign w:val="superscript"/>
        </w:rPr>
        <w:t>.1</w:t>
      </w:r>
      <w:r w:rsidR="004C0E39"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4C0E39" w:rsidRPr="009D0F48" w:rsidRDefault="004C0E39" w:rsidP="00832AB3">
      <w:pPr>
        <w:pStyle w:val="FootnoteText"/>
        <w:jc w:val="both"/>
        <w:rPr>
          <w:ins w:id="13" w:author="Vardan" w:date="2022-05-29T22:18:00Z"/>
          <w:rFonts w:ascii="GHEA Grapalat" w:hAnsi="GHEA Grapalat"/>
          <w:i/>
          <w:sz w:val="18"/>
          <w:szCs w:val="18"/>
        </w:rPr>
      </w:pPr>
    </w:p>
    <w:p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vertAlign w:val="superscript"/>
        </w:rPr>
        <w:t>12</w:t>
      </w:r>
      <w:r w:rsidR="003F70BF" w:rsidRPr="009D0F48">
        <w:rPr>
          <w:rFonts w:ascii="GHEA Grapalat" w:hAnsi="GHEA Grapalat"/>
          <w:i/>
          <w:sz w:val="18"/>
          <w:szCs w:val="18"/>
          <w:vertAlign w:val="superscript"/>
        </w:rPr>
        <w:t>.</w:t>
      </w:r>
      <w:r w:rsidR="005E226D" w:rsidRPr="009D0F48">
        <w:rPr>
          <w:rFonts w:ascii="GHEA Grapalat" w:hAnsi="GHEA Grapalat"/>
          <w:i/>
          <w:sz w:val="18"/>
          <w:szCs w:val="18"/>
          <w:vertAlign w:val="superscript"/>
        </w:rPr>
        <w:t>1</w:t>
      </w:r>
      <w:r w:rsidR="005E226D" w:rsidRPr="009D0F48">
        <w:rPr>
          <w:rFonts w:ascii="GHEA Grapalat" w:hAnsi="GHEA Grapalat"/>
          <w:i/>
          <w:sz w:val="18"/>
          <w:szCs w:val="18"/>
        </w:rPr>
        <w:t xml:space="preserve"> </w:t>
      </w:r>
      <w:r w:rsidRPr="009D0F48">
        <w:rPr>
          <w:rFonts w:ascii="GHEA Grapalat" w:hAnsi="GHEA Grapalat"/>
          <w:i/>
          <w:sz w:val="18"/>
          <w:szCs w:val="18"/>
        </w:rPr>
        <w:t>Если цена</w:t>
      </w:r>
      <w:r w:rsidR="005E226D" w:rsidRPr="009D0F48">
        <w:rPr>
          <w:rFonts w:ascii="GHEA Grapalat" w:hAnsi="GHEA Grapalat"/>
          <w:i/>
          <w:sz w:val="18"/>
          <w:szCs w:val="18"/>
        </w:rPr>
        <w:t xml:space="preserve"> </w:t>
      </w:r>
      <w:r w:rsidR="004C0E39" w:rsidRPr="009D0F48">
        <w:rPr>
          <w:rFonts w:ascii="GHEA Grapalat" w:hAnsi="GHEA Grapalat"/>
          <w:i/>
          <w:sz w:val="18"/>
          <w:szCs w:val="18"/>
        </w:rPr>
        <w:t>закупки</w:t>
      </w:r>
      <w:r w:rsidRPr="009D0F48">
        <w:rPr>
          <w:rFonts w:ascii="GHEA Grapalat" w:hAnsi="GHEA Grapalat"/>
          <w:i/>
          <w:sz w:val="18"/>
          <w:szCs w:val="18"/>
        </w:rPr>
        <w:t xml:space="preserve"> данного лота по заявке на закупку</w:t>
      </w:r>
      <w:r w:rsidR="005E226D" w:rsidRPr="009D0F48">
        <w:rPr>
          <w:rFonts w:ascii="GHEA Grapalat" w:hAnsi="GHEA Grapalat"/>
          <w:i/>
          <w:sz w:val="18"/>
          <w:szCs w:val="18"/>
        </w:rPr>
        <w:t>:</w:t>
      </w:r>
    </w:p>
    <w:p w:rsidR="00E8513D" w:rsidRPr="009D0F48" w:rsidRDefault="00E8513D" w:rsidP="00832AB3">
      <w:pPr>
        <w:pStyle w:val="FootnoteText"/>
        <w:jc w:val="both"/>
        <w:rPr>
          <w:rFonts w:ascii="GHEA Grapalat" w:hAnsi="GHEA Grapalat"/>
          <w:i/>
          <w:sz w:val="18"/>
          <w:szCs w:val="18"/>
        </w:rPr>
      </w:pPr>
      <w:r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Pr="009D0F4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rsidR="00E96941" w:rsidRPr="009D0F48" w:rsidRDefault="00832AB3" w:rsidP="00E96941">
      <w:pPr>
        <w:pStyle w:val="FootnoteText"/>
        <w:jc w:val="both"/>
        <w:rPr>
          <w:rFonts w:ascii="GHEA Grapalat" w:hAnsi="GHEA Grapalat"/>
          <w:i/>
          <w:sz w:val="18"/>
          <w:szCs w:val="18"/>
        </w:rPr>
      </w:pPr>
      <w:r w:rsidRPr="009D0F48">
        <w:rPr>
          <w:rFonts w:ascii="GHEA Grapalat" w:hAnsi="GHEA Grapalat"/>
          <w:i/>
          <w:sz w:val="18"/>
          <w:szCs w:val="18"/>
        </w:rPr>
        <w:t xml:space="preserve">- </w:t>
      </w:r>
      <w:r w:rsidR="00E96941"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00E96941" w:rsidRPr="009D0F4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D0F48">
        <w:rPr>
          <w:rFonts w:ascii="GHEA Grapalat" w:hAnsi="GHEA Grapalat"/>
          <w:i/>
          <w:sz w:val="18"/>
          <w:szCs w:val="18"/>
        </w:rPr>
        <w:t xml:space="preserve"> соглашения о неустойке</w:t>
      </w:r>
      <w:r w:rsidR="00E96941" w:rsidRPr="009D0F48">
        <w:rPr>
          <w:rFonts w:ascii="GHEA Grapalat" w:hAnsi="GHEA Grapalat"/>
          <w:i/>
          <w:sz w:val="18"/>
          <w:szCs w:val="18"/>
        </w:rPr>
        <w:t xml:space="preserve"> (приложение 4</w:t>
      </w:r>
      <w:del w:id="14" w:author="Vardan" w:date="2022-10-29T22:38:00Z">
        <w:r w:rsidR="00E96941" w:rsidRPr="009D0F48" w:rsidDel="00F11926">
          <w:rPr>
            <w:rFonts w:ascii="Cambria Math" w:hAnsi="Cambria Math" w:cs="Cambria Math"/>
            <w:i/>
            <w:sz w:val="18"/>
            <w:szCs w:val="18"/>
          </w:rPr>
          <w:delText>․</w:delText>
        </w:r>
      </w:del>
      <w:ins w:id="15" w:author="Vardan" w:date="2022-10-29T22:38:00Z">
        <w:r w:rsidR="00F11926" w:rsidRPr="009D0F48">
          <w:rPr>
            <w:rFonts w:ascii="Cambria Math" w:hAnsi="Cambria Math" w:cs="Cambria Math"/>
            <w:i/>
            <w:sz w:val="18"/>
            <w:szCs w:val="18"/>
          </w:rPr>
          <w:t>.</w:t>
        </w:r>
      </w:ins>
      <w:r w:rsidR="00E96941" w:rsidRPr="009D0F48">
        <w:rPr>
          <w:rFonts w:ascii="GHEA Grapalat" w:hAnsi="GHEA Grapalat"/>
          <w:i/>
          <w:sz w:val="18"/>
          <w:szCs w:val="18"/>
        </w:rPr>
        <w:t xml:space="preserve">2) </w:t>
      </w:r>
      <w:r w:rsidR="00E96941" w:rsidRPr="009D0F48">
        <w:rPr>
          <w:rFonts w:ascii="GHEA Grapalat" w:hAnsi="GHEA Grapalat" w:cs="GHEA Grapalat"/>
          <w:i/>
          <w:sz w:val="18"/>
          <w:szCs w:val="18"/>
        </w:rPr>
        <w:t>или</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а</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число</w:t>
      </w:r>
      <w:r w:rsidR="00E96941" w:rsidRPr="009D0F48">
        <w:rPr>
          <w:rFonts w:ascii="GHEA Grapalat" w:hAnsi="GHEA Grapalat"/>
          <w:i/>
          <w:sz w:val="18"/>
          <w:szCs w:val="18"/>
        </w:rPr>
        <w:t xml:space="preserve"> " 20 "</w:t>
      </w:r>
      <w:r w:rsidR="00E96941" w:rsidRPr="009D0F48">
        <w:rPr>
          <w:rFonts w:ascii="GHEA Grapalat" w:hAnsi="GHEA Grapalat" w:cs="GHEA Grapalat"/>
          <w:i/>
          <w:sz w:val="18"/>
          <w:szCs w:val="18"/>
        </w:rPr>
        <w:t>заменяется</w:t>
      </w:r>
      <w:r w:rsidR="00E96941" w:rsidRPr="009D0F48">
        <w:rPr>
          <w:rFonts w:ascii="GHEA Grapalat" w:hAnsi="GHEA Grapalat"/>
          <w:i/>
          <w:sz w:val="18"/>
          <w:szCs w:val="18"/>
        </w:rPr>
        <w:t xml:space="preserve"> </w:t>
      </w:r>
      <w:r w:rsidR="005A2C26" w:rsidRPr="009D0F48">
        <w:rPr>
          <w:rFonts w:ascii="GHEA Grapalat" w:hAnsi="GHEA Grapalat"/>
          <w:i/>
          <w:sz w:val="18"/>
          <w:szCs w:val="18"/>
        </w:rPr>
        <w:t>числом</w:t>
      </w:r>
      <w:r w:rsidR="00E96941" w:rsidRPr="009D0F48">
        <w:rPr>
          <w:rFonts w:ascii="GHEA Grapalat" w:hAnsi="GHEA Grapalat"/>
          <w:i/>
          <w:sz w:val="18"/>
          <w:szCs w:val="18"/>
        </w:rPr>
        <w:t xml:space="preserve"> "90".</w:t>
      </w:r>
    </w:p>
    <w:p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D544C1" w:rsidRPr="00BC30EA" w:rsidRDefault="00D544C1" w:rsidP="00832AB3">
      <w:pPr>
        <w:pStyle w:val="FootnoteText"/>
        <w:jc w:val="both"/>
        <w:rPr>
          <w:rFonts w:ascii="GHEA Grapalat" w:hAnsi="GHEA Grapalat"/>
          <w:i/>
          <w:sz w:val="18"/>
          <w:szCs w:val="18"/>
        </w:rPr>
      </w:pP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897E46" w:rsidRPr="00897E46">
        <w:rPr>
          <w:rFonts w:ascii="GHEA Grapalat" w:hAnsi="GHEA Grapalat"/>
        </w:rPr>
        <w:t>в одностороннем порядке утвержденного заявления-в виде неустойки (приложение 5.1) или наличных денег”.</w:t>
      </w:r>
      <w:r w:rsidR="001D2159">
        <w:rPr>
          <w:rStyle w:val="FootnoteReference"/>
          <w:rFonts w:ascii="GHEA Grapalat" w:hAnsi="GHEA Grapalat"/>
        </w:rPr>
        <w:footnoteReference w:customMarkFollows="1" w:id="6"/>
        <w:t>13</w:t>
      </w:r>
      <w:r w:rsidR="00375E5E">
        <w:rPr>
          <w:rFonts w:ascii="GHEA Grapalat" w:hAnsi="GHEA Grapalat"/>
        </w:rPr>
        <w:t>.</w:t>
      </w:r>
    </w:p>
    <w:p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w:t>
      </w:r>
      <w:r w:rsidR="0076763C" w:rsidRPr="009044F1">
        <w:rPr>
          <w:rFonts w:ascii="GHEA Grapalat" w:hAnsi="GHEA Grapalat"/>
        </w:rPr>
        <w:lastRenderedPageBreak/>
        <w:t>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720697" w:rsidRPr="000811C1">
        <w:rPr>
          <w:rFonts w:ascii="GHEA Grapalat" w:hAnsi="GHEA Grapalat" w:cs="Sylfaen"/>
        </w:rPr>
        <w:t>обеспечени</w:t>
      </w:r>
      <w:r w:rsidR="00720697">
        <w:rPr>
          <w:rFonts w:ascii="GHEA Grapalat" w:hAnsi="GHEA Grapalat" w:cs="Sylfaen"/>
        </w:rPr>
        <w:t>я</w:t>
      </w:r>
      <w:r w:rsidR="00720697" w:rsidRPr="000811C1">
        <w:rPr>
          <w:rFonts w:ascii="GHEA Grapalat" w:hAnsi="GHEA Grapalat" w:cs="Sylfaen"/>
        </w:rPr>
        <w:t xml:space="preserve"> </w:t>
      </w:r>
      <w:r w:rsidRPr="000811C1">
        <w:rPr>
          <w:rFonts w:ascii="GHEA Grapalat" w:hAnsi="GHEA Grapalat" w:cs="Sylfaen"/>
        </w:rPr>
        <w:t>договора</w:t>
      </w:r>
      <w:r w:rsidR="00720697">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25AFA" w:rsidRDefault="002807DD" w:rsidP="00EA64AF">
      <w:pPr>
        <w:widowControl w:val="0"/>
        <w:tabs>
          <w:tab w:val="left" w:pos="1134"/>
        </w:tabs>
        <w:spacing w:after="160"/>
        <w:ind w:firstLine="567"/>
        <w:jc w:val="both"/>
        <w:rPr>
          <w:rFonts w:ascii="GHEA Grapalat" w:hAnsi="GHEA Grapalat"/>
        </w:rPr>
      </w:pPr>
      <w:r>
        <w:rPr>
          <w:rFonts w:ascii="GHEA Grapalat" w:hAnsi="GHEA Grapalat"/>
          <w:b/>
        </w:rPr>
        <w:t xml:space="preserve"> </w:t>
      </w:r>
      <w:r w:rsidR="00525AFA"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уполномоченному органу</w:t>
      </w:r>
      <w:r w:rsidR="00525AFA" w:rsidRPr="00EA64AF">
        <w:rPr>
          <w:rFonts w:ascii="GHEA Grapalat" w:hAnsi="GHEA Grapalat"/>
          <w:lang w:val="hy-AM"/>
        </w:rPr>
        <w:t>,</w:t>
      </w:r>
      <w:r w:rsidR="00525AFA"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r>
        <w:rPr>
          <w:rFonts w:ascii="GHEA Grapalat" w:hAnsi="GHEA Grapalat"/>
          <w:b/>
        </w:rPr>
        <w:t xml:space="preserve">                </w:t>
      </w:r>
    </w:p>
    <w:p w:rsidR="002807DD" w:rsidRPr="00ED628D" w:rsidRDefault="002807DD" w:rsidP="002807DD">
      <w:pPr>
        <w:rPr>
          <w:rFonts w:ascii="GHEA Grapalat" w:hAnsi="GHEA Grapalat"/>
          <w:b/>
          <w:lang w:val="hy-AM"/>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3D3420">
        <w:rPr>
          <w:rStyle w:val="FootnoteReference"/>
          <w:rFonts w:ascii="GHEA Grapalat" w:hAnsi="GHEA Grapalat"/>
        </w:rPr>
        <w:footnoteReference w:customMarkFollows="1" w:id="7"/>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w:t>
      </w:r>
      <w:r w:rsidRPr="009044F1">
        <w:rPr>
          <w:rFonts w:ascii="GHEA Grapalat" w:hAnsi="GHEA Grapalat"/>
        </w:rPr>
        <w:lastRenderedPageBreak/>
        <w:t xml:space="preserve">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Default="003D3420">
      <w:pP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47984" w:rsidRPr="00570BBD" w:rsidRDefault="00E47984" w:rsidP="00E47984">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47984" w:rsidRPr="009044F1" w:rsidRDefault="00E47984" w:rsidP="00E47984">
      <w:pPr>
        <w:widowControl w:val="0"/>
        <w:spacing w:after="160"/>
        <w:jc w:val="both"/>
        <w:rPr>
          <w:ins w:id="16" w:author="Vardan" w:date="2022-05-29T22:22:00Z"/>
          <w:rFonts w:ascii="GHEA Grapalat" w:hAnsi="GHEA Grapalat" w:cs="Sylfaen"/>
          <w:b/>
        </w:rPr>
      </w:pPr>
    </w:p>
    <w:p w:rsidR="00E47984" w:rsidRPr="009044F1" w:rsidRDefault="00E47984" w:rsidP="00B46D58">
      <w:pPr>
        <w:widowControl w:val="0"/>
        <w:spacing w:after="160"/>
        <w:ind w:firstLine="567"/>
        <w:jc w:val="both"/>
        <w:rPr>
          <w:ins w:id="17" w:author="Vardan" w:date="2022-05-29T22:22:00Z"/>
          <w:rFonts w:ascii="GHEA Grapalat" w:hAnsi="GHEA Grapalat" w:cs="Sylfaen"/>
          <w:b/>
        </w:rPr>
      </w:pPr>
    </w:p>
    <w:p w:rsidR="00AE679C" w:rsidRPr="009044F1" w:rsidDel="00E47984" w:rsidRDefault="00AE679C" w:rsidP="00B46D58">
      <w:pPr>
        <w:widowControl w:val="0"/>
        <w:spacing w:after="160"/>
        <w:jc w:val="center"/>
        <w:rPr>
          <w:del w:id="18" w:author="Vardan" w:date="2022-05-29T22:21:00Z"/>
          <w:rFonts w:ascii="GHEA Grapalat" w:hAnsi="GHEA Grapalat" w:cs="Sylfaen"/>
          <w:b/>
        </w:rPr>
      </w:pPr>
    </w:p>
    <w:p w:rsidR="004373E3" w:rsidRDefault="004373E3" w:rsidP="00B46D58">
      <w:pPr>
        <w:rPr>
          <w:rFonts w:ascii="GHEA Grapalat" w:hAnsi="GHEA Grapalat"/>
          <w:b/>
        </w:rPr>
      </w:pPr>
      <w:del w:id="19" w:author="Vardan" w:date="2022-05-29T22:21:00Z">
        <w:r w:rsidDel="00E47984">
          <w:rPr>
            <w:rFonts w:ascii="GHEA Grapalat" w:hAnsi="GHEA Grapalat"/>
            <w:b/>
          </w:rPr>
          <w:br w:type="page"/>
        </w:r>
      </w:del>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3767EA" w:rsidRPr="003767EA">
        <w:rPr>
          <w:rFonts w:ascii="GHEA Grapalat" w:hAnsi="GHEA Grapalat"/>
          <w:b/>
        </w:rPr>
        <w:t>НА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8"/>
        <w:t>15</w:t>
      </w:r>
    </w:p>
    <w:p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 xml:space="preserve">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w:t>
      </w:r>
      <w:r w:rsidR="008626E5" w:rsidRPr="009044F1">
        <w:rPr>
          <w:rFonts w:ascii="GHEA Grapalat" w:hAnsi="GHEA Grapalat"/>
        </w:rPr>
        <w:lastRenderedPageBreak/>
        <w:t>такого полномочия.</w:t>
      </w:r>
    </w:p>
    <w:p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Default="00B2572B" w:rsidP="00897E46">
      <w:pPr>
        <w:pStyle w:val="BodyTextIndent3"/>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w:t>
      </w:r>
      <w:r w:rsidR="003767EA" w:rsidRPr="003767EA">
        <w:rPr>
          <w:rFonts w:ascii="GHEA Grapalat" w:hAnsi="GHEA Grapalat"/>
          <w:b/>
          <w:sz w:val="24"/>
          <w:szCs w:val="24"/>
        </w:rPr>
        <w:t>на 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5179DD" w:rsidRPr="005179DD">
        <w:rPr>
          <w:rFonts w:ascii="GHEA Grapalat" w:hAnsi="GHEA Grapalat"/>
          <w:sz w:val="24"/>
          <w:szCs w:val="24"/>
        </w:rPr>
        <w:t>ԱԳՆ-ԳՀԾՁԲ-2</w:t>
      </w:r>
      <w:r w:rsidR="00C567E1">
        <w:rPr>
          <w:rFonts w:ascii="GHEA Grapalat" w:hAnsi="GHEA Grapalat"/>
          <w:sz w:val="24"/>
          <w:szCs w:val="24"/>
          <w:lang w:val="hy-AM"/>
        </w:rPr>
        <w:t>5</w:t>
      </w:r>
      <w:r w:rsidR="005179DD" w:rsidRPr="005179DD">
        <w:rPr>
          <w:rFonts w:ascii="GHEA Grapalat" w:hAnsi="GHEA Grapalat"/>
          <w:sz w:val="24"/>
          <w:szCs w:val="24"/>
        </w:rPr>
        <w:t>/01</w:t>
      </w: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3767EA" w:rsidP="00B46D58">
      <w:pPr>
        <w:pStyle w:val="Heading6"/>
        <w:keepNext w:val="0"/>
        <w:widowControl w:val="0"/>
        <w:spacing w:after="160"/>
        <w:jc w:val="center"/>
        <w:rPr>
          <w:rFonts w:ascii="GHEA Grapalat" w:hAnsi="GHEA Grapalat" w:cs="Arial"/>
          <w:color w:val="auto"/>
          <w:sz w:val="24"/>
          <w:szCs w:val="24"/>
        </w:rPr>
      </w:pPr>
      <w:r>
        <w:rPr>
          <w:rFonts w:ascii="GHEA Grapalat" w:hAnsi="GHEA Grapalat"/>
          <w:color w:val="auto"/>
          <w:sz w:val="24"/>
          <w:szCs w:val="24"/>
        </w:rPr>
        <w:t xml:space="preserve">на участие </w:t>
      </w:r>
      <w:r w:rsidR="00B2572B" w:rsidRPr="00374F4A">
        <w:rPr>
          <w:rFonts w:ascii="GHEA Grapalat" w:hAnsi="GHEA Grapalat"/>
          <w:color w:val="auto"/>
          <w:sz w:val="24"/>
          <w:szCs w:val="24"/>
        </w:rPr>
        <w:t xml:space="preserve"> </w:t>
      </w:r>
      <w:r w:rsidRPr="003767EA">
        <w:rPr>
          <w:rFonts w:ascii="GHEA Grapalat" w:hAnsi="GHEA Grapalat"/>
          <w:color w:val="auto"/>
          <w:sz w:val="24"/>
          <w:szCs w:val="24"/>
        </w:rPr>
        <w:t>на 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5179DD" w:rsidRPr="005179DD">
        <w:rPr>
          <w:rFonts w:ascii="GHEA Grapalat" w:hAnsi="GHEA Grapalat"/>
        </w:rPr>
        <w:t>ԱԳՆ-ԳՀԾՁԲ-2</w:t>
      </w:r>
      <w:r w:rsidR="00C567E1">
        <w:rPr>
          <w:rFonts w:ascii="GHEA Grapalat" w:hAnsi="GHEA Grapalat"/>
          <w:lang w:val="hy-AM"/>
        </w:rPr>
        <w:t>5</w:t>
      </w:r>
      <w:r w:rsidR="005179DD" w:rsidRPr="005179DD">
        <w:rPr>
          <w:rFonts w:ascii="GHEA Grapalat" w:hAnsi="GHEA Grapalat"/>
        </w:rPr>
        <w:t>/01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67EA" w:rsidP="00B46D58">
      <w:pPr>
        <w:spacing w:after="160"/>
        <w:jc w:val="both"/>
        <w:rPr>
          <w:rFonts w:ascii="GHEA Grapalat" w:hAnsi="GHEA Grapalat"/>
        </w:rPr>
      </w:pPr>
      <w:r w:rsidRPr="003767EA">
        <w:rPr>
          <w:rFonts w:ascii="GHEA Grapalat" w:hAnsi="GHEA Grapalat"/>
        </w:rPr>
        <w:t xml:space="preserve">на запрос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rsidR="00A3536B" w:rsidRPr="0001546B" w:rsidRDefault="00A3536B" w:rsidP="00A3536B">
      <w:pPr>
        <w:rPr>
          <w:rFonts w:ascii="GHEA Grapalat" w:hAnsi="GHEA Grapalat"/>
          <w:i/>
          <w:sz w:val="16"/>
          <w:vertAlign w:val="superscript"/>
          <w:lang w:val="es-ES"/>
        </w:rPr>
      </w:pPr>
    </w:p>
    <w:p w:rsidR="00A3536B" w:rsidRPr="003823BA" w:rsidRDefault="00A3536B" w:rsidP="00A3536B">
      <w:pPr>
        <w:rPr>
          <w:rFonts w:ascii="GHEA Grapalat" w:hAnsi="GHEA Grapalat" w:cs="Sylfaen"/>
          <w:sz w:val="20"/>
        </w:rPr>
      </w:pPr>
      <w:r w:rsidRPr="0001546B">
        <w:rPr>
          <w:rFonts w:ascii="GHEA Grapalat" w:hAnsi="GHEA Grapalat"/>
          <w:lang w:val="hy-AM"/>
        </w:rPr>
        <w:lastRenderedPageBreak/>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w:t>
      </w:r>
      <w:r w:rsidR="003767EA" w:rsidRPr="003767EA">
        <w:rPr>
          <w:rFonts w:ascii="GHEA Grapalat" w:hAnsi="GHEA Grapalat"/>
          <w:color w:val="000000" w:themeColor="text1"/>
          <w:spacing w:val="-4"/>
        </w:rPr>
        <w:t>на 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5179DD" w:rsidRPr="005179DD">
        <w:rPr>
          <w:rFonts w:ascii="GHEA Grapalat" w:hAnsi="GHEA Grapalat"/>
        </w:rPr>
        <w:t>ԱԳՆ-ԳՀԾՁԲ-2</w:t>
      </w:r>
      <w:r w:rsidR="00C567E1">
        <w:rPr>
          <w:rFonts w:ascii="GHEA Grapalat" w:hAnsi="GHEA Grapalat"/>
          <w:lang w:val="hy-AM"/>
        </w:rPr>
        <w:t>5</w:t>
      </w:r>
      <w:r w:rsidR="005179DD" w:rsidRPr="005179DD">
        <w:rPr>
          <w:rFonts w:ascii="GHEA Grapalat" w:hAnsi="GHEA Grapalat"/>
        </w:rPr>
        <w:t>/01</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rsidR="00A3536B" w:rsidRPr="0001546B" w:rsidRDefault="00A3536B" w:rsidP="00A3536B">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rsidR="006B3E56" w:rsidRPr="00F738FA" w:rsidRDefault="00A3536B" w:rsidP="00850153">
      <w:pPr>
        <w:widowControl w:val="0"/>
        <w:spacing w:after="16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767EA" w:rsidRPr="003767EA">
        <w:rPr>
          <w:rFonts w:ascii="GHEA Grapalat" w:hAnsi="GHEA Grapalat"/>
        </w:rPr>
        <w:t xml:space="preserve">на запрос котировок </w:t>
      </w:r>
      <w:r w:rsidR="006B3E56" w:rsidRPr="00F738FA">
        <w:rPr>
          <w:rFonts w:ascii="GHEA Grapalat" w:hAnsi="GHEA Grapalat"/>
        </w:rPr>
        <w:t xml:space="preserve">под кодом </w:t>
      </w:r>
      <w:r w:rsidR="005179DD" w:rsidRPr="005179DD">
        <w:rPr>
          <w:rFonts w:ascii="GHEA Grapalat" w:hAnsi="GHEA Grapalat"/>
        </w:rPr>
        <w:t>ԱԳՆ-ԳՀԾՁԲ-2</w:t>
      </w:r>
      <w:r w:rsidR="00C567E1">
        <w:rPr>
          <w:rFonts w:ascii="GHEA Grapalat" w:hAnsi="GHEA Grapalat"/>
          <w:lang w:val="hy-AM"/>
        </w:rPr>
        <w:t>5</w:t>
      </w:r>
      <w:r w:rsidR="005179DD" w:rsidRPr="005179DD">
        <w:rPr>
          <w:rFonts w:ascii="GHEA Grapalat" w:hAnsi="GHEA Grapalat"/>
        </w:rPr>
        <w:t>/01</w:t>
      </w:r>
    </w:p>
    <w:p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20"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rsidR="006B3E56" w:rsidRPr="002C10A0" w:rsidRDefault="006B3E56" w:rsidP="003767EA">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003767EA">
        <w:rPr>
          <w:rFonts w:ascii="GHEA Grapalat" w:hAnsi="GHEA Grapalat"/>
          <w:spacing w:val="-6"/>
        </w:rPr>
        <w:t xml:space="preserve"> приглашением </w:t>
      </w:r>
      <w:r w:rsidRPr="002C10A0">
        <w:rPr>
          <w:rFonts w:ascii="GHEA Grapalat" w:hAnsi="GHEA Grapalat"/>
          <w:spacing w:val="-6"/>
        </w:rPr>
        <w:t xml:space="preserve"> </w:t>
      </w:r>
      <w:r w:rsidR="003767EA" w:rsidRPr="003767EA">
        <w:rPr>
          <w:rFonts w:ascii="GHEA Grapalat" w:hAnsi="GHEA Grapalat"/>
        </w:rPr>
        <w:t>на запрос котировок</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rsidR="006B3E56" w:rsidRDefault="00155668" w:rsidP="00155668">
      <w:pPr>
        <w:widowControl w:val="0"/>
        <w:spacing w:after="16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9"/>
        <w:t>**</w:t>
      </w:r>
      <w:r w:rsidR="006B3E56" w:rsidRPr="00155668">
        <w:rPr>
          <w:rFonts w:ascii="GHEA Grapalat" w:hAnsi="GHEA Grapalat"/>
          <w:sz w:val="28"/>
          <w:szCs w:val="28"/>
        </w:rPr>
        <w:t xml:space="preserve"> </w:t>
      </w:r>
    </w:p>
    <w:p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6B3E56" w:rsidRPr="00D3436F" w:rsidRDefault="006B3E56" w:rsidP="00B46D58">
      <w:pPr>
        <w:tabs>
          <w:tab w:val="left" w:pos="7371"/>
        </w:tabs>
        <w:spacing w:after="160"/>
        <w:ind w:left="3544" w:firstLine="3"/>
        <w:jc w:val="both"/>
        <w:rPr>
          <w:rFonts w:ascii="GHEA Grapalat" w:hAnsi="GHEA Grapalat"/>
          <w:sz w:val="16"/>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B1013B" w:rsidRDefault="00B1013B">
      <w:pPr>
        <w:rPr>
          <w:rFonts w:ascii="GHEA Grapalat" w:hAnsi="GHEA Grapalat"/>
          <w:b/>
        </w:rPr>
      </w:pPr>
      <w:r>
        <w:rPr>
          <w:rFonts w:ascii="GHEA Grapalat" w:hAnsi="GHEA Grapalat"/>
          <w:b/>
        </w:rPr>
        <w:br w:type="page"/>
      </w: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Pr="005F52BD" w:rsidRDefault="001E7EAA" w:rsidP="00DB6B33">
      <w:pPr>
        <w:jc w:val="right"/>
        <w:rPr>
          <w:rFonts w:ascii="GHEA Grapalat" w:hAnsi="GHEA Grapalat"/>
          <w:b/>
        </w:rPr>
      </w:pPr>
    </w:p>
    <w:p w:rsidR="001E7EAA" w:rsidRDefault="001E7EAA">
      <w:pPr>
        <w:rPr>
          <w:rFonts w:ascii="GHEA Grapalat" w:hAnsi="GHEA Grapalat"/>
          <w:b/>
        </w:rPr>
      </w:pPr>
      <w:r>
        <w:rPr>
          <w:rFonts w:ascii="GHEA Grapalat" w:hAnsi="GHEA Grapalat"/>
          <w:b/>
        </w:rPr>
        <w:br w:type="page"/>
      </w:r>
    </w:p>
    <w:p w:rsidR="00DB6B33" w:rsidRDefault="00DB6B33" w:rsidP="00DB6B33">
      <w:pPr>
        <w:jc w:val="right"/>
        <w:rPr>
          <w:rFonts w:ascii="GHEA Grapalat" w:hAnsi="GHEA Grapalat"/>
          <w:b/>
        </w:rPr>
      </w:pPr>
      <w:r>
        <w:rPr>
          <w:rFonts w:ascii="GHEA Grapalat" w:hAnsi="GHEA Grapalat"/>
          <w:b/>
        </w:rPr>
        <w:lastRenderedPageBreak/>
        <w:t>Приложение 1.</w:t>
      </w:r>
      <w:r w:rsidR="00AC6131">
        <w:rPr>
          <w:rFonts w:ascii="GHEA Grapalat" w:hAnsi="GHEA Grapalat"/>
          <w:b/>
        </w:rPr>
        <w:t>2</w:t>
      </w:r>
      <w:r>
        <w:rPr>
          <w:rFonts w:ascii="GHEA Grapalat" w:hAnsi="GHEA Grapalat"/>
          <w:b/>
        </w:rPr>
        <w:t xml:space="preserve">** </w:t>
      </w:r>
    </w:p>
    <w:p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w:t>
      </w:r>
      <w:r w:rsidR="003767EA" w:rsidRPr="003767EA">
        <w:rPr>
          <w:rFonts w:ascii="GHEA Grapalat" w:hAnsi="GHEA Grapalat"/>
          <w:b/>
        </w:rPr>
        <w:t>на запрос котировок</w:t>
      </w:r>
    </w:p>
    <w:p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5179DD" w:rsidRPr="005179DD">
        <w:rPr>
          <w:rFonts w:ascii="GHEA Grapalat" w:hAnsi="GHEA Grapalat"/>
          <w:b/>
          <w:i w:val="0"/>
          <w:sz w:val="24"/>
          <w:szCs w:val="24"/>
        </w:rPr>
        <w:t>ԱԳՆ-ԳՀԾՁԲ-2</w:t>
      </w:r>
      <w:r w:rsidR="00C567E1">
        <w:rPr>
          <w:rFonts w:ascii="GHEA Grapalat" w:hAnsi="GHEA Grapalat"/>
          <w:b/>
          <w:i w:val="0"/>
          <w:sz w:val="24"/>
          <w:szCs w:val="24"/>
          <w:lang w:val="hy-AM"/>
        </w:rPr>
        <w:t>5</w:t>
      </w:r>
      <w:r w:rsidR="005179DD" w:rsidRPr="005179DD">
        <w:rPr>
          <w:rFonts w:ascii="GHEA Grapalat" w:hAnsi="GHEA Grapalat"/>
          <w:b/>
          <w:i w:val="0"/>
          <w:sz w:val="24"/>
          <w:szCs w:val="24"/>
        </w:rPr>
        <w:t>/01</w:t>
      </w: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Default="00AC34B0" w:rsidP="00AC34B0">
      <w:pPr>
        <w:ind w:left="360" w:hanging="360"/>
        <w:jc w:val="center"/>
        <w:rPr>
          <w:rFonts w:ascii="GHEA Grapalat" w:hAnsi="GHEA Grapalat"/>
          <w:b/>
        </w:rPr>
      </w:pPr>
      <w:r>
        <w:rPr>
          <w:rFonts w:ascii="GHEA Grapalat" w:hAnsi="GHEA Grapalat"/>
          <w:b/>
        </w:rPr>
        <w:t>ФОРМА</w:t>
      </w:r>
    </w:p>
    <w:p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C34B0" w:rsidRPr="00ED3A13" w:rsidRDefault="00AC34B0" w:rsidP="00AC34B0">
      <w:pPr>
        <w:ind w:left="360" w:hanging="360"/>
        <w:jc w:val="center"/>
        <w:rPr>
          <w:rFonts w:ascii="GHEA Grapalat" w:eastAsia="GHEA Grapalat" w:hAnsi="GHEA Grapalat" w:cs="GHEA Grapalat"/>
          <w:b/>
        </w:rPr>
      </w:pPr>
    </w:p>
    <w:p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487"/>
        </w:trPr>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rPr>
          <w:rFonts w:ascii="GHEA Grapalat" w:eastAsia="GHEA Grapalat" w:hAnsi="GHEA Grapalat" w:cs="GHEA Grapalat"/>
        </w:rPr>
      </w:pPr>
    </w:p>
    <w:p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361"/>
        </w:trPr>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C34B0" w:rsidRPr="00FD1EE4" w:rsidRDefault="004B6201"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4B6201"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4B6201"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4B6201"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4B6201"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4B6201"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4B6201"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rsidTr="00DF1F49">
        <w:trPr>
          <w:trHeight w:val="684"/>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C34B0" w:rsidRPr="006B364D" w:rsidRDefault="004B6201"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F10CBA" w:rsidRDefault="004B6201"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4B6201"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rsidTr="00DF1F49">
        <w:tc>
          <w:tcPr>
            <w:tcW w:w="9016" w:type="dxa"/>
            <w:gridSpan w:val="2"/>
            <w:vAlign w:val="center"/>
          </w:tcPr>
          <w:p w:rsidR="00AC34B0" w:rsidRPr="00FD1EE4" w:rsidRDefault="004B6201"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4B6201"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C34B0" w:rsidRPr="00FD1EE4" w:rsidTr="00DF1F49">
        <w:trPr>
          <w:trHeight w:val="684"/>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C34B0" w:rsidRPr="00C843BA" w:rsidRDefault="004B6201"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C843BA" w:rsidRDefault="004B6201"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4B6201"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rsidTr="00DF1F49">
        <w:tc>
          <w:tcPr>
            <w:tcW w:w="9016" w:type="dxa"/>
            <w:gridSpan w:val="2"/>
            <w:vAlign w:val="center"/>
          </w:tcPr>
          <w:p w:rsidR="00AC34B0" w:rsidRPr="00FD1EE4" w:rsidRDefault="004B6201"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rsidTr="00DF1F49">
        <w:tc>
          <w:tcPr>
            <w:tcW w:w="9016" w:type="dxa"/>
            <w:gridSpan w:val="2"/>
            <w:vAlign w:val="center"/>
          </w:tcPr>
          <w:p w:rsidR="00AC34B0" w:rsidRPr="00FD1EE4" w:rsidRDefault="004B6201"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rsidTr="00DF1F49">
        <w:tc>
          <w:tcPr>
            <w:tcW w:w="9016" w:type="dxa"/>
            <w:gridSpan w:val="2"/>
            <w:vAlign w:val="center"/>
          </w:tcPr>
          <w:p w:rsidR="00AC34B0" w:rsidRPr="00FD1EE4" w:rsidRDefault="004B6201"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B23852" w:rsidRDefault="004B6201"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rsidR="00AC34B0" w:rsidRPr="00FD1EE4" w:rsidRDefault="004B6201"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AC34B0" w:rsidRPr="005600B4" w:rsidRDefault="004B6201"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rsidR="00AC34B0" w:rsidRPr="005600B4" w:rsidRDefault="004B6201"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rPr>
          <w:trHeight w:val="853"/>
        </w:trPr>
        <w:tc>
          <w:tcPr>
            <w:tcW w:w="2835" w:type="dxa"/>
            <w:vMerge w:val="restart"/>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bl>
    <w:p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rsidTr="00DF1F49">
        <w:tc>
          <w:tcPr>
            <w:tcW w:w="9016" w:type="dxa"/>
            <w:shd w:val="clear" w:color="auto" w:fill="DBE5F1" w:themeFill="accent1" w:themeFillTint="33"/>
          </w:tcPr>
          <w:p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rsidTr="00DF1F49">
        <w:trPr>
          <w:trHeight w:val="10187"/>
        </w:trPr>
        <w:tc>
          <w:tcPr>
            <w:tcW w:w="9016" w:type="dxa"/>
          </w:tcPr>
          <w:p w:rsidR="00AC34B0" w:rsidRPr="00FD1EE4" w:rsidRDefault="00AC34B0" w:rsidP="00DF1F49">
            <w:pPr>
              <w:rPr>
                <w:rFonts w:ascii="GHEA Grapalat" w:eastAsia="GHEA Grapalat" w:hAnsi="GHEA Grapalat" w:cs="GHEA Grapalat"/>
                <w:b/>
                <w:color w:val="000000"/>
              </w:rPr>
            </w:pPr>
          </w:p>
        </w:tc>
      </w:tr>
    </w:tbl>
    <w:p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Default="00AC34B0" w:rsidP="00AC34B0">
      <w:pPr>
        <w:rPr>
          <w:rFonts w:ascii="GHEA Grapalat" w:hAnsi="GHEA Grapalat"/>
          <w:b/>
        </w:rPr>
      </w:pPr>
    </w:p>
    <w:p w:rsidR="00AC34B0" w:rsidRDefault="00AC34B0" w:rsidP="00AC34B0">
      <w:pPr>
        <w:rPr>
          <w:ins w:id="22" w:author="Inesa Kocharyan" w:date="2021-09-01T11:45:00Z"/>
          <w:rFonts w:ascii="GHEA Grapalat" w:hAnsi="GHEA Grapalat"/>
          <w:b/>
        </w:rPr>
      </w:pPr>
    </w:p>
    <w:p w:rsidR="00AC34B0" w:rsidRDefault="00AC34B0" w:rsidP="00AC34B0">
      <w:pPr>
        <w:rPr>
          <w:rFonts w:ascii="GHEA Grapalat" w:hAnsi="GHEA Grapalat"/>
          <w:b/>
        </w:rPr>
      </w:pPr>
      <w:r>
        <w:rPr>
          <w:rFonts w:ascii="GHEA Grapalat" w:hAnsi="GHEA Grapalat"/>
          <w:b/>
        </w:rPr>
        <w:br w:type="page"/>
      </w:r>
    </w:p>
    <w:p w:rsidR="00AC34B0" w:rsidRDefault="00AC34B0" w:rsidP="00AC34B0">
      <w:pPr>
        <w:spacing w:line="360" w:lineRule="auto"/>
        <w:contextualSpacing/>
        <w:jc w:val="center"/>
        <w:rPr>
          <w:rFonts w:ascii="GHEA Grapalat" w:hAnsi="GHEA Grapalat"/>
          <w:b/>
        </w:rPr>
      </w:pPr>
    </w:p>
    <w:p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w:t>
      </w:r>
      <w:r w:rsidRPr="000306ED">
        <w:rPr>
          <w:rFonts w:ascii="GHEA Grapalat" w:hAnsi="GHEA Grapalat"/>
        </w:rPr>
        <w:lastRenderedPageBreak/>
        <w:t xml:space="preserve">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DB6B33" w:rsidRDefault="00DB6B33" w:rsidP="00AC34B0">
      <w:pPr>
        <w:pStyle w:val="BodyTextIndent3"/>
        <w:widowControl w:val="0"/>
        <w:spacing w:after="160" w:line="240" w:lineRule="auto"/>
        <w:ind w:firstLine="0"/>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3767EA" w:rsidRPr="003767EA">
        <w:rPr>
          <w:rFonts w:ascii="GHEA Grapalat" w:hAnsi="GHEA Grapalat"/>
          <w:b/>
          <w:sz w:val="24"/>
          <w:szCs w:val="24"/>
        </w:rPr>
        <w:t>на 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179DD" w:rsidRPr="005179DD">
        <w:rPr>
          <w:rFonts w:ascii="GHEA Grapalat" w:hAnsi="GHEA Grapalat"/>
          <w:b/>
          <w:sz w:val="24"/>
          <w:szCs w:val="24"/>
        </w:rPr>
        <w:t>ԱԳՆ-ԳՀԾՁԲ-2</w:t>
      </w:r>
      <w:r w:rsidR="00C567E1">
        <w:rPr>
          <w:rFonts w:ascii="GHEA Grapalat" w:hAnsi="GHEA Grapalat"/>
          <w:b/>
          <w:sz w:val="24"/>
          <w:szCs w:val="24"/>
          <w:lang w:val="hy-AM"/>
        </w:rPr>
        <w:t>5</w:t>
      </w:r>
      <w:r w:rsidR="005179DD" w:rsidRPr="005179DD">
        <w:rPr>
          <w:rFonts w:ascii="GHEA Grapalat" w:hAnsi="GHEA Grapalat"/>
          <w:b/>
          <w:sz w:val="24"/>
          <w:szCs w:val="24"/>
        </w:rPr>
        <w:t>/01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3767EA" w:rsidRPr="003767EA">
        <w:rPr>
          <w:rFonts w:ascii="GHEA Grapalat" w:hAnsi="GHEA Grapalat"/>
          <w:spacing w:val="-6"/>
        </w:rPr>
        <w:t>на запрос котировок</w:t>
      </w:r>
      <w:r w:rsidRPr="005744FC">
        <w:rPr>
          <w:rFonts w:ascii="GHEA Grapalat" w:hAnsi="GHEA Grapalat"/>
          <w:spacing w:val="-6"/>
        </w:rPr>
        <w:t xml:space="preserve"> под кодом </w:t>
      </w:r>
      <w:r w:rsidR="005179DD" w:rsidRPr="005179DD">
        <w:rPr>
          <w:rFonts w:ascii="GHEA Grapalat" w:hAnsi="GHEA Grapalat"/>
          <w:spacing w:val="-6"/>
        </w:rPr>
        <w:t>ԱԳՆ-ԳՀԾՁԲ-2</w:t>
      </w:r>
      <w:r w:rsidR="00C567E1">
        <w:rPr>
          <w:rFonts w:ascii="GHEA Grapalat" w:hAnsi="GHEA Grapalat"/>
          <w:spacing w:val="-6"/>
          <w:lang w:val="hy-AM"/>
        </w:rPr>
        <w:t>5</w:t>
      </w:r>
      <w:r w:rsidR="005179DD" w:rsidRPr="005179DD">
        <w:rPr>
          <w:rFonts w:ascii="GHEA Grapalat" w:hAnsi="GHEA Grapalat"/>
          <w:spacing w:val="-6"/>
        </w:rPr>
        <w:t>/01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rPr>
                <w:rFonts w:ascii="GHEA Grapalat" w:hAnsi="GHEA Grapalat"/>
                <w:sz w:val="20"/>
                <w:szCs w:val="20"/>
              </w:rPr>
            </w:pP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A77CB2" w:rsidRDefault="00A77CB2" w:rsidP="00A77CB2">
      <w:pPr>
        <w:rPr>
          <w:rFonts w:ascii="GHEA Grapalat" w:hAnsi="GHEA Grapalat"/>
          <w:i/>
          <w:sz w:val="22"/>
          <w:szCs w:val="22"/>
        </w:rPr>
      </w:pPr>
    </w:p>
    <w:p w:rsidR="00A77CB2" w:rsidRDefault="00A77CB2" w:rsidP="00A77CB2">
      <w:pPr>
        <w:jc w:val="both"/>
        <w:rPr>
          <w:rFonts w:ascii="GHEA Grapalat" w:hAnsi="GHEA Grapalat"/>
          <w:i/>
          <w:sz w:val="22"/>
          <w:szCs w:val="22"/>
        </w:rPr>
      </w:pPr>
    </w:p>
    <w:p w:rsidR="003D2FE2" w:rsidRPr="00503411"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00551887" w:rsidRPr="00503411">
        <w:rPr>
          <w:rFonts w:ascii="GHEA Grapalat" w:hAnsi="GHEA Grapalat"/>
          <w:b/>
          <w:i/>
          <w:sz w:val="22"/>
          <w:szCs w:val="22"/>
        </w:rPr>
        <w:t>2</w:t>
      </w:r>
    </w:p>
    <w:p w:rsidR="003D2FE2" w:rsidRPr="00C4254E"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 xml:space="preserve">к Приглашению </w:t>
      </w:r>
      <w:r w:rsidR="003767EA" w:rsidRPr="003767EA">
        <w:rPr>
          <w:rFonts w:ascii="GHEA Grapalat" w:hAnsi="GHEA Grapalat"/>
          <w:b/>
          <w:i/>
          <w:sz w:val="22"/>
          <w:szCs w:val="22"/>
        </w:rPr>
        <w:t>на запрос котировок</w:t>
      </w:r>
      <w:r w:rsidRPr="00302A3A">
        <w:rPr>
          <w:rFonts w:ascii="GHEA Grapalat" w:hAnsi="GHEA Grapalat" w:cs="GHEA Grapalat"/>
          <w:b/>
          <w:i/>
          <w:sz w:val="22"/>
          <w:szCs w:val="22"/>
        </w:rPr>
        <w:br/>
      </w:r>
      <w:r w:rsidRPr="00302A3A">
        <w:rPr>
          <w:rFonts w:ascii="GHEA Grapalat" w:hAnsi="GHEA Grapalat"/>
          <w:b/>
          <w:i/>
          <w:sz w:val="22"/>
          <w:szCs w:val="22"/>
        </w:rPr>
        <w:t xml:space="preserve">под кодом </w:t>
      </w:r>
      <w:r w:rsidR="005179DD" w:rsidRPr="005179DD">
        <w:rPr>
          <w:rFonts w:ascii="GHEA Grapalat" w:hAnsi="GHEA Grapalat"/>
          <w:b/>
          <w:i/>
          <w:sz w:val="22"/>
          <w:szCs w:val="22"/>
        </w:rPr>
        <w:t>ԱԳՆ-ԳՀԾՁԲ-2</w:t>
      </w:r>
      <w:r w:rsidR="00C567E1">
        <w:rPr>
          <w:rFonts w:ascii="GHEA Grapalat" w:hAnsi="GHEA Grapalat"/>
          <w:b/>
          <w:i/>
          <w:sz w:val="22"/>
          <w:szCs w:val="22"/>
          <w:lang w:val="hy-AM"/>
        </w:rPr>
        <w:t>5</w:t>
      </w:r>
      <w:r w:rsidR="005179DD" w:rsidRPr="005179DD">
        <w:rPr>
          <w:rFonts w:ascii="GHEA Grapalat" w:hAnsi="GHEA Grapalat"/>
          <w:b/>
          <w:i/>
          <w:sz w:val="22"/>
          <w:szCs w:val="22"/>
        </w:rPr>
        <w:t>/01</w:t>
      </w:r>
    </w:p>
    <w:p w:rsidR="003D2FE2" w:rsidRPr="00B138F3" w:rsidRDefault="00C4254E" w:rsidP="00C4254E">
      <w:pPr>
        <w:widowControl w:val="0"/>
        <w:tabs>
          <w:tab w:val="left" w:pos="9837"/>
        </w:tabs>
        <w:spacing w:after="160"/>
        <w:rPr>
          <w:rFonts w:ascii="GHEA Grapalat" w:hAnsi="GHEA Grapalat"/>
          <w:b/>
          <w:sz w:val="22"/>
          <w:szCs w:val="22"/>
        </w:rPr>
      </w:pPr>
      <w:r>
        <w:rPr>
          <w:rFonts w:ascii="GHEA Grapalat" w:hAnsi="GHEA Grapalat"/>
          <w:b/>
          <w:sz w:val="22"/>
          <w:szCs w:val="22"/>
        </w:rPr>
        <w:tab/>
      </w: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2936D5" w:rsidRPr="002936D5">
        <w:rPr>
          <w:rFonts w:ascii="GHEA Grapalat" w:hAnsi="GHEA Grapalat"/>
          <w:spacing w:val="-6"/>
          <w:sz w:val="22"/>
          <w:szCs w:val="22"/>
        </w:rPr>
        <w:t xml:space="preserve">Министерство иностранних дел РА </w:t>
      </w:r>
      <w:r w:rsidRPr="00B138F3">
        <w:rPr>
          <w:rFonts w:ascii="GHEA Grapalat" w:hAnsi="GHEA Grapalat"/>
          <w:spacing w:val="-6"/>
          <w:sz w:val="22"/>
          <w:szCs w:val="22"/>
        </w:rPr>
        <w:t xml:space="preserve">далее — Заказчик) </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5179DD" w:rsidRPr="005179DD">
        <w:rPr>
          <w:rFonts w:ascii="GHEA Grapalat" w:hAnsi="GHEA Grapalat"/>
          <w:sz w:val="22"/>
          <w:szCs w:val="22"/>
        </w:rPr>
        <w:t>ԱԳՆ-ԳՀԾՁԲ-2</w:t>
      </w:r>
      <w:r w:rsidR="00C567E1">
        <w:rPr>
          <w:rFonts w:ascii="GHEA Grapalat" w:hAnsi="GHEA Grapalat"/>
          <w:sz w:val="22"/>
          <w:szCs w:val="22"/>
          <w:lang w:val="hy-AM"/>
        </w:rPr>
        <w:t>5</w:t>
      </w:r>
      <w:r w:rsidR="005179DD" w:rsidRPr="005179DD">
        <w:rPr>
          <w:rFonts w:ascii="GHEA Grapalat" w:hAnsi="GHEA Grapalat"/>
          <w:sz w:val="22"/>
          <w:szCs w:val="22"/>
        </w:rPr>
        <w:t>/01</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w:t>
      </w:r>
      <w:r w:rsidRPr="00B138F3">
        <w:rPr>
          <w:rFonts w:ascii="GHEA Grapalat" w:hAnsi="GHEA Grapalat"/>
          <w:sz w:val="22"/>
          <w:szCs w:val="22"/>
        </w:rPr>
        <w:lastRenderedPageBreak/>
        <w:t>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0211F4" w:rsidRDefault="003D2FE2" w:rsidP="000211F4">
      <w:pPr>
        <w:widowControl w:val="0"/>
        <w:spacing w:after="16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686472" w:rsidRPr="003A1A43"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rsidR="00686472" w:rsidRPr="003A1A43" w:rsidRDefault="00686472" w:rsidP="00686472">
      <w:pPr>
        <w:widowControl w:val="0"/>
        <w:jc w:val="both"/>
        <w:rPr>
          <w:rFonts w:ascii="GHEA Grapalat" w:hAnsi="GHEA Grapalat"/>
          <w:sz w:val="22"/>
          <w:szCs w:val="22"/>
        </w:rPr>
      </w:pP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686472" w:rsidRPr="00EF0787"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00EF0787" w:rsidRPr="0038674A">
        <w:rPr>
          <w:rFonts w:ascii="GHEA Grapalat" w:hAnsi="GHEA Grapalat"/>
          <w:sz w:val="22"/>
          <w:szCs w:val="22"/>
          <w:vertAlign w:val="superscript"/>
        </w:rPr>
        <w:t xml:space="preserve"> </w:t>
      </w:r>
      <w:r w:rsidR="00EF0787">
        <w:rPr>
          <w:rFonts w:ascii="GHEA Grapalat" w:hAnsi="GHEA Grapalat"/>
          <w:sz w:val="22"/>
          <w:szCs w:val="22"/>
          <w:vertAlign w:val="superscript"/>
        </w:rPr>
        <w:t>компании</w:t>
      </w: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686472" w:rsidRPr="00B138F3" w:rsidRDefault="00DE4A78" w:rsidP="00686472">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00686472" w:rsidRPr="003A1A43">
        <w:rPr>
          <w:rFonts w:ascii="GHEA Grapalat" w:hAnsi="GHEA Grapalat"/>
          <w:sz w:val="22"/>
          <w:szCs w:val="22"/>
          <w:vertAlign w:val="superscript"/>
        </w:rPr>
        <w:t xml:space="preserve"> директора компании</w:t>
      </w:r>
    </w:p>
    <w:p w:rsidR="00686472" w:rsidRPr="00830700" w:rsidRDefault="00686472" w:rsidP="000211F4">
      <w:pPr>
        <w:widowControl w:val="0"/>
        <w:spacing w:after="160"/>
        <w:rPr>
          <w:rFonts w:ascii="GHEA Grapalat" w:hAnsi="GHEA Grapalat"/>
          <w:sz w:val="22"/>
          <w:szCs w:val="22"/>
          <w:vertAlign w:val="superscript"/>
        </w:rPr>
      </w:pPr>
    </w:p>
    <w:p w:rsidR="000211F4" w:rsidRPr="006F01C7" w:rsidRDefault="000211F4" w:rsidP="000211F4">
      <w:pPr>
        <w:widowControl w:val="0"/>
        <w:spacing w:after="16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rsidR="000211F4" w:rsidRPr="006F01C7" w:rsidRDefault="000211F4" w:rsidP="000211F4">
      <w:pPr>
        <w:widowControl w:val="0"/>
        <w:spacing w:after="160"/>
        <w:jc w:val="both"/>
        <w:rPr>
          <w:rFonts w:ascii="GHEA Grapalat" w:hAnsi="GHEA Grapalat"/>
          <w:sz w:val="22"/>
          <w:szCs w:val="22"/>
        </w:rPr>
      </w:pPr>
    </w:p>
    <w:p w:rsidR="000211F4" w:rsidRPr="006F01C7" w:rsidRDefault="000211F4" w:rsidP="000211F4">
      <w:pPr>
        <w:widowControl w:val="0"/>
        <w:spacing w:after="160"/>
        <w:jc w:val="both"/>
        <w:rPr>
          <w:rFonts w:ascii="GHEA Grapalat" w:hAnsi="GHEA Grapalat"/>
          <w:sz w:val="22"/>
          <w:szCs w:val="22"/>
        </w:rPr>
      </w:pPr>
    </w:p>
    <w:p w:rsidR="000211F4" w:rsidRPr="00B138F3" w:rsidRDefault="000211F4" w:rsidP="000211F4">
      <w:pPr>
        <w:widowControl w:val="0"/>
        <w:spacing w:after="160"/>
        <w:rPr>
          <w:rFonts w:ascii="GHEA Grapalat" w:hAnsi="GHEA Grapalat"/>
          <w:sz w:val="22"/>
          <w:szCs w:val="22"/>
        </w:rPr>
      </w:pPr>
    </w:p>
    <w:p w:rsidR="003D2FE2" w:rsidRPr="00B138F3" w:rsidRDefault="003D2FE2" w:rsidP="003D2FE2">
      <w:pPr>
        <w:widowControl w:val="0"/>
        <w:spacing w:after="160"/>
        <w:ind w:right="4250"/>
        <w:jc w:val="center"/>
        <w:rPr>
          <w:rFonts w:ascii="GHEA Grapalat" w:hAnsi="GHEA Grapalat"/>
          <w:sz w:val="22"/>
          <w:szCs w:val="22"/>
          <w:vertAlign w:val="superscript"/>
        </w:rPr>
      </w:pPr>
    </w:p>
    <w:p w:rsidR="003D2FE2" w:rsidRPr="000211F4" w:rsidRDefault="003D2FE2" w:rsidP="003D2FE2">
      <w:pPr>
        <w:widowControl w:val="0"/>
        <w:spacing w:after="160"/>
        <w:jc w:val="right"/>
        <w:rPr>
          <w:rFonts w:ascii="GHEA Grapalat" w:hAnsi="GHEA Grapalat"/>
          <w:sz w:val="22"/>
          <w:szCs w:val="22"/>
        </w:rPr>
      </w:pPr>
    </w:p>
    <w:p w:rsidR="000211F4" w:rsidRPr="000211F4" w:rsidRDefault="000211F4"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w:t>
            </w:r>
            <w:r>
              <w:t xml:space="preserve"> </w:t>
            </w:r>
            <w:r w:rsidRPr="0085283C">
              <w:rPr>
                <w:rFonts w:ascii="GHEA Grapalat" w:hAnsi="GHEA Grapalat"/>
              </w:rPr>
              <w:t>Минестерство иностранных дел РА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4254E"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sidRPr="0085283C">
              <w:rPr>
                <w:rFonts w:ascii="GHEA Grapalat" w:hAnsi="GHEA Grapalat"/>
              </w:rPr>
              <w:t>02527728</w:t>
            </w:r>
          </w:p>
        </w:tc>
      </w:tr>
      <w:tr w:rsidR="00C4254E"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4254E"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Pr="0085283C">
              <w:rPr>
                <w:rFonts w:ascii="GHEA Grapalat" w:hAnsi="GHEA Grapalat"/>
              </w:rPr>
              <w:t>900008000664</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566D4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566D4F">
              <w:rPr>
                <w:rFonts w:ascii="GHEA Grapalat" w:hAnsi="GHEA Grapalat"/>
              </w:rPr>
              <w:t>квалификации</w:t>
            </w:r>
            <w:r w:rsidRPr="00B138F3">
              <w:rPr>
                <w:rFonts w:ascii="GHEA Grapalat" w:hAnsi="GHEA Grapalat"/>
              </w:rPr>
              <w:t>)</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A337D">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3A337D">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C4254E" w:rsidRDefault="00C4254E" w:rsidP="00235549">
      <w:pPr>
        <w:widowControl w:val="0"/>
        <w:spacing w:after="160"/>
        <w:ind w:firstLine="567"/>
        <w:jc w:val="right"/>
        <w:rPr>
          <w:rFonts w:ascii="GHEA Grapalat" w:hAnsi="GHEA Grapalat"/>
          <w:b/>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w:t>
      </w:r>
      <w:r w:rsidR="003767EA" w:rsidRPr="003767EA">
        <w:rPr>
          <w:rFonts w:ascii="GHEA Grapalat" w:hAnsi="GHEA Grapalat"/>
          <w:i/>
        </w:rPr>
        <w:t>на запрос котировок</w:t>
      </w:r>
      <w:r w:rsidRPr="00B138F3">
        <w:rPr>
          <w:rFonts w:ascii="GHEA Grapalat" w:hAnsi="GHEA Grapalat"/>
          <w:i/>
        </w:rPr>
        <w:br/>
        <w:t xml:space="preserve">под кодом </w:t>
      </w:r>
      <w:r w:rsidR="002936D5" w:rsidRPr="002936D5">
        <w:rPr>
          <w:rFonts w:ascii="GHEA Grapalat" w:hAnsi="GHEA Grapalat"/>
          <w:lang w:val="af-ZA"/>
        </w:rPr>
        <w:t>ԱԳՆ-ԳՀԾՁԲ-2</w:t>
      </w:r>
      <w:r w:rsidR="00C567E1">
        <w:rPr>
          <w:rFonts w:ascii="GHEA Grapalat" w:hAnsi="GHEA Grapalat"/>
          <w:lang w:val="hy-AM"/>
        </w:rPr>
        <w:t>5</w:t>
      </w:r>
      <w:r w:rsidR="002936D5" w:rsidRPr="002936D5">
        <w:rPr>
          <w:rFonts w:ascii="GHEA Grapalat" w:hAnsi="GHEA Grapalat"/>
          <w:lang w:val="af-ZA"/>
        </w:rPr>
        <w:t>/01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2936D5" w:rsidRPr="002936D5" w:rsidRDefault="000A214C" w:rsidP="002936D5">
      <w:pPr>
        <w:widowControl w:val="0"/>
        <w:tabs>
          <w:tab w:val="left" w:pos="567"/>
        </w:tabs>
        <w:jc w:val="both"/>
        <w:rPr>
          <w:rFonts w:ascii="GHEA Grapalat" w:hAnsi="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2936D5" w:rsidRPr="002936D5">
        <w:rPr>
          <w:rFonts w:ascii="GHEA Grapalat" w:hAnsi="GHEA Grapalat"/>
          <w:spacing w:val="-6"/>
        </w:rPr>
        <w:t xml:space="preserve">Компания участвует в организованной Министерство иностранних дел РА далее — Заказчик) </w:t>
      </w:r>
    </w:p>
    <w:p w:rsidR="000A214C" w:rsidRPr="00B138F3" w:rsidRDefault="002936D5" w:rsidP="002936D5">
      <w:pPr>
        <w:widowControl w:val="0"/>
        <w:tabs>
          <w:tab w:val="left" w:pos="567"/>
        </w:tabs>
        <w:jc w:val="both"/>
        <w:rPr>
          <w:rFonts w:ascii="GHEA Grapalat" w:hAnsi="GHEA Grapalat" w:cs="GHEA Grapalat"/>
        </w:rPr>
      </w:pPr>
      <w:r w:rsidRPr="002936D5">
        <w:rPr>
          <w:rFonts w:ascii="GHEA Grapalat" w:hAnsi="GHEA Grapalat"/>
          <w:spacing w:val="-6"/>
        </w:rPr>
        <w:t>процедуре закупок под кодом ԱԳՆ-ԳՀԾՁԲ-2</w:t>
      </w:r>
      <w:r w:rsidR="00C567E1">
        <w:rPr>
          <w:rFonts w:ascii="GHEA Grapalat" w:hAnsi="GHEA Grapalat"/>
          <w:spacing w:val="-6"/>
          <w:lang w:val="hy-AM"/>
        </w:rPr>
        <w:t>5</w:t>
      </w:r>
      <w:r w:rsidRPr="002936D5">
        <w:rPr>
          <w:rFonts w:ascii="GHEA Grapalat" w:hAnsi="GHEA Grapalat"/>
          <w:spacing w:val="-6"/>
        </w:rPr>
        <w:t>/01</w:t>
      </w:r>
      <w:r w:rsidR="000A214C" w:rsidRPr="00B138F3">
        <w:rPr>
          <w:rFonts w:ascii="GHEA Grapalat" w:hAnsi="GHEA Grapalat"/>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2909B4" w:rsidRPr="00A93341" w:rsidRDefault="000A214C" w:rsidP="002909B4">
      <w:pPr>
        <w:widowControl w:val="0"/>
        <w:tabs>
          <w:tab w:val="left" w:pos="1134"/>
        </w:tabs>
        <w:spacing w:after="160"/>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A93341">
        <w:rPr>
          <w:rFonts w:ascii="GHEA Grapalat" w:hAnsi="GHEA Grapalat"/>
        </w:rPr>
        <w:t xml:space="preserve">до двадцатого рабочего дня, </w:t>
      </w:r>
      <w:r w:rsidR="004D31CE" w:rsidRPr="00CF4C91">
        <w:rPr>
          <w:rFonts w:ascii="GHEA Grapalat" w:hAnsi="GHEA Grapalat"/>
        </w:rPr>
        <w:t xml:space="preserve">следующего за последним днем полного выполнения взятых </w:t>
      </w:r>
      <w:r w:rsidR="004D31CE" w:rsidRPr="00695645">
        <w:rPr>
          <w:rFonts w:ascii="GHEA Grapalat" w:hAnsi="GHEA Grapalat"/>
        </w:rPr>
        <w:t>К</w:t>
      </w:r>
      <w:r w:rsidR="004D31CE" w:rsidRPr="00CF4C91">
        <w:rPr>
          <w:rFonts w:ascii="GHEA Grapalat" w:hAnsi="GHEA Grapalat"/>
        </w:rPr>
        <w:t>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w:t>
            </w:r>
            <w:r>
              <w:t xml:space="preserve"> </w:t>
            </w:r>
            <w:r w:rsidRPr="00B84D14">
              <w:rPr>
                <w:rFonts w:ascii="GHEA Grapalat" w:hAnsi="GHEA Grapalat"/>
              </w:rPr>
              <w:t>Минестерство иностранных дел РА</w:t>
            </w:r>
          </w:p>
        </w:tc>
      </w:tr>
      <w:tr w:rsidR="00C4254E"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4254E"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B84D14">
              <w:rPr>
                <w:rFonts w:ascii="GHEA Grapalat" w:hAnsi="GHEA Grapalat"/>
              </w:rPr>
              <w:t>02527728</w:t>
            </w:r>
          </w:p>
        </w:tc>
      </w:tr>
      <w:tr w:rsidR="00C4254E"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C4254E"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254E" w:rsidRPr="00B138F3" w:rsidRDefault="00C4254E" w:rsidP="00C4254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B84D14">
              <w:rPr>
                <w:rFonts w:ascii="GHEA Grapalat" w:hAnsi="GHEA Grapalat"/>
              </w:rPr>
              <w:t>900005000758</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F42158" w:rsidRDefault="00F42158">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C567E1" w:rsidRDefault="00C567E1">
      <w:pPr>
        <w:rPr>
          <w:rFonts w:ascii="GHEA Grapalat" w:hAnsi="GHEA Grapalat"/>
          <w:b/>
        </w:rPr>
      </w:pPr>
    </w:p>
    <w:p w:rsidR="003B2F27" w:rsidRPr="006F1605" w:rsidRDefault="003B2F27" w:rsidP="00B47EA9">
      <w:pPr>
        <w:pStyle w:val="norm"/>
        <w:widowControl w:val="0"/>
        <w:spacing w:after="160"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3B2F27" w:rsidRPr="00C95D0C" w:rsidRDefault="003B2F27" w:rsidP="00B47EA9">
      <w:pPr>
        <w:pStyle w:val="BodyTextIndent3"/>
        <w:widowControl w:val="0"/>
        <w:spacing w:after="160"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w:t>
      </w:r>
      <w:r w:rsidR="003767EA" w:rsidRPr="003767EA">
        <w:rPr>
          <w:rFonts w:ascii="GHEA Grapalat" w:hAnsi="GHEA Grapalat"/>
          <w:b/>
          <w:sz w:val="24"/>
          <w:szCs w:val="24"/>
        </w:rPr>
        <w:t>на 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2936D5" w:rsidRPr="002936D5">
        <w:rPr>
          <w:rFonts w:ascii="GHEA Grapalat" w:hAnsi="GHEA Grapalat"/>
          <w:b/>
          <w:sz w:val="24"/>
          <w:szCs w:val="24"/>
        </w:rPr>
        <w:t>ԱԳՆ-ԳՀԾՁԲ-2</w:t>
      </w:r>
      <w:r w:rsidR="00C567E1">
        <w:rPr>
          <w:rFonts w:ascii="GHEA Grapalat" w:hAnsi="GHEA Grapalat"/>
          <w:b/>
          <w:sz w:val="24"/>
          <w:szCs w:val="24"/>
          <w:lang w:val="hy-AM"/>
        </w:rPr>
        <w:t>5</w:t>
      </w:r>
      <w:r w:rsidR="002936D5" w:rsidRPr="002936D5">
        <w:rPr>
          <w:rFonts w:ascii="GHEA Grapalat" w:hAnsi="GHEA Grapalat"/>
          <w:b/>
          <w:sz w:val="24"/>
          <w:szCs w:val="24"/>
        </w:rPr>
        <w:t>/01</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Del="00DE24EF" w:rsidRDefault="003B2F27" w:rsidP="003B2F27">
      <w:pPr>
        <w:widowControl w:val="0"/>
        <w:spacing w:after="160" w:line="360" w:lineRule="auto"/>
        <w:jc w:val="center"/>
        <w:rPr>
          <w:del w:id="23"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Del="00DE24EF" w:rsidRDefault="003B2F27" w:rsidP="003B2F27">
      <w:pPr>
        <w:widowControl w:val="0"/>
        <w:spacing w:after="120"/>
        <w:jc w:val="both"/>
        <w:rPr>
          <w:del w:id="24" w:author="Vardan" w:date="2022-03-24T23:12:00Z"/>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3F3FE8"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003F3FE8" w:rsidRPr="008B7378">
        <w:rPr>
          <w:rFonts w:ascii="GHEA Grapalat" w:hAnsi="GHEA Grapalat"/>
          <w:vertAlign w:val="superscript"/>
        </w:rPr>
        <w:t>16.1</w:t>
      </w:r>
    </w:p>
    <w:p w:rsidR="003B2F27" w:rsidRDefault="003B2F27"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255F0E" w:rsidRPr="008B7378" w:rsidRDefault="003B2F27" w:rsidP="003B2F27">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rsidR="003B2F27" w:rsidRPr="00AD29CE" w:rsidRDefault="003B2F27" w:rsidP="00F72272">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A115B0"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w:t>
      </w:r>
      <w:r w:rsidRPr="00AD29CE">
        <w:rPr>
          <w:rFonts w:ascii="GHEA Grapalat" w:hAnsi="GHEA Grapalat"/>
        </w:rPr>
        <w:lastRenderedPageBreak/>
        <w:t>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1F56F3" w:rsidRPr="004B7F02">
        <w:rPr>
          <w:rFonts w:ascii="GHEA Grapalat" w:hAnsi="GHEA Grapalat"/>
          <w:vertAlign w:val="superscript"/>
        </w:rPr>
        <w:t>16.</w:t>
      </w:r>
      <w:r w:rsidR="00A115B0" w:rsidRPr="004B7F02">
        <w:rPr>
          <w:rFonts w:ascii="GHEA Grapalat" w:hAnsi="GHEA Grapalat"/>
          <w:vertAlign w:val="superscript"/>
        </w:rPr>
        <w:t>2</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005E3152" w:rsidRPr="005E3152">
        <w:rPr>
          <w:rFonts w:ascii="GHEA Grapalat" w:hAnsi="GHEA Grapalat"/>
        </w:rPr>
        <w:t xml:space="preserve"> </w:t>
      </w:r>
      <w:r w:rsidR="005E3152"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rsidR="00F72272" w:rsidRPr="004B7F02" w:rsidRDefault="00F72272">
      <w:pPr>
        <w:rPr>
          <w:rFonts w:ascii="GHEA Grapalat" w:hAnsi="GHEA Grapalat"/>
          <w:b/>
        </w:rPr>
      </w:pPr>
      <w:r w:rsidRPr="004B7F02">
        <w:rPr>
          <w:rFonts w:ascii="GHEA Grapalat" w:hAnsi="GHEA Grapalat"/>
          <w:b/>
        </w:rPr>
        <w:t>-----------------------------------</w:t>
      </w:r>
    </w:p>
    <w:p w:rsidR="00F72272" w:rsidRPr="004B7F02" w:rsidRDefault="00F72272" w:rsidP="00F72272">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 xml:space="preserve">Если предметом закупки является оказание услуг технического </w:t>
      </w:r>
      <w:r w:rsidR="00145EEE" w:rsidRPr="004B7F02">
        <w:rPr>
          <w:rFonts w:ascii="GHEA Grapalat" w:hAnsi="GHEA Grapalat"/>
          <w:i/>
          <w:sz w:val="18"/>
          <w:szCs w:val="18"/>
        </w:rPr>
        <w:t>надзора</w:t>
      </w:r>
      <w:r w:rsidRPr="004B7F02">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4B7F02">
        <w:rPr>
          <w:rFonts w:ascii="GHEA Grapalat" w:hAnsi="GHEA Grapalat"/>
          <w:i/>
          <w:sz w:val="18"/>
          <w:szCs w:val="18"/>
        </w:rPr>
        <w:t>«</w:t>
      </w:r>
      <w:r w:rsidRPr="004B7F02">
        <w:rPr>
          <w:rFonts w:ascii="GHEA Grapalat" w:hAnsi="GHEA Grapalat"/>
          <w:i/>
          <w:sz w:val="18"/>
          <w:szCs w:val="18"/>
        </w:rPr>
        <w:t>Не прин</w:t>
      </w:r>
      <w:r w:rsidR="00145EEE" w:rsidRPr="004B7F02">
        <w:rPr>
          <w:rFonts w:ascii="GHEA Grapalat" w:hAnsi="GHEA Grapalat"/>
          <w:i/>
          <w:sz w:val="18"/>
          <w:szCs w:val="18"/>
        </w:rPr>
        <w:t>има</w:t>
      </w:r>
      <w:r w:rsidRPr="004B7F02">
        <w:rPr>
          <w:rFonts w:ascii="GHEA Grapalat" w:hAnsi="GHEA Grapalat"/>
          <w:i/>
          <w:sz w:val="18"/>
          <w:szCs w:val="18"/>
        </w:rPr>
        <w:t>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w:t>
      </w:r>
      <w:r w:rsidR="00145EEE" w:rsidRPr="004B7F02">
        <w:rPr>
          <w:rFonts w:ascii="GHEA Grapalat" w:hAnsi="GHEA Grapalat"/>
          <w:i/>
          <w:sz w:val="18"/>
          <w:szCs w:val="18"/>
        </w:rPr>
        <w:t>ей</w:t>
      </w:r>
      <w:r w:rsidRPr="004B7F02">
        <w:rPr>
          <w:rFonts w:ascii="GHEA Grapalat" w:hAnsi="GHEA Grapalat"/>
          <w:i/>
          <w:sz w:val="18"/>
          <w:szCs w:val="18"/>
        </w:rPr>
        <w:t xml:space="preserve"> пунктом 5.3 договора»</w:t>
      </w:r>
      <w:r w:rsidRPr="004B7F02">
        <w:rPr>
          <w:rFonts w:ascii="GHEA Grapalat" w:hAnsi="GHEA Grapalat"/>
          <w:i/>
          <w:sz w:val="18"/>
          <w:szCs w:val="18"/>
          <w:vertAlign w:val="superscript"/>
        </w:rPr>
        <w:br w:type="page"/>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w:t>
      </w:r>
      <w:r w:rsidR="0041043D" w:rsidRPr="00675436">
        <w:rPr>
          <w:rFonts w:ascii="GHEA Grapalat" w:hAnsi="GHEA Grapalat"/>
        </w:rPr>
        <w:t xml:space="preserve"> за должным образом оказанные услуги</w:t>
      </w:r>
      <w:r w:rsidRPr="00675436">
        <w:rPr>
          <w:rFonts w:ascii="GHEA Grapalat" w:hAnsi="GHEA Grapalat"/>
        </w:rPr>
        <w:t>, а в случае нарушения Заказчиком срока</w:t>
      </w:r>
      <w:r w:rsidR="000005D0" w:rsidRPr="00675436">
        <w:rPr>
          <w:rFonts w:ascii="GHEA Grapalat" w:hAnsi="GHEA Grapalat"/>
        </w:rPr>
        <w:t xml:space="preserve"> уплаты</w:t>
      </w:r>
      <w:r w:rsidRPr="00675436">
        <w:rPr>
          <w:rFonts w:ascii="GHEA Grapalat" w:hAnsi="GHEA Grapalat"/>
        </w:rPr>
        <w:t>, указанного в пункте 4.2 договора — также предусмотренную пунктом 5</w:t>
      </w:r>
      <w:r w:rsidRPr="00AD29CE">
        <w:rPr>
          <w:rFonts w:ascii="GHEA Grapalat" w:hAnsi="GHEA Grapalat"/>
        </w:rPr>
        <w:t>.5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sidR="005F640A">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4F1B04" w:rsidRPr="00234B8B">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2E3ED1">
        <w:rPr>
          <w:rStyle w:val="FootnoteReference"/>
          <w:rFonts w:ascii="GHEA Grapalat" w:hAnsi="GHEA Grapalat"/>
        </w:rPr>
        <w:footnoteReference w:customMarkFollows="1" w:id="13"/>
        <w:t>17</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C8503C" w:rsidRPr="00B138F3" w:rsidRDefault="00C8503C" w:rsidP="00C8503C">
      <w:pPr>
        <w:widowControl w:val="0"/>
        <w:tabs>
          <w:tab w:val="left" w:pos="1418"/>
        </w:tabs>
        <w:spacing w:after="160"/>
        <w:ind w:firstLine="567"/>
        <w:jc w:val="both"/>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B86FB7">
        <w:rPr>
          <w:rFonts w:ascii="GHEA Grapalat" w:hAnsi="GHEA Grapalat"/>
          <w:vertAlign w:val="superscript"/>
        </w:rPr>
        <w:t>17.1</w:t>
      </w:r>
      <w:r w:rsidRPr="00B86FB7">
        <w:rPr>
          <w:rFonts w:ascii="GHEA Grapalat" w:hAnsi="GHEA Grapalat"/>
        </w:rPr>
        <w:t xml:space="preserve"> </w:t>
      </w:r>
    </w:p>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_____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w:t>
      </w:r>
      <w:r w:rsidRPr="00AD29CE">
        <w:rPr>
          <w:rFonts w:ascii="GHEA Grapalat" w:hAnsi="GHEA Grapalat"/>
        </w:rPr>
        <w:lastRenderedPageBreak/>
        <w:t xml:space="preserve">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4"/>
        <w:t>18</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001B5DD1" w:rsidRPr="00976E3D">
        <w:rPr>
          <w:rFonts w:ascii="GHEA Grapalat" w:hAnsi="GHEA Grapalat"/>
        </w:rPr>
        <w:t xml:space="preserve">, </w:t>
      </w:r>
      <w:r w:rsidRPr="00976E3D">
        <w:rPr>
          <w:rFonts w:ascii="GHEA Grapalat" w:hAnsi="GHEA Grapalat"/>
        </w:rPr>
        <w:t>Заказчик платит за предоставленную ему услугу</w:t>
      </w:r>
      <w:r w:rsidR="00703CC6" w:rsidRPr="00976E3D">
        <w:rPr>
          <w:rFonts w:ascii="GHEA Grapalat" w:hAnsi="GHEA Grapalat"/>
        </w:rPr>
        <w:t>,</w:t>
      </w:r>
      <w:r w:rsidRPr="00976E3D">
        <w:rPr>
          <w:rFonts w:ascii="GHEA Grapalat" w:hAnsi="GHEA Grapalat"/>
        </w:rPr>
        <w:t xml:space="preserve"> </w:t>
      </w:r>
      <w:r w:rsidR="007B4FB7" w:rsidRPr="00976E3D">
        <w:rPr>
          <w:rFonts w:ascii="GHEA Grapalat" w:hAnsi="GHEA Grapalat"/>
        </w:rPr>
        <w:t>в случае принятия в порядке, предусмотренном разделом 3 договора</w:t>
      </w:r>
      <w:r w:rsidR="00703CC6" w:rsidRPr="00976E3D">
        <w:rPr>
          <w:rFonts w:ascii="GHEA Grapalat" w:hAnsi="GHEA Grapalat"/>
        </w:rPr>
        <w:t>,</w:t>
      </w:r>
      <w:r w:rsidR="007B4FB7" w:rsidRPr="00976E3D">
        <w:rPr>
          <w:rFonts w:ascii="GHEA Grapalat" w:hAnsi="GHEA Grapalat"/>
        </w:rPr>
        <w:t xml:space="preserve">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1515B8">
        <w:rPr>
          <w:rFonts w:ascii="GHEA Grapalat" w:hAnsi="GHEA Grapalat"/>
        </w:rPr>
        <w:t>в течение месяцев</w:t>
      </w:r>
      <w:r w:rsidR="002035B5" w:rsidRPr="00CF61D6">
        <w:rPr>
          <w:rFonts w:ascii="GHEA Grapalat" w:hAnsi="GHEA Grapalat"/>
        </w:rPr>
        <w:t>, предусмотренных</w:t>
      </w:r>
      <w:r w:rsidR="002035B5"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sidR="002035B5">
        <w:rPr>
          <w:rFonts w:ascii="GHEA Grapalat" w:hAnsi="GHEA Grapalat"/>
        </w:rPr>
        <w:t xml:space="preserve">-   </w:t>
      </w:r>
      <w:r w:rsidR="002035B5" w:rsidRPr="00AD29CE">
        <w:rPr>
          <w:rFonts w:ascii="GHEA Grapalat" w:hAnsi="GHEA Grapalat"/>
        </w:rPr>
        <w:t xml:space="preserve"> </w:t>
      </w:r>
      <w:r w:rsidR="00ED550B" w:rsidRPr="00ED550B">
        <w:rPr>
          <w:rFonts w:ascii="GHEA Grapalat" w:hAnsi="GHEA Grapalat"/>
        </w:rPr>
        <w:t>29</w:t>
      </w:r>
      <w:r w:rsidR="00C4254E" w:rsidRPr="00C4254E">
        <w:rPr>
          <w:rFonts w:ascii="GHEA Grapalat" w:hAnsi="GHEA Grapalat"/>
        </w:rPr>
        <w:t>-</w:t>
      </w:r>
      <w:r w:rsidR="002035B5" w:rsidRPr="00B138F3">
        <w:rPr>
          <w:rFonts w:ascii="GHEA Grapalat" w:hAnsi="GHEA Grapalat"/>
        </w:rPr>
        <w:t>ого</w:t>
      </w:r>
      <w:r w:rsidR="002035B5">
        <w:rPr>
          <w:rFonts w:ascii="GHEA Grapalat" w:hAnsi="GHEA Grapalat"/>
        </w:rPr>
        <w:t xml:space="preserve"> </w:t>
      </w:r>
      <w:r w:rsidRPr="00AD29CE">
        <w:rPr>
          <w:rFonts w:ascii="GHEA Grapalat" w:hAnsi="GHEA Grapalat"/>
        </w:rPr>
        <w:t xml:space="preserve">декабря данного года. </w:t>
      </w:r>
    </w:p>
    <w:p w:rsidR="00DE24EF" w:rsidRPr="00DE24EF" w:rsidRDefault="00DE24EF"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w:t>
      </w:r>
      <w:r w:rsidRPr="00AD29CE">
        <w:rPr>
          <w:rFonts w:ascii="GHEA Grapalat" w:hAnsi="GHEA Grapalat"/>
        </w:rPr>
        <w:lastRenderedPageBreak/>
        <w:t>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8E3117">
        <w:rPr>
          <w:rStyle w:val="FootnoteReference"/>
          <w:rFonts w:ascii="GHEA Grapalat" w:hAnsi="GHEA Grapalat"/>
        </w:rPr>
        <w:footnoteReference w:customMarkFollows="1" w:id="15"/>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29734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D76C3C" w:rsidRPr="00D76C3C">
        <w:rPr>
          <w:rFonts w:ascii="GHEA Grapalat" w:hAnsi="GHEA Grapalat"/>
        </w:rPr>
        <w:t xml:space="preserve"> </w:t>
      </w:r>
      <w:r w:rsidR="00D76C3C" w:rsidRPr="00D077F8">
        <w:rPr>
          <w:rFonts w:ascii="GHEA Grapalat" w:hAnsi="GHEA Grapalat"/>
        </w:rPr>
        <w:t>в указанный срок</w:t>
      </w:r>
      <w:r w:rsidRPr="00D077F8">
        <w:rPr>
          <w:rFonts w:ascii="GHEA Grapalat" w:hAnsi="GHEA Grapalat"/>
        </w:rPr>
        <w:t xml:space="preserve"> суммы.</w:t>
      </w:r>
      <w:r w:rsidR="0029734E" w:rsidRPr="00D077F8">
        <w:rPr>
          <w:rFonts w:ascii="GHEA Grapalat" w:hAnsi="GHEA Grapalat"/>
          <w:vertAlign w:val="superscript"/>
        </w:rPr>
        <w:t>21.1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395B34" w:rsidRPr="00395B34">
        <w:rPr>
          <w:rFonts w:ascii="GHEA Grapalat" w:hAnsi="GHEA Grapalat"/>
        </w:rPr>
        <w:t xml:space="preserve">полностью и надлежащим </w:t>
      </w:r>
      <w:r w:rsidR="00395B34" w:rsidRPr="00395B34">
        <w:rPr>
          <w:rFonts w:ascii="GHEA Grapalat" w:hAnsi="GHEA Grapalat"/>
        </w:rPr>
        <w:lastRenderedPageBreak/>
        <w:t>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7. ИНЫЕ УСЛОВИЯ</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62D69">
        <w:rPr>
          <w:rStyle w:val="FootnoteReference"/>
          <w:rFonts w:ascii="GHEA Grapalat" w:hAnsi="GHEA Grapalat" w:cs="Sylfaen"/>
        </w:rPr>
        <w:footnoteReference w:customMarkFollows="1" w:id="16"/>
        <w:t>22</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w:t>
      </w:r>
      <w:r w:rsidRPr="00AD29CE">
        <w:rPr>
          <w:rFonts w:ascii="GHEA Grapalat" w:hAnsi="GHEA Grapalat"/>
        </w:rPr>
        <w:lastRenderedPageBreak/>
        <w:t>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17"/>
        <w:t>23</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18"/>
        <w:t>24</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5D2FE1"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6F3BDC">
        <w:rPr>
          <w:rFonts w:ascii="GHEA Grapalat" w:hAnsi="GHEA Grapalat"/>
        </w:rPr>
        <w:t xml:space="preserve">оказании </w:t>
      </w:r>
      <w:r w:rsidR="00FC1506" w:rsidRPr="00AD29CE">
        <w:rPr>
          <w:rFonts w:ascii="GHEA Grapalat" w:hAnsi="GHEA Grapalat"/>
        </w:rPr>
        <w:t>услуг</w:t>
      </w:r>
      <w:r w:rsidR="00FC1506">
        <w:rPr>
          <w:rFonts w:ascii="GHEA Grapalat" w:hAnsi="GHEA Grapalat"/>
        </w:rPr>
        <w:t>и</w:t>
      </w:r>
      <w:r>
        <w:rPr>
          <w:rFonts w:ascii="GHEA Grapalat" w:hAnsi="GHEA Grapalat"/>
        </w:rPr>
        <w:t xml:space="preserve">, </w:t>
      </w:r>
      <w:r w:rsidRPr="005124C0">
        <w:rPr>
          <w:rFonts w:ascii="GHEA Grapalat" w:hAnsi="GHEA Grapalat"/>
        </w:rPr>
        <w:t xml:space="preserve">а </w:t>
      </w:r>
      <w:r w:rsidR="005D2FE1" w:rsidRPr="00C8334C">
        <w:rPr>
          <w:rFonts w:ascii="GHEA Grapalat" w:hAnsi="GHEA Grapalat"/>
        </w:rPr>
        <w:t>письменно</w:t>
      </w:r>
      <w:r w:rsidR="005D2FE1" w:rsidRPr="006F3BDC">
        <w:rPr>
          <w:rFonts w:ascii="GHEA Grapalat" w:hAnsi="GHEA Grapalat"/>
        </w:rPr>
        <w:t>е</w:t>
      </w:r>
      <w:r w:rsidR="005D2FE1"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5D2FE1" w:rsidRPr="006F3BDC">
        <w:rPr>
          <w:rFonts w:ascii="GHEA Grapalat" w:hAnsi="GHEA Grapalat"/>
        </w:rPr>
        <w:t>7-и</w:t>
      </w:r>
      <w:r w:rsidR="005D2FE1" w:rsidRPr="005124C0">
        <w:rPr>
          <w:rFonts w:ascii="GHEA Grapalat" w:hAnsi="GHEA Grapalat"/>
        </w:rPr>
        <w:t xml:space="preserve"> </w:t>
      </w:r>
      <w:r w:rsidRPr="005124C0">
        <w:rPr>
          <w:rFonts w:ascii="GHEA Grapalat" w:hAnsi="GHEA Grapalat"/>
        </w:rPr>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w:t>
      </w:r>
      <w:r w:rsidRPr="00AD29CE">
        <w:rPr>
          <w:rFonts w:ascii="GHEA Grapalat" w:hAnsi="GHEA Grapalat"/>
        </w:rPr>
        <w:lastRenderedPageBreak/>
        <w:t xml:space="preserve">обязательства, находятся вне </w:t>
      </w:r>
      <w:r w:rsidR="005D2FE1" w:rsidRPr="006F3BDC">
        <w:rPr>
          <w:rFonts w:ascii="GHEA Grapalat" w:hAnsi="GHEA Grapalat"/>
        </w:rPr>
        <w:t>рамок</w:t>
      </w:r>
      <w:r w:rsidR="005D2FE1" w:rsidRPr="00AD29CE">
        <w:rPr>
          <w:rFonts w:ascii="GHEA Grapalat" w:hAnsi="GHEA Grapalat"/>
        </w:rPr>
        <w:t xml:space="preserve"> </w:t>
      </w:r>
      <w:r w:rsidRPr="00AD29C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D29CE">
        <w:rPr>
          <w:rFonts w:ascii="GHEA Grapalat" w:hAnsi="GHEA Grapalat"/>
        </w:rPr>
        <w:t>суд</w:t>
      </w:r>
      <w:r w:rsidR="00DA4040" w:rsidRPr="00E45C1A">
        <w:rPr>
          <w:rFonts w:ascii="GHEA Grapalat" w:hAnsi="GHEA Grapalat"/>
        </w:rPr>
        <w:t>ебном порядке</w:t>
      </w:r>
      <w:r w:rsidRPr="00AD29CE">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w:t>
      </w:r>
      <w:r w:rsidRPr="00AD29CE">
        <w:rPr>
          <w:rFonts w:ascii="GHEA Grapalat" w:hAnsi="GHEA Grapalat"/>
        </w:rPr>
        <w:lastRenderedPageBreak/>
        <w:t xml:space="preserve">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sidR="008E019D">
        <w:rPr>
          <w:rFonts w:ascii="GHEA Grapalat" w:hAnsi="GHEA Grapalat"/>
          <w:color w:val="000000" w:themeColor="text1"/>
        </w:rPr>
        <w:t>.</w:t>
      </w:r>
      <w:r w:rsidR="008E019D"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sidR="003704F8">
        <w:rPr>
          <w:rFonts w:ascii="GHEA Grapalat" w:hAnsi="GHEA Grapalat"/>
        </w:rPr>
        <w:t>двадцатипяти</w:t>
      </w:r>
      <w:r w:rsidR="003704F8" w:rsidRPr="00AD29CE">
        <w:rPr>
          <w:rFonts w:ascii="GHEA Grapalat" w:hAnsi="GHEA Grapalat"/>
        </w:rPr>
        <w:t xml:space="preserve">кратный </w:t>
      </w:r>
      <w:r w:rsidRPr="00AD29CE">
        <w:rPr>
          <w:rFonts w:ascii="GHEA Grapalat" w:hAnsi="GHEA Grapalat"/>
        </w:rPr>
        <w:t>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w:t>
      </w:r>
      <w:r w:rsidR="00FD4924" w:rsidRPr="00AD29CE">
        <w:rPr>
          <w:rFonts w:ascii="GHEA Grapalat" w:hAnsi="GHEA Grapalat"/>
        </w:rPr>
        <w:t>абзаца "</w:t>
      </w:r>
      <w:r w:rsidR="00FD4924">
        <w:rPr>
          <w:rFonts w:ascii="GHEA Grapalat" w:hAnsi="GHEA Grapalat"/>
        </w:rPr>
        <w:t>в</w:t>
      </w:r>
      <w:r w:rsidR="00FD4924" w:rsidRPr="00AD29CE">
        <w:rPr>
          <w:rFonts w:ascii="GHEA Grapalat" w:hAnsi="GHEA Grapalat"/>
        </w:rPr>
        <w:t>" подпункта</w:t>
      </w:r>
      <w:r w:rsidR="008A7C50">
        <w:rPr>
          <w:rFonts w:ascii="GHEA Grapalat" w:hAnsi="GHEA Grapalat"/>
        </w:rPr>
        <w:t xml:space="preserve"> 1 и</w:t>
      </w:r>
      <w:r w:rsidR="00FD4924" w:rsidRPr="00AD29CE">
        <w:rPr>
          <w:rFonts w:ascii="GHEA Grapalat" w:hAnsi="GHEA Grapalat"/>
        </w:rPr>
        <w:t xml:space="preserve"> </w:t>
      </w:r>
      <w:r w:rsidRPr="00AD29CE">
        <w:rPr>
          <w:rFonts w:ascii="GHEA Grapalat" w:hAnsi="GHEA Grapalat"/>
        </w:rPr>
        <w:t>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EF16B3">
        <w:rPr>
          <w:rStyle w:val="FootnoteReference"/>
          <w:rFonts w:ascii="GHEA Grapalat" w:hAnsi="GHEA Grapalat"/>
        </w:rPr>
        <w:footnoteReference w:customMarkFollows="1" w:id="19"/>
        <w:t>25</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lastRenderedPageBreak/>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lastRenderedPageBreak/>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0"/>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2003"/>
        <w:gridCol w:w="1606"/>
        <w:gridCol w:w="1225"/>
        <w:gridCol w:w="1414"/>
        <w:gridCol w:w="858"/>
        <w:gridCol w:w="1028"/>
        <w:gridCol w:w="1101"/>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C4254E">
        <w:trPr>
          <w:trHeight w:val="247"/>
          <w:jc w:val="center"/>
        </w:trPr>
        <w:tc>
          <w:tcPr>
            <w:tcW w:w="203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7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6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9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91"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C4254E">
        <w:trPr>
          <w:trHeight w:val="501"/>
          <w:jc w:val="center"/>
        </w:trPr>
        <w:tc>
          <w:tcPr>
            <w:tcW w:w="2034" w:type="dxa"/>
            <w:vMerge/>
            <w:vAlign w:val="center"/>
          </w:tcPr>
          <w:p w:rsidR="003B2F27" w:rsidRPr="00E40AC8" w:rsidRDefault="003B2F27" w:rsidP="005B7138">
            <w:pPr>
              <w:widowControl w:val="0"/>
              <w:spacing w:after="120"/>
              <w:jc w:val="center"/>
              <w:rPr>
                <w:rFonts w:ascii="GHEA Grapalat" w:hAnsi="GHEA Grapalat"/>
                <w:sz w:val="20"/>
              </w:rPr>
            </w:pPr>
          </w:p>
        </w:tc>
        <w:tc>
          <w:tcPr>
            <w:tcW w:w="2141" w:type="dxa"/>
            <w:vMerge/>
            <w:vAlign w:val="center"/>
          </w:tcPr>
          <w:p w:rsidR="003B2F27" w:rsidRPr="00E40AC8" w:rsidRDefault="003B2F27" w:rsidP="005B7138">
            <w:pPr>
              <w:widowControl w:val="0"/>
              <w:spacing w:after="120"/>
              <w:jc w:val="center"/>
              <w:rPr>
                <w:rFonts w:ascii="GHEA Grapalat" w:hAnsi="GHEA Grapalat"/>
                <w:sz w:val="20"/>
              </w:rPr>
            </w:pPr>
          </w:p>
        </w:tc>
        <w:tc>
          <w:tcPr>
            <w:tcW w:w="1606" w:type="dxa"/>
            <w:vMerge/>
            <w:vAlign w:val="center"/>
          </w:tcPr>
          <w:p w:rsidR="003B2F27" w:rsidRPr="00E40AC8" w:rsidRDefault="003B2F27" w:rsidP="005B7138">
            <w:pPr>
              <w:widowControl w:val="0"/>
              <w:spacing w:after="120"/>
              <w:jc w:val="center"/>
              <w:rPr>
                <w:rFonts w:ascii="GHEA Grapalat" w:hAnsi="GHEA Grapalat"/>
                <w:sz w:val="20"/>
              </w:rPr>
            </w:pPr>
          </w:p>
        </w:tc>
        <w:tc>
          <w:tcPr>
            <w:tcW w:w="1270" w:type="dxa"/>
            <w:vMerge/>
            <w:vAlign w:val="center"/>
          </w:tcPr>
          <w:p w:rsidR="003B2F27" w:rsidRPr="00E40AC8" w:rsidRDefault="003B2F27" w:rsidP="005B7138">
            <w:pPr>
              <w:widowControl w:val="0"/>
              <w:spacing w:after="120"/>
              <w:jc w:val="center"/>
              <w:rPr>
                <w:rFonts w:ascii="GHEA Grapalat" w:hAnsi="GHEA Grapalat"/>
                <w:sz w:val="20"/>
              </w:rPr>
            </w:pPr>
          </w:p>
        </w:tc>
        <w:tc>
          <w:tcPr>
            <w:tcW w:w="1465" w:type="dxa"/>
            <w:vMerge/>
            <w:vAlign w:val="center"/>
          </w:tcPr>
          <w:p w:rsidR="003B2F27" w:rsidRPr="00E40AC8" w:rsidRDefault="003B2F27" w:rsidP="005B7138">
            <w:pPr>
              <w:widowControl w:val="0"/>
              <w:spacing w:after="120"/>
              <w:jc w:val="center"/>
              <w:rPr>
                <w:rFonts w:ascii="GHEA Grapalat" w:hAnsi="GHEA Grapalat"/>
                <w:sz w:val="20"/>
              </w:rPr>
            </w:pPr>
          </w:p>
        </w:tc>
        <w:tc>
          <w:tcPr>
            <w:tcW w:w="890" w:type="dxa"/>
            <w:vMerge/>
            <w:vAlign w:val="center"/>
          </w:tcPr>
          <w:p w:rsidR="003B2F27" w:rsidRPr="00E40AC8" w:rsidRDefault="003B2F27" w:rsidP="005B7138">
            <w:pPr>
              <w:widowControl w:val="0"/>
              <w:spacing w:after="120"/>
              <w:jc w:val="center"/>
              <w:rPr>
                <w:rFonts w:ascii="GHEA Grapalat" w:hAnsi="GHEA Grapalat"/>
                <w:sz w:val="20"/>
              </w:rPr>
            </w:pPr>
          </w:p>
        </w:tc>
        <w:tc>
          <w:tcPr>
            <w:tcW w:w="85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33"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1"/>
              <w:t>**</w:t>
            </w:r>
          </w:p>
        </w:tc>
      </w:tr>
      <w:tr w:rsidR="00C4254E" w:rsidRPr="00E40AC8" w:rsidTr="00C4254E">
        <w:trPr>
          <w:trHeight w:val="277"/>
          <w:jc w:val="center"/>
        </w:trPr>
        <w:tc>
          <w:tcPr>
            <w:tcW w:w="2034" w:type="dxa"/>
          </w:tcPr>
          <w:p w:rsidR="00C4254E" w:rsidRPr="00C4254E" w:rsidRDefault="00C4254E" w:rsidP="00C4254E">
            <w:pPr>
              <w:widowControl w:val="0"/>
              <w:spacing w:after="120"/>
              <w:jc w:val="center"/>
              <w:rPr>
                <w:rFonts w:ascii="GHEA Grapalat" w:hAnsi="GHEA Grapalat"/>
                <w:sz w:val="20"/>
                <w:lang w:val="en-US"/>
              </w:rPr>
            </w:pPr>
            <w:r>
              <w:rPr>
                <w:rFonts w:ascii="GHEA Grapalat" w:hAnsi="GHEA Grapalat"/>
                <w:sz w:val="20"/>
                <w:lang w:val="en-US"/>
              </w:rPr>
              <w:t>1</w:t>
            </w:r>
          </w:p>
        </w:tc>
        <w:tc>
          <w:tcPr>
            <w:tcW w:w="2141" w:type="dxa"/>
          </w:tcPr>
          <w:p w:rsidR="00C4254E" w:rsidRPr="008D78CA" w:rsidRDefault="00C4254E" w:rsidP="008D78CA">
            <w:pPr>
              <w:widowControl w:val="0"/>
              <w:spacing w:after="120"/>
              <w:jc w:val="center"/>
              <w:rPr>
                <w:rFonts w:ascii="GHEA Grapalat" w:hAnsi="GHEA Grapalat"/>
                <w:sz w:val="20"/>
                <w:lang w:val="en-US"/>
              </w:rPr>
            </w:pPr>
            <w:r w:rsidRPr="00C4254E">
              <w:rPr>
                <w:rFonts w:ascii="GHEA Grapalat" w:hAnsi="GHEA Grapalat"/>
                <w:sz w:val="20"/>
              </w:rPr>
              <w:t>66511170/</w:t>
            </w:r>
            <w:r w:rsidR="002936D5">
              <w:rPr>
                <w:rFonts w:ascii="GHEA Grapalat" w:hAnsi="GHEA Grapalat"/>
                <w:sz w:val="20"/>
                <w:lang w:val="hy-AM"/>
              </w:rPr>
              <w:t>50</w:t>
            </w:r>
            <w:r w:rsidR="008D78CA">
              <w:rPr>
                <w:rFonts w:ascii="GHEA Grapalat" w:hAnsi="GHEA Grapalat"/>
                <w:sz w:val="20"/>
                <w:lang w:val="en-US"/>
              </w:rPr>
              <w:t>2</w:t>
            </w:r>
          </w:p>
        </w:tc>
        <w:tc>
          <w:tcPr>
            <w:tcW w:w="1606" w:type="dxa"/>
          </w:tcPr>
          <w:p w:rsidR="00C4254E" w:rsidRPr="00E40AC8" w:rsidRDefault="00A76CA5" w:rsidP="00C4254E">
            <w:pPr>
              <w:widowControl w:val="0"/>
              <w:spacing w:after="120"/>
              <w:jc w:val="center"/>
              <w:rPr>
                <w:rFonts w:ascii="GHEA Grapalat" w:hAnsi="GHEA Grapalat"/>
                <w:sz w:val="20"/>
              </w:rPr>
            </w:pPr>
            <w:r>
              <w:rPr>
                <w:rFonts w:ascii="GHEA Grapalat" w:hAnsi="GHEA Grapalat"/>
                <w:sz w:val="20"/>
                <w:lang w:val="en-US"/>
              </w:rPr>
              <w:t>***</w:t>
            </w:r>
            <w:r w:rsidRPr="00A76CA5">
              <w:rPr>
                <w:rFonts w:ascii="GHEA Grapalat" w:hAnsi="GHEA Grapalat"/>
                <w:sz w:val="20"/>
              </w:rPr>
              <w:t>Техническая спецификация прилагается</w:t>
            </w:r>
          </w:p>
        </w:tc>
        <w:tc>
          <w:tcPr>
            <w:tcW w:w="1270" w:type="dxa"/>
          </w:tcPr>
          <w:p w:rsidR="00C4254E" w:rsidRPr="00E01ECB" w:rsidRDefault="00C4254E" w:rsidP="00C4254E">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драм</w:t>
            </w:r>
          </w:p>
        </w:tc>
        <w:tc>
          <w:tcPr>
            <w:tcW w:w="1465" w:type="dxa"/>
          </w:tcPr>
          <w:p w:rsidR="00C4254E" w:rsidRPr="00E01ECB" w:rsidRDefault="00C4254E" w:rsidP="00C4254E">
            <w:pPr>
              <w:widowControl w:val="0"/>
              <w:spacing w:after="120"/>
              <w:jc w:val="center"/>
              <w:rPr>
                <w:rFonts w:ascii="GHEA Grapalat" w:hAnsi="GHEA Grapalat"/>
                <w:sz w:val="16"/>
                <w:szCs w:val="16"/>
              </w:rPr>
            </w:pPr>
          </w:p>
        </w:tc>
        <w:tc>
          <w:tcPr>
            <w:tcW w:w="890" w:type="dxa"/>
          </w:tcPr>
          <w:p w:rsidR="00C4254E" w:rsidRPr="00E01ECB" w:rsidRDefault="00C4254E" w:rsidP="00C4254E">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1</w:t>
            </w:r>
          </w:p>
        </w:tc>
        <w:tc>
          <w:tcPr>
            <w:tcW w:w="858" w:type="dxa"/>
          </w:tcPr>
          <w:p w:rsidR="00C4254E" w:rsidRPr="00E01ECB" w:rsidRDefault="00C4254E" w:rsidP="00C4254E">
            <w:pPr>
              <w:widowControl w:val="0"/>
              <w:jc w:val="center"/>
              <w:rPr>
                <w:rFonts w:ascii="GHEA Grapalat" w:hAnsi="GHEA Grapalat"/>
                <w:sz w:val="16"/>
                <w:szCs w:val="16"/>
              </w:rPr>
            </w:pPr>
            <w:r w:rsidRPr="00E01ECB">
              <w:rPr>
                <w:rFonts w:ascii="GHEA Grapalat" w:hAnsi="GHEA Grapalat"/>
                <w:sz w:val="16"/>
                <w:szCs w:val="16"/>
              </w:rPr>
              <w:t>г.Ереван, В.Саргсяна 3</w:t>
            </w:r>
          </w:p>
        </w:tc>
        <w:tc>
          <w:tcPr>
            <w:tcW w:w="933" w:type="dxa"/>
          </w:tcPr>
          <w:p w:rsidR="00C567E1" w:rsidRPr="00C567E1" w:rsidRDefault="00C567E1" w:rsidP="00C567E1">
            <w:pPr>
              <w:widowControl w:val="0"/>
              <w:spacing w:after="120"/>
              <w:jc w:val="center"/>
              <w:rPr>
                <w:rFonts w:ascii="GHEA Grapalat" w:hAnsi="GHEA Grapalat"/>
                <w:sz w:val="16"/>
                <w:szCs w:val="16"/>
              </w:rPr>
            </w:pPr>
            <w:r w:rsidRPr="00C567E1">
              <w:rPr>
                <w:rFonts w:ascii="GHEA Grapalat" w:hAnsi="GHEA Grapalat"/>
                <w:sz w:val="16"/>
                <w:szCs w:val="16"/>
              </w:rPr>
              <w:t xml:space="preserve">Начало оказания услуги: </w:t>
            </w:r>
          </w:p>
          <w:p w:rsidR="00C4254E" w:rsidRPr="00684FB3" w:rsidRDefault="00C567E1" w:rsidP="00C567E1">
            <w:pPr>
              <w:widowControl w:val="0"/>
              <w:spacing w:after="120"/>
              <w:jc w:val="center"/>
              <w:rPr>
                <w:rFonts w:ascii="GHEA Grapalat" w:hAnsi="GHEA Grapalat"/>
                <w:sz w:val="16"/>
                <w:szCs w:val="16"/>
              </w:rPr>
            </w:pPr>
            <w:r w:rsidRPr="00C567E1">
              <w:rPr>
                <w:rFonts w:ascii="GHEA Grapalat" w:hAnsi="GHEA Grapalat"/>
                <w:sz w:val="16"/>
                <w:szCs w:val="16"/>
              </w:rPr>
              <w:t>даты вступления Соглашения в силу - 31.12.2025</w:t>
            </w:r>
          </w:p>
        </w:tc>
      </w:tr>
    </w:tbl>
    <w:p w:rsidR="002936D5" w:rsidRPr="002936D5" w:rsidRDefault="00A76CA5" w:rsidP="002936D5">
      <w:pPr>
        <w:framePr w:hSpace="180" w:wrap="around" w:vAnchor="text" w:hAnchor="margin" w:x="-112" w:y="104"/>
        <w:ind w:left="16"/>
        <w:jc w:val="both"/>
        <w:rPr>
          <w:rFonts w:ascii="GHEA Grapalat" w:hAnsi="GHEA Grapalat"/>
          <w:sz w:val="16"/>
          <w:szCs w:val="16"/>
          <w:lang w:eastAsia="en-US" w:bidi="ar-SA"/>
        </w:rPr>
      </w:pPr>
      <w:r w:rsidRPr="00A76CA5">
        <w:rPr>
          <w:rFonts w:ascii="GHEA Grapalat" w:hAnsi="GHEA Grapalat"/>
        </w:rPr>
        <w:lastRenderedPageBreak/>
        <w:t>***</w:t>
      </w:r>
      <w:r w:rsidRPr="00A76CA5">
        <w:t xml:space="preserve"> </w:t>
      </w:r>
      <w:r w:rsidR="002936D5" w:rsidRPr="002936D5">
        <w:rPr>
          <w:rFonts w:ascii="GHEA Grapalat" w:hAnsi="GHEA Grapalat" w:hint="eastAsia"/>
          <w:sz w:val="16"/>
          <w:szCs w:val="16"/>
          <w:lang w:eastAsia="en-US" w:bidi="ar-SA"/>
        </w:rPr>
        <w:t>Страхование</w:t>
      </w:r>
      <w:r w:rsidR="002936D5" w:rsidRPr="002936D5">
        <w:rPr>
          <w:rFonts w:ascii="GHEA Grapalat" w:hAnsi="GHEA Grapalat"/>
          <w:sz w:val="16"/>
          <w:szCs w:val="16"/>
          <w:lang w:eastAsia="en-US" w:bidi="ar-SA"/>
        </w:rPr>
        <w:t xml:space="preserve"> 15 </w:t>
      </w:r>
      <w:r w:rsidR="002936D5" w:rsidRPr="002936D5">
        <w:rPr>
          <w:rFonts w:ascii="GHEA Grapalat" w:hAnsi="GHEA Grapalat" w:hint="eastAsia"/>
          <w:sz w:val="16"/>
          <w:szCs w:val="16"/>
          <w:lang w:eastAsia="en-US" w:bidi="ar-SA"/>
        </w:rPr>
        <w:t>транспортных</w:t>
      </w:r>
      <w:r w:rsidR="002936D5" w:rsidRPr="002936D5">
        <w:rPr>
          <w:rFonts w:ascii="GHEA Grapalat" w:hAnsi="GHEA Grapalat"/>
          <w:sz w:val="16"/>
          <w:szCs w:val="16"/>
          <w:lang w:eastAsia="en-US" w:bidi="ar-SA"/>
        </w:rPr>
        <w:t xml:space="preserve"> </w:t>
      </w:r>
      <w:r w:rsidR="002936D5" w:rsidRPr="002936D5">
        <w:rPr>
          <w:rFonts w:ascii="GHEA Grapalat" w:hAnsi="GHEA Grapalat" w:hint="eastAsia"/>
          <w:sz w:val="16"/>
          <w:szCs w:val="16"/>
          <w:lang w:eastAsia="en-US" w:bidi="ar-SA"/>
        </w:rPr>
        <w:t>средств</w:t>
      </w:r>
      <w:r w:rsidR="002936D5" w:rsidRPr="002936D5">
        <w:rPr>
          <w:rFonts w:ascii="GHEA Grapalat" w:hAnsi="GHEA Grapalat"/>
          <w:sz w:val="16"/>
          <w:szCs w:val="16"/>
          <w:lang w:eastAsia="en-US" w:bidi="ar-SA"/>
        </w:rPr>
        <w:t xml:space="preserve">, </w:t>
      </w:r>
      <w:r w:rsidR="002936D5" w:rsidRPr="002936D5">
        <w:rPr>
          <w:rFonts w:ascii="GHEA Grapalat" w:hAnsi="GHEA Grapalat" w:hint="eastAsia"/>
          <w:sz w:val="16"/>
          <w:szCs w:val="16"/>
          <w:lang w:eastAsia="en-US" w:bidi="ar-SA"/>
        </w:rPr>
        <w:t>состоящих</w:t>
      </w:r>
      <w:r w:rsidR="002936D5" w:rsidRPr="002936D5">
        <w:rPr>
          <w:rFonts w:ascii="GHEA Grapalat" w:hAnsi="GHEA Grapalat"/>
          <w:sz w:val="16"/>
          <w:szCs w:val="16"/>
          <w:lang w:eastAsia="en-US" w:bidi="ar-SA"/>
        </w:rPr>
        <w:t xml:space="preserve"> </w:t>
      </w:r>
      <w:r w:rsidR="002936D5" w:rsidRPr="002936D5">
        <w:rPr>
          <w:rFonts w:ascii="GHEA Grapalat" w:hAnsi="GHEA Grapalat" w:hint="eastAsia"/>
          <w:sz w:val="16"/>
          <w:szCs w:val="16"/>
          <w:lang w:eastAsia="en-US" w:bidi="ar-SA"/>
        </w:rPr>
        <w:t>на</w:t>
      </w:r>
      <w:r w:rsidR="002936D5" w:rsidRPr="002936D5">
        <w:rPr>
          <w:rFonts w:ascii="GHEA Grapalat" w:hAnsi="GHEA Grapalat"/>
          <w:sz w:val="16"/>
          <w:szCs w:val="16"/>
          <w:lang w:eastAsia="en-US" w:bidi="ar-SA"/>
        </w:rPr>
        <w:t xml:space="preserve"> </w:t>
      </w:r>
      <w:r w:rsidR="002936D5" w:rsidRPr="002936D5">
        <w:rPr>
          <w:rFonts w:ascii="GHEA Grapalat" w:hAnsi="GHEA Grapalat" w:hint="eastAsia"/>
          <w:sz w:val="16"/>
          <w:szCs w:val="16"/>
          <w:lang w:eastAsia="en-US" w:bidi="ar-SA"/>
        </w:rPr>
        <w:t>балансе</w:t>
      </w:r>
      <w:r w:rsidR="002936D5" w:rsidRPr="002936D5">
        <w:rPr>
          <w:rFonts w:ascii="GHEA Grapalat" w:hAnsi="GHEA Grapalat"/>
          <w:sz w:val="16"/>
          <w:szCs w:val="16"/>
          <w:lang w:eastAsia="en-US" w:bidi="ar-SA"/>
        </w:rPr>
        <w:t xml:space="preserve"> </w:t>
      </w:r>
      <w:r w:rsidR="002936D5" w:rsidRPr="002936D5">
        <w:rPr>
          <w:rFonts w:ascii="GHEA Grapalat" w:hAnsi="GHEA Grapalat" w:hint="eastAsia"/>
          <w:sz w:val="16"/>
          <w:szCs w:val="16"/>
          <w:lang w:eastAsia="en-US" w:bidi="ar-SA"/>
        </w:rPr>
        <w:t>МИД</w:t>
      </w:r>
      <w:r w:rsidR="002936D5" w:rsidRPr="002936D5">
        <w:rPr>
          <w:rFonts w:ascii="GHEA Grapalat" w:hAnsi="GHEA Grapalat"/>
          <w:sz w:val="16"/>
          <w:szCs w:val="16"/>
          <w:lang w:eastAsia="en-US" w:bidi="ar-SA"/>
        </w:rPr>
        <w:t xml:space="preserve"> </w:t>
      </w:r>
      <w:r w:rsidR="002936D5" w:rsidRPr="002936D5">
        <w:rPr>
          <w:rFonts w:ascii="GHEA Grapalat" w:hAnsi="GHEA Grapalat" w:hint="eastAsia"/>
          <w:sz w:val="16"/>
          <w:szCs w:val="16"/>
          <w:lang w:eastAsia="en-US" w:bidi="ar-SA"/>
        </w:rPr>
        <w:t>РА</w:t>
      </w:r>
      <w:r w:rsidR="002936D5" w:rsidRPr="002936D5">
        <w:rPr>
          <w:rFonts w:ascii="GHEA Grapalat" w:hAnsi="GHEA Grapalat"/>
          <w:sz w:val="16"/>
          <w:szCs w:val="16"/>
          <w:lang w:eastAsia="en-US" w:bidi="ar-SA"/>
        </w:rPr>
        <w:t>.</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Цель</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использования</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ТМ</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официальная</w:t>
      </w:r>
      <w:r w:rsidRPr="002936D5">
        <w:rPr>
          <w:rFonts w:ascii="GHEA Grapalat" w:hAnsi="GHEA Grapalat"/>
          <w:sz w:val="16"/>
          <w:szCs w:val="16"/>
          <w:lang w:eastAsia="en-US" w:bidi="ar-SA"/>
        </w:rPr>
        <w:t>,</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Возраст</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водителя</w:t>
      </w:r>
      <w:r w:rsidRPr="002936D5">
        <w:rPr>
          <w:rFonts w:ascii="GHEA Grapalat" w:hAnsi="GHEA Grapalat"/>
          <w:sz w:val="16"/>
          <w:szCs w:val="16"/>
          <w:lang w:eastAsia="en-US" w:bidi="ar-SA"/>
        </w:rPr>
        <w:t xml:space="preserve">: 23 </w:t>
      </w:r>
      <w:r w:rsidRPr="002936D5">
        <w:rPr>
          <w:rFonts w:ascii="GHEA Grapalat" w:hAnsi="GHEA Grapalat" w:hint="eastAsia"/>
          <w:sz w:val="16"/>
          <w:szCs w:val="16"/>
          <w:lang w:eastAsia="en-US" w:bidi="ar-SA"/>
        </w:rPr>
        <w:t>и</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выше</w:t>
      </w:r>
      <w:r w:rsidRPr="002936D5">
        <w:rPr>
          <w:rFonts w:ascii="GHEA Grapalat" w:hAnsi="GHEA Grapalat"/>
          <w:sz w:val="16"/>
          <w:szCs w:val="16"/>
          <w:lang w:eastAsia="en-US" w:bidi="ar-SA"/>
        </w:rPr>
        <w:t>,</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Стаж</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вождения</w:t>
      </w:r>
      <w:r w:rsidRPr="002936D5">
        <w:rPr>
          <w:rFonts w:ascii="GHEA Grapalat" w:hAnsi="GHEA Grapalat"/>
          <w:sz w:val="16"/>
          <w:szCs w:val="16"/>
          <w:lang w:eastAsia="en-US" w:bidi="ar-SA"/>
        </w:rPr>
        <w:t xml:space="preserve">: 3 </w:t>
      </w:r>
      <w:r w:rsidRPr="002936D5">
        <w:rPr>
          <w:rFonts w:ascii="GHEA Grapalat" w:hAnsi="GHEA Grapalat" w:hint="eastAsia"/>
          <w:sz w:val="16"/>
          <w:szCs w:val="16"/>
          <w:lang w:eastAsia="en-US" w:bidi="ar-SA"/>
        </w:rPr>
        <w:t>и</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более</w:t>
      </w:r>
      <w:r w:rsidRPr="002936D5">
        <w:rPr>
          <w:rFonts w:ascii="GHEA Grapalat" w:hAnsi="GHEA Grapalat"/>
          <w:sz w:val="16"/>
          <w:szCs w:val="16"/>
          <w:lang w:eastAsia="en-US" w:bidi="ar-SA"/>
        </w:rPr>
        <w:t>.</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Пассажир</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Мощность</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двигателя</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лошадиные</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силы</w:t>
      </w:r>
      <w:r w:rsidRPr="002936D5">
        <w:rPr>
          <w:rFonts w:ascii="GHEA Grapalat" w:hAnsi="GHEA Grapalat"/>
          <w:sz w:val="16"/>
          <w:szCs w:val="16"/>
          <w:lang w:eastAsia="en-US" w:bidi="ar-SA"/>
        </w:rPr>
        <w:t>)</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231 </w:t>
      </w:r>
      <w:r w:rsidRPr="002936D5">
        <w:rPr>
          <w:rFonts w:ascii="GHEA Grapalat" w:hAnsi="GHEA Grapalat" w:hint="eastAsia"/>
          <w:sz w:val="16"/>
          <w:szCs w:val="16"/>
          <w:lang w:eastAsia="en-US" w:bidi="ar-SA"/>
        </w:rPr>
        <w:t>и</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выше</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в</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нумерации</w:t>
      </w:r>
      <w:r w:rsidRPr="002936D5">
        <w:rPr>
          <w:rFonts w:ascii="GHEA Grapalat" w:hAnsi="GHEA Grapalat"/>
          <w:sz w:val="16"/>
          <w:szCs w:val="16"/>
          <w:lang w:eastAsia="en-US" w:bidi="ar-SA"/>
        </w:rPr>
        <w:t xml:space="preserve"> 7 </w:t>
      </w:r>
      <w:r w:rsidRPr="002936D5">
        <w:rPr>
          <w:rFonts w:ascii="GHEA Grapalat" w:hAnsi="GHEA Grapalat" w:hint="eastAsia"/>
          <w:sz w:val="16"/>
          <w:szCs w:val="16"/>
          <w:lang w:eastAsia="en-US" w:bidi="ar-SA"/>
        </w:rPr>
        <w:t>ТМ</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Марка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Мощность</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двигателя</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л</w:t>
      </w:r>
      <w:r w:rsidRPr="002936D5">
        <w:rPr>
          <w:rFonts w:ascii="GHEA Grapalat" w:hAnsi="GHEA Grapalat"/>
          <w:sz w:val="16"/>
          <w:szCs w:val="16"/>
          <w:lang w:eastAsia="en-US" w:bidi="ar-SA"/>
        </w:rPr>
        <w:t>.</w:t>
      </w:r>
      <w:r w:rsidRPr="002936D5">
        <w:rPr>
          <w:rFonts w:ascii="GHEA Grapalat" w:hAnsi="GHEA Grapalat" w:hint="eastAsia"/>
          <w:sz w:val="16"/>
          <w:szCs w:val="16"/>
          <w:lang w:eastAsia="en-US" w:bidi="ar-SA"/>
        </w:rPr>
        <w:t>с</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Год</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Номерной</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знак</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1.</w:t>
      </w:r>
      <w:r w:rsidRPr="002936D5">
        <w:rPr>
          <w:rFonts w:ascii="GHEA Grapalat" w:hAnsi="GHEA Grapalat"/>
          <w:sz w:val="16"/>
          <w:szCs w:val="16"/>
          <w:lang w:val="en-US" w:eastAsia="en-US" w:bidi="ar-SA"/>
        </w:rPr>
        <w:t>NISSAN</w:t>
      </w:r>
      <w:r w:rsidRPr="002936D5">
        <w:rPr>
          <w:rFonts w:ascii="GHEA Grapalat" w:hAnsi="GHEA Grapalat"/>
          <w:sz w:val="16"/>
          <w:szCs w:val="16"/>
          <w:lang w:eastAsia="en-US" w:bidi="ar-SA"/>
        </w:rPr>
        <w:t xml:space="preserve"> </w:t>
      </w:r>
      <w:r w:rsidRPr="002936D5">
        <w:rPr>
          <w:rFonts w:ascii="GHEA Grapalat" w:hAnsi="GHEA Grapalat"/>
          <w:sz w:val="16"/>
          <w:szCs w:val="16"/>
          <w:lang w:val="en-US" w:eastAsia="en-US" w:bidi="ar-SA"/>
        </w:rPr>
        <w:t>PATROL</w:t>
      </w:r>
      <w:r w:rsidRPr="002936D5">
        <w:rPr>
          <w:rFonts w:ascii="GHEA Grapalat" w:hAnsi="GHEA Grapalat"/>
          <w:sz w:val="16"/>
          <w:szCs w:val="16"/>
          <w:lang w:eastAsia="en-US" w:bidi="ar-SA"/>
        </w:rPr>
        <w:t xml:space="preserve"> 4,0 275 2016 597</w:t>
      </w:r>
      <w:r w:rsidRPr="002936D5">
        <w:rPr>
          <w:rFonts w:ascii="GHEA Grapalat" w:hAnsi="GHEA Grapalat"/>
          <w:sz w:val="16"/>
          <w:szCs w:val="16"/>
          <w:lang w:val="en-US" w:eastAsia="en-US" w:bidi="ar-SA"/>
        </w:rPr>
        <w:t>CD</w:t>
      </w:r>
      <w:r w:rsidRPr="002936D5">
        <w:rPr>
          <w:rFonts w:ascii="GHEA Grapalat" w:hAnsi="GHEA Grapalat"/>
          <w:sz w:val="16"/>
          <w:szCs w:val="16"/>
          <w:lang w:eastAsia="en-US" w:bidi="ar-SA"/>
        </w:rPr>
        <w:t>61</w:t>
      </w:r>
    </w:p>
    <w:p w:rsidR="002936D5" w:rsidRPr="002936D5" w:rsidRDefault="002936D5" w:rsidP="002936D5">
      <w:pPr>
        <w:framePr w:hSpace="180" w:wrap="around" w:vAnchor="text" w:hAnchor="margin" w:x="-112" w:y="104"/>
        <w:ind w:left="16"/>
        <w:jc w:val="both"/>
        <w:rPr>
          <w:rFonts w:ascii="GHEA Grapalat" w:hAnsi="GHEA Grapalat"/>
          <w:sz w:val="16"/>
          <w:szCs w:val="16"/>
          <w:lang w:val="en-US" w:eastAsia="en-US" w:bidi="ar-SA"/>
        </w:rPr>
      </w:pPr>
      <w:r w:rsidRPr="002936D5">
        <w:rPr>
          <w:rFonts w:ascii="GHEA Grapalat" w:hAnsi="GHEA Grapalat"/>
          <w:sz w:val="16"/>
          <w:szCs w:val="16"/>
          <w:lang w:val="en-US" w:eastAsia="en-US" w:bidi="ar-SA"/>
        </w:rPr>
        <w:t>2.AUDI A8 3.0 TDI QUATTRO 286 2018 008LL55</w:t>
      </w:r>
    </w:p>
    <w:p w:rsidR="002936D5" w:rsidRPr="002936D5" w:rsidRDefault="002936D5" w:rsidP="002936D5">
      <w:pPr>
        <w:framePr w:hSpace="180" w:wrap="around" w:vAnchor="text" w:hAnchor="margin" w:x="-112" w:y="104"/>
        <w:ind w:left="16"/>
        <w:jc w:val="both"/>
        <w:rPr>
          <w:rFonts w:ascii="GHEA Grapalat" w:hAnsi="GHEA Grapalat"/>
          <w:sz w:val="16"/>
          <w:szCs w:val="16"/>
          <w:lang w:val="en-US" w:eastAsia="en-US" w:bidi="ar-SA"/>
        </w:rPr>
      </w:pPr>
      <w:r w:rsidRPr="002936D5">
        <w:rPr>
          <w:rFonts w:ascii="GHEA Grapalat" w:hAnsi="GHEA Grapalat"/>
          <w:sz w:val="16"/>
          <w:szCs w:val="16"/>
          <w:lang w:val="en-US" w:eastAsia="en-US" w:bidi="ar-SA"/>
        </w:rPr>
        <w:t xml:space="preserve">3. </w:t>
      </w:r>
      <w:r w:rsidRPr="002936D5">
        <w:rPr>
          <w:rFonts w:ascii="GHEA Grapalat" w:hAnsi="GHEA Grapalat" w:hint="eastAsia"/>
          <w:sz w:val="16"/>
          <w:szCs w:val="16"/>
          <w:lang w:val="en-US" w:eastAsia="en-US" w:bidi="ar-SA"/>
        </w:rPr>
        <w:t>МОДЕЛЬ</w:t>
      </w:r>
      <w:r w:rsidRPr="002936D5">
        <w:rPr>
          <w:rFonts w:ascii="GHEA Grapalat" w:hAnsi="GHEA Grapalat"/>
          <w:sz w:val="16"/>
          <w:szCs w:val="16"/>
          <w:lang w:val="en-US" w:eastAsia="en-US" w:bidi="ar-SA"/>
        </w:rPr>
        <w:t xml:space="preserve"> </w:t>
      </w:r>
      <w:r w:rsidRPr="002936D5">
        <w:rPr>
          <w:rFonts w:ascii="GHEA Grapalat" w:hAnsi="GHEA Grapalat" w:hint="eastAsia"/>
          <w:sz w:val="16"/>
          <w:szCs w:val="16"/>
          <w:lang w:val="en-US" w:eastAsia="en-US" w:bidi="ar-SA"/>
        </w:rPr>
        <w:t>ТЕСЛА</w:t>
      </w:r>
      <w:r w:rsidRPr="002936D5">
        <w:rPr>
          <w:rFonts w:ascii="GHEA Grapalat" w:hAnsi="GHEA Grapalat"/>
          <w:sz w:val="16"/>
          <w:szCs w:val="16"/>
          <w:lang w:val="en-US" w:eastAsia="en-US" w:bidi="ar-SA"/>
        </w:rPr>
        <w:t xml:space="preserve"> 3 351 2022 444CM61</w:t>
      </w:r>
    </w:p>
    <w:p w:rsidR="002936D5" w:rsidRPr="00C567E1" w:rsidRDefault="002936D5" w:rsidP="002936D5">
      <w:pPr>
        <w:framePr w:hSpace="180" w:wrap="around" w:vAnchor="text" w:hAnchor="margin" w:x="-112" w:y="104"/>
        <w:ind w:left="16"/>
        <w:jc w:val="both"/>
        <w:rPr>
          <w:rFonts w:ascii="GHEA Grapalat" w:hAnsi="GHEA Grapalat"/>
          <w:sz w:val="16"/>
          <w:szCs w:val="16"/>
          <w:lang w:eastAsia="en-US" w:bidi="ar-SA"/>
        </w:rPr>
      </w:pPr>
      <w:r w:rsidRPr="00C567E1">
        <w:rPr>
          <w:rFonts w:ascii="GHEA Grapalat" w:hAnsi="GHEA Grapalat"/>
          <w:sz w:val="16"/>
          <w:szCs w:val="16"/>
          <w:lang w:eastAsia="en-US" w:bidi="ar-SA"/>
        </w:rPr>
        <w:t xml:space="preserve">4. </w:t>
      </w:r>
      <w:r w:rsidRPr="00C567E1">
        <w:rPr>
          <w:rFonts w:ascii="GHEA Grapalat" w:hAnsi="GHEA Grapalat" w:hint="eastAsia"/>
          <w:sz w:val="16"/>
          <w:szCs w:val="16"/>
          <w:lang w:eastAsia="en-US" w:bidi="ar-SA"/>
        </w:rPr>
        <w:t>ТЕСЛА</w:t>
      </w:r>
      <w:r w:rsidRPr="00C567E1">
        <w:rPr>
          <w:rFonts w:ascii="GHEA Grapalat" w:hAnsi="GHEA Grapalat"/>
          <w:sz w:val="16"/>
          <w:szCs w:val="16"/>
          <w:lang w:eastAsia="en-US" w:bidi="ar-SA"/>
        </w:rPr>
        <w:t xml:space="preserve"> </w:t>
      </w:r>
      <w:r w:rsidRPr="00C567E1">
        <w:rPr>
          <w:rFonts w:ascii="GHEA Grapalat" w:hAnsi="GHEA Grapalat" w:hint="eastAsia"/>
          <w:sz w:val="16"/>
          <w:szCs w:val="16"/>
          <w:lang w:eastAsia="en-US" w:bidi="ar-SA"/>
        </w:rPr>
        <w:t>МОДЕЛЬ</w:t>
      </w:r>
      <w:r w:rsidRPr="00C567E1">
        <w:rPr>
          <w:rFonts w:ascii="GHEA Grapalat" w:hAnsi="GHEA Grapalat"/>
          <w:sz w:val="16"/>
          <w:szCs w:val="16"/>
          <w:lang w:eastAsia="en-US" w:bidi="ar-SA"/>
        </w:rPr>
        <w:t xml:space="preserve"> 3 351 2022 445</w:t>
      </w:r>
      <w:r w:rsidRPr="002936D5">
        <w:rPr>
          <w:rFonts w:ascii="GHEA Grapalat" w:hAnsi="GHEA Grapalat"/>
          <w:sz w:val="16"/>
          <w:szCs w:val="16"/>
          <w:lang w:val="en-US" w:eastAsia="en-US" w:bidi="ar-SA"/>
        </w:rPr>
        <w:t>CM</w:t>
      </w:r>
      <w:r w:rsidRPr="00C567E1">
        <w:rPr>
          <w:rFonts w:ascii="GHEA Grapalat" w:hAnsi="GHEA Grapalat"/>
          <w:sz w:val="16"/>
          <w:szCs w:val="16"/>
          <w:lang w:eastAsia="en-US" w:bidi="ar-SA"/>
        </w:rPr>
        <w:t>61</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5. </w:t>
      </w:r>
      <w:r w:rsidRPr="002936D5">
        <w:rPr>
          <w:rFonts w:ascii="GHEA Grapalat" w:hAnsi="GHEA Grapalat" w:hint="eastAsia"/>
          <w:sz w:val="16"/>
          <w:szCs w:val="16"/>
          <w:lang w:eastAsia="en-US" w:bidi="ar-SA"/>
        </w:rPr>
        <w:t>ТЕСЛА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МОДЕЛЬ</w:t>
      </w:r>
      <w:r w:rsidRPr="002936D5">
        <w:rPr>
          <w:rFonts w:ascii="GHEA Grapalat" w:hAnsi="GHEA Grapalat"/>
          <w:sz w:val="16"/>
          <w:szCs w:val="16"/>
          <w:lang w:eastAsia="en-US" w:bidi="ar-SA"/>
        </w:rPr>
        <w:t xml:space="preserve"> 3 351 2022 446</w:t>
      </w:r>
      <w:r w:rsidRPr="002936D5">
        <w:rPr>
          <w:rFonts w:ascii="GHEA Grapalat" w:hAnsi="GHEA Grapalat"/>
          <w:sz w:val="16"/>
          <w:szCs w:val="16"/>
          <w:lang w:val="en-US" w:eastAsia="en-US" w:bidi="ar-SA"/>
        </w:rPr>
        <w:t>CM</w:t>
      </w:r>
      <w:r w:rsidRPr="002936D5">
        <w:rPr>
          <w:rFonts w:ascii="GHEA Grapalat" w:hAnsi="GHEA Grapalat"/>
          <w:sz w:val="16"/>
          <w:szCs w:val="16"/>
          <w:lang w:eastAsia="en-US" w:bidi="ar-SA"/>
        </w:rPr>
        <w:t>61</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6. </w:t>
      </w:r>
      <w:r w:rsidRPr="002936D5">
        <w:rPr>
          <w:rFonts w:ascii="GHEA Grapalat" w:hAnsi="GHEA Grapalat" w:hint="eastAsia"/>
          <w:sz w:val="16"/>
          <w:szCs w:val="16"/>
          <w:lang w:eastAsia="en-US" w:bidi="ar-SA"/>
        </w:rPr>
        <w:t>ТЕСЛА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МОДЕЛЬ</w:t>
      </w:r>
      <w:r w:rsidRPr="002936D5">
        <w:rPr>
          <w:rFonts w:ascii="GHEA Grapalat" w:hAnsi="GHEA Grapalat"/>
          <w:sz w:val="16"/>
          <w:szCs w:val="16"/>
          <w:lang w:eastAsia="en-US" w:bidi="ar-SA"/>
        </w:rPr>
        <w:t xml:space="preserve"> 3 351 2022 447</w:t>
      </w:r>
      <w:r w:rsidRPr="002936D5">
        <w:rPr>
          <w:rFonts w:ascii="GHEA Grapalat" w:hAnsi="GHEA Grapalat"/>
          <w:sz w:val="16"/>
          <w:szCs w:val="16"/>
          <w:lang w:val="en-US" w:eastAsia="en-US" w:bidi="ar-SA"/>
        </w:rPr>
        <w:t>CM</w:t>
      </w:r>
      <w:r w:rsidRPr="002936D5">
        <w:rPr>
          <w:rFonts w:ascii="GHEA Grapalat" w:hAnsi="GHEA Grapalat"/>
          <w:sz w:val="16"/>
          <w:szCs w:val="16"/>
          <w:lang w:eastAsia="en-US" w:bidi="ar-SA"/>
        </w:rPr>
        <w:t>61</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7. </w:t>
      </w:r>
      <w:r w:rsidRPr="002936D5">
        <w:rPr>
          <w:rFonts w:ascii="GHEA Grapalat" w:hAnsi="GHEA Grapalat" w:hint="eastAsia"/>
          <w:sz w:val="16"/>
          <w:szCs w:val="16"/>
          <w:lang w:eastAsia="en-US" w:bidi="ar-SA"/>
        </w:rPr>
        <w:t>ТЕСЛА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МОДЕЛЬ</w:t>
      </w:r>
      <w:r w:rsidRPr="002936D5">
        <w:rPr>
          <w:rFonts w:ascii="GHEA Grapalat" w:hAnsi="GHEA Grapalat"/>
          <w:sz w:val="16"/>
          <w:szCs w:val="16"/>
          <w:lang w:eastAsia="en-US" w:bidi="ar-SA"/>
        </w:rPr>
        <w:t xml:space="preserve"> 3 351 2022 448</w:t>
      </w:r>
      <w:r w:rsidRPr="002936D5">
        <w:rPr>
          <w:rFonts w:ascii="GHEA Grapalat" w:hAnsi="GHEA Grapalat"/>
          <w:sz w:val="16"/>
          <w:szCs w:val="16"/>
          <w:lang w:val="en-US" w:eastAsia="en-US" w:bidi="ar-SA"/>
        </w:rPr>
        <w:t>CM</w:t>
      </w:r>
      <w:r w:rsidRPr="002936D5">
        <w:rPr>
          <w:rFonts w:ascii="GHEA Grapalat" w:hAnsi="GHEA Grapalat"/>
          <w:sz w:val="16"/>
          <w:szCs w:val="16"/>
          <w:lang w:eastAsia="en-US" w:bidi="ar-SA"/>
        </w:rPr>
        <w:t>61</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Мощность</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двигателя</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лошадиные</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силы</w:t>
      </w:r>
      <w:r w:rsidRPr="002936D5">
        <w:rPr>
          <w:rFonts w:ascii="GHEA Grapalat" w:hAnsi="GHEA Grapalat"/>
          <w:sz w:val="16"/>
          <w:szCs w:val="16"/>
          <w:lang w:eastAsia="en-US" w:bidi="ar-SA"/>
        </w:rPr>
        <w:t>)</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141–230, </w:t>
      </w:r>
      <w:r w:rsidRPr="002936D5">
        <w:rPr>
          <w:rFonts w:ascii="GHEA Grapalat" w:hAnsi="GHEA Grapalat" w:hint="eastAsia"/>
          <w:sz w:val="16"/>
          <w:szCs w:val="16"/>
          <w:lang w:eastAsia="en-US" w:bidi="ar-SA"/>
        </w:rPr>
        <w:t>номер</w:t>
      </w:r>
      <w:r w:rsidRPr="002936D5">
        <w:rPr>
          <w:rFonts w:ascii="GHEA Grapalat" w:hAnsi="GHEA Grapalat"/>
          <w:sz w:val="16"/>
          <w:szCs w:val="16"/>
          <w:lang w:eastAsia="en-US" w:bidi="ar-SA"/>
        </w:rPr>
        <w:t xml:space="preserve">: 4 </w:t>
      </w:r>
      <w:r w:rsidRPr="002936D5">
        <w:rPr>
          <w:rFonts w:ascii="GHEA Grapalat" w:hAnsi="GHEA Grapalat" w:hint="eastAsia"/>
          <w:sz w:val="16"/>
          <w:szCs w:val="16"/>
          <w:lang w:eastAsia="en-US" w:bidi="ar-SA"/>
        </w:rPr>
        <w:t>ТМ</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Марка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Мощность</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двигателя</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л</w:t>
      </w:r>
      <w:r w:rsidRPr="002936D5">
        <w:rPr>
          <w:rFonts w:ascii="GHEA Grapalat" w:hAnsi="GHEA Grapalat"/>
          <w:sz w:val="16"/>
          <w:szCs w:val="16"/>
          <w:lang w:eastAsia="en-US" w:bidi="ar-SA"/>
        </w:rPr>
        <w:t>.</w:t>
      </w:r>
      <w:r w:rsidRPr="002936D5">
        <w:rPr>
          <w:rFonts w:ascii="GHEA Grapalat" w:hAnsi="GHEA Grapalat" w:hint="eastAsia"/>
          <w:sz w:val="16"/>
          <w:szCs w:val="16"/>
          <w:lang w:eastAsia="en-US" w:bidi="ar-SA"/>
        </w:rPr>
        <w:t>с</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Год</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Номерной</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знак</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1.</w:t>
      </w:r>
      <w:r w:rsidRPr="002936D5">
        <w:rPr>
          <w:rFonts w:ascii="GHEA Grapalat" w:hAnsi="GHEA Grapalat"/>
          <w:sz w:val="16"/>
          <w:szCs w:val="16"/>
          <w:lang w:val="en-US" w:eastAsia="en-US" w:bidi="ar-SA"/>
        </w:rPr>
        <w:t>MERSEDES</w:t>
      </w:r>
      <w:r w:rsidRPr="002936D5">
        <w:rPr>
          <w:rFonts w:ascii="GHEA Grapalat" w:hAnsi="GHEA Grapalat"/>
          <w:sz w:val="16"/>
          <w:szCs w:val="16"/>
          <w:lang w:eastAsia="en-US" w:bidi="ar-SA"/>
        </w:rPr>
        <w:t>-</w:t>
      </w:r>
      <w:r w:rsidRPr="002936D5">
        <w:rPr>
          <w:rFonts w:ascii="GHEA Grapalat" w:hAnsi="GHEA Grapalat"/>
          <w:sz w:val="16"/>
          <w:szCs w:val="16"/>
          <w:lang w:val="en-US" w:eastAsia="en-US" w:bidi="ar-SA"/>
        </w:rPr>
        <w:t>BENZ</w:t>
      </w:r>
      <w:r w:rsidRPr="002936D5">
        <w:rPr>
          <w:rFonts w:ascii="GHEA Grapalat" w:hAnsi="GHEA Grapalat"/>
          <w:sz w:val="16"/>
          <w:szCs w:val="16"/>
          <w:lang w:eastAsia="en-US" w:bidi="ar-SA"/>
        </w:rPr>
        <w:t xml:space="preserve"> </w:t>
      </w:r>
      <w:r w:rsidRPr="002936D5">
        <w:rPr>
          <w:rFonts w:ascii="GHEA Grapalat" w:hAnsi="GHEA Grapalat"/>
          <w:sz w:val="16"/>
          <w:szCs w:val="16"/>
          <w:lang w:val="en-US" w:eastAsia="en-US" w:bidi="ar-SA"/>
        </w:rPr>
        <w:t>V</w:t>
      </w:r>
      <w:r w:rsidRPr="002936D5">
        <w:rPr>
          <w:rFonts w:ascii="GHEA Grapalat" w:hAnsi="GHEA Grapalat"/>
          <w:sz w:val="16"/>
          <w:szCs w:val="16"/>
          <w:lang w:eastAsia="en-US" w:bidi="ar-SA"/>
        </w:rPr>
        <w:t>250 2,0 190 2022 893</w:t>
      </w:r>
      <w:r w:rsidRPr="002936D5">
        <w:rPr>
          <w:rFonts w:ascii="GHEA Grapalat" w:hAnsi="GHEA Grapalat"/>
          <w:sz w:val="16"/>
          <w:szCs w:val="16"/>
          <w:lang w:val="en-US" w:eastAsia="en-US" w:bidi="ar-SA"/>
        </w:rPr>
        <w:t>CV</w:t>
      </w:r>
      <w:r w:rsidRPr="002936D5">
        <w:rPr>
          <w:rFonts w:ascii="GHEA Grapalat" w:hAnsi="GHEA Grapalat"/>
          <w:sz w:val="16"/>
          <w:szCs w:val="16"/>
          <w:lang w:eastAsia="en-US" w:bidi="ar-SA"/>
        </w:rPr>
        <w:t>61</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2. </w:t>
      </w:r>
      <w:r w:rsidRPr="002936D5">
        <w:rPr>
          <w:rFonts w:ascii="GHEA Grapalat" w:hAnsi="GHEA Grapalat" w:hint="eastAsia"/>
          <w:sz w:val="16"/>
          <w:szCs w:val="16"/>
          <w:lang w:eastAsia="en-US" w:bidi="ar-SA"/>
        </w:rPr>
        <w:t>МЕРСЕДЕС</w:t>
      </w:r>
      <w:r w:rsidRPr="002936D5">
        <w:rPr>
          <w:rFonts w:ascii="GHEA Grapalat" w:hAnsi="GHEA Grapalat"/>
          <w:sz w:val="16"/>
          <w:szCs w:val="16"/>
          <w:lang w:eastAsia="en-US" w:bidi="ar-SA"/>
        </w:rPr>
        <w:t>-</w:t>
      </w:r>
      <w:r w:rsidRPr="002936D5">
        <w:rPr>
          <w:rFonts w:ascii="GHEA Grapalat" w:hAnsi="GHEA Grapalat" w:hint="eastAsia"/>
          <w:sz w:val="16"/>
          <w:szCs w:val="16"/>
          <w:lang w:eastAsia="en-US" w:bidi="ar-SA"/>
        </w:rPr>
        <w:t>БЕНЦ</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СПРИНТЕР</w:t>
      </w:r>
      <w:r w:rsidRPr="002936D5">
        <w:rPr>
          <w:rFonts w:ascii="GHEA Grapalat" w:hAnsi="GHEA Grapalat"/>
          <w:sz w:val="16"/>
          <w:szCs w:val="16"/>
          <w:lang w:eastAsia="en-US" w:bidi="ar-SA"/>
        </w:rPr>
        <w:t xml:space="preserve"> 170 2022 892</w:t>
      </w:r>
      <w:r w:rsidRPr="002936D5">
        <w:rPr>
          <w:rFonts w:ascii="GHEA Grapalat" w:hAnsi="GHEA Grapalat"/>
          <w:sz w:val="16"/>
          <w:szCs w:val="16"/>
          <w:lang w:val="en-US" w:eastAsia="en-US" w:bidi="ar-SA"/>
        </w:rPr>
        <w:t>CV</w:t>
      </w:r>
      <w:r w:rsidRPr="002936D5">
        <w:rPr>
          <w:rFonts w:ascii="GHEA Grapalat" w:hAnsi="GHEA Grapalat"/>
          <w:sz w:val="16"/>
          <w:szCs w:val="16"/>
          <w:lang w:eastAsia="en-US" w:bidi="ar-SA"/>
        </w:rPr>
        <w:t>61</w:t>
      </w:r>
    </w:p>
    <w:p w:rsidR="002936D5" w:rsidRDefault="00FC12A3" w:rsidP="002936D5">
      <w:pPr>
        <w:framePr w:hSpace="180" w:wrap="around" w:vAnchor="text" w:hAnchor="margin" w:x="-112" w:y="104"/>
        <w:ind w:left="16"/>
        <w:jc w:val="both"/>
        <w:rPr>
          <w:rFonts w:ascii="GHEA Grapalat" w:hAnsi="GHEA Grapalat"/>
          <w:sz w:val="16"/>
          <w:szCs w:val="16"/>
          <w:lang w:eastAsia="en-US" w:bidi="ar-SA"/>
        </w:rPr>
      </w:pPr>
      <w:r>
        <w:rPr>
          <w:rFonts w:ascii="GHEA Grapalat" w:hAnsi="GHEA Grapalat"/>
          <w:sz w:val="16"/>
          <w:szCs w:val="16"/>
          <w:lang w:val="hy-AM" w:eastAsia="en-US" w:bidi="ar-SA"/>
        </w:rPr>
        <w:t>3</w:t>
      </w:r>
      <w:r w:rsidR="002936D5" w:rsidRPr="002936D5">
        <w:rPr>
          <w:rFonts w:ascii="GHEA Grapalat" w:hAnsi="GHEA Grapalat"/>
          <w:sz w:val="16"/>
          <w:szCs w:val="16"/>
          <w:lang w:eastAsia="en-US" w:bidi="ar-SA"/>
        </w:rPr>
        <w:t xml:space="preserve">. </w:t>
      </w:r>
      <w:r w:rsidR="002936D5" w:rsidRPr="002936D5">
        <w:rPr>
          <w:rFonts w:ascii="GHEA Grapalat" w:hAnsi="GHEA Grapalat" w:hint="eastAsia"/>
          <w:sz w:val="16"/>
          <w:szCs w:val="16"/>
          <w:lang w:eastAsia="en-US" w:bidi="ar-SA"/>
        </w:rPr>
        <w:t>ТОЙОТА</w:t>
      </w:r>
      <w:r w:rsidR="002936D5" w:rsidRPr="002936D5">
        <w:rPr>
          <w:rFonts w:ascii="GHEA Grapalat" w:hAnsi="GHEA Grapalat"/>
          <w:sz w:val="16"/>
          <w:szCs w:val="16"/>
          <w:lang w:eastAsia="en-US" w:bidi="ar-SA"/>
        </w:rPr>
        <w:t xml:space="preserve"> </w:t>
      </w:r>
      <w:r w:rsidR="002936D5" w:rsidRPr="002936D5">
        <w:rPr>
          <w:rFonts w:ascii="GHEA Grapalat" w:hAnsi="GHEA Grapalat" w:hint="eastAsia"/>
          <w:sz w:val="16"/>
          <w:szCs w:val="16"/>
          <w:lang w:eastAsia="en-US" w:bidi="ar-SA"/>
        </w:rPr>
        <w:t>КАМРИ</w:t>
      </w:r>
      <w:r w:rsidR="002936D5" w:rsidRPr="002936D5">
        <w:rPr>
          <w:rFonts w:ascii="GHEA Grapalat" w:hAnsi="GHEA Grapalat"/>
          <w:sz w:val="16"/>
          <w:szCs w:val="16"/>
          <w:lang w:eastAsia="en-US" w:bidi="ar-SA"/>
        </w:rPr>
        <w:t xml:space="preserve"> 2.5 </w:t>
      </w:r>
      <w:r w:rsidR="002936D5" w:rsidRPr="002936D5">
        <w:rPr>
          <w:rFonts w:ascii="GHEA Grapalat" w:hAnsi="GHEA Grapalat" w:hint="eastAsia"/>
          <w:sz w:val="16"/>
          <w:szCs w:val="16"/>
          <w:lang w:eastAsia="en-US" w:bidi="ar-SA"/>
        </w:rPr>
        <w:t>ГАЗ</w:t>
      </w:r>
      <w:r w:rsidR="002936D5" w:rsidRPr="002936D5">
        <w:rPr>
          <w:rFonts w:ascii="GHEA Grapalat" w:hAnsi="GHEA Grapalat"/>
          <w:sz w:val="16"/>
          <w:szCs w:val="16"/>
          <w:lang w:eastAsia="en-US" w:bidi="ar-SA"/>
        </w:rPr>
        <w:t xml:space="preserve"> 181 2013 001</w:t>
      </w:r>
      <w:r w:rsidR="002936D5" w:rsidRPr="002936D5">
        <w:rPr>
          <w:rFonts w:ascii="GHEA Grapalat" w:hAnsi="GHEA Grapalat"/>
          <w:sz w:val="16"/>
          <w:szCs w:val="16"/>
          <w:lang w:val="en-US" w:eastAsia="en-US" w:bidi="ar-SA"/>
        </w:rPr>
        <w:t>LL</w:t>
      </w:r>
      <w:r w:rsidR="002936D5" w:rsidRPr="002936D5">
        <w:rPr>
          <w:rFonts w:ascii="GHEA Grapalat" w:hAnsi="GHEA Grapalat"/>
          <w:sz w:val="16"/>
          <w:szCs w:val="16"/>
          <w:lang w:eastAsia="en-US" w:bidi="ar-SA"/>
        </w:rPr>
        <w:t>60</w:t>
      </w:r>
    </w:p>
    <w:p w:rsidR="00C567E1" w:rsidRPr="008D78CA" w:rsidRDefault="00FC12A3" w:rsidP="002936D5">
      <w:pPr>
        <w:framePr w:hSpace="180" w:wrap="around" w:vAnchor="text" w:hAnchor="margin" w:x="-112" w:y="104"/>
        <w:ind w:left="16"/>
        <w:jc w:val="both"/>
        <w:rPr>
          <w:rFonts w:ascii="GHEA Grapalat" w:hAnsi="GHEA Grapalat"/>
          <w:sz w:val="16"/>
          <w:szCs w:val="16"/>
          <w:lang w:eastAsia="en-US" w:bidi="ar-SA"/>
        </w:rPr>
      </w:pPr>
      <w:r>
        <w:rPr>
          <w:rFonts w:ascii="GHEA Grapalat" w:hAnsi="GHEA Grapalat"/>
          <w:sz w:val="16"/>
          <w:szCs w:val="16"/>
          <w:lang w:val="hy-AM" w:eastAsia="en-US" w:bidi="ar-SA"/>
        </w:rPr>
        <w:t>4</w:t>
      </w:r>
      <w:r w:rsidR="00C567E1" w:rsidRPr="008D78CA">
        <w:rPr>
          <w:rFonts w:ascii="GHEA Grapalat" w:hAnsi="GHEA Grapalat"/>
          <w:sz w:val="16"/>
          <w:szCs w:val="16"/>
          <w:lang w:eastAsia="en-US" w:bidi="ar-SA"/>
        </w:rPr>
        <w:t xml:space="preserve">. </w:t>
      </w:r>
      <w:r w:rsidR="00C567E1">
        <w:rPr>
          <w:rFonts w:ascii="GHEA Grapalat" w:hAnsi="GHEA Grapalat"/>
          <w:sz w:val="16"/>
          <w:szCs w:val="16"/>
          <w:lang w:val="en-US" w:eastAsia="en-US" w:bidi="ar-SA"/>
        </w:rPr>
        <w:t>BMW</w:t>
      </w:r>
      <w:r w:rsidR="00C567E1" w:rsidRPr="008D78CA">
        <w:rPr>
          <w:rFonts w:ascii="GHEA Grapalat" w:hAnsi="GHEA Grapalat"/>
          <w:sz w:val="16"/>
          <w:szCs w:val="16"/>
          <w:lang w:eastAsia="en-US" w:bidi="ar-SA"/>
        </w:rPr>
        <w:t xml:space="preserve"> </w:t>
      </w:r>
      <w:r w:rsidR="00C567E1">
        <w:rPr>
          <w:rFonts w:ascii="GHEA Grapalat" w:hAnsi="GHEA Grapalat"/>
          <w:sz w:val="16"/>
          <w:szCs w:val="16"/>
          <w:lang w:val="en-US" w:eastAsia="en-US" w:bidi="ar-SA"/>
        </w:rPr>
        <w:t>X</w:t>
      </w:r>
      <w:r w:rsidR="00C567E1" w:rsidRPr="008D78CA">
        <w:rPr>
          <w:rFonts w:ascii="GHEA Grapalat" w:hAnsi="GHEA Grapalat"/>
          <w:sz w:val="16"/>
          <w:szCs w:val="16"/>
          <w:lang w:eastAsia="en-US" w:bidi="ar-SA"/>
        </w:rPr>
        <w:t xml:space="preserve">3 </w:t>
      </w:r>
      <w:r w:rsidR="00C567E1">
        <w:rPr>
          <w:rFonts w:ascii="GHEA Grapalat" w:hAnsi="GHEA Grapalat"/>
          <w:sz w:val="16"/>
          <w:szCs w:val="16"/>
          <w:lang w:val="en-US" w:eastAsia="en-US" w:bidi="ar-SA"/>
        </w:rPr>
        <w:t>XDRIVE</w:t>
      </w:r>
      <w:r w:rsidR="00C567E1" w:rsidRPr="008D78CA">
        <w:rPr>
          <w:rFonts w:ascii="GHEA Grapalat" w:hAnsi="GHEA Grapalat"/>
          <w:sz w:val="16"/>
          <w:szCs w:val="16"/>
          <w:lang w:eastAsia="en-US" w:bidi="ar-SA"/>
        </w:rPr>
        <w:t xml:space="preserve"> 20</w:t>
      </w:r>
      <w:r w:rsidR="00C567E1">
        <w:rPr>
          <w:rFonts w:ascii="GHEA Grapalat" w:hAnsi="GHEA Grapalat"/>
          <w:sz w:val="16"/>
          <w:szCs w:val="16"/>
          <w:lang w:val="en-US" w:eastAsia="en-US" w:bidi="ar-SA"/>
        </w:rPr>
        <w:t>D</w:t>
      </w:r>
      <w:r w:rsidR="00C567E1" w:rsidRPr="008D78CA">
        <w:rPr>
          <w:rFonts w:ascii="GHEA Grapalat" w:hAnsi="GHEA Grapalat"/>
          <w:sz w:val="16"/>
          <w:szCs w:val="16"/>
          <w:lang w:eastAsia="en-US" w:bidi="ar-SA"/>
        </w:rPr>
        <w:t xml:space="preserve"> 2.0</w:t>
      </w:r>
      <w:r w:rsidR="00C567E1">
        <w:rPr>
          <w:rFonts w:ascii="GHEA Grapalat" w:hAnsi="GHEA Grapalat"/>
          <w:sz w:val="16"/>
          <w:szCs w:val="16"/>
          <w:lang w:val="en-US" w:eastAsia="en-US" w:bidi="ar-SA"/>
        </w:rPr>
        <w:t>TD</w:t>
      </w:r>
      <w:r w:rsidR="00C567E1" w:rsidRPr="008D78CA">
        <w:rPr>
          <w:rFonts w:ascii="GHEA Grapalat" w:hAnsi="GHEA Grapalat"/>
          <w:sz w:val="16"/>
          <w:szCs w:val="16"/>
          <w:lang w:eastAsia="en-US" w:bidi="ar-SA"/>
        </w:rPr>
        <w:t xml:space="preserve">  120/16  2019  928</w:t>
      </w:r>
      <w:r w:rsidR="00C567E1" w:rsidRPr="00C567E1">
        <w:rPr>
          <w:rFonts w:ascii="GHEA Grapalat" w:hAnsi="GHEA Grapalat"/>
          <w:sz w:val="16"/>
          <w:szCs w:val="16"/>
          <w:lang w:val="en-US" w:eastAsia="en-US" w:bidi="ar-SA"/>
        </w:rPr>
        <w:t>DE</w:t>
      </w:r>
      <w:r w:rsidR="00C567E1" w:rsidRPr="008D78CA">
        <w:rPr>
          <w:rFonts w:ascii="GHEA Grapalat" w:hAnsi="GHEA Grapalat"/>
          <w:sz w:val="16"/>
          <w:szCs w:val="16"/>
          <w:lang w:eastAsia="en-US" w:bidi="ar-SA"/>
        </w:rPr>
        <w:t>61</w:t>
      </w:r>
    </w:p>
    <w:p w:rsidR="00C567E1" w:rsidRPr="008D78CA" w:rsidRDefault="00C567E1" w:rsidP="002936D5">
      <w:pPr>
        <w:framePr w:hSpace="180" w:wrap="around" w:vAnchor="text" w:hAnchor="margin" w:x="-112" w:y="104"/>
        <w:ind w:left="16"/>
        <w:jc w:val="both"/>
        <w:rPr>
          <w:rFonts w:ascii="GHEA Grapalat" w:hAnsi="GHEA Grapalat"/>
          <w:sz w:val="16"/>
          <w:szCs w:val="16"/>
          <w:lang w:eastAsia="en-US" w:bidi="ar-SA"/>
        </w:rPr>
      </w:pP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Мощность</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двигателя</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лошадиные</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силы</w:t>
      </w:r>
      <w:r w:rsidRPr="002936D5">
        <w:rPr>
          <w:rFonts w:ascii="GHEA Grapalat" w:hAnsi="GHEA Grapalat"/>
          <w:sz w:val="16"/>
          <w:szCs w:val="16"/>
          <w:lang w:eastAsia="en-US" w:bidi="ar-SA"/>
        </w:rPr>
        <w:t>)</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от</w:t>
      </w:r>
      <w:r w:rsidRPr="002936D5">
        <w:rPr>
          <w:rFonts w:ascii="GHEA Grapalat" w:hAnsi="GHEA Grapalat"/>
          <w:sz w:val="16"/>
          <w:szCs w:val="16"/>
          <w:lang w:eastAsia="en-US" w:bidi="ar-SA"/>
        </w:rPr>
        <w:t xml:space="preserve"> 81 </w:t>
      </w:r>
      <w:r w:rsidRPr="002936D5">
        <w:rPr>
          <w:rFonts w:ascii="GHEA Grapalat" w:hAnsi="GHEA Grapalat" w:hint="eastAsia"/>
          <w:sz w:val="16"/>
          <w:szCs w:val="16"/>
          <w:lang w:eastAsia="en-US" w:bidi="ar-SA"/>
        </w:rPr>
        <w:t>до</w:t>
      </w:r>
      <w:r w:rsidRPr="002936D5">
        <w:rPr>
          <w:rFonts w:ascii="GHEA Grapalat" w:hAnsi="GHEA Grapalat"/>
          <w:sz w:val="16"/>
          <w:szCs w:val="16"/>
          <w:lang w:eastAsia="en-US" w:bidi="ar-SA"/>
        </w:rPr>
        <w:t xml:space="preserve"> 140, </w:t>
      </w:r>
      <w:r w:rsidRPr="002936D5">
        <w:rPr>
          <w:rFonts w:ascii="GHEA Grapalat" w:hAnsi="GHEA Grapalat" w:hint="eastAsia"/>
          <w:sz w:val="16"/>
          <w:szCs w:val="16"/>
          <w:lang w:eastAsia="en-US" w:bidi="ar-SA"/>
        </w:rPr>
        <w:t>в</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количестве</w:t>
      </w:r>
      <w:r w:rsidRPr="002936D5">
        <w:rPr>
          <w:rFonts w:ascii="GHEA Grapalat" w:hAnsi="GHEA Grapalat"/>
          <w:sz w:val="16"/>
          <w:szCs w:val="16"/>
          <w:lang w:eastAsia="en-US" w:bidi="ar-SA"/>
        </w:rPr>
        <w:t xml:space="preserve">: 4 </w:t>
      </w:r>
      <w:r w:rsidRPr="002936D5">
        <w:rPr>
          <w:rFonts w:ascii="GHEA Grapalat" w:hAnsi="GHEA Grapalat" w:hint="eastAsia"/>
          <w:sz w:val="16"/>
          <w:szCs w:val="16"/>
          <w:lang w:eastAsia="en-US" w:bidi="ar-SA"/>
        </w:rPr>
        <w:t>ТМ</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hint="eastAsia"/>
          <w:sz w:val="16"/>
          <w:szCs w:val="16"/>
          <w:lang w:eastAsia="en-US" w:bidi="ar-SA"/>
        </w:rPr>
        <w:t>Марка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Мощность</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двигателя</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л</w:t>
      </w:r>
      <w:r w:rsidRPr="002936D5">
        <w:rPr>
          <w:rFonts w:ascii="GHEA Grapalat" w:hAnsi="GHEA Grapalat"/>
          <w:sz w:val="16"/>
          <w:szCs w:val="16"/>
          <w:lang w:eastAsia="en-US" w:bidi="ar-SA"/>
        </w:rPr>
        <w:t>.</w:t>
      </w:r>
      <w:r w:rsidRPr="002936D5">
        <w:rPr>
          <w:rFonts w:ascii="GHEA Grapalat" w:hAnsi="GHEA Grapalat" w:hint="eastAsia"/>
          <w:sz w:val="16"/>
          <w:szCs w:val="16"/>
          <w:lang w:eastAsia="en-US" w:bidi="ar-SA"/>
        </w:rPr>
        <w:t>с</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Год</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Номерной</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знак</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1. </w:t>
      </w:r>
      <w:r w:rsidRPr="002936D5">
        <w:rPr>
          <w:rFonts w:ascii="GHEA Grapalat" w:hAnsi="GHEA Grapalat" w:hint="eastAsia"/>
          <w:sz w:val="16"/>
          <w:szCs w:val="16"/>
          <w:lang w:eastAsia="en-US" w:bidi="ar-SA"/>
        </w:rPr>
        <w:t>ТОЙОТА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КОРОЛЛА</w:t>
      </w:r>
      <w:r w:rsidRPr="002936D5">
        <w:rPr>
          <w:rFonts w:ascii="GHEA Grapalat" w:hAnsi="GHEA Grapalat"/>
          <w:sz w:val="16"/>
          <w:szCs w:val="16"/>
          <w:lang w:eastAsia="en-US" w:bidi="ar-SA"/>
        </w:rPr>
        <w:t xml:space="preserve"> 101 2013 004</w:t>
      </w:r>
      <w:r w:rsidRPr="002936D5">
        <w:rPr>
          <w:rFonts w:ascii="GHEA Grapalat" w:hAnsi="GHEA Grapalat"/>
          <w:sz w:val="16"/>
          <w:szCs w:val="16"/>
          <w:lang w:val="en-US" w:eastAsia="en-US" w:bidi="ar-SA"/>
        </w:rPr>
        <w:t>LL</w:t>
      </w:r>
      <w:r w:rsidRPr="002936D5">
        <w:rPr>
          <w:rFonts w:ascii="GHEA Grapalat" w:hAnsi="GHEA Grapalat"/>
          <w:sz w:val="16"/>
          <w:szCs w:val="16"/>
          <w:lang w:eastAsia="en-US" w:bidi="ar-SA"/>
        </w:rPr>
        <w:t>60</w:t>
      </w:r>
    </w:p>
    <w:p w:rsidR="002936D5" w:rsidRP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2. </w:t>
      </w:r>
      <w:r w:rsidRPr="002936D5">
        <w:rPr>
          <w:rFonts w:ascii="GHEA Grapalat" w:hAnsi="GHEA Grapalat" w:hint="eastAsia"/>
          <w:sz w:val="16"/>
          <w:szCs w:val="16"/>
          <w:lang w:eastAsia="en-US" w:bidi="ar-SA"/>
        </w:rPr>
        <w:t>ТОЙОТА</w:t>
      </w:r>
      <w:r w:rsidRPr="002936D5">
        <w:rPr>
          <w:rFonts w:ascii="GHEA Grapalat" w:hAnsi="GHEA Grapalat"/>
          <w:sz w:val="16"/>
          <w:szCs w:val="16"/>
          <w:lang w:eastAsia="en-US" w:bidi="ar-SA"/>
        </w:rPr>
        <w:t xml:space="preserve"> </w:t>
      </w:r>
      <w:r w:rsidRPr="002936D5">
        <w:rPr>
          <w:rFonts w:ascii="GHEA Grapalat" w:hAnsi="GHEA Grapalat" w:hint="eastAsia"/>
          <w:sz w:val="16"/>
          <w:szCs w:val="16"/>
          <w:lang w:eastAsia="en-US" w:bidi="ar-SA"/>
        </w:rPr>
        <w:t>КОРОЛЛА</w:t>
      </w:r>
      <w:r w:rsidRPr="002936D5">
        <w:rPr>
          <w:rFonts w:ascii="GHEA Grapalat" w:hAnsi="GHEA Grapalat"/>
          <w:sz w:val="16"/>
          <w:szCs w:val="16"/>
          <w:lang w:eastAsia="en-US" w:bidi="ar-SA"/>
        </w:rPr>
        <w:t xml:space="preserve"> 101 2013 005</w:t>
      </w:r>
      <w:r w:rsidRPr="002936D5">
        <w:rPr>
          <w:rFonts w:ascii="GHEA Grapalat" w:hAnsi="GHEA Grapalat"/>
          <w:sz w:val="16"/>
          <w:szCs w:val="16"/>
          <w:lang w:val="en-US" w:eastAsia="en-US" w:bidi="ar-SA"/>
        </w:rPr>
        <w:t>LL</w:t>
      </w:r>
      <w:r w:rsidRPr="002936D5">
        <w:rPr>
          <w:rFonts w:ascii="GHEA Grapalat" w:hAnsi="GHEA Grapalat"/>
          <w:sz w:val="16"/>
          <w:szCs w:val="16"/>
          <w:lang w:eastAsia="en-US" w:bidi="ar-SA"/>
        </w:rPr>
        <w:t>60</w:t>
      </w:r>
    </w:p>
    <w:p w:rsidR="002936D5" w:rsidRDefault="002936D5" w:rsidP="002936D5">
      <w:pPr>
        <w:framePr w:hSpace="180" w:wrap="around" w:vAnchor="text" w:hAnchor="margin" w:x="-112" w:y="104"/>
        <w:ind w:left="16"/>
        <w:jc w:val="both"/>
        <w:rPr>
          <w:rFonts w:ascii="GHEA Grapalat" w:hAnsi="GHEA Grapalat"/>
          <w:sz w:val="16"/>
          <w:szCs w:val="16"/>
          <w:lang w:eastAsia="en-US" w:bidi="ar-SA"/>
        </w:rPr>
      </w:pPr>
      <w:r w:rsidRPr="002936D5">
        <w:rPr>
          <w:rFonts w:ascii="GHEA Grapalat" w:hAnsi="GHEA Grapalat"/>
          <w:sz w:val="16"/>
          <w:szCs w:val="16"/>
          <w:lang w:eastAsia="en-US" w:bidi="ar-SA"/>
        </w:rPr>
        <w:t xml:space="preserve">3. </w:t>
      </w:r>
      <w:r w:rsidRPr="002936D5">
        <w:rPr>
          <w:rFonts w:ascii="GHEA Grapalat" w:hAnsi="GHEA Grapalat"/>
          <w:sz w:val="16"/>
          <w:szCs w:val="16"/>
          <w:lang w:val="en-US" w:eastAsia="en-US" w:bidi="ar-SA"/>
        </w:rPr>
        <w:t>HYUNDAI</w:t>
      </w:r>
      <w:r w:rsidRPr="002936D5">
        <w:rPr>
          <w:rFonts w:ascii="GHEA Grapalat" w:hAnsi="GHEA Grapalat"/>
          <w:sz w:val="16"/>
          <w:szCs w:val="16"/>
          <w:lang w:eastAsia="en-US" w:bidi="ar-SA"/>
        </w:rPr>
        <w:t xml:space="preserve"> </w:t>
      </w:r>
      <w:r w:rsidRPr="002936D5">
        <w:rPr>
          <w:rFonts w:ascii="GHEA Grapalat" w:hAnsi="GHEA Grapalat"/>
          <w:sz w:val="16"/>
          <w:szCs w:val="16"/>
          <w:lang w:val="en-US" w:eastAsia="en-US" w:bidi="ar-SA"/>
        </w:rPr>
        <w:t>ELANTRA</w:t>
      </w:r>
      <w:r w:rsidRPr="002936D5">
        <w:rPr>
          <w:rFonts w:ascii="GHEA Grapalat" w:hAnsi="GHEA Grapalat"/>
          <w:sz w:val="16"/>
          <w:szCs w:val="16"/>
          <w:lang w:eastAsia="en-US" w:bidi="ar-SA"/>
        </w:rPr>
        <w:t xml:space="preserve"> 1.6 132 2011 008</w:t>
      </w:r>
      <w:r w:rsidRPr="002936D5">
        <w:rPr>
          <w:rFonts w:ascii="GHEA Grapalat" w:hAnsi="GHEA Grapalat"/>
          <w:sz w:val="16"/>
          <w:szCs w:val="16"/>
          <w:lang w:val="en-US" w:eastAsia="en-US" w:bidi="ar-SA"/>
        </w:rPr>
        <w:t>LL</w:t>
      </w:r>
      <w:r w:rsidRPr="002936D5">
        <w:rPr>
          <w:rFonts w:ascii="GHEA Grapalat" w:hAnsi="GHEA Grapalat"/>
          <w:sz w:val="16"/>
          <w:szCs w:val="16"/>
          <w:lang w:eastAsia="en-US" w:bidi="ar-SA"/>
        </w:rPr>
        <w:t>60</w:t>
      </w:r>
    </w:p>
    <w:p w:rsidR="00C567E1" w:rsidRPr="002936D5" w:rsidRDefault="00C567E1" w:rsidP="002936D5">
      <w:pPr>
        <w:framePr w:hSpace="180" w:wrap="around" w:vAnchor="text" w:hAnchor="margin" w:x="-112" w:y="104"/>
        <w:ind w:left="16"/>
        <w:jc w:val="both"/>
        <w:rPr>
          <w:rFonts w:ascii="GHEA Grapalat" w:hAnsi="GHEA Grapalat"/>
          <w:sz w:val="16"/>
          <w:szCs w:val="16"/>
          <w:lang w:eastAsia="en-US" w:bidi="ar-SA"/>
        </w:rPr>
      </w:pPr>
    </w:p>
    <w:p w:rsidR="003B2F27" w:rsidRPr="005179DD" w:rsidRDefault="002936D5" w:rsidP="002936D5">
      <w:pPr>
        <w:widowControl w:val="0"/>
        <w:spacing w:after="160" w:line="360" w:lineRule="auto"/>
        <w:rPr>
          <w:rFonts w:ascii="GHEA Grapalat" w:hAnsi="GHEA Grapalat"/>
        </w:rPr>
      </w:pPr>
      <w:r w:rsidRPr="002936D5">
        <w:rPr>
          <w:rFonts w:ascii="GHEA Grapalat" w:hAnsi="GHEA Grapalat"/>
          <w:sz w:val="16"/>
          <w:szCs w:val="16"/>
          <w:lang w:val="en-US" w:eastAsia="en-US" w:bidi="ar-SA"/>
        </w:rPr>
        <w:t xml:space="preserve">4. </w:t>
      </w:r>
      <w:r w:rsidRPr="002936D5">
        <w:rPr>
          <w:rFonts w:ascii="GHEA Grapalat" w:hAnsi="GHEA Grapalat" w:hint="eastAsia"/>
          <w:sz w:val="16"/>
          <w:szCs w:val="16"/>
          <w:lang w:val="en-US" w:eastAsia="en-US" w:bidi="ar-SA"/>
        </w:rPr>
        <w:t>ФОЛЬКСВАГЕН</w:t>
      </w:r>
      <w:r w:rsidRPr="002936D5">
        <w:rPr>
          <w:rFonts w:ascii="GHEA Grapalat" w:hAnsi="GHEA Grapalat"/>
          <w:sz w:val="16"/>
          <w:szCs w:val="16"/>
          <w:lang w:val="en-US" w:eastAsia="en-US" w:bidi="ar-SA"/>
        </w:rPr>
        <w:t xml:space="preserve"> </w:t>
      </w:r>
      <w:r w:rsidRPr="002936D5">
        <w:rPr>
          <w:rFonts w:ascii="GHEA Grapalat" w:hAnsi="GHEA Grapalat" w:hint="eastAsia"/>
          <w:sz w:val="16"/>
          <w:szCs w:val="16"/>
          <w:lang w:val="en-US" w:eastAsia="en-US" w:bidi="ar-SA"/>
        </w:rPr>
        <w:t>ПОЛО</w:t>
      </w:r>
      <w:r w:rsidRPr="002936D5">
        <w:rPr>
          <w:rFonts w:ascii="GHEA Grapalat" w:hAnsi="GHEA Grapalat"/>
          <w:sz w:val="16"/>
          <w:szCs w:val="16"/>
          <w:lang w:val="en-US" w:eastAsia="en-US" w:bidi="ar-SA"/>
        </w:rPr>
        <w:t xml:space="preserve"> 1.6 105 2015 040LL60</w:t>
      </w: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554D44" w:rsidRDefault="00554D44" w:rsidP="00375205">
      <w:pPr>
        <w:widowControl w:val="0"/>
        <w:spacing w:after="160" w:line="360" w:lineRule="auto"/>
        <w:ind w:firstLine="567"/>
        <w:jc w:val="right"/>
        <w:rPr>
          <w:rFonts w:ascii="GHEA Grapalat" w:hAnsi="GHEA Grapalat"/>
          <w:i/>
        </w:r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2"/>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2207E5">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2207E5">
              <w:rPr>
                <w:rFonts w:ascii="GHEA Grapalat" w:hAnsi="GHEA Grapalat"/>
                <w:sz w:val="16"/>
                <w:lang w:val="hy-AM"/>
              </w:rPr>
              <w:t>--</w:t>
            </w:r>
            <w:r w:rsidR="00C44B76">
              <w:rPr>
                <w:rFonts w:ascii="GHEA Grapalat" w:hAnsi="GHEA Grapalat"/>
                <w:sz w:val="16"/>
              </w:rPr>
              <w:t>.</w:t>
            </w:r>
            <w:r>
              <w:rPr>
                <w:rFonts w:ascii="GHEA Grapalat" w:hAnsi="GHEA Grapalat"/>
                <w:sz w:val="16"/>
              </w:rPr>
              <w:t>г., по месяцам, в том числе</w:t>
            </w:r>
            <w:r>
              <w:rPr>
                <w:rStyle w:val="FootnoteReference"/>
                <w:rFonts w:ascii="GHEA Grapalat" w:hAnsi="GHEA Grapalat"/>
                <w:sz w:val="16"/>
              </w:rPr>
              <w:footnoteReference w:customMarkFollows="1" w:id="23"/>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2207E5" w:rsidRDefault="003B2F27" w:rsidP="005B7138">
            <w:pPr>
              <w:widowControl w:val="0"/>
              <w:spacing w:after="120"/>
              <w:ind w:right="-1"/>
              <w:jc w:val="center"/>
              <w:rPr>
                <w:rFonts w:ascii="GHEA Grapalat" w:hAnsi="GHEA Grapalat"/>
                <w:sz w:val="16"/>
              </w:rPr>
            </w:pPr>
            <w:r w:rsidRPr="00F412AC">
              <w:rPr>
                <w:rFonts w:ascii="GHEA Grapalat" w:hAnsi="GHEA Grapalat"/>
                <w:sz w:val="16"/>
              </w:rPr>
              <w:t>Всего</w:t>
            </w:r>
          </w:p>
        </w:tc>
      </w:tr>
      <w:tr w:rsidR="00C4254E" w:rsidRPr="00F412AC" w:rsidTr="00835E20">
        <w:trPr>
          <w:trHeight w:val="363"/>
          <w:jc w:val="center"/>
        </w:trPr>
        <w:tc>
          <w:tcPr>
            <w:tcW w:w="1006" w:type="dxa"/>
          </w:tcPr>
          <w:p w:rsidR="00C4254E" w:rsidRPr="002207E5" w:rsidRDefault="00C4254E" w:rsidP="00C4254E">
            <w:pPr>
              <w:widowControl w:val="0"/>
              <w:spacing w:after="120"/>
              <w:jc w:val="center"/>
              <w:rPr>
                <w:rFonts w:ascii="GHEA Grapalat" w:hAnsi="GHEA Grapalat"/>
                <w:sz w:val="16"/>
              </w:rPr>
            </w:pPr>
            <w:r w:rsidRPr="002207E5">
              <w:rPr>
                <w:rFonts w:ascii="GHEA Grapalat" w:hAnsi="GHEA Grapalat"/>
                <w:sz w:val="16"/>
              </w:rPr>
              <w:t>1</w:t>
            </w:r>
          </w:p>
        </w:tc>
        <w:tc>
          <w:tcPr>
            <w:tcW w:w="1212" w:type="dxa"/>
          </w:tcPr>
          <w:p w:rsidR="00C4254E" w:rsidRPr="008D78CA" w:rsidRDefault="00C4254E" w:rsidP="008D78CA">
            <w:pPr>
              <w:widowControl w:val="0"/>
              <w:spacing w:after="120"/>
              <w:jc w:val="center"/>
              <w:rPr>
                <w:rFonts w:ascii="GHEA Grapalat" w:hAnsi="GHEA Grapalat"/>
                <w:sz w:val="16"/>
                <w:lang w:val="en-US"/>
              </w:rPr>
            </w:pPr>
            <w:r w:rsidRPr="00C4254E">
              <w:rPr>
                <w:rFonts w:ascii="GHEA Grapalat" w:hAnsi="GHEA Grapalat"/>
                <w:sz w:val="16"/>
              </w:rPr>
              <w:t>66511170/</w:t>
            </w:r>
            <w:r w:rsidR="002936D5">
              <w:rPr>
                <w:rFonts w:ascii="GHEA Grapalat" w:hAnsi="GHEA Grapalat"/>
                <w:sz w:val="16"/>
                <w:lang w:val="hy-AM"/>
              </w:rPr>
              <w:t>50</w:t>
            </w:r>
            <w:r w:rsidR="008D78CA">
              <w:rPr>
                <w:rFonts w:ascii="GHEA Grapalat" w:hAnsi="GHEA Grapalat"/>
                <w:sz w:val="16"/>
                <w:lang w:val="en-US"/>
              </w:rPr>
              <w:t>2</w:t>
            </w:r>
          </w:p>
        </w:tc>
        <w:tc>
          <w:tcPr>
            <w:tcW w:w="843" w:type="dxa"/>
          </w:tcPr>
          <w:p w:rsidR="00C4254E" w:rsidRPr="00F412AC" w:rsidRDefault="00C4254E" w:rsidP="00C4254E">
            <w:pPr>
              <w:widowControl w:val="0"/>
              <w:spacing w:after="120"/>
              <w:jc w:val="center"/>
              <w:rPr>
                <w:rFonts w:ascii="GHEA Grapalat" w:hAnsi="GHEA Grapalat"/>
                <w:sz w:val="16"/>
              </w:rPr>
            </w:pPr>
            <w:r w:rsidRPr="00C4254E">
              <w:rPr>
                <w:rFonts w:ascii="GHEA Grapalat" w:hAnsi="GHEA Grapalat"/>
                <w:sz w:val="16"/>
              </w:rPr>
              <w:t>страховые услуги, связанные с транспортными средствами</w:t>
            </w:r>
          </w:p>
        </w:tc>
        <w:tc>
          <w:tcPr>
            <w:tcW w:w="682" w:type="dxa"/>
            <w:vAlign w:val="center"/>
          </w:tcPr>
          <w:p w:rsidR="00C4254E" w:rsidRPr="00C4254E" w:rsidRDefault="00C4254E" w:rsidP="00C4254E">
            <w:pPr>
              <w:widowControl w:val="0"/>
              <w:spacing w:after="120"/>
              <w:jc w:val="center"/>
              <w:rPr>
                <w:rFonts w:ascii="GHEA Grapalat" w:hAnsi="GHEA Grapalat"/>
                <w:sz w:val="16"/>
                <w:lang w:val="en-US"/>
              </w:rPr>
            </w:pPr>
            <w:r>
              <w:rPr>
                <w:rFonts w:ascii="GHEA Grapalat" w:hAnsi="GHEA Grapalat"/>
                <w:sz w:val="16"/>
                <w:lang w:val="en-US"/>
              </w:rPr>
              <w:t>-</w:t>
            </w:r>
          </w:p>
        </w:tc>
        <w:tc>
          <w:tcPr>
            <w:tcW w:w="813" w:type="dxa"/>
            <w:vAlign w:val="center"/>
          </w:tcPr>
          <w:p w:rsidR="00C4254E" w:rsidRPr="00C4254E" w:rsidRDefault="00C4254E" w:rsidP="00C4254E">
            <w:pPr>
              <w:widowControl w:val="0"/>
              <w:spacing w:after="120"/>
              <w:jc w:val="center"/>
              <w:rPr>
                <w:rFonts w:ascii="GHEA Grapalat" w:hAnsi="GHEA Grapalat"/>
                <w:sz w:val="16"/>
                <w:lang w:val="en-US"/>
              </w:rPr>
            </w:pPr>
            <w:r>
              <w:rPr>
                <w:rFonts w:ascii="GHEA Grapalat" w:hAnsi="GHEA Grapalat"/>
                <w:sz w:val="16"/>
                <w:lang w:val="en-US"/>
              </w:rPr>
              <w:t>-</w:t>
            </w:r>
          </w:p>
        </w:tc>
        <w:tc>
          <w:tcPr>
            <w:tcW w:w="563"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681"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582"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566"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601"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611" w:type="dxa"/>
            <w:vAlign w:val="center"/>
          </w:tcPr>
          <w:p w:rsidR="00C4254E" w:rsidRPr="00C4254E" w:rsidRDefault="00C4254E" w:rsidP="00C4254E">
            <w:pPr>
              <w:widowControl w:val="0"/>
              <w:spacing w:after="120"/>
              <w:jc w:val="center"/>
              <w:rPr>
                <w:rFonts w:ascii="GHEA Grapalat" w:hAnsi="GHEA Grapalat" w:cs="Arial"/>
                <w:sz w:val="16"/>
                <w:lang w:val="en-US"/>
              </w:rPr>
            </w:pPr>
            <w:r>
              <w:rPr>
                <w:rFonts w:ascii="GHEA Grapalat" w:hAnsi="GHEA Grapalat"/>
                <w:sz w:val="16"/>
                <w:lang w:val="en-US"/>
              </w:rPr>
              <w:t>-</w:t>
            </w:r>
          </w:p>
        </w:tc>
        <w:tc>
          <w:tcPr>
            <w:tcW w:w="871" w:type="dxa"/>
            <w:textDirection w:val="btLr"/>
          </w:tcPr>
          <w:p w:rsidR="00C4254E" w:rsidRPr="002936D5" w:rsidRDefault="002936D5" w:rsidP="00C4254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676" w:type="dxa"/>
            <w:textDirection w:val="btLr"/>
          </w:tcPr>
          <w:p w:rsidR="00C4254E" w:rsidRPr="002936D5" w:rsidRDefault="002936D5" w:rsidP="00C4254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643" w:type="dxa"/>
            <w:textDirection w:val="btLr"/>
          </w:tcPr>
          <w:p w:rsidR="00C4254E" w:rsidRPr="002936D5" w:rsidRDefault="002936D5" w:rsidP="00C4254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611" w:type="dxa"/>
            <w:textDirection w:val="btLr"/>
          </w:tcPr>
          <w:p w:rsidR="00C4254E" w:rsidRPr="002936D5" w:rsidRDefault="002936D5" w:rsidP="00C4254E">
            <w:pPr>
              <w:ind w:left="113" w:right="113"/>
              <w:jc w:val="center"/>
              <w:rPr>
                <w:rFonts w:ascii="GHEA Grapalat" w:hAnsi="GHEA Grapalat" w:cs="Arial"/>
                <w:sz w:val="18"/>
                <w:szCs w:val="18"/>
                <w:lang w:val="hy-AM"/>
              </w:rPr>
            </w:pPr>
            <w:r>
              <w:rPr>
                <w:rFonts w:ascii="GHEA Grapalat" w:hAnsi="GHEA Grapalat" w:cs="Arial"/>
                <w:sz w:val="18"/>
                <w:szCs w:val="18"/>
                <w:lang w:val="hy-AM"/>
              </w:rPr>
              <w:t>-</w:t>
            </w:r>
          </w:p>
        </w:tc>
        <w:tc>
          <w:tcPr>
            <w:tcW w:w="666" w:type="dxa"/>
          </w:tcPr>
          <w:p w:rsidR="00C4254E" w:rsidRDefault="00C4254E" w:rsidP="00C4254E">
            <w:pPr>
              <w:jc w:val="center"/>
              <w:rPr>
                <w:rFonts w:ascii="GHEA Grapalat" w:hAnsi="GHEA Grapalat" w:cs="Arial"/>
                <w:sz w:val="18"/>
                <w:szCs w:val="18"/>
                <w:lang w:val="pt-BR"/>
              </w:rPr>
            </w:pPr>
          </w:p>
          <w:p w:rsidR="00C4254E" w:rsidRDefault="00C4254E" w:rsidP="00C4254E">
            <w:pPr>
              <w:jc w:val="center"/>
              <w:rPr>
                <w:rFonts w:ascii="GHEA Grapalat" w:hAnsi="GHEA Grapalat" w:cs="Arial"/>
                <w:sz w:val="18"/>
                <w:szCs w:val="18"/>
                <w:lang w:val="pt-BR"/>
              </w:rPr>
            </w:pPr>
          </w:p>
          <w:p w:rsidR="00C4254E" w:rsidRDefault="00C4254E" w:rsidP="00C4254E">
            <w:pPr>
              <w:jc w:val="center"/>
              <w:rPr>
                <w:rFonts w:ascii="GHEA Grapalat" w:hAnsi="GHEA Grapalat" w:cs="Arial"/>
                <w:sz w:val="18"/>
                <w:szCs w:val="18"/>
                <w:lang w:val="pt-BR"/>
              </w:rPr>
            </w:pPr>
          </w:p>
          <w:p w:rsidR="00C4254E" w:rsidRPr="002936D5" w:rsidRDefault="002936D5" w:rsidP="00C4254E">
            <w:pPr>
              <w:jc w:val="center"/>
              <w:rPr>
                <w:rFonts w:ascii="GHEA Grapalat" w:hAnsi="GHEA Grapalat"/>
                <w:b/>
                <w:sz w:val="20"/>
                <w:szCs w:val="20"/>
                <w:lang w:val="hy-AM"/>
              </w:rPr>
            </w:pPr>
            <w:r>
              <w:rPr>
                <w:rFonts w:ascii="GHEA Grapalat" w:hAnsi="GHEA Grapalat" w:cs="Arial"/>
                <w:sz w:val="18"/>
                <w:szCs w:val="18"/>
                <w:lang w:val="hy-AM"/>
              </w:rPr>
              <w:t>-</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9C59FA">
          <w:footerReference w:type="default" r:id="rId13"/>
          <w:footnotePr>
            <w:pos w:val="beneathText"/>
          </w:footnotePr>
          <w:pgSz w:w="11907" w:h="16840" w:code="9"/>
          <w:pgMar w:top="426" w:right="567" w:bottom="851" w:left="709"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201" w:rsidRDefault="004B6201">
      <w:r>
        <w:separator/>
      </w:r>
    </w:p>
  </w:endnote>
  <w:endnote w:type="continuationSeparator" w:id="0">
    <w:p w:rsidR="004B6201" w:rsidRDefault="004B6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958302"/>
      <w:docPartObj>
        <w:docPartGallery w:val="Page Numbers (Bottom of Page)"/>
        <w:docPartUnique/>
      </w:docPartObj>
    </w:sdtPr>
    <w:sdtEndPr>
      <w:rPr>
        <w:rFonts w:ascii="GHEA Grapalat" w:hAnsi="GHEA Grapalat"/>
        <w:sz w:val="24"/>
        <w:szCs w:val="24"/>
      </w:rPr>
    </w:sdtEndPr>
    <w:sdtContent>
      <w:p w:rsidR="00897E46" w:rsidRPr="00305BEC" w:rsidRDefault="00897E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A37055">
          <w:rPr>
            <w:rFonts w:ascii="GHEA Grapalat" w:hAnsi="GHEA Grapalat"/>
            <w:noProof/>
            <w:sz w:val="24"/>
            <w:szCs w:val="24"/>
          </w:rPr>
          <w:t>13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201" w:rsidRDefault="004B6201">
      <w:r>
        <w:separator/>
      </w:r>
    </w:p>
  </w:footnote>
  <w:footnote w:type="continuationSeparator" w:id="0">
    <w:p w:rsidR="004B6201" w:rsidRDefault="004B6201">
      <w:r>
        <w:continuationSeparator/>
      </w:r>
    </w:p>
  </w:footnote>
  <w:footnote w:id="1">
    <w:p w:rsidR="00897E46" w:rsidRDefault="00897E46" w:rsidP="00720627">
      <w:pPr>
        <w:pStyle w:val="FootnoteText"/>
        <w:jc w:val="both"/>
        <w:rPr>
          <w:rFonts w:asciiTheme="minorHAnsi" w:hAnsiTheme="minorHAnsi"/>
        </w:rPr>
      </w:pPr>
    </w:p>
    <w:p w:rsidR="00897E46" w:rsidRPr="004D0297" w:rsidRDefault="00897E46"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897E46" w:rsidRPr="004D0297" w:rsidRDefault="00897E46"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97E46" w:rsidRPr="004D0297" w:rsidRDefault="00897E46"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97E46" w:rsidRPr="004D0297" w:rsidRDefault="00897E46"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897E46" w:rsidRPr="004D0297" w:rsidRDefault="00897E46">
      <w:pPr>
        <w:pStyle w:val="FootnoteText"/>
      </w:pPr>
    </w:p>
  </w:footnote>
  <w:footnote w:id="2">
    <w:p w:rsidR="00897E46" w:rsidRDefault="00897E46" w:rsidP="001144D1">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rsidR="00897E46" w:rsidRDefault="00897E46" w:rsidP="001144D1">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6"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rsidR="00897E46" w:rsidRPr="001144D1" w:rsidRDefault="00897E46" w:rsidP="00936FBF">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rsidR="00897E46" w:rsidRPr="008842CE" w:rsidRDefault="00897E46"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rsidR="00897E46" w:rsidRPr="00936FBF" w:rsidRDefault="00897E46">
      <w:pPr>
        <w:pStyle w:val="FootnoteText"/>
        <w:rPr>
          <w:lang w:val="af-ZA"/>
        </w:rPr>
      </w:pPr>
    </w:p>
  </w:footnote>
  <w:footnote w:id="4">
    <w:p w:rsidR="00897E46" w:rsidRPr="004D49BD" w:rsidRDefault="00897E46"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rsidR="00897E46" w:rsidRDefault="00897E46" w:rsidP="00AF1F59">
      <w:pPr>
        <w:pStyle w:val="FootnoteText"/>
        <w:jc w:val="both"/>
        <w:rPr>
          <w:rFonts w:asciiTheme="minorHAnsi" w:hAnsiTheme="minorHAnsi"/>
        </w:rPr>
      </w:pPr>
    </w:p>
    <w:p w:rsidR="00897E46" w:rsidRPr="00D3436F" w:rsidRDefault="00897E46"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97E46" w:rsidRPr="000811C1" w:rsidRDefault="00897E46">
      <w:pPr>
        <w:pStyle w:val="FootnoteText"/>
        <w:rPr>
          <w:rFonts w:asciiTheme="minorHAnsi" w:hAnsiTheme="minorHAnsi"/>
        </w:rPr>
      </w:pPr>
    </w:p>
  </w:footnote>
  <w:footnote w:id="5">
    <w:p w:rsidR="00897E46" w:rsidRPr="008842CE" w:rsidRDefault="00897E4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97E46" w:rsidRPr="000811C1" w:rsidRDefault="00897E46">
      <w:pPr>
        <w:pStyle w:val="FootnoteText"/>
        <w:rPr>
          <w:lang w:val="af-ZA"/>
        </w:rPr>
      </w:pPr>
    </w:p>
  </w:footnote>
  <w:footnote w:id="6">
    <w:p w:rsidR="00897E46" w:rsidRPr="00511966" w:rsidRDefault="00897E46"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rsidR="00897E46" w:rsidRPr="008E4439" w:rsidRDefault="00897E46"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897E46" w:rsidRPr="000811C1" w:rsidRDefault="00897E46" w:rsidP="0027573B">
      <w:pPr>
        <w:pStyle w:val="FootnoteText"/>
        <w:rPr>
          <w:rFonts w:ascii="Sylfaen" w:hAnsi="Sylfaen"/>
          <w:sz w:val="18"/>
          <w:szCs w:val="18"/>
        </w:rPr>
      </w:pPr>
    </w:p>
  </w:footnote>
  <w:footnote w:id="8">
    <w:p w:rsidR="00897E46" w:rsidRPr="00A31673" w:rsidRDefault="00897E4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897E46" w:rsidRDefault="00897E46" w:rsidP="006B3E56">
      <w:pPr>
        <w:jc w:val="both"/>
      </w:pPr>
    </w:p>
    <w:p w:rsidR="00897E46" w:rsidRPr="008444F1" w:rsidRDefault="00897E46" w:rsidP="006B3E56">
      <w:pPr>
        <w:jc w:val="both"/>
        <w:rPr>
          <w:i/>
        </w:rPr>
      </w:pPr>
    </w:p>
    <w:p w:rsidR="00897E46" w:rsidRPr="00B1013B" w:rsidRDefault="00897E46"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rsidR="00897E46" w:rsidRPr="00B1013B" w:rsidRDefault="00897E46"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rsidR="00897E46" w:rsidRPr="00B1013B" w:rsidRDefault="00897E46"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897E46" w:rsidRDefault="00897E46" w:rsidP="006B3E56">
      <w:pPr>
        <w:jc w:val="both"/>
        <w:rPr>
          <w:rFonts w:ascii="GHEA Grapalat" w:hAnsi="GHEA Grapalat"/>
          <w:sz w:val="20"/>
          <w:szCs w:val="20"/>
          <w:lang w:val="af-ZA"/>
        </w:rPr>
      </w:pPr>
    </w:p>
    <w:p w:rsidR="00897E46" w:rsidRDefault="00897E46" w:rsidP="006B3E56">
      <w:pPr>
        <w:pStyle w:val="FootnoteText"/>
        <w:rPr>
          <w:rFonts w:asciiTheme="minorHAnsi" w:hAnsiTheme="minorHAnsi"/>
          <w:lang w:val="af-ZA"/>
        </w:rPr>
      </w:pPr>
    </w:p>
  </w:footnote>
  <w:footnote w:id="10">
    <w:p w:rsidR="00897E46" w:rsidRPr="00D3436F" w:rsidRDefault="00897E4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897E46" w:rsidRPr="00D3436F" w:rsidRDefault="00897E46">
      <w:pPr>
        <w:pStyle w:val="FootnoteText"/>
        <w:rPr>
          <w:lang w:val="es-ES"/>
        </w:rPr>
      </w:pPr>
    </w:p>
  </w:footnote>
  <w:footnote w:id="11">
    <w:p w:rsidR="00897E46" w:rsidRPr="008842CE" w:rsidRDefault="00897E46" w:rsidP="003D2FE2">
      <w:pPr>
        <w:pStyle w:val="FootnoteText"/>
        <w:jc w:val="both"/>
      </w:pPr>
    </w:p>
  </w:footnote>
  <w:footnote w:id="12">
    <w:p w:rsidR="00897E46" w:rsidRPr="008842CE" w:rsidRDefault="00897E46" w:rsidP="000A214C">
      <w:pPr>
        <w:pStyle w:val="FootnoteText"/>
        <w:jc w:val="both"/>
      </w:pPr>
    </w:p>
  </w:footnote>
  <w:footnote w:id="13">
    <w:p w:rsidR="00897E46" w:rsidRPr="00B86FB7" w:rsidRDefault="00897E46" w:rsidP="00E862FA">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897E46" w:rsidRPr="00B86FB7" w:rsidRDefault="00897E46" w:rsidP="00F54BB3">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rsidR="00897E46" w:rsidRPr="00EA7C34" w:rsidRDefault="00897E46">
      <w:pPr>
        <w:pStyle w:val="FootnoteText"/>
        <w:rPr>
          <w:rFonts w:ascii="Sylfaen" w:hAnsi="Sylfaen"/>
        </w:rPr>
      </w:pPr>
    </w:p>
  </w:footnote>
  <w:footnote w:id="14">
    <w:p w:rsidR="00897E46" w:rsidRPr="006F5F33" w:rsidRDefault="00897E46"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5">
    <w:p w:rsidR="00897E46" w:rsidRPr="00615130" w:rsidRDefault="00897E46"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897E46" w:rsidRPr="00615130" w:rsidRDefault="00897E46"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rsidR="00897E46" w:rsidRPr="00615130" w:rsidRDefault="00897E46" w:rsidP="003B2F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897E46" w:rsidRPr="006F5F33" w:rsidRDefault="00897E46" w:rsidP="003B2F27">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897E46" w:rsidRPr="00552B23" w:rsidTr="00B1013B">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897E46" w:rsidRPr="00710CEC" w:rsidRDefault="00897E46" w:rsidP="00B1013B">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rsidR="00897E46" w:rsidRPr="00710CEC" w:rsidRDefault="00897E46" w:rsidP="00B1013B">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897E46" w:rsidRPr="00552B23" w:rsidTr="00B1013B">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2"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r>
      <w:tr w:rsidR="00897E46" w:rsidRPr="00552B23" w:rsidTr="00B1013B">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2"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r>
      <w:tr w:rsidR="00897E46" w:rsidRPr="00552B23" w:rsidTr="00B1013B">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2"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r>
      <w:tr w:rsidR="00897E46" w:rsidRPr="00552B23" w:rsidTr="00B1013B">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1"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c>
          <w:tcPr>
            <w:tcW w:w="2632" w:type="dxa"/>
          </w:tcPr>
          <w:p w:rsidR="00897E46" w:rsidRPr="00552B23" w:rsidRDefault="00897E46" w:rsidP="00B1013B">
            <w:pPr>
              <w:pStyle w:val="NormalWeb"/>
              <w:spacing w:before="0" w:beforeAutospacing="0" w:after="0" w:afterAutospacing="0" w:line="360" w:lineRule="auto"/>
              <w:jc w:val="center"/>
              <w:rPr>
                <w:rFonts w:ascii="GHEA Grapalat" w:hAnsi="GHEA Grapalat"/>
                <w:i/>
                <w:sz w:val="16"/>
              </w:rPr>
            </w:pPr>
          </w:p>
        </w:tc>
      </w:tr>
    </w:tbl>
    <w:p w:rsidR="00897E46" w:rsidRPr="00615130" w:rsidRDefault="00897E46" w:rsidP="003B2F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rsidR="00897E46" w:rsidRPr="00576D9C" w:rsidRDefault="00897E46" w:rsidP="003B2F27">
      <w:pPr>
        <w:pStyle w:val="FootnoteText"/>
        <w:jc w:val="both"/>
        <w:rPr>
          <w:rFonts w:ascii="GHEA Grapalat" w:hAnsi="GHEA Grapalat"/>
          <w:lang w:val="hy-AM"/>
        </w:rPr>
      </w:pPr>
    </w:p>
  </w:footnote>
  <w:footnote w:id="16">
    <w:p w:rsidR="00897E46" w:rsidRPr="006F5F33" w:rsidRDefault="00897E46" w:rsidP="003B2F27">
      <w:pPr>
        <w:pStyle w:val="FootnoteText"/>
        <w:jc w:val="both"/>
        <w:rPr>
          <w:rFonts w:ascii="GHEA Grapalat" w:hAnsi="GHEA Grapalat"/>
        </w:rPr>
      </w:pPr>
      <w:r>
        <w:rPr>
          <w:rStyle w:val="FootnoteReference"/>
        </w:rPr>
        <w:t>22</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7">
    <w:p w:rsidR="00897E46" w:rsidRPr="006F5F33" w:rsidRDefault="00897E46"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rsidR="00897E46" w:rsidRPr="006F5F33" w:rsidRDefault="00897E46"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9">
    <w:p w:rsidR="00897E46" w:rsidRPr="006F5F33" w:rsidRDefault="00897E46" w:rsidP="003B2F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897E46" w:rsidRPr="009E00B3" w:rsidRDefault="00897E46"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897E46" w:rsidRPr="006F225E" w:rsidRDefault="00897E46" w:rsidP="006F225E">
      <w:pPr>
        <w:pStyle w:val="FootnoteText"/>
        <w:jc w:val="both"/>
        <w:rPr>
          <w:rFonts w:ascii="GHEA Grapalat" w:hAnsi="GHEA Grapalat"/>
          <w:i/>
          <w:lang w:eastAsia="en-US"/>
        </w:rPr>
      </w:pPr>
      <w:r w:rsidRPr="009E00B3">
        <w:rPr>
          <w:rFonts w:ascii="GHEA Grapalat" w:hAnsi="GHEA Grapalat"/>
          <w:i/>
          <w:lang w:eastAsia="en-US"/>
        </w:rPr>
        <w:tab/>
      </w:r>
    </w:p>
  </w:footnote>
  <w:footnote w:id="20">
    <w:p w:rsidR="00897E46" w:rsidRPr="00A76CA5" w:rsidRDefault="00897E46" w:rsidP="003B2F27">
      <w:pPr>
        <w:pStyle w:val="FootnoteText"/>
        <w:jc w:val="both"/>
        <w:rPr>
          <w:rFonts w:asciiTheme="minorHAnsi" w:hAnsiTheme="minorHAnsi"/>
        </w:rPr>
      </w:pPr>
    </w:p>
  </w:footnote>
  <w:footnote w:id="21">
    <w:p w:rsidR="00897E46" w:rsidRPr="00A76CA5" w:rsidRDefault="00897E46" w:rsidP="003B2F27">
      <w:pPr>
        <w:pStyle w:val="FootnoteText"/>
        <w:jc w:val="both"/>
        <w:rPr>
          <w:rFonts w:asciiTheme="minorHAnsi" w:hAnsiTheme="minorHAnsi"/>
        </w:rPr>
      </w:pPr>
    </w:p>
  </w:footnote>
  <w:footnote w:id="22">
    <w:p w:rsidR="00897E46" w:rsidRPr="00CA2754" w:rsidRDefault="00897E46"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897E46" w:rsidRPr="00CA2754" w:rsidRDefault="00897E46" w:rsidP="003B2F27">
      <w:pPr>
        <w:pStyle w:val="FootnoteText"/>
        <w:jc w:val="both"/>
        <w:rPr>
          <w:sz w:val="2"/>
          <w:szCs w:val="2"/>
        </w:rPr>
      </w:pPr>
    </w:p>
  </w:footnote>
  <w:footnote w:id="23">
    <w:p w:rsidR="00897E46" w:rsidRPr="00CA2754" w:rsidRDefault="00897E46"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1"/>
  </w:num>
  <w:num w:numId="13">
    <w:abstractNumId w:val="27"/>
  </w:num>
  <w:num w:numId="14">
    <w:abstractNumId w:val="13"/>
  </w:num>
  <w:num w:numId="15">
    <w:abstractNumId w:val="29"/>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2"/>
  </w:num>
  <w:num w:numId="33">
    <w:abstractNumId w:val="30"/>
  </w:num>
  <w:num w:numId="34">
    <w:abstractNumId w:val="25"/>
  </w:num>
  <w:num w:numId="35">
    <w:abstractNumId w:val="2"/>
  </w:num>
  <w:num w:numId="36">
    <w:abstractNumId w:val="11"/>
  </w:num>
  <w:num w:numId="37">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5EEE"/>
    <w:rsid w:val="00146685"/>
    <w:rsid w:val="00146FC5"/>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DD1"/>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7E5"/>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549"/>
    <w:rsid w:val="0023571C"/>
    <w:rsid w:val="00235D56"/>
    <w:rsid w:val="00235DAA"/>
    <w:rsid w:val="00236B75"/>
    <w:rsid w:val="002370BC"/>
    <w:rsid w:val="0024027D"/>
    <w:rsid w:val="00240289"/>
    <w:rsid w:val="002406D8"/>
    <w:rsid w:val="0024151A"/>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6D5"/>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7EA"/>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201"/>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179DD"/>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81A"/>
    <w:rsid w:val="005F590C"/>
    <w:rsid w:val="005F640A"/>
    <w:rsid w:val="005F68FA"/>
    <w:rsid w:val="005F68FC"/>
    <w:rsid w:val="005F696C"/>
    <w:rsid w:val="005F7C1D"/>
    <w:rsid w:val="00603EFC"/>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0E2"/>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436"/>
    <w:rsid w:val="00675740"/>
    <w:rsid w:val="0067579A"/>
    <w:rsid w:val="00675CA2"/>
    <w:rsid w:val="00675E0D"/>
    <w:rsid w:val="00676178"/>
    <w:rsid w:val="00677658"/>
    <w:rsid w:val="00681F45"/>
    <w:rsid w:val="00682931"/>
    <w:rsid w:val="00682E8D"/>
    <w:rsid w:val="00684FB3"/>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04"/>
    <w:rsid w:val="00792849"/>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46"/>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8CA"/>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B89"/>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9FA"/>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55"/>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6CA5"/>
    <w:rsid w:val="00A77140"/>
    <w:rsid w:val="00A779D8"/>
    <w:rsid w:val="00A77CB2"/>
    <w:rsid w:val="00A8081F"/>
    <w:rsid w:val="00A8134C"/>
    <w:rsid w:val="00A81620"/>
    <w:rsid w:val="00A81988"/>
    <w:rsid w:val="00A81DD5"/>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8D"/>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54E"/>
    <w:rsid w:val="00C42879"/>
    <w:rsid w:val="00C42B41"/>
    <w:rsid w:val="00C43213"/>
    <w:rsid w:val="00C432E3"/>
    <w:rsid w:val="00C43524"/>
    <w:rsid w:val="00C435DD"/>
    <w:rsid w:val="00C43A47"/>
    <w:rsid w:val="00C4487D"/>
    <w:rsid w:val="00C44B76"/>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7E1"/>
    <w:rsid w:val="00C56BBA"/>
    <w:rsid w:val="00C57D7E"/>
    <w:rsid w:val="00C611EE"/>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50B"/>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2A3"/>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8E37CF"/>
  <w15:docId w15:val="{CE399FC6-9FC7-47D8-85BF-FE688D28B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nalbandyan@mfa.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9CA78-9298-47E8-9D8F-522E7B365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2685</TotalTime>
  <Pages>86</Pages>
  <Words>20052</Words>
  <Characters>114298</Characters>
  <Application>Microsoft Office Word</Application>
  <DocSecurity>0</DocSecurity>
  <Lines>952</Lines>
  <Paragraphs>268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134082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PC</cp:lastModifiedBy>
  <cp:revision>1684</cp:revision>
  <cp:lastPrinted>2018-02-16T07:12:00Z</cp:lastPrinted>
  <dcterms:created xsi:type="dcterms:W3CDTF">2019-10-28T07:04:00Z</dcterms:created>
  <dcterms:modified xsi:type="dcterms:W3CDTF">2024-11-19T07:42:00Z</dcterms:modified>
</cp:coreProperties>
</file>