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9FA" w:rsidRPr="009C59FA" w:rsidRDefault="009C59FA" w:rsidP="009C59FA">
      <w:pPr>
        <w:widowControl w:val="0"/>
        <w:spacing w:after="160"/>
        <w:jc w:val="center"/>
        <w:rPr>
          <w:rFonts w:ascii="GHEA Grapalat" w:hAnsi="GHEA Grapalat"/>
        </w:rPr>
      </w:pPr>
      <w:r w:rsidRPr="009C59FA">
        <w:rPr>
          <w:rFonts w:ascii="GHEA Grapalat" w:hAnsi="GHEA Grapalat"/>
        </w:rPr>
        <w:t>ОБЪЯВЛЕНИЕ</w:t>
      </w:r>
    </w:p>
    <w:p w:rsidR="009C59FA" w:rsidRPr="009C59FA" w:rsidRDefault="009C59FA" w:rsidP="009C59FA">
      <w:pPr>
        <w:widowControl w:val="0"/>
        <w:spacing w:after="160"/>
        <w:jc w:val="center"/>
        <w:rPr>
          <w:rFonts w:ascii="GHEA Grapalat" w:hAnsi="GHEA Grapalat"/>
        </w:rPr>
      </w:pPr>
      <w:r w:rsidRPr="009C59FA">
        <w:rPr>
          <w:rFonts w:ascii="GHEA Grapalat" w:hAnsi="GHEA Grapalat"/>
        </w:rPr>
        <w:t>ОБ ЗАПРОСЕ КОТИРОВОК</w:t>
      </w:r>
    </w:p>
    <w:p w:rsidR="009C59FA" w:rsidRPr="009C59FA" w:rsidRDefault="009C59FA" w:rsidP="009C59FA">
      <w:pPr>
        <w:widowControl w:val="0"/>
        <w:spacing w:after="160" w:line="360" w:lineRule="auto"/>
        <w:ind w:firstLine="720"/>
        <w:jc w:val="center"/>
        <w:rPr>
          <w:rFonts w:ascii="GHEA Grapalat" w:hAnsi="GHEA Grapalat"/>
        </w:rPr>
      </w:pPr>
      <w:r w:rsidRPr="009C59FA">
        <w:rPr>
          <w:rFonts w:ascii="GHEA Grapalat" w:hAnsi="GHEA Grapalat"/>
        </w:rPr>
        <w:t xml:space="preserve">Настоящий текст объявления утвержден Решением Оценочной Комиссии от </w:t>
      </w:r>
      <w:r w:rsidR="005179DD">
        <w:rPr>
          <w:rFonts w:ascii="GHEA Grapalat" w:hAnsi="GHEA Grapalat"/>
          <w:lang w:val="hy-AM"/>
        </w:rPr>
        <w:t>2</w:t>
      </w:r>
      <w:r w:rsidR="00BE65EB">
        <w:rPr>
          <w:rFonts w:ascii="GHEA Grapalat" w:hAnsi="GHEA Grapalat"/>
          <w:lang w:val="hy-AM"/>
        </w:rPr>
        <w:t>7 02</w:t>
      </w:r>
      <w:r w:rsidRPr="009C59FA">
        <w:rPr>
          <w:rFonts w:ascii="GHEA Grapalat" w:hAnsi="GHEA Grapalat"/>
        </w:rPr>
        <w:t xml:space="preserve"> 202</w:t>
      </w:r>
      <w:r w:rsidR="00BE65EB">
        <w:rPr>
          <w:rFonts w:ascii="GHEA Grapalat" w:hAnsi="GHEA Grapalat"/>
          <w:lang w:val="hy-AM"/>
        </w:rPr>
        <w:t>4</w:t>
      </w:r>
      <w:r w:rsidRPr="009C59FA">
        <w:rPr>
          <w:rFonts w:ascii="GHEA Grapalat" w:hAnsi="GHEA Grapalat"/>
        </w:rPr>
        <w:t xml:space="preserve">  решения 1</w:t>
      </w:r>
    </w:p>
    <w:p w:rsidR="009C59FA" w:rsidRPr="00BE65EB" w:rsidRDefault="009C59FA" w:rsidP="009C59FA">
      <w:pPr>
        <w:widowControl w:val="0"/>
        <w:spacing w:after="160"/>
        <w:ind w:firstLine="720"/>
        <w:jc w:val="both"/>
        <w:rPr>
          <w:rFonts w:ascii="GHEA Grapalat" w:hAnsi="GHEA Grapalat"/>
          <w:lang w:val="hy-AM"/>
        </w:rPr>
      </w:pPr>
      <w:r w:rsidRPr="009C59FA">
        <w:rPr>
          <w:rFonts w:ascii="GHEA Grapalat" w:hAnsi="GHEA Grapalat"/>
        </w:rPr>
        <w:t xml:space="preserve">                         Код процедуры </w:t>
      </w:r>
      <w:r w:rsidR="005179DD" w:rsidRPr="005179DD">
        <w:rPr>
          <w:rFonts w:ascii="GHEA Grapalat" w:hAnsi="GHEA Grapalat"/>
        </w:rPr>
        <w:t>ԱԳՆ-ԳՀԾՁԲ-24/0</w:t>
      </w:r>
      <w:r w:rsidR="00BE65EB">
        <w:rPr>
          <w:rFonts w:ascii="GHEA Grapalat" w:hAnsi="GHEA Grapalat"/>
          <w:lang w:val="hy-AM"/>
        </w:rPr>
        <w:t>3</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Заказчик Минестерство иностранных дел РА находящийся по адресу В. Саргсяна 3 объявляет запрос котировок, который проводится одним этапом, посредством системы электронных закупок Armeps (</w:t>
      </w:r>
      <w:hyperlink r:id="rId8" w:history="1">
        <w:r w:rsidRPr="009C59FA">
          <w:rPr>
            <w:rFonts w:ascii="GHEA Grapalat" w:hAnsi="GHEA Grapalat"/>
            <w:color w:val="0000FF"/>
            <w:u w:val="single"/>
          </w:rPr>
          <w:t>www.armeps.am</w:t>
        </w:r>
      </w:hyperlink>
      <w:r w:rsidRPr="009C59FA">
        <w:rPr>
          <w:rFonts w:ascii="GHEA Grapalat" w:hAnsi="GHEA Grapalat"/>
        </w:rPr>
        <w:t>).</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 xml:space="preserve">Участнику, отобранному по итогам настоящей процедуры, в установленном порядке будет предложено заключить договор на закупке страховые </w:t>
      </w:r>
      <w:r w:rsidR="00BE65EB" w:rsidRPr="00BE65EB">
        <w:rPr>
          <w:rFonts w:ascii="GHEA Grapalat" w:hAnsi="GHEA Grapalat"/>
          <w:highlight w:val="yellow"/>
        </w:rPr>
        <w:t>услуги по страхованию здоровья</w:t>
      </w:r>
      <w:r w:rsidR="00BE65EB" w:rsidRPr="00BE65EB">
        <w:rPr>
          <w:highlight w:val="yellow"/>
        </w:rPr>
        <w:t xml:space="preserve"> </w:t>
      </w:r>
      <w:r w:rsidR="00BE65EB" w:rsidRPr="00BE65EB">
        <w:rPr>
          <w:rFonts w:ascii="GHEA Grapalat" w:hAnsi="GHEA Grapalat"/>
          <w:highlight w:val="yellow"/>
        </w:rPr>
        <w:t>и багажа</w:t>
      </w:r>
      <w:r w:rsidR="00B2119C">
        <w:rPr>
          <w:rFonts w:ascii="GHEA Grapalat" w:hAnsi="GHEA Grapalat"/>
          <w:lang w:val="hy-AM"/>
        </w:rPr>
        <w:t xml:space="preserve">, </w:t>
      </w:r>
      <w:r w:rsidR="00B2119C" w:rsidRPr="00B2119C">
        <w:rPr>
          <w:rFonts w:ascii="GHEA Grapalat" w:hAnsi="GHEA Grapalat"/>
          <w:highlight w:val="yellow"/>
        </w:rPr>
        <w:t>и имушество</w:t>
      </w:r>
      <w:r w:rsidRPr="009C59FA">
        <w:rPr>
          <w:rFonts w:ascii="GHEA Grapalat" w:hAnsi="GHEA Grapalat"/>
        </w:rPr>
        <w:t xml:space="preserve"> (далее — договор).Наименование услуги</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C59FA">
        <w:rPr>
          <w:rFonts w:ascii="Courier New" w:hAnsi="Courier New" w:cs="Courier New"/>
          <w:lang w:val="en-US"/>
        </w:rPr>
        <w:t> </w:t>
      </w:r>
      <w:r w:rsidRPr="009C59FA">
        <w:rPr>
          <w:rFonts w:ascii="GHEA Grapalat" w:hAnsi="GHEA Grapalat"/>
        </w:rPr>
        <w:t>настоящей процедуре.</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9C59FA" w:rsidDel="00052084">
        <w:rPr>
          <w:rFonts w:ascii="GHEA Grapalat" w:hAnsi="GHEA Grapalat"/>
        </w:rPr>
        <w:t xml:space="preserve"> </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Отобранный участник определяется из числа участников, подавших заявки, оцененные удовлетворительно</w:t>
      </w:r>
      <w:r w:rsidRPr="009C59FA">
        <w:rPr>
          <w:rFonts w:ascii="GHEA Grapalat" w:hAnsi="GHEA Grapalat"/>
          <w:lang w:val="hy-AM"/>
        </w:rPr>
        <w:t xml:space="preserve"> </w:t>
      </w:r>
      <w:r w:rsidRPr="009C59FA">
        <w:rPr>
          <w:rFonts w:ascii="GHEA Grapalat" w:hAnsi="GHEA Grapalat"/>
        </w:rPr>
        <w:t>по неценовым условиям, по принципу предпочтения, отдаваемого участнику, представившему минимальное ценовое предложение.</w:t>
      </w:r>
    </w:p>
    <w:p w:rsidR="009C59FA" w:rsidRPr="009C59FA" w:rsidRDefault="009C59FA" w:rsidP="009C59FA">
      <w:pPr>
        <w:widowControl w:val="0"/>
        <w:spacing w:after="160"/>
        <w:ind w:firstLine="567"/>
        <w:jc w:val="both"/>
        <w:rPr>
          <w:rFonts w:ascii="GHEA Grapalat" w:hAnsi="GHEA Grapalat"/>
          <w:spacing w:val="-6"/>
        </w:rPr>
      </w:pPr>
      <w:r w:rsidRPr="009C59FA">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C59FA">
        <w:rPr>
          <w:rFonts w:ascii="Courier New" w:hAnsi="Courier New" w:cs="Courier New"/>
          <w:spacing w:val="-6"/>
          <w:lang w:val="en-US"/>
        </w:rPr>
        <w:t> </w:t>
      </w:r>
      <w:r w:rsidRPr="009C59FA">
        <w:rPr>
          <w:rFonts w:ascii="GHEA Grapalat" w:hAnsi="GHEA Grapalat"/>
          <w:spacing w:val="-6"/>
        </w:rPr>
        <w:t xml:space="preserve">электронной форме в течение рабочего дня, следующего за днем получения заявления. </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Заявки на настоящую процедуру необходимо подать в электронной форме, посредством системы электронных закупок Armeps (</w:t>
      </w:r>
      <w:hyperlink r:id="rId9">
        <w:r w:rsidRPr="009C59FA">
          <w:rPr>
            <w:rFonts w:ascii="GHEA Grapalat" w:hAnsi="GHEA Grapalat"/>
          </w:rPr>
          <w:t>www.armeps.am</w:t>
        </w:r>
      </w:hyperlink>
      <w:r w:rsidRPr="009C59FA">
        <w:rPr>
          <w:rFonts w:ascii="GHEA Grapalat" w:hAnsi="GHEA Grapalat"/>
        </w:rPr>
        <w:t xml:space="preserve">), до 11:00 часов </w:t>
      </w:r>
      <w:r w:rsidR="00BA4937" w:rsidRPr="00BA4937">
        <w:rPr>
          <w:rFonts w:ascii="GHEA Grapalat" w:hAnsi="GHEA Grapalat"/>
        </w:rPr>
        <w:t>10</w:t>
      </w:r>
      <w:r w:rsidRPr="009C59FA">
        <w:rPr>
          <w:rFonts w:ascii="GHEA Grapalat" w:hAnsi="GHEA Grapalat"/>
        </w:rPr>
        <w:t>-го дня  с даты опубликования настоящего объявления.</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Кроме армянского языка заявки могут быть поданы также на английском или русском языке.</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 xml:space="preserve">Вскрытие заявок будет проводиться в электронной форме, посредством системы электронных закупок Armeps, в 11:00 часов </w:t>
      </w:r>
      <w:r w:rsidR="00BA4937" w:rsidRPr="00BA4937">
        <w:rPr>
          <w:rFonts w:ascii="GHEA Grapalat" w:hAnsi="GHEA Grapalat"/>
        </w:rPr>
        <w:t>10</w:t>
      </w:r>
      <w:r w:rsidRPr="009C59FA">
        <w:rPr>
          <w:rFonts w:ascii="GHEA Grapalat" w:hAnsi="GHEA Grapalat"/>
        </w:rPr>
        <w:t>-ои день со дня опубликования настоящего объявления.</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9C59FA" w:rsidRPr="009C59FA" w:rsidRDefault="009C59FA" w:rsidP="009C59FA">
      <w:pPr>
        <w:widowControl w:val="0"/>
        <w:spacing w:after="160" w:line="360" w:lineRule="auto"/>
        <w:ind w:firstLine="567"/>
        <w:jc w:val="both"/>
        <w:rPr>
          <w:rFonts w:ascii="GHEA Grapalat" w:hAnsi="GHEA Grapalat"/>
          <w:sz w:val="20"/>
          <w:szCs w:val="20"/>
        </w:rPr>
      </w:pPr>
      <w:r w:rsidRPr="009C59FA">
        <w:rPr>
          <w:rFonts w:ascii="GHEA Grapalat" w:hAnsi="GHEA Grapalat"/>
          <w:sz w:val="20"/>
          <w:szCs w:val="20"/>
        </w:rPr>
        <w:t>Для получения дополнительной информации, связанной с настоящим объявлением, можете обратиться к секретарю Оценочной комиссии</w:t>
      </w:r>
    </w:p>
    <w:p w:rsidR="009C59FA" w:rsidRPr="009C59FA" w:rsidRDefault="009C59FA" w:rsidP="009C59FA">
      <w:pPr>
        <w:widowControl w:val="0"/>
        <w:jc w:val="both"/>
        <w:rPr>
          <w:rFonts w:ascii="GHEA Grapalat" w:hAnsi="GHEA Grapalat"/>
          <w:sz w:val="20"/>
          <w:szCs w:val="20"/>
        </w:rPr>
      </w:pPr>
      <w:r w:rsidRPr="009C59FA">
        <w:rPr>
          <w:rFonts w:ascii="GHEA Grapalat" w:hAnsi="GHEA Grapalat"/>
          <w:sz w:val="20"/>
          <w:szCs w:val="20"/>
        </w:rPr>
        <w:t>Мартик Налбандян</w:t>
      </w:r>
    </w:p>
    <w:p w:rsidR="009C59FA" w:rsidRDefault="009C59FA" w:rsidP="009C59FA">
      <w:pPr>
        <w:widowControl w:val="0"/>
        <w:spacing w:after="160" w:line="360" w:lineRule="auto"/>
        <w:ind w:left="2268" w:firstLine="11"/>
        <w:jc w:val="both"/>
        <w:rPr>
          <w:rFonts w:ascii="GHEA Grapalat" w:hAnsi="GHEA Grapalat"/>
          <w:sz w:val="20"/>
          <w:szCs w:val="20"/>
        </w:rPr>
      </w:pPr>
      <w:r w:rsidRPr="009C59FA">
        <w:rPr>
          <w:rFonts w:ascii="GHEA Grapalat" w:hAnsi="GHEA Grapalat"/>
          <w:sz w:val="20"/>
          <w:szCs w:val="20"/>
        </w:rPr>
        <w:t xml:space="preserve">Телефон 060 620 583       Электронная почта </w:t>
      </w:r>
      <w:hyperlink r:id="rId10" w:history="1">
        <w:r w:rsidRPr="003E630B">
          <w:rPr>
            <w:rStyle w:val="Hyperlink"/>
            <w:rFonts w:ascii="GHEA Grapalat" w:hAnsi="GHEA Grapalat"/>
            <w:sz w:val="20"/>
            <w:szCs w:val="20"/>
          </w:rPr>
          <w:t>m.nalbandyan@mfa.am</w:t>
        </w:r>
      </w:hyperlink>
    </w:p>
    <w:p w:rsidR="009C59FA" w:rsidRPr="009C59FA" w:rsidRDefault="009C59FA" w:rsidP="009C59FA">
      <w:pPr>
        <w:widowControl w:val="0"/>
        <w:spacing w:after="160" w:line="360" w:lineRule="auto"/>
        <w:ind w:left="2268" w:firstLine="11"/>
        <w:jc w:val="both"/>
        <w:rPr>
          <w:rFonts w:ascii="GHEA Grapalat" w:hAnsi="GHEA Grapalat"/>
          <w:sz w:val="20"/>
          <w:szCs w:val="20"/>
        </w:rPr>
      </w:pPr>
      <w:r w:rsidRPr="009C59FA">
        <w:rPr>
          <w:rFonts w:ascii="GHEA Grapalat" w:hAnsi="GHEA Grapalat"/>
          <w:sz w:val="20"/>
          <w:szCs w:val="20"/>
        </w:rPr>
        <w:t>Заказчик Министерство иностранних дел РА</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9C59FA" w:rsidP="00B46D58">
      <w:pPr>
        <w:pStyle w:val="BodyText"/>
        <w:widowControl w:val="0"/>
        <w:spacing w:after="160"/>
        <w:ind w:right="-7" w:firstLine="567"/>
        <w:jc w:val="center"/>
        <w:rPr>
          <w:rFonts w:ascii="GHEA Grapalat" w:hAnsi="GHEA Grapalat"/>
        </w:rPr>
      </w:pPr>
      <w:r w:rsidRPr="009C59FA">
        <w:rPr>
          <w:rFonts w:ascii="GHEA Grapalat" w:hAnsi="GHEA Grapalat"/>
          <w:i/>
        </w:rPr>
        <w:t>Министерство иностранних дел РА</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5179DD" w:rsidRPr="003A1EBB" w:rsidRDefault="009C59FA" w:rsidP="005179DD">
      <w:pPr>
        <w:pStyle w:val="BodyText"/>
        <w:widowControl w:val="0"/>
        <w:spacing w:after="160"/>
        <w:ind w:right="-7" w:firstLine="567"/>
        <w:jc w:val="center"/>
        <w:rPr>
          <w:rFonts w:ascii="GHEA Grapalat" w:hAnsi="GHEA Grapalat"/>
        </w:rPr>
      </w:pPr>
      <w:r w:rsidRPr="009C59FA">
        <w:rPr>
          <w:rFonts w:ascii="GHEA Grapalat" w:hAnsi="GHEA Grapalat"/>
          <w:i/>
        </w:rPr>
        <w:t xml:space="preserve">НА ЗАПРОСЕ КОТИРОВОК, ОБЪЯВЛЕННЫЙ С ЦЕЛЬЮ ПРИОБРЕТЕНИЯ </w:t>
      </w:r>
      <w:r w:rsidR="00BE65EB" w:rsidRPr="00BE65EB">
        <w:rPr>
          <w:rFonts w:ascii="GHEA Grapalat" w:hAnsi="GHEA Grapalat"/>
          <w:i/>
        </w:rPr>
        <w:t>УСЛУГИ ПО СТРАХОВАНИЮ ЗДОРОВЬЯ</w:t>
      </w:r>
      <w:r w:rsidR="00C33151">
        <w:rPr>
          <w:rFonts w:ascii="GHEA Grapalat" w:hAnsi="GHEA Grapalat"/>
          <w:i/>
        </w:rPr>
        <w:t>,</w:t>
      </w:r>
      <w:r w:rsidR="00BE65EB" w:rsidRPr="00BE65EB">
        <w:rPr>
          <w:rFonts w:ascii="GHEA Grapalat" w:hAnsi="GHEA Grapalat"/>
          <w:i/>
        </w:rPr>
        <w:t xml:space="preserve"> БАГАЖА</w:t>
      </w:r>
      <w:r w:rsidRPr="009C59FA">
        <w:rPr>
          <w:rFonts w:ascii="GHEA Grapalat" w:hAnsi="GHEA Grapalat"/>
          <w:i/>
        </w:rPr>
        <w:t xml:space="preserve"> </w:t>
      </w:r>
      <w:r w:rsidR="00C33151" w:rsidRPr="00C33151">
        <w:rPr>
          <w:rFonts w:ascii="GHEA Grapalat" w:hAnsi="GHEA Grapalat"/>
          <w:i/>
        </w:rPr>
        <w:t xml:space="preserve">И ИМУШЕСТВО </w:t>
      </w:r>
      <w:r w:rsidRPr="009C59FA">
        <w:rPr>
          <w:rFonts w:ascii="GHEA Grapalat" w:hAnsi="GHEA Grapalat"/>
          <w:i/>
        </w:rPr>
        <w:t xml:space="preserve">ДЛЯ НУЖД МИНИСТЕРСТВО ИНОСТРАННИХ ДЕЛ </w:t>
      </w:r>
      <w:r w:rsidR="005179DD" w:rsidRPr="009C59FA">
        <w:rPr>
          <w:rFonts w:ascii="GHEA Grapalat" w:hAnsi="GHEA Grapalat"/>
          <w:i/>
        </w:rPr>
        <w:t>РА</w:t>
      </w:r>
    </w:p>
    <w:p w:rsidR="009C59FA" w:rsidRPr="009C59FA" w:rsidRDefault="009C59FA" w:rsidP="009C59FA">
      <w:pPr>
        <w:spacing w:line="360" w:lineRule="auto"/>
        <w:jc w:val="both"/>
        <w:rPr>
          <w:rFonts w:ascii="GHEA Grapalat" w:hAnsi="GHEA Grapalat"/>
          <w:i/>
        </w:rPr>
      </w:pPr>
    </w:p>
    <w:p w:rsidR="000763E5"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1"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2" w:history="1">
        <w:r w:rsidRPr="00506832">
          <w:rPr>
            <w:rStyle w:val="Hyperlink"/>
            <w:rFonts w:ascii="Sylfaen" w:hAnsi="Sylfaen"/>
            <w:lang w:val="hy-AM"/>
          </w:rPr>
          <w:t>http://gnumner.am/hy/page/ughecuycner_dzernarkner</w:t>
        </w:r>
      </w:hyperlink>
    </w:p>
    <w:p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3D6096" w:rsidP="00B46D58">
      <w:pPr>
        <w:widowControl w:val="0"/>
        <w:spacing w:after="160"/>
        <w:ind w:firstLine="567"/>
        <w:jc w:val="center"/>
        <w:rPr>
          <w:rFonts w:ascii="GHEA Grapalat" w:hAnsi="GHEA Grapalat"/>
        </w:rPr>
      </w:pPr>
      <w:r w:rsidRPr="003D6096">
        <w:rPr>
          <w:rFonts w:ascii="GHEA Grapalat" w:hAnsi="GHEA Grapalat"/>
        </w:rPr>
        <w:t xml:space="preserve">УСЛУГИ ПО СТРАХОВАНИЮ </w:t>
      </w:r>
      <w:r w:rsidR="00C33151" w:rsidRPr="00C33151">
        <w:rPr>
          <w:rFonts w:ascii="GHEA Grapalat" w:hAnsi="GHEA Grapalat"/>
        </w:rPr>
        <w:t>ЗДОРОВЬЯ, БАГАЖА И ИМУШЕСТВО</w:t>
      </w:r>
      <w:r w:rsidR="009C59FA" w:rsidRPr="009C59FA">
        <w:rPr>
          <w:rFonts w:ascii="GHEA Grapalat" w:hAnsi="GHEA Grapalat"/>
        </w:rPr>
        <w:t xml:space="preserve"> ДЛЯ НУЖД МИНИСТЕРСТВО ИНОСТРАННИХ ДЕЛ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w:t>
      </w:r>
      <w:r w:rsidR="003767EA" w:rsidRPr="003767EA">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3767EA" w:rsidRPr="003767EA">
        <w:rPr>
          <w:rFonts w:ascii="GHEA Grapalat" w:hAnsi="GHEA Grapalat"/>
          <w:b/>
        </w:rPr>
        <w:t>НА 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3767EA" w:rsidRPr="003767EA">
        <w:rPr>
          <w:rFonts w:ascii="GHEA Grapalat" w:hAnsi="GHEA Grapalat"/>
          <w:spacing w:val="-6"/>
        </w:rPr>
        <w:t>на запрос котировок</w:t>
      </w:r>
      <w:r w:rsidR="00096865" w:rsidRPr="006D2DF7">
        <w:rPr>
          <w:rFonts w:ascii="GHEA Grapalat" w:hAnsi="GHEA Grapalat"/>
          <w:spacing w:val="-6"/>
        </w:rPr>
        <w:t xml:space="preserve">, проводимом под кодом </w:t>
      </w:r>
      <w:r w:rsidR="005179DD" w:rsidRPr="005179DD">
        <w:rPr>
          <w:rFonts w:ascii="GHEA Grapalat" w:hAnsi="GHEA Grapalat"/>
          <w:spacing w:val="-6"/>
        </w:rPr>
        <w:t>ԱԳՆ-ԳՀԾՁԲ-24/0</w:t>
      </w:r>
      <w:r w:rsidR="003D6096">
        <w:rPr>
          <w:rFonts w:ascii="GHEA Grapalat" w:hAnsi="GHEA Grapalat"/>
          <w:spacing w:val="-6"/>
        </w:rPr>
        <w:t>3</w:t>
      </w:r>
      <w:r w:rsidR="009C59FA" w:rsidRPr="009C59FA">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84FB3" w:rsidRPr="00684FB3">
        <w:rPr>
          <w:rFonts w:ascii="GHEA Grapalat" w:hAnsi="GHEA Grapalat"/>
          <w:i w:val="0"/>
          <w:sz w:val="24"/>
          <w:szCs w:val="24"/>
        </w:rPr>
        <w:t xml:space="preserve">страховые </w:t>
      </w:r>
      <w:r w:rsidR="003D6096" w:rsidRPr="003D6096">
        <w:rPr>
          <w:rFonts w:ascii="GHEA Grapalat" w:hAnsi="GHEA Grapalat"/>
          <w:i w:val="0"/>
          <w:sz w:val="24"/>
          <w:szCs w:val="24"/>
        </w:rPr>
        <w:t>услуги по страхованию здоровья, имущества и багажа</w:t>
      </w:r>
      <w:r w:rsidR="00684FB3" w:rsidRPr="00684FB3">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684FB3" w:rsidRPr="00684FB3">
        <w:rPr>
          <w:rFonts w:ascii="GHEA Grapalat" w:hAnsi="GHEA Grapalat"/>
          <w:i w:val="0"/>
          <w:sz w:val="24"/>
          <w:szCs w:val="24"/>
        </w:rPr>
        <w:t>министерство иностранних дел РА</w:t>
      </w:r>
      <w:r w:rsidRPr="009044F1">
        <w:rPr>
          <w:rFonts w:ascii="GHEA Grapalat" w:hAnsi="GHEA Grapalat"/>
          <w:i w:val="0"/>
          <w:sz w:val="24"/>
          <w:szCs w:val="24"/>
        </w:rPr>
        <w:t>, которые сгруппированы в лоты "</w:t>
      </w:r>
      <w:r w:rsidR="003D6096">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rsidTr="001A6383">
        <w:trPr>
          <w:trHeight w:val="736"/>
          <w:jc w:val="center"/>
        </w:trPr>
        <w:tc>
          <w:tcPr>
            <w:tcW w:w="2917" w:type="dxa"/>
            <w:gridSpan w:val="2"/>
            <w:vAlign w:val="center"/>
          </w:tcPr>
          <w:p w:rsidR="001A6383" w:rsidRPr="001A6383" w:rsidRDefault="001A6383" w:rsidP="00B46D58">
            <w:pPr>
              <w:pStyle w:val="BodyTextIndent2"/>
              <w:widowControl w:val="0"/>
              <w:spacing w:after="120" w:line="240" w:lineRule="auto"/>
              <w:ind w:firstLine="0"/>
              <w:jc w:val="center"/>
              <w:rPr>
                <w:rFonts w:ascii="GHEA Grapalat" w:hAnsi="GHEA Grapalat"/>
                <w:b/>
                <w:i/>
              </w:rPr>
            </w:pPr>
          </w:p>
          <w:p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rsidTr="001A6383">
        <w:trPr>
          <w:jc w:val="center"/>
          <w:ins w:id="0" w:author="Vardan" w:date="2022-05-29T21:53:00Z"/>
        </w:trPr>
        <w:tc>
          <w:tcPr>
            <w:tcW w:w="1035" w:type="dxa"/>
            <w:vAlign w:val="center"/>
          </w:tcPr>
          <w:p w:rsidR="001A6383" w:rsidRPr="006E79F9"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rsidR="001A6383" w:rsidRPr="001A6383" w:rsidRDefault="001A6383" w:rsidP="00B46D58">
            <w:pPr>
              <w:pStyle w:val="BodyTextIndent2"/>
              <w:widowControl w:val="0"/>
              <w:spacing w:after="120"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rsidR="001A6383" w:rsidRPr="009044F1"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3D6096" w:rsidRPr="009044F1" w:rsidTr="001A6383">
        <w:trPr>
          <w:jc w:val="center"/>
        </w:trPr>
        <w:tc>
          <w:tcPr>
            <w:tcW w:w="1035" w:type="dxa"/>
            <w:vAlign w:val="center"/>
          </w:tcPr>
          <w:p w:rsidR="003D6096" w:rsidRPr="009044F1" w:rsidRDefault="003D6096" w:rsidP="003D6096">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rsidR="003D6096" w:rsidRPr="00B837CC" w:rsidRDefault="000F3F68" w:rsidP="003D6096">
            <w:pPr>
              <w:pStyle w:val="BodyTextIndent2"/>
              <w:spacing w:line="240" w:lineRule="auto"/>
              <w:ind w:firstLine="0"/>
              <w:jc w:val="center"/>
              <w:rPr>
                <w:rFonts w:ascii="GHEA Grapalat" w:hAnsi="GHEA Grapalat"/>
                <w:sz w:val="16"/>
                <w:lang w:val="hy-AM"/>
              </w:rPr>
            </w:pPr>
            <w:r>
              <w:rPr>
                <w:rFonts w:ascii="GHEA Grapalat" w:hAnsi="GHEA Grapalat"/>
                <w:sz w:val="16"/>
                <w:lang w:val="hy-AM"/>
              </w:rPr>
              <w:t>1000000</w:t>
            </w:r>
          </w:p>
        </w:tc>
        <w:tc>
          <w:tcPr>
            <w:tcW w:w="6317" w:type="dxa"/>
            <w:vAlign w:val="center"/>
          </w:tcPr>
          <w:p w:rsidR="003D6096" w:rsidRPr="00897E46" w:rsidRDefault="003D6096" w:rsidP="003D6096">
            <w:pPr>
              <w:pStyle w:val="BodyTextIndent2"/>
              <w:widowControl w:val="0"/>
              <w:spacing w:after="120" w:line="240" w:lineRule="auto"/>
              <w:ind w:firstLine="0"/>
              <w:rPr>
                <w:rFonts w:ascii="GHEA Grapalat" w:hAnsi="GHEA Grapalat"/>
                <w:sz w:val="24"/>
                <w:szCs w:val="24"/>
                <w:vertAlign w:val="subscript"/>
              </w:rPr>
            </w:pPr>
            <w:r w:rsidRPr="003D6096">
              <w:rPr>
                <w:rFonts w:ascii="GHEA Grapalat" w:hAnsi="GHEA Grapalat"/>
                <w:sz w:val="24"/>
                <w:szCs w:val="24"/>
              </w:rPr>
              <w:t>УСЛУГИ ПО СТРАХОВАНИЮ ЗДОРОВЬЯ</w:t>
            </w:r>
            <w:r w:rsidR="00B2119C">
              <w:t xml:space="preserve"> </w:t>
            </w:r>
            <w:r w:rsidR="00B2119C" w:rsidRPr="00B2119C">
              <w:rPr>
                <w:rFonts w:ascii="GHEA Grapalat" w:hAnsi="GHEA Grapalat"/>
                <w:sz w:val="24"/>
                <w:szCs w:val="24"/>
              </w:rPr>
              <w:t>И БАГАЖА</w:t>
            </w:r>
          </w:p>
        </w:tc>
      </w:tr>
      <w:tr w:rsidR="003D6096" w:rsidRPr="009044F1" w:rsidTr="001A6383">
        <w:trPr>
          <w:jc w:val="center"/>
        </w:trPr>
        <w:tc>
          <w:tcPr>
            <w:tcW w:w="1035" w:type="dxa"/>
            <w:vAlign w:val="center"/>
          </w:tcPr>
          <w:p w:rsidR="003D6096" w:rsidRPr="009044F1" w:rsidRDefault="003D6096" w:rsidP="003D6096">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1882" w:type="dxa"/>
            <w:vAlign w:val="center"/>
          </w:tcPr>
          <w:p w:rsidR="003D6096" w:rsidRDefault="00164ED9" w:rsidP="003D6096">
            <w:pPr>
              <w:pStyle w:val="BodyTextIndent2"/>
              <w:spacing w:line="240" w:lineRule="auto"/>
              <w:ind w:firstLine="0"/>
              <w:jc w:val="center"/>
              <w:rPr>
                <w:rFonts w:ascii="GHEA Grapalat" w:hAnsi="GHEA Grapalat"/>
                <w:sz w:val="16"/>
                <w:lang w:val="hy-AM"/>
              </w:rPr>
            </w:pPr>
            <w:r>
              <w:rPr>
                <w:rFonts w:ascii="GHEA Grapalat" w:hAnsi="GHEA Grapalat"/>
                <w:sz w:val="16"/>
                <w:lang w:val="hy-AM"/>
              </w:rPr>
              <w:t>650000</w:t>
            </w:r>
          </w:p>
        </w:tc>
        <w:tc>
          <w:tcPr>
            <w:tcW w:w="6317" w:type="dxa"/>
            <w:vAlign w:val="center"/>
          </w:tcPr>
          <w:p w:rsidR="003D6096" w:rsidRPr="00897E46" w:rsidRDefault="003D6096" w:rsidP="00B2119C">
            <w:pPr>
              <w:pStyle w:val="BodyTextIndent2"/>
              <w:widowControl w:val="0"/>
              <w:spacing w:after="120" w:line="240" w:lineRule="auto"/>
              <w:ind w:firstLine="0"/>
              <w:rPr>
                <w:rFonts w:ascii="GHEA Grapalat" w:hAnsi="GHEA Grapalat"/>
                <w:sz w:val="24"/>
                <w:szCs w:val="24"/>
              </w:rPr>
            </w:pPr>
            <w:r w:rsidRPr="003D6096">
              <w:rPr>
                <w:rFonts w:ascii="GHEA Grapalat" w:hAnsi="GHEA Grapalat"/>
                <w:sz w:val="24"/>
                <w:szCs w:val="24"/>
              </w:rPr>
              <w:t xml:space="preserve">УСЛУГИ ПО СТРАХОВАНИЮ ИМУЩЕСТВА </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85D0C" w:rsidRPr="00830700" w:rsidRDefault="00F85D0C" w:rsidP="00B46D58">
      <w:pPr>
        <w:widowControl w:val="0"/>
        <w:spacing w:after="160"/>
        <w:jc w:val="center"/>
        <w:rPr>
          <w:rFonts w:ascii="GHEA Grapalat" w:hAnsi="GHEA Grapalat"/>
          <w:b/>
        </w:rPr>
      </w:pPr>
    </w:p>
    <w:p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Default="00BA3554" w:rsidP="002E220F">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rsidR="00FA0212" w:rsidRDefault="00FA0212" w:rsidP="00B46D58">
      <w:pPr>
        <w:widowControl w:val="0"/>
        <w:tabs>
          <w:tab w:val="left" w:pos="1134"/>
        </w:tabs>
        <w:spacing w:after="160"/>
        <w:ind w:firstLine="567"/>
        <w:jc w:val="both"/>
        <w:rPr>
          <w:rFonts w:ascii="GHEA Grapalat" w:hAnsi="GHEA Grapalat"/>
          <w:lang w:val="hy-AM"/>
        </w:rPr>
      </w:pPr>
    </w:p>
    <w:p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w:t>
      </w:r>
      <w:r w:rsidRPr="009044F1">
        <w:rPr>
          <w:rFonts w:ascii="GHEA Grapalat" w:hAnsi="GHEA Grapalat"/>
          <w:color w:val="000000"/>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4D28ED" w:rsidRDefault="00D5674E" w:rsidP="006A1FFF">
      <w:pPr>
        <w:widowControl w:val="0"/>
        <w:tabs>
          <w:tab w:val="left" w:pos="1134"/>
        </w:tabs>
        <w:spacing w:after="160"/>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9044F1">
        <w:rPr>
          <w:rFonts w:ascii="GHEA Grapalat" w:hAnsi="GHEA Grapalat"/>
          <w:sz w:val="24"/>
          <w:szCs w:val="24"/>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w:t>
      </w:r>
      <w:r w:rsidR="00F9791A" w:rsidRPr="00F9791A">
        <w:rPr>
          <w:rFonts w:ascii="GHEA Grapalat" w:hAnsi="GHEA Grapalat"/>
          <w:lang w:val="hy-AM"/>
        </w:rPr>
        <w:lastRenderedPageBreak/>
        <w:t>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2"/>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3767EA" w:rsidRPr="003767EA">
        <w:rPr>
          <w:rFonts w:ascii="GHEA Grapalat" w:hAnsi="GHEA Grapalat"/>
          <w:sz w:val="24"/>
          <w:szCs w:val="24"/>
        </w:rPr>
        <w:t>на запрос котировок</w:t>
      </w:r>
      <w:r w:rsidRPr="009044F1">
        <w:rPr>
          <w:rFonts w:ascii="GHEA Grapalat" w:hAnsi="GHEA Grapalat"/>
          <w:sz w:val="24"/>
          <w:szCs w:val="24"/>
        </w:rPr>
        <w:t>.</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897E46" w:rsidRPr="00897E46">
        <w:rPr>
          <w:rFonts w:ascii="GHEA Grapalat" w:hAnsi="GHEA Grapalat"/>
          <w:sz w:val="24"/>
          <w:szCs w:val="24"/>
        </w:rPr>
        <w:t>11:00</w:t>
      </w:r>
      <w:r w:rsidRPr="009044F1">
        <w:rPr>
          <w:rFonts w:ascii="GHEA Grapalat" w:hAnsi="GHEA Grapalat"/>
          <w:sz w:val="24"/>
          <w:szCs w:val="24"/>
        </w:rPr>
        <w:t xml:space="preserve">" часов </w:t>
      </w:r>
      <w:r w:rsidR="00BA4937" w:rsidRPr="00BA4937">
        <w:rPr>
          <w:rFonts w:ascii="GHEA Grapalat" w:hAnsi="GHEA Grapalat"/>
          <w:sz w:val="24"/>
          <w:szCs w:val="24"/>
          <w:highlight w:val="yellow"/>
        </w:rPr>
        <w:t>10</w:t>
      </w:r>
      <w:bookmarkStart w:id="7" w:name="_GoBack"/>
      <w:bookmarkEnd w:id="7"/>
      <w:r w:rsidRPr="003D6096">
        <w:rPr>
          <w:rFonts w:ascii="GHEA Grapalat" w:hAnsi="GHEA Grapalat"/>
          <w:sz w:val="24"/>
          <w:szCs w:val="24"/>
          <w:highlight w:val="yellow"/>
        </w:rPr>
        <w:t>-го</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264CC6">
        <w:rPr>
          <w:rStyle w:val="FootnoteReference"/>
          <w:rFonts w:ascii="GHEA Grapalat" w:hAnsi="GHEA Grapalat"/>
        </w:rPr>
        <w:footnoteReference w:customMarkFollows="1" w:id="4"/>
        <w:t>8</w:t>
      </w:r>
    </w:p>
    <w:p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Default="00567BD7">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w:t>
      </w:r>
      <w:r w:rsidRPr="009044F1">
        <w:rPr>
          <w:rFonts w:ascii="GHEA Grapalat" w:hAnsi="GHEA Grapalat"/>
        </w:rPr>
        <w:lastRenderedPageBreak/>
        <w:t>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567BD7" w:rsidRDefault="00567BD7">
      <w:pPr>
        <w:rPr>
          <w:rFonts w:ascii="GHEA Grapalat" w:hAnsi="GHEA Grapalat"/>
          <w:b/>
        </w:rPr>
      </w:pPr>
      <w:r>
        <w:rPr>
          <w:rFonts w:ascii="GHEA Grapalat" w:hAnsi="GHEA Grapalat"/>
          <w:b/>
        </w:rPr>
        <w:br w:type="page"/>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1E7591" w:rsidRPr="00E90999">
        <w:rPr>
          <w:rFonts w:ascii="GHEA Grapalat" w:hAnsi="GHEA Grapalat"/>
          <w:sz w:val="24"/>
          <w:szCs w:val="24"/>
          <w:highlight w:val="yellow"/>
        </w:rPr>
        <w:t>7</w:t>
      </w:r>
      <w:r w:rsidRPr="003D6096">
        <w:rPr>
          <w:rFonts w:ascii="GHEA Grapalat" w:hAnsi="GHEA Grapalat"/>
          <w:sz w:val="24"/>
          <w:szCs w:val="24"/>
          <w:highlight w:val="yellow"/>
        </w:rPr>
        <w:t xml:space="preserve">-ый день в </w:t>
      </w:r>
      <w:r w:rsidR="00897E46" w:rsidRPr="003D6096">
        <w:rPr>
          <w:rFonts w:ascii="GHEA Grapalat" w:hAnsi="GHEA Grapalat"/>
          <w:sz w:val="24"/>
          <w:szCs w:val="24"/>
          <w:highlight w:val="yellow"/>
        </w:rPr>
        <w:t>11:00</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897E46" w:rsidRPr="00897E46">
        <w:rPr>
          <w:rFonts w:ascii="GHEA Grapalat" w:hAnsi="GHEA Grapalat"/>
          <w:i w:val="0"/>
          <w:sz w:val="24"/>
          <w:szCs w:val="24"/>
        </w:rPr>
        <w:t>Республики Армения по курсу ЦБ РА</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w:t>
      </w:r>
      <w:r w:rsidRPr="009044F1">
        <w:rPr>
          <w:rFonts w:ascii="GHEA Grapalat" w:hAnsi="GHEA Grapalat"/>
          <w:sz w:val="24"/>
          <w:szCs w:val="24"/>
        </w:rPr>
        <w:lastRenderedPageBreak/>
        <w:t xml:space="preserve">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9"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lastRenderedPageBreak/>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F3676" w:rsidRPr="00A928B7" w:rsidRDefault="00A928B7" w:rsidP="00A928B7">
      <w:pPr>
        <w:widowControl w:val="0"/>
        <w:ind w:left="-502"/>
        <w:contextualSpacing/>
        <w:jc w:val="both"/>
        <w:rPr>
          <w:ins w:id="10"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w:t>
      </w:r>
      <w:r w:rsidRPr="009044F1">
        <w:rPr>
          <w:rFonts w:ascii="GHEA Grapalat" w:hAnsi="GHEA Grapalat"/>
          <w:spacing w:val="-6"/>
          <w:sz w:val="24"/>
          <w:szCs w:val="24"/>
        </w:rPr>
        <w:lastRenderedPageBreak/>
        <w:t>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F6AFB" w:rsidRDefault="00583092" w:rsidP="00B46D58">
      <w:pPr>
        <w:pStyle w:val="BodyTextIndent2"/>
        <w:widowControl w:val="0"/>
        <w:spacing w:after="160" w:line="240" w:lineRule="auto"/>
        <w:ind w:firstLine="567"/>
        <w:rPr>
          <w:ins w:id="11"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897E46">
        <w:rPr>
          <w:rFonts w:ascii="GHEA Grapalat" w:hAnsi="GHEA Grapalat"/>
          <w:sz w:val="24"/>
          <w:szCs w:val="24"/>
          <w:highlight w:val="yellow"/>
        </w:rPr>
        <w:t>"</w:t>
      </w:r>
      <w:r w:rsidR="00D5443D" w:rsidRPr="00897E46">
        <w:rPr>
          <w:rFonts w:ascii="GHEA Grapalat" w:hAnsi="GHEA Grapalat"/>
          <w:sz w:val="24"/>
          <w:szCs w:val="24"/>
          <w:highlight w:val="yellow"/>
        </w:rPr>
        <w:t xml:space="preserve"> </w:t>
      </w:r>
      <w:r w:rsidR="00897E46" w:rsidRPr="00897E46">
        <w:rPr>
          <w:rFonts w:ascii="GHEA Grapalat" w:hAnsi="GHEA Grapalat"/>
          <w:sz w:val="24"/>
          <w:szCs w:val="24"/>
          <w:highlight w:val="yellow"/>
        </w:rPr>
        <w:t>10</w:t>
      </w:r>
      <w:r w:rsidRPr="00897E46">
        <w:rPr>
          <w:rFonts w:ascii="GHEA Grapalat" w:hAnsi="GHEA Grapalat"/>
          <w:sz w:val="24"/>
          <w:szCs w:val="24"/>
          <w:highlight w:val="yellow"/>
        </w:rPr>
        <w:t>"</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03411" w:rsidRDefault="001D2159" w:rsidP="00B46D58">
      <w:pPr>
        <w:widowControl w:val="0"/>
        <w:spacing w:after="160"/>
        <w:jc w:val="center"/>
        <w:rPr>
          <w:rFonts w:ascii="GHEA Grapalat" w:hAnsi="GHEA Grapalat"/>
          <w:b/>
        </w:rPr>
      </w:pPr>
    </w:p>
    <w:p w:rsidR="001D2159" w:rsidRPr="00503411" w:rsidRDefault="001D2159" w:rsidP="00B46D58">
      <w:pPr>
        <w:widowControl w:val="0"/>
        <w:spacing w:after="160"/>
        <w:jc w:val="center"/>
        <w:rPr>
          <w:rFonts w:ascii="GHEA Grapalat" w:hAnsi="GHEA Grapalat"/>
          <w:b/>
        </w:rPr>
      </w:pPr>
    </w:p>
    <w:p w:rsidR="00D544C1" w:rsidRDefault="00D544C1" w:rsidP="00B46D58">
      <w:pPr>
        <w:widowControl w:val="0"/>
        <w:spacing w:after="160"/>
        <w:jc w:val="center"/>
        <w:rPr>
          <w:rFonts w:ascii="GHEA Grapalat" w:hAnsi="GHEA Grapalat"/>
          <w:b/>
        </w:rPr>
      </w:pPr>
    </w:p>
    <w:p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rsidR="00D544C1" w:rsidRPr="009044F1" w:rsidRDefault="00D544C1" w:rsidP="00B46D58">
      <w:pPr>
        <w:widowControl w:val="0"/>
        <w:spacing w:after="160"/>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w:t>
      </w:r>
      <w:r w:rsidR="00D80959" w:rsidRPr="00DF59E9">
        <w:rPr>
          <w:rFonts w:ascii="GHEA Grapalat" w:hAnsi="GHEA Grapalat"/>
        </w:rPr>
        <w:lastRenderedPageBreak/>
        <w:t xml:space="preserve">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503411" w:rsidRDefault="001D2159" w:rsidP="00B46D58">
      <w:pPr>
        <w:widowControl w:val="0"/>
        <w:spacing w:after="160"/>
        <w:jc w:val="center"/>
        <w:rPr>
          <w:rFonts w:ascii="GHEA Grapalat" w:hAnsi="GHEA Grapalat"/>
          <w:b/>
        </w:rPr>
      </w:pPr>
    </w:p>
    <w:p w:rsidR="00155668" w:rsidRDefault="00155668"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rsidR="00226D65" w:rsidRPr="000406CC" w:rsidRDefault="00A6609C" w:rsidP="00CF762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0E1AD4">
        <w:rPr>
          <w:rFonts w:ascii="GHEA Grapalat" w:hAnsi="GHEA Grapalat"/>
        </w:rPr>
        <w:t xml:space="preserve">пятнадцати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CE081E">
        <w:rPr>
          <w:rFonts w:ascii="GHEA Grapalat" w:hAnsi="GHEA Grapalat"/>
        </w:rPr>
        <w:t>соглашения о неустойке</w:t>
      </w:r>
      <w:r w:rsidR="00133EDA" w:rsidRPr="00174059">
        <w:rPr>
          <w:rFonts w:ascii="GHEA Grapalat" w:hAnsi="GHEA Grapalat"/>
        </w:rPr>
        <w:t xml:space="preserve"> (приложение 4. 2) или 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611884">
        <w:rPr>
          <w:rFonts w:ascii="GHEA Grapalat" w:hAnsi="GHEA Grapalat"/>
        </w:rPr>
        <w:t>20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r w:rsidR="00997FFE" w:rsidRPr="00C256E1">
        <w:rPr>
          <w:rFonts w:ascii="GHEA Grapalat" w:hAnsi="GHEA Grapalat"/>
          <w:vertAlign w:val="superscript"/>
        </w:rPr>
        <w:t>12</w:t>
      </w:r>
      <w:r w:rsidR="0086443A">
        <w:rPr>
          <w:rFonts w:ascii="GHEA Grapalat" w:hAnsi="GHEA Grapalat"/>
          <w:vertAlign w:val="superscript"/>
        </w:rPr>
        <w:t>.1</w:t>
      </w:r>
      <w:r w:rsidR="00CF7623" w:rsidRPr="000406CC">
        <w:rPr>
          <w:rFonts w:ascii="GHEA Grapalat" w:hAnsi="GHEA Grapalat"/>
        </w:rPr>
        <w:t xml:space="preserve"> </w:t>
      </w:r>
    </w:p>
    <w:p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lastRenderedPageBreak/>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rsidR="00CF7623" w:rsidRPr="009D0F48" w:rsidRDefault="006574FF" w:rsidP="00CF7623">
      <w:pPr>
        <w:widowControl w:val="0"/>
        <w:tabs>
          <w:tab w:val="left" w:pos="1276"/>
        </w:tabs>
        <w:spacing w:after="160"/>
        <w:ind w:firstLine="567"/>
        <w:jc w:val="both"/>
        <w:rPr>
          <w:ins w:id="12"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9D0F48" w:rsidRDefault="004C0E39" w:rsidP="00832AB3">
      <w:pPr>
        <w:pStyle w:val="FootnoteText"/>
        <w:jc w:val="both"/>
        <w:rPr>
          <w:ins w:id="13" w:author="Vardan" w:date="2022-05-29T22:18:00Z"/>
          <w:rFonts w:ascii="GHEA Grapalat" w:hAnsi="GHEA Grapalat"/>
          <w:i/>
          <w:sz w:val="18"/>
          <w:szCs w:val="18"/>
        </w:rPr>
      </w:pP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4" w:author="Vardan" w:date="2022-10-29T22:38:00Z">
        <w:r w:rsidR="00E96941" w:rsidRPr="009D0F48" w:rsidDel="00F11926">
          <w:rPr>
            <w:rFonts w:ascii="Cambria Math" w:hAnsi="Cambria Math" w:cs="Cambria Math"/>
            <w:i/>
            <w:sz w:val="18"/>
            <w:szCs w:val="18"/>
          </w:rPr>
          <w:delText>․</w:delText>
        </w:r>
      </w:del>
      <w:ins w:id="15"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BC30EA" w:rsidRDefault="00D544C1" w:rsidP="00832AB3">
      <w:pPr>
        <w:pStyle w:val="FootnoteText"/>
        <w:jc w:val="both"/>
        <w:rPr>
          <w:rFonts w:ascii="GHEA Grapalat" w:hAnsi="GHEA Grapalat"/>
          <w:i/>
          <w:sz w:val="18"/>
          <w:szCs w:val="18"/>
        </w:rPr>
      </w:pP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897E46" w:rsidRPr="00897E46">
        <w:rPr>
          <w:rFonts w:ascii="GHEA Grapalat" w:hAnsi="GHEA Grapalat"/>
        </w:rPr>
        <w:t>в одностороннем порядке утвержденного заявления-в виде неустойки (приложение 5.1) или наличных денег”.</w:t>
      </w:r>
      <w:r w:rsidR="001D2159">
        <w:rPr>
          <w:rStyle w:val="FootnoteReference"/>
          <w:rFonts w:ascii="GHEA Grapalat" w:hAnsi="GHEA Grapalat"/>
        </w:rPr>
        <w:footnoteReference w:customMarkFollows="1" w:id="6"/>
        <w:t>13</w:t>
      </w:r>
      <w:r w:rsidR="00375E5E">
        <w:rPr>
          <w:rFonts w:ascii="GHEA Grapalat" w:hAnsi="GHEA Grapalat"/>
        </w:rPr>
        <w:t>.</w:t>
      </w:r>
    </w:p>
    <w:p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w:t>
      </w:r>
      <w:r w:rsidR="0076763C" w:rsidRPr="009044F1">
        <w:rPr>
          <w:rFonts w:ascii="GHEA Grapalat" w:hAnsi="GHEA Grapalat"/>
        </w:rPr>
        <w:lastRenderedPageBreak/>
        <w:t>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720697" w:rsidRPr="000811C1">
        <w:rPr>
          <w:rFonts w:ascii="GHEA Grapalat" w:hAnsi="GHEA Grapalat" w:cs="Sylfaen"/>
        </w:rPr>
        <w:t>обеспечени</w:t>
      </w:r>
      <w:r w:rsidR="00720697">
        <w:rPr>
          <w:rFonts w:ascii="GHEA Grapalat" w:hAnsi="GHEA Grapalat" w:cs="Sylfaen"/>
        </w:rPr>
        <w:t>я</w:t>
      </w:r>
      <w:r w:rsidR="00720697" w:rsidRPr="000811C1">
        <w:rPr>
          <w:rFonts w:ascii="GHEA Grapalat" w:hAnsi="GHEA Grapalat" w:cs="Sylfaen"/>
        </w:rPr>
        <w:t xml:space="preserve"> </w:t>
      </w:r>
      <w:r w:rsidRPr="000811C1">
        <w:rPr>
          <w:rFonts w:ascii="GHEA Grapalat" w:hAnsi="GHEA Grapalat" w:cs="Sylfaen"/>
        </w:rPr>
        <w:t>договора</w:t>
      </w:r>
      <w:r w:rsidR="00720697">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25AFA" w:rsidRDefault="002807DD" w:rsidP="00EA64AF">
      <w:pPr>
        <w:widowControl w:val="0"/>
        <w:tabs>
          <w:tab w:val="left" w:pos="1134"/>
        </w:tabs>
        <w:spacing w:after="160"/>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r>
        <w:rPr>
          <w:rFonts w:ascii="GHEA Grapalat" w:hAnsi="GHEA Grapalat"/>
          <w:b/>
        </w:rPr>
        <w:t xml:space="preserve">                </w:t>
      </w:r>
    </w:p>
    <w:p w:rsidR="002807DD" w:rsidRPr="00ED628D" w:rsidRDefault="002807DD" w:rsidP="002807DD">
      <w:pPr>
        <w:rPr>
          <w:rFonts w:ascii="GHEA Grapalat" w:hAnsi="GHEA Grapalat"/>
          <w:b/>
          <w:lang w:val="hy-AM"/>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w:t>
      </w:r>
      <w:r w:rsidRPr="009044F1">
        <w:rPr>
          <w:rFonts w:ascii="GHEA Grapalat" w:hAnsi="GHEA Grapalat"/>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Default="003D3420">
      <w:pP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47984" w:rsidRPr="00570BBD" w:rsidRDefault="00E47984" w:rsidP="00E47984">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47984" w:rsidRPr="009044F1" w:rsidRDefault="00E47984" w:rsidP="00E47984">
      <w:pPr>
        <w:widowControl w:val="0"/>
        <w:spacing w:after="160"/>
        <w:jc w:val="both"/>
        <w:rPr>
          <w:ins w:id="16" w:author="Vardan" w:date="2022-05-29T22:22:00Z"/>
          <w:rFonts w:ascii="GHEA Grapalat" w:hAnsi="GHEA Grapalat" w:cs="Sylfaen"/>
          <w:b/>
        </w:rPr>
      </w:pPr>
    </w:p>
    <w:p w:rsidR="00E47984" w:rsidRPr="009044F1" w:rsidRDefault="00E47984" w:rsidP="00B46D58">
      <w:pPr>
        <w:widowControl w:val="0"/>
        <w:spacing w:after="160"/>
        <w:ind w:firstLine="567"/>
        <w:jc w:val="both"/>
        <w:rPr>
          <w:ins w:id="17" w:author="Vardan" w:date="2022-05-29T22:22:00Z"/>
          <w:rFonts w:ascii="GHEA Grapalat" w:hAnsi="GHEA Grapalat" w:cs="Sylfaen"/>
          <w:b/>
        </w:rPr>
      </w:pPr>
    </w:p>
    <w:p w:rsidR="00AE679C" w:rsidRPr="009044F1" w:rsidDel="00E47984" w:rsidRDefault="00AE679C" w:rsidP="00B46D58">
      <w:pPr>
        <w:widowControl w:val="0"/>
        <w:spacing w:after="160"/>
        <w:jc w:val="center"/>
        <w:rPr>
          <w:del w:id="18" w:author="Vardan" w:date="2022-05-29T22:21:00Z"/>
          <w:rFonts w:ascii="GHEA Grapalat" w:hAnsi="GHEA Grapalat" w:cs="Sylfaen"/>
          <w:b/>
        </w:rPr>
      </w:pPr>
    </w:p>
    <w:p w:rsidR="004373E3" w:rsidRDefault="004373E3" w:rsidP="00B46D58">
      <w:pPr>
        <w:rPr>
          <w:rFonts w:ascii="GHEA Grapalat" w:hAnsi="GHEA Grapalat"/>
          <w:b/>
        </w:rPr>
      </w:pPr>
      <w:del w:id="19" w:author="Vardan" w:date="2022-05-29T22:21:00Z">
        <w:r w:rsidDel="00E47984">
          <w:rPr>
            <w:rFonts w:ascii="GHEA Grapalat" w:hAnsi="GHEA Grapalat"/>
            <w:b/>
          </w:rPr>
          <w:br w:type="page"/>
        </w:r>
      </w:del>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3767EA" w:rsidRPr="003767E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8"/>
        <w:t>15</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 xml:space="preserve">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w:t>
      </w:r>
      <w:r w:rsidR="008626E5" w:rsidRPr="009044F1">
        <w:rPr>
          <w:rFonts w:ascii="GHEA Grapalat" w:hAnsi="GHEA Grapalat"/>
        </w:rPr>
        <w:lastRenderedPageBreak/>
        <w:t>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Default="00B2572B" w:rsidP="00897E46">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179DD" w:rsidRPr="005179DD">
        <w:rPr>
          <w:rFonts w:ascii="GHEA Grapalat" w:hAnsi="GHEA Grapalat"/>
          <w:sz w:val="24"/>
          <w:szCs w:val="24"/>
        </w:rPr>
        <w:t>ԱԳՆ-ԳՀԾՁԲ-24/0</w:t>
      </w:r>
      <w:r w:rsidR="00A11ABB">
        <w:rPr>
          <w:rFonts w:ascii="GHEA Grapalat" w:hAnsi="GHEA Grapalat"/>
          <w:sz w:val="24"/>
          <w:szCs w:val="24"/>
        </w:rPr>
        <w:t>3</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3767EA" w:rsidP="00B46D58">
      <w:pPr>
        <w:pStyle w:val="Heading6"/>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w:t>
      </w:r>
      <w:r w:rsidR="00B2572B" w:rsidRPr="00374F4A">
        <w:rPr>
          <w:rFonts w:ascii="GHEA Grapalat" w:hAnsi="GHEA Grapalat"/>
          <w:color w:val="auto"/>
          <w:sz w:val="24"/>
          <w:szCs w:val="24"/>
        </w:rPr>
        <w:t xml:space="preserve"> </w:t>
      </w:r>
      <w:r w:rsidRPr="003767EA">
        <w:rPr>
          <w:rFonts w:ascii="GHEA Grapalat" w:hAnsi="GHEA Grapalat"/>
          <w:color w:val="auto"/>
          <w:sz w:val="24"/>
          <w:szCs w:val="24"/>
        </w:rPr>
        <w:t>на 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179DD" w:rsidRPr="005179DD">
        <w:rPr>
          <w:rFonts w:ascii="GHEA Grapalat" w:hAnsi="GHEA Grapalat"/>
        </w:rPr>
        <w:t>ԱԳՆ-ԳՀԾՁԲ-24/0</w:t>
      </w:r>
      <w:r w:rsidR="00A11ABB">
        <w:rPr>
          <w:rFonts w:ascii="GHEA Grapalat" w:hAnsi="GHEA Grapalat"/>
        </w:rPr>
        <w:t>3</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67EA" w:rsidP="00B46D58">
      <w:pPr>
        <w:spacing w:after="160"/>
        <w:jc w:val="both"/>
        <w:rPr>
          <w:rFonts w:ascii="GHEA Grapalat" w:hAnsi="GHEA Grapalat"/>
        </w:rPr>
      </w:pPr>
      <w:r w:rsidRPr="003767EA">
        <w:rPr>
          <w:rFonts w:ascii="GHEA Grapalat" w:hAnsi="GHEA Grapalat"/>
        </w:rPr>
        <w:t xml:space="preserve">на запрос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rsidR="00A3536B" w:rsidRPr="0001546B" w:rsidRDefault="00A3536B" w:rsidP="00A3536B">
      <w:pPr>
        <w:rPr>
          <w:rFonts w:ascii="GHEA Grapalat" w:hAnsi="GHEA Grapalat"/>
          <w:i/>
          <w:sz w:val="16"/>
          <w:vertAlign w:val="superscript"/>
          <w:lang w:val="es-ES"/>
        </w:rPr>
      </w:pPr>
    </w:p>
    <w:p w:rsidR="00A3536B" w:rsidRPr="003823BA" w:rsidRDefault="00A3536B" w:rsidP="00A3536B">
      <w:pPr>
        <w:rPr>
          <w:rFonts w:ascii="GHEA Grapalat" w:hAnsi="GHEA Grapalat" w:cs="Sylfaen"/>
          <w:sz w:val="20"/>
        </w:rPr>
      </w:pPr>
      <w:r w:rsidRPr="0001546B">
        <w:rPr>
          <w:rFonts w:ascii="GHEA Grapalat" w:hAnsi="GHEA Grapalat"/>
          <w:lang w:val="hy-AM"/>
        </w:rPr>
        <w:lastRenderedPageBreak/>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w:t>
      </w:r>
      <w:r w:rsidR="003767EA" w:rsidRPr="003767EA">
        <w:rPr>
          <w:rFonts w:ascii="GHEA Grapalat" w:hAnsi="GHEA Grapalat"/>
          <w:color w:val="000000" w:themeColor="text1"/>
          <w:spacing w:val="-4"/>
        </w:rPr>
        <w:t>на 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5179DD" w:rsidRPr="005179DD">
        <w:rPr>
          <w:rFonts w:ascii="GHEA Grapalat" w:hAnsi="GHEA Grapalat"/>
        </w:rPr>
        <w:t>ԱԳՆ-ԳՀԾՁԲ-24/0</w:t>
      </w:r>
      <w:r w:rsidR="00A11ABB">
        <w:rPr>
          <w:rFonts w:ascii="GHEA Grapalat" w:hAnsi="GHEA Grapalat"/>
        </w:rPr>
        <w:t>3</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767EA" w:rsidRPr="003767EA">
        <w:rPr>
          <w:rFonts w:ascii="GHEA Grapalat" w:hAnsi="GHEA Grapalat"/>
        </w:rPr>
        <w:t xml:space="preserve">на запрос котировок </w:t>
      </w:r>
      <w:r w:rsidR="006B3E56" w:rsidRPr="00F738FA">
        <w:rPr>
          <w:rFonts w:ascii="GHEA Grapalat" w:hAnsi="GHEA Grapalat"/>
        </w:rPr>
        <w:t xml:space="preserve">под кодом </w:t>
      </w:r>
      <w:r w:rsidR="005179DD" w:rsidRPr="005179DD">
        <w:rPr>
          <w:rFonts w:ascii="GHEA Grapalat" w:hAnsi="GHEA Grapalat"/>
        </w:rPr>
        <w:t>ԱԳՆ-ԳՀԾՁԲ-24/0</w:t>
      </w:r>
      <w:r w:rsidR="00A11ABB">
        <w:rPr>
          <w:rFonts w:ascii="GHEA Grapalat" w:hAnsi="GHEA Grapalat"/>
        </w:rPr>
        <w:t>3</w:t>
      </w:r>
    </w:p>
    <w:p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0"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rsidR="006B3E56" w:rsidRPr="002C10A0" w:rsidRDefault="006B3E56" w:rsidP="003767EA">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003767EA">
        <w:rPr>
          <w:rFonts w:ascii="GHEA Grapalat" w:hAnsi="GHEA Grapalat"/>
          <w:spacing w:val="-6"/>
        </w:rPr>
        <w:t xml:space="preserve"> приглашением </w:t>
      </w:r>
      <w:r w:rsidRPr="002C10A0">
        <w:rPr>
          <w:rFonts w:ascii="GHEA Grapalat" w:hAnsi="GHEA Grapalat"/>
          <w:spacing w:val="-6"/>
        </w:rPr>
        <w:t xml:space="preserve"> </w:t>
      </w:r>
      <w:r w:rsidR="003767EA" w:rsidRPr="003767EA">
        <w:rPr>
          <w:rFonts w:ascii="GHEA Grapalat" w:hAnsi="GHEA Grapalat"/>
        </w:rPr>
        <w:t>на 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9"/>
        <w:t>**</w:t>
      </w:r>
      <w:r w:rsidR="006B3E56" w:rsidRPr="00155668">
        <w:rPr>
          <w:rFonts w:ascii="GHEA Grapalat" w:hAnsi="GHEA Grapalat"/>
          <w:sz w:val="28"/>
          <w:szCs w:val="28"/>
        </w:rPr>
        <w:t xml:space="preserve"> </w:t>
      </w:r>
    </w:p>
    <w:p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B3E56" w:rsidRPr="00D3436F" w:rsidRDefault="006B3E56" w:rsidP="00B46D58">
      <w:pPr>
        <w:tabs>
          <w:tab w:val="left" w:pos="7371"/>
        </w:tabs>
        <w:spacing w:after="160"/>
        <w:ind w:left="3544" w:firstLine="3"/>
        <w:jc w:val="both"/>
        <w:rPr>
          <w:rFonts w:ascii="GHEA Grapalat" w:hAnsi="GHEA Grapalat"/>
          <w:sz w:val="16"/>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B1013B" w:rsidRDefault="00B1013B">
      <w:pPr>
        <w:rPr>
          <w:rFonts w:ascii="GHEA Grapalat" w:hAnsi="GHEA Grapalat"/>
          <w:b/>
        </w:rPr>
      </w:pPr>
      <w:r>
        <w:rPr>
          <w:rFonts w:ascii="GHEA Grapalat" w:hAnsi="GHEA Grapalat"/>
          <w:b/>
        </w:rPr>
        <w:br w:type="page"/>
      </w: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Default="001E7EAA">
      <w:pPr>
        <w:rPr>
          <w:rFonts w:ascii="GHEA Grapalat" w:hAnsi="GHEA Grapalat"/>
          <w:b/>
        </w:rPr>
      </w:pPr>
      <w:r>
        <w:rPr>
          <w:rFonts w:ascii="GHEA Grapalat" w:hAnsi="GHEA Grapalat"/>
          <w:b/>
        </w:rPr>
        <w:br w:type="page"/>
      </w:r>
    </w:p>
    <w:p w:rsidR="00DB6B33" w:rsidRDefault="00DB6B33" w:rsidP="00DB6B33">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w:t>
      </w:r>
      <w:r w:rsidR="003767EA" w:rsidRPr="003767EA">
        <w:rPr>
          <w:rFonts w:ascii="GHEA Grapalat" w:hAnsi="GHEA Grapalat"/>
          <w:b/>
        </w:rPr>
        <w:t>на запрос котировок</w:t>
      </w:r>
    </w:p>
    <w:p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5179DD" w:rsidRPr="005179DD">
        <w:rPr>
          <w:rFonts w:ascii="GHEA Grapalat" w:hAnsi="GHEA Grapalat"/>
          <w:b/>
          <w:i w:val="0"/>
          <w:sz w:val="24"/>
          <w:szCs w:val="24"/>
        </w:rPr>
        <w:t>ԱԳՆ-ԳՀԾՁԲ-24/0</w:t>
      </w:r>
      <w:r w:rsidR="00A11ABB">
        <w:rPr>
          <w:rFonts w:ascii="GHEA Grapalat" w:hAnsi="GHEA Grapalat"/>
          <w:b/>
          <w:i w:val="0"/>
          <w:sz w:val="24"/>
          <w:szCs w:val="24"/>
        </w:rPr>
        <w:t>3</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Default="00AC34B0" w:rsidP="00AC34B0">
      <w:pPr>
        <w:ind w:left="360" w:hanging="360"/>
        <w:jc w:val="center"/>
        <w:rPr>
          <w:rFonts w:ascii="GHEA Grapalat" w:hAnsi="GHEA Grapalat"/>
          <w:b/>
        </w:rPr>
      </w:pPr>
      <w:r>
        <w:rPr>
          <w:rFonts w:ascii="GHEA Grapalat" w:hAnsi="GHEA Grapalat"/>
          <w:b/>
        </w:rPr>
        <w:t>ФОРМА</w:t>
      </w:r>
    </w:p>
    <w:p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34B0" w:rsidRPr="00ED3A13" w:rsidRDefault="00AC34B0" w:rsidP="00AC34B0">
      <w:pPr>
        <w:ind w:left="360" w:hanging="360"/>
        <w:jc w:val="center"/>
        <w:rPr>
          <w:rFonts w:ascii="GHEA Grapalat" w:eastAsia="GHEA Grapalat" w:hAnsi="GHEA Grapalat" w:cs="GHEA Grapalat"/>
          <w:b/>
        </w:rPr>
      </w:pPr>
    </w:p>
    <w:p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487"/>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rPr>
          <w:rFonts w:ascii="GHEA Grapalat" w:eastAsia="GHEA Grapalat" w:hAnsi="GHEA Grapalat" w:cs="GHEA Grapalat"/>
        </w:rPr>
      </w:pPr>
    </w:p>
    <w:p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361"/>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495888"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495888"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495888"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F1F49">
        <w:tc>
          <w:tcPr>
            <w:tcW w:w="9016" w:type="dxa"/>
            <w:gridSpan w:val="2"/>
            <w:vAlign w:val="center"/>
          </w:tcPr>
          <w:p w:rsidR="00AC34B0" w:rsidRPr="00FD1EE4" w:rsidRDefault="00495888"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495888"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495888"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495888"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F1F49">
        <w:tc>
          <w:tcPr>
            <w:tcW w:w="9016" w:type="dxa"/>
            <w:gridSpan w:val="2"/>
            <w:vAlign w:val="center"/>
          </w:tcPr>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F1F49">
        <w:tc>
          <w:tcPr>
            <w:tcW w:w="9016" w:type="dxa"/>
            <w:gridSpan w:val="2"/>
            <w:vAlign w:val="center"/>
          </w:tcPr>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F1F49">
        <w:tc>
          <w:tcPr>
            <w:tcW w:w="9016" w:type="dxa"/>
            <w:gridSpan w:val="2"/>
            <w:vAlign w:val="center"/>
          </w:tcPr>
          <w:p w:rsidR="00AC34B0" w:rsidRPr="00FD1EE4" w:rsidRDefault="00495888"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495888"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495888"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C34B0" w:rsidRPr="005600B4" w:rsidRDefault="00495888"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495888"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rPr>
          <w:trHeight w:val="853"/>
        </w:trPr>
        <w:tc>
          <w:tcPr>
            <w:tcW w:w="2835" w:type="dxa"/>
            <w:vMerge w:val="restart"/>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bl>
    <w:p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rsidTr="00DF1F49">
        <w:tc>
          <w:tcPr>
            <w:tcW w:w="9016" w:type="dxa"/>
            <w:shd w:val="clear" w:color="auto" w:fill="DBE5F1" w:themeFill="accent1" w:themeFillTint="33"/>
          </w:tcPr>
          <w:p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DF1F49">
        <w:trPr>
          <w:trHeight w:val="10187"/>
        </w:trPr>
        <w:tc>
          <w:tcPr>
            <w:tcW w:w="9016" w:type="dxa"/>
          </w:tcPr>
          <w:p w:rsidR="00AC34B0" w:rsidRPr="00FD1EE4" w:rsidRDefault="00AC34B0" w:rsidP="00DF1F49">
            <w:pPr>
              <w:rPr>
                <w:rFonts w:ascii="GHEA Grapalat" w:eastAsia="GHEA Grapalat" w:hAnsi="GHEA Grapalat" w:cs="GHEA Grapalat"/>
                <w:b/>
                <w:color w:val="000000"/>
              </w:rPr>
            </w:pPr>
          </w:p>
        </w:tc>
      </w:tr>
    </w:tbl>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Default="00AC34B0" w:rsidP="00AC34B0">
      <w:pPr>
        <w:rPr>
          <w:rFonts w:ascii="GHEA Grapalat" w:hAnsi="GHEA Grapalat"/>
          <w:b/>
        </w:rPr>
      </w:pPr>
    </w:p>
    <w:p w:rsidR="00AC34B0" w:rsidRDefault="00AC34B0" w:rsidP="00AC34B0">
      <w:pPr>
        <w:rPr>
          <w:ins w:id="22" w:author="Inesa Kocharyan" w:date="2021-09-01T11:45:00Z"/>
          <w:rFonts w:ascii="GHEA Grapalat" w:hAnsi="GHEA Grapalat"/>
          <w:b/>
        </w:rPr>
      </w:pPr>
    </w:p>
    <w:p w:rsidR="00AC34B0" w:rsidRDefault="00AC34B0" w:rsidP="00AC34B0">
      <w:pPr>
        <w:rPr>
          <w:rFonts w:ascii="GHEA Grapalat" w:hAnsi="GHEA Grapalat"/>
          <w:b/>
        </w:rPr>
      </w:pPr>
      <w:r>
        <w:rPr>
          <w:rFonts w:ascii="GHEA Grapalat" w:hAnsi="GHEA Grapalat"/>
          <w:b/>
        </w:rPr>
        <w:br w:type="page"/>
      </w:r>
    </w:p>
    <w:p w:rsidR="00AC34B0" w:rsidRDefault="00AC34B0" w:rsidP="00AC34B0">
      <w:pPr>
        <w:spacing w:line="360" w:lineRule="auto"/>
        <w:contextualSpacing/>
        <w:jc w:val="center"/>
        <w:rPr>
          <w:rFonts w:ascii="GHEA Grapalat" w:hAnsi="GHEA Grapalat"/>
          <w:b/>
        </w:rPr>
      </w:pPr>
    </w:p>
    <w:p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w:t>
      </w:r>
      <w:r w:rsidRPr="000306ED">
        <w:rPr>
          <w:rFonts w:ascii="GHEA Grapalat" w:hAnsi="GHEA Grapalat"/>
        </w:rPr>
        <w:lastRenderedPageBreak/>
        <w:t xml:space="preserve">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DB6B33" w:rsidRDefault="00DB6B33" w:rsidP="00AC34B0">
      <w:pPr>
        <w:pStyle w:val="BodyTextIndent3"/>
        <w:widowControl w:val="0"/>
        <w:spacing w:after="160" w:line="240" w:lineRule="auto"/>
        <w:ind w:firstLine="0"/>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179DD" w:rsidRPr="005179DD">
        <w:rPr>
          <w:rFonts w:ascii="GHEA Grapalat" w:hAnsi="GHEA Grapalat"/>
          <w:b/>
          <w:sz w:val="24"/>
          <w:szCs w:val="24"/>
        </w:rPr>
        <w:t>ԱԳՆ-ԳՀԾՁԲ-24/0</w:t>
      </w:r>
      <w:r w:rsidR="00A11ABB">
        <w:rPr>
          <w:rFonts w:ascii="GHEA Grapalat" w:hAnsi="GHEA Grapalat"/>
          <w:b/>
          <w:sz w:val="24"/>
          <w:szCs w:val="24"/>
        </w:rPr>
        <w:t>3</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3767EA" w:rsidRPr="003767EA">
        <w:rPr>
          <w:rFonts w:ascii="GHEA Grapalat" w:hAnsi="GHEA Grapalat"/>
          <w:spacing w:val="-6"/>
        </w:rPr>
        <w:t>на запрос котировок</w:t>
      </w:r>
      <w:r w:rsidRPr="005744FC">
        <w:rPr>
          <w:rFonts w:ascii="GHEA Grapalat" w:hAnsi="GHEA Grapalat"/>
          <w:spacing w:val="-6"/>
        </w:rPr>
        <w:t xml:space="preserve"> под кодом </w:t>
      </w:r>
      <w:r w:rsidR="005179DD" w:rsidRPr="005179DD">
        <w:rPr>
          <w:rFonts w:ascii="GHEA Grapalat" w:hAnsi="GHEA Grapalat"/>
          <w:spacing w:val="-6"/>
        </w:rPr>
        <w:t>ԱԳՆ-ԳՀԾՁԲ-24/0</w:t>
      </w:r>
      <w:r w:rsidR="00A11ABB">
        <w:rPr>
          <w:rFonts w:ascii="GHEA Grapalat" w:hAnsi="GHEA Grapalat"/>
          <w:spacing w:val="-6"/>
        </w:rPr>
        <w:t>3</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A77CB2" w:rsidRDefault="00A77CB2" w:rsidP="00A77CB2">
      <w:pPr>
        <w:rPr>
          <w:rFonts w:ascii="GHEA Grapalat" w:hAnsi="GHEA Grapalat"/>
          <w:i/>
          <w:sz w:val="22"/>
          <w:szCs w:val="22"/>
        </w:rPr>
      </w:pPr>
    </w:p>
    <w:p w:rsidR="00A77CB2" w:rsidRDefault="00A77CB2" w:rsidP="00A77CB2">
      <w:pPr>
        <w:jc w:val="both"/>
        <w:rPr>
          <w:rFonts w:ascii="GHEA Grapalat" w:hAnsi="GHEA Grapalat"/>
          <w:i/>
          <w:sz w:val="22"/>
          <w:szCs w:val="22"/>
        </w:rPr>
      </w:pPr>
    </w:p>
    <w:p w:rsidR="003D2FE2" w:rsidRPr="00503411"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00551887" w:rsidRPr="00503411">
        <w:rPr>
          <w:rFonts w:ascii="GHEA Grapalat" w:hAnsi="GHEA Grapalat"/>
          <w:b/>
          <w:i/>
          <w:sz w:val="22"/>
          <w:szCs w:val="22"/>
        </w:rPr>
        <w:t>2</w:t>
      </w:r>
    </w:p>
    <w:p w:rsidR="003D2FE2" w:rsidRPr="00C4254E"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w:t>
      </w:r>
      <w:r w:rsidR="003767EA" w:rsidRPr="003767EA">
        <w:rPr>
          <w:rFonts w:ascii="GHEA Grapalat" w:hAnsi="GHEA Grapalat"/>
          <w:b/>
          <w:i/>
          <w:sz w:val="22"/>
          <w:szCs w:val="22"/>
        </w:rPr>
        <w:t>на запрос котировок</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5179DD" w:rsidRPr="005179DD">
        <w:rPr>
          <w:rFonts w:ascii="GHEA Grapalat" w:hAnsi="GHEA Grapalat"/>
          <w:b/>
          <w:i/>
          <w:sz w:val="22"/>
          <w:szCs w:val="22"/>
        </w:rPr>
        <w:t>ԱԳՆ-ԳՀԾՁԲ-24/0</w:t>
      </w:r>
      <w:r w:rsidR="00A11ABB">
        <w:rPr>
          <w:rFonts w:ascii="GHEA Grapalat" w:hAnsi="GHEA Grapalat"/>
          <w:b/>
          <w:i/>
          <w:sz w:val="22"/>
          <w:szCs w:val="22"/>
        </w:rPr>
        <w:t>3</w:t>
      </w:r>
    </w:p>
    <w:p w:rsidR="003D2FE2" w:rsidRPr="00B138F3" w:rsidRDefault="00C4254E" w:rsidP="00C4254E">
      <w:pPr>
        <w:widowControl w:val="0"/>
        <w:tabs>
          <w:tab w:val="left" w:pos="9837"/>
        </w:tabs>
        <w:spacing w:after="160"/>
        <w:rPr>
          <w:rFonts w:ascii="GHEA Grapalat" w:hAnsi="GHEA Grapalat"/>
          <w:b/>
          <w:sz w:val="22"/>
          <w:szCs w:val="22"/>
        </w:rPr>
      </w:pPr>
      <w:r>
        <w:rPr>
          <w:rFonts w:ascii="GHEA Grapalat" w:hAnsi="GHEA Grapalat"/>
          <w:b/>
          <w:sz w:val="22"/>
          <w:szCs w:val="22"/>
        </w:rPr>
        <w:tab/>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936D5" w:rsidRPr="002936D5">
        <w:rPr>
          <w:rFonts w:ascii="GHEA Grapalat" w:hAnsi="GHEA Grapalat"/>
          <w:spacing w:val="-6"/>
          <w:sz w:val="22"/>
          <w:szCs w:val="22"/>
        </w:rPr>
        <w:t xml:space="preserve">Министерство иностранних дел РА </w:t>
      </w:r>
      <w:r w:rsidRPr="00B138F3">
        <w:rPr>
          <w:rFonts w:ascii="GHEA Grapalat" w:hAnsi="GHEA Grapalat"/>
          <w:spacing w:val="-6"/>
          <w:sz w:val="22"/>
          <w:szCs w:val="22"/>
        </w:rPr>
        <w:t xml:space="preserve">далее — Заказчик) </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5179DD" w:rsidRPr="005179DD">
        <w:rPr>
          <w:rFonts w:ascii="GHEA Grapalat" w:hAnsi="GHEA Grapalat"/>
          <w:sz w:val="22"/>
          <w:szCs w:val="22"/>
        </w:rPr>
        <w:t>ԱԳՆ-ԳՀԾՁԲ-24/0</w:t>
      </w:r>
      <w:r w:rsidR="00A11ABB">
        <w:rPr>
          <w:rFonts w:ascii="GHEA Grapalat" w:hAnsi="GHEA Grapalat"/>
          <w:sz w:val="22"/>
          <w:szCs w:val="22"/>
        </w:rPr>
        <w:t>3</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w:t>
      </w:r>
      <w:r w:rsidRPr="00B138F3">
        <w:rPr>
          <w:rFonts w:ascii="GHEA Grapalat" w:hAnsi="GHEA Grapalat"/>
          <w:sz w:val="22"/>
          <w:szCs w:val="22"/>
        </w:rPr>
        <w:lastRenderedPageBreak/>
        <w:t>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rsidR="00686472" w:rsidRPr="003A1A43" w:rsidRDefault="00686472" w:rsidP="00686472">
      <w:pPr>
        <w:widowControl w:val="0"/>
        <w:jc w:val="both"/>
        <w:rPr>
          <w:rFonts w:ascii="GHEA Grapalat" w:hAnsi="GHEA Grapalat"/>
          <w:sz w:val="22"/>
          <w:szCs w:val="22"/>
        </w:rPr>
      </w:pP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EF078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rsidR="00686472" w:rsidRPr="00830700" w:rsidRDefault="00686472" w:rsidP="000211F4">
      <w:pPr>
        <w:widowControl w:val="0"/>
        <w:spacing w:after="160"/>
        <w:rPr>
          <w:rFonts w:ascii="GHEA Grapalat" w:hAnsi="GHEA Grapalat"/>
          <w:sz w:val="22"/>
          <w:szCs w:val="22"/>
          <w:vertAlign w:val="superscript"/>
        </w:rPr>
      </w:pPr>
    </w:p>
    <w:p w:rsidR="000211F4" w:rsidRPr="006F01C7" w:rsidRDefault="000211F4" w:rsidP="000211F4">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rsidR="000211F4" w:rsidRPr="006F01C7" w:rsidRDefault="000211F4" w:rsidP="000211F4">
      <w:pPr>
        <w:widowControl w:val="0"/>
        <w:spacing w:after="160"/>
        <w:jc w:val="both"/>
        <w:rPr>
          <w:rFonts w:ascii="GHEA Grapalat" w:hAnsi="GHEA Grapalat"/>
          <w:sz w:val="22"/>
          <w:szCs w:val="22"/>
        </w:rPr>
      </w:pPr>
    </w:p>
    <w:p w:rsidR="000211F4" w:rsidRPr="006F01C7" w:rsidRDefault="000211F4" w:rsidP="000211F4">
      <w:pPr>
        <w:widowControl w:val="0"/>
        <w:spacing w:after="160"/>
        <w:jc w:val="both"/>
        <w:rPr>
          <w:rFonts w:ascii="GHEA Grapalat" w:hAnsi="GHEA Grapalat"/>
          <w:sz w:val="22"/>
          <w:szCs w:val="22"/>
        </w:rPr>
      </w:pPr>
    </w:p>
    <w:p w:rsidR="000211F4" w:rsidRPr="00B138F3" w:rsidRDefault="000211F4" w:rsidP="000211F4">
      <w:pPr>
        <w:widowControl w:val="0"/>
        <w:spacing w:after="160"/>
        <w:rPr>
          <w:rFonts w:ascii="GHEA Grapalat" w:hAnsi="GHEA Grapalat"/>
          <w:sz w:val="22"/>
          <w:szCs w:val="22"/>
        </w:rPr>
      </w:pPr>
    </w:p>
    <w:p w:rsidR="003D2FE2" w:rsidRPr="00B138F3" w:rsidRDefault="003D2FE2" w:rsidP="003D2FE2">
      <w:pPr>
        <w:widowControl w:val="0"/>
        <w:spacing w:after="160"/>
        <w:ind w:right="4250"/>
        <w:jc w:val="center"/>
        <w:rPr>
          <w:rFonts w:ascii="GHEA Grapalat" w:hAnsi="GHEA Grapalat"/>
          <w:sz w:val="22"/>
          <w:szCs w:val="22"/>
          <w:vertAlign w:val="superscript"/>
        </w:rPr>
      </w:pPr>
    </w:p>
    <w:p w:rsidR="003D2FE2" w:rsidRPr="000211F4" w:rsidRDefault="003D2FE2" w:rsidP="003D2FE2">
      <w:pPr>
        <w:widowControl w:val="0"/>
        <w:spacing w:after="160"/>
        <w:jc w:val="right"/>
        <w:rPr>
          <w:rFonts w:ascii="GHEA Grapalat" w:hAnsi="GHEA Grapalat"/>
          <w:sz w:val="22"/>
          <w:szCs w:val="22"/>
        </w:rPr>
      </w:pPr>
    </w:p>
    <w:p w:rsidR="000211F4" w:rsidRPr="000211F4" w:rsidRDefault="000211F4"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w:t>
            </w:r>
            <w:r>
              <w:t xml:space="preserve"> </w:t>
            </w:r>
            <w:r w:rsidRPr="0085283C">
              <w:rPr>
                <w:rFonts w:ascii="GHEA Grapalat" w:hAnsi="GHEA Grapalat"/>
              </w:rPr>
              <w:t>Минестерство иностранных дел РА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4254E"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85283C">
              <w:rPr>
                <w:rFonts w:ascii="GHEA Grapalat" w:hAnsi="GHEA Grapalat"/>
              </w:rPr>
              <w:t>02527728</w:t>
            </w:r>
          </w:p>
        </w:tc>
      </w:tr>
      <w:tr w:rsidR="00C4254E"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4254E"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85283C">
              <w:rPr>
                <w:rFonts w:ascii="GHEA Grapalat" w:hAnsi="GHEA Grapalat"/>
              </w:rPr>
              <w:t>900008000664</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A11ABB"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w:t>
      </w:r>
      <w:r w:rsidR="003767EA" w:rsidRPr="003767EA">
        <w:rPr>
          <w:rFonts w:ascii="GHEA Grapalat" w:hAnsi="GHEA Grapalat"/>
          <w:i/>
        </w:rPr>
        <w:t>на запрос котировок</w:t>
      </w:r>
      <w:r w:rsidRPr="00B138F3">
        <w:rPr>
          <w:rFonts w:ascii="GHEA Grapalat" w:hAnsi="GHEA Grapalat"/>
          <w:i/>
        </w:rPr>
        <w:br/>
        <w:t xml:space="preserve">под кодом </w:t>
      </w:r>
      <w:r w:rsidR="002936D5" w:rsidRPr="002936D5">
        <w:rPr>
          <w:rFonts w:ascii="GHEA Grapalat" w:hAnsi="GHEA Grapalat"/>
          <w:lang w:val="af-ZA"/>
        </w:rPr>
        <w:t>ԱԳՆ-ԳՀԾՁԲ-24/0</w:t>
      </w:r>
      <w:r w:rsidR="00A11ABB">
        <w:rPr>
          <w:rFonts w:ascii="GHEA Grapalat" w:hAnsi="GHEA Grapalat"/>
        </w:rPr>
        <w:t>3</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2936D5" w:rsidRPr="002936D5" w:rsidRDefault="000A214C" w:rsidP="002936D5">
      <w:pPr>
        <w:widowControl w:val="0"/>
        <w:tabs>
          <w:tab w:val="left" w:pos="567"/>
        </w:tabs>
        <w:jc w:val="both"/>
        <w:rPr>
          <w:rFonts w:ascii="GHEA Grapalat" w:hAnsi="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2936D5" w:rsidRPr="002936D5">
        <w:rPr>
          <w:rFonts w:ascii="GHEA Grapalat" w:hAnsi="GHEA Grapalat"/>
          <w:spacing w:val="-6"/>
        </w:rPr>
        <w:t xml:space="preserve">Компания участвует в организованной Министерство иностранних дел РА далее — Заказчик) </w:t>
      </w:r>
    </w:p>
    <w:p w:rsidR="000A214C" w:rsidRPr="00B138F3" w:rsidRDefault="002936D5" w:rsidP="002936D5">
      <w:pPr>
        <w:widowControl w:val="0"/>
        <w:tabs>
          <w:tab w:val="left" w:pos="567"/>
        </w:tabs>
        <w:jc w:val="both"/>
        <w:rPr>
          <w:rFonts w:ascii="GHEA Grapalat" w:hAnsi="GHEA Grapalat" w:cs="GHEA Grapalat"/>
        </w:rPr>
      </w:pPr>
      <w:r w:rsidRPr="002936D5">
        <w:rPr>
          <w:rFonts w:ascii="GHEA Grapalat" w:hAnsi="GHEA Grapalat"/>
          <w:spacing w:val="-6"/>
        </w:rPr>
        <w:t>процедуре закупок под кодом ԱԳՆ-ԳՀԾՁԲ-24/0</w:t>
      </w:r>
      <w:r w:rsidR="00A11ABB">
        <w:rPr>
          <w:rFonts w:ascii="GHEA Grapalat" w:hAnsi="GHEA Grapalat"/>
          <w:spacing w:val="-6"/>
        </w:rPr>
        <w:t>3</w:t>
      </w:r>
      <w:r w:rsidR="000A214C" w:rsidRPr="00B138F3">
        <w:rPr>
          <w:rFonts w:ascii="GHEA Grapalat" w:hAnsi="GHEA Grapalat"/>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w:t>
            </w:r>
            <w:r>
              <w:t xml:space="preserve"> </w:t>
            </w:r>
            <w:r w:rsidRPr="00B84D14">
              <w:rPr>
                <w:rFonts w:ascii="GHEA Grapalat" w:hAnsi="GHEA Grapalat"/>
              </w:rPr>
              <w:t>Минестерство иностранных дел РА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4254E"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B84D14">
              <w:rPr>
                <w:rFonts w:ascii="GHEA Grapalat" w:hAnsi="GHEA Grapalat"/>
              </w:rPr>
              <w:t>02527728</w:t>
            </w:r>
          </w:p>
        </w:tc>
      </w:tr>
      <w:tr w:rsidR="00C4254E"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4254E"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B84D14">
              <w:rPr>
                <w:rFonts w:ascii="GHEA Grapalat" w:hAnsi="GHEA Grapalat"/>
              </w:rPr>
              <w:t>900005000758</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F42158" w:rsidRDefault="00F42158">
      <w:pPr>
        <w:rPr>
          <w:rFonts w:ascii="GHEA Grapalat" w:hAnsi="GHEA Grapalat"/>
          <w:b/>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A92429" w:rsidRDefault="00A92429" w:rsidP="00B47EA9">
      <w:pPr>
        <w:pStyle w:val="norm"/>
        <w:widowControl w:val="0"/>
        <w:spacing w:after="160" w:line="240" w:lineRule="auto"/>
        <w:ind w:firstLine="284"/>
        <w:jc w:val="right"/>
        <w:rPr>
          <w:rFonts w:ascii="GHEA Grapalat" w:hAnsi="GHEA Grapalat"/>
          <w:b/>
          <w:sz w:val="24"/>
          <w:szCs w:val="24"/>
        </w:rPr>
      </w:pPr>
    </w:p>
    <w:p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2936D5" w:rsidRPr="002936D5">
        <w:rPr>
          <w:rFonts w:ascii="GHEA Grapalat" w:hAnsi="GHEA Grapalat"/>
          <w:b/>
          <w:sz w:val="24"/>
          <w:szCs w:val="24"/>
        </w:rPr>
        <w:t>ԱԳՆ-ԳՀԾՁԲ-24/0</w:t>
      </w:r>
      <w:r w:rsidR="00A92429">
        <w:rPr>
          <w:rFonts w:ascii="GHEA Grapalat" w:hAnsi="GHEA Grapalat"/>
          <w:b/>
          <w:sz w:val="24"/>
          <w:szCs w:val="24"/>
        </w:rPr>
        <w:t>3</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Del="00DE24EF" w:rsidRDefault="003B2F27" w:rsidP="003B2F27">
      <w:pPr>
        <w:widowControl w:val="0"/>
        <w:spacing w:after="160" w:line="360" w:lineRule="auto"/>
        <w:jc w:val="center"/>
        <w:rPr>
          <w:del w:id="23"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Del="00DE24EF" w:rsidRDefault="003B2F27" w:rsidP="003B2F27">
      <w:pPr>
        <w:widowControl w:val="0"/>
        <w:spacing w:after="120"/>
        <w:jc w:val="both"/>
        <w:rPr>
          <w:del w:id="24" w:author="Vardan" w:date="2022-03-24T23:12:00Z"/>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115B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w:t>
      </w:r>
      <w:r w:rsidRPr="00AD29CE">
        <w:rPr>
          <w:rFonts w:ascii="GHEA Grapalat" w:hAnsi="GHEA Grapalat"/>
        </w:rPr>
        <w:lastRenderedPageBreak/>
        <w:t>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rsidR="00F72272" w:rsidRPr="004B7F02" w:rsidRDefault="00F72272">
      <w:pPr>
        <w:rPr>
          <w:rFonts w:ascii="GHEA Grapalat" w:hAnsi="GHEA Grapalat"/>
          <w:b/>
        </w:rPr>
      </w:pPr>
      <w:r w:rsidRPr="004B7F02">
        <w:rPr>
          <w:rFonts w:ascii="GHEA Grapalat" w:hAnsi="GHEA Grapalat"/>
          <w:b/>
        </w:rPr>
        <w:t>-----------------------------------</w:t>
      </w:r>
    </w:p>
    <w:p w:rsidR="00F72272" w:rsidRPr="004B7F02" w:rsidRDefault="00F72272" w:rsidP="00F72272">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4F1B04" w:rsidRPr="00234B8B">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2E3ED1">
        <w:rPr>
          <w:rStyle w:val="FootnoteReference"/>
          <w:rFonts w:ascii="GHEA Grapalat" w:hAnsi="GHEA Grapalat"/>
        </w:rPr>
        <w:footnoteReference w:customMarkFollows="1" w:id="13"/>
        <w:t>17</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C8503C" w:rsidRPr="00B138F3" w:rsidRDefault="00C8503C" w:rsidP="00C8503C">
      <w:pPr>
        <w:widowControl w:val="0"/>
        <w:tabs>
          <w:tab w:val="left" w:pos="1418"/>
        </w:tabs>
        <w:spacing w:after="160"/>
        <w:ind w:firstLine="567"/>
        <w:jc w:val="both"/>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w:t>
      </w:r>
      <w:r w:rsidRPr="00AD29CE">
        <w:rPr>
          <w:rFonts w:ascii="GHEA Grapalat" w:hAnsi="GHEA Grapalat"/>
        </w:rPr>
        <w:lastRenderedPageBreak/>
        <w:t xml:space="preserve">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4"/>
        <w:t>18</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ED550B" w:rsidRPr="00ED550B">
        <w:rPr>
          <w:rFonts w:ascii="GHEA Grapalat" w:hAnsi="GHEA Grapalat"/>
        </w:rPr>
        <w:t>29</w:t>
      </w:r>
      <w:r w:rsidR="00C4254E" w:rsidRPr="00C4254E">
        <w:rPr>
          <w:rFonts w:ascii="GHEA Grapalat" w:hAnsi="GHEA Grapalat"/>
        </w:rPr>
        <w:t>-</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w:t>
      </w:r>
      <w:r w:rsidRPr="00AD29CE">
        <w:rPr>
          <w:rFonts w:ascii="GHEA Grapalat" w:hAnsi="GHEA Grapalat"/>
        </w:rPr>
        <w:lastRenderedPageBreak/>
        <w:t>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E3117">
        <w:rPr>
          <w:rStyle w:val="FootnoteReference"/>
          <w:rFonts w:ascii="GHEA Grapalat" w:hAnsi="GHEA Grapalat"/>
        </w:rPr>
        <w:footnoteReference w:customMarkFollows="1" w:id="15"/>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29734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 xml:space="preserve">полностью и надлежащим </w:t>
      </w:r>
      <w:r w:rsidR="00395B34" w:rsidRPr="00395B34">
        <w:rPr>
          <w:rFonts w:ascii="GHEA Grapalat" w:hAnsi="GHEA Grapalat"/>
        </w:rPr>
        <w:lastRenderedPageBreak/>
        <w:t>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16"/>
        <w:t>22</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w:t>
      </w:r>
      <w:r w:rsidRPr="00AD29CE">
        <w:rPr>
          <w:rFonts w:ascii="GHEA Grapalat" w:hAnsi="GHEA Grapalat"/>
        </w:rPr>
        <w:lastRenderedPageBreak/>
        <w:t>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7"/>
        <w:t>23</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8"/>
        <w:t>24</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w:t>
      </w:r>
      <w:r w:rsidRPr="00AD29CE">
        <w:rPr>
          <w:rFonts w:ascii="GHEA Grapalat" w:hAnsi="GHEA Grapalat"/>
        </w:rPr>
        <w:lastRenderedPageBreak/>
        <w:t xml:space="preserve">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w:t>
      </w:r>
      <w:r w:rsidRPr="00AD29CE">
        <w:rPr>
          <w:rFonts w:ascii="GHEA Grapalat" w:hAnsi="GHEA Grapalat"/>
        </w:rPr>
        <w:lastRenderedPageBreak/>
        <w:t xml:space="preserve">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Pr>
          <w:rStyle w:val="FootnoteReference"/>
          <w:rFonts w:ascii="GHEA Grapalat" w:hAnsi="GHEA Grapalat"/>
        </w:rPr>
        <w:footnoteReference w:customMarkFollows="1" w:id="19"/>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0"/>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694"/>
        <w:gridCol w:w="1196"/>
        <w:gridCol w:w="1381"/>
        <w:gridCol w:w="838"/>
        <w:gridCol w:w="1028"/>
        <w:gridCol w:w="1230"/>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A92429">
        <w:trPr>
          <w:trHeight w:val="247"/>
          <w:jc w:val="center"/>
        </w:trPr>
        <w:tc>
          <w:tcPr>
            <w:tcW w:w="20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8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5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4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7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92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A92429">
        <w:trPr>
          <w:trHeight w:val="501"/>
          <w:jc w:val="center"/>
        </w:trPr>
        <w:tc>
          <w:tcPr>
            <w:tcW w:w="2006" w:type="dxa"/>
            <w:vMerge/>
            <w:vAlign w:val="center"/>
          </w:tcPr>
          <w:p w:rsidR="003B2F27" w:rsidRPr="00E40AC8" w:rsidRDefault="003B2F27" w:rsidP="005B7138">
            <w:pPr>
              <w:widowControl w:val="0"/>
              <w:spacing w:after="120"/>
              <w:jc w:val="center"/>
              <w:rPr>
                <w:rFonts w:ascii="GHEA Grapalat" w:hAnsi="GHEA Grapalat"/>
                <w:sz w:val="20"/>
              </w:rPr>
            </w:pPr>
          </w:p>
        </w:tc>
        <w:tc>
          <w:tcPr>
            <w:tcW w:w="2087"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252" w:type="dxa"/>
            <w:vMerge/>
            <w:vAlign w:val="center"/>
          </w:tcPr>
          <w:p w:rsidR="003B2F27" w:rsidRPr="00E40AC8" w:rsidRDefault="003B2F27" w:rsidP="005B7138">
            <w:pPr>
              <w:widowControl w:val="0"/>
              <w:spacing w:after="120"/>
              <w:jc w:val="center"/>
              <w:rPr>
                <w:rFonts w:ascii="GHEA Grapalat" w:hAnsi="GHEA Grapalat"/>
                <w:sz w:val="20"/>
              </w:rPr>
            </w:pPr>
          </w:p>
        </w:tc>
        <w:tc>
          <w:tcPr>
            <w:tcW w:w="1445" w:type="dxa"/>
            <w:vMerge/>
            <w:vAlign w:val="center"/>
          </w:tcPr>
          <w:p w:rsidR="003B2F27" w:rsidRPr="00E40AC8" w:rsidRDefault="003B2F27" w:rsidP="005B7138">
            <w:pPr>
              <w:widowControl w:val="0"/>
              <w:spacing w:after="120"/>
              <w:jc w:val="center"/>
              <w:rPr>
                <w:rFonts w:ascii="GHEA Grapalat" w:hAnsi="GHEA Grapalat"/>
                <w:sz w:val="20"/>
              </w:rPr>
            </w:pPr>
          </w:p>
        </w:tc>
        <w:tc>
          <w:tcPr>
            <w:tcW w:w="877" w:type="dxa"/>
            <w:vMerge/>
            <w:vAlign w:val="center"/>
          </w:tcPr>
          <w:p w:rsidR="003B2F27" w:rsidRPr="00E40AC8" w:rsidRDefault="003B2F27" w:rsidP="005B7138">
            <w:pPr>
              <w:widowControl w:val="0"/>
              <w:spacing w:after="120"/>
              <w:jc w:val="center"/>
              <w:rPr>
                <w:rFonts w:ascii="GHEA Grapalat" w:hAnsi="GHEA Grapalat"/>
                <w:sz w:val="20"/>
              </w:rPr>
            </w:pPr>
          </w:p>
        </w:tc>
        <w:tc>
          <w:tcPr>
            <w:tcW w:w="102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896"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1"/>
              <w:t>**</w:t>
            </w:r>
          </w:p>
        </w:tc>
      </w:tr>
      <w:tr w:rsidR="00A92429" w:rsidRPr="00E40AC8" w:rsidTr="00A92429">
        <w:trPr>
          <w:trHeight w:val="277"/>
          <w:jc w:val="center"/>
        </w:trPr>
        <w:tc>
          <w:tcPr>
            <w:tcW w:w="2006" w:type="dxa"/>
          </w:tcPr>
          <w:p w:rsidR="00A92429" w:rsidRPr="00C4254E" w:rsidRDefault="00A92429" w:rsidP="00A92429">
            <w:pPr>
              <w:widowControl w:val="0"/>
              <w:spacing w:after="120"/>
              <w:jc w:val="center"/>
              <w:rPr>
                <w:rFonts w:ascii="GHEA Grapalat" w:hAnsi="GHEA Grapalat"/>
                <w:sz w:val="20"/>
                <w:lang w:val="en-US"/>
              </w:rPr>
            </w:pPr>
            <w:r>
              <w:rPr>
                <w:rFonts w:ascii="GHEA Grapalat" w:hAnsi="GHEA Grapalat"/>
                <w:sz w:val="20"/>
                <w:lang w:val="en-US"/>
              </w:rPr>
              <w:t>1</w:t>
            </w:r>
          </w:p>
        </w:tc>
        <w:tc>
          <w:tcPr>
            <w:tcW w:w="2087" w:type="dxa"/>
          </w:tcPr>
          <w:p w:rsidR="00A92429" w:rsidRPr="00B837CC" w:rsidRDefault="00A92429" w:rsidP="00A92429">
            <w:pPr>
              <w:jc w:val="center"/>
              <w:rPr>
                <w:rFonts w:ascii="GHEA Grapalat" w:hAnsi="GHEA Grapalat"/>
                <w:sz w:val="18"/>
                <w:szCs w:val="18"/>
                <w:lang w:val="hy-AM"/>
              </w:rPr>
            </w:pPr>
            <w:r w:rsidRPr="0031281B">
              <w:rPr>
                <w:rFonts w:ascii="GHEA Grapalat" w:hAnsi="GHEA Grapalat"/>
                <w:sz w:val="18"/>
                <w:szCs w:val="18"/>
              </w:rPr>
              <w:t>66511120/501</w:t>
            </w:r>
          </w:p>
        </w:tc>
        <w:tc>
          <w:tcPr>
            <w:tcW w:w="1606" w:type="dxa"/>
          </w:tcPr>
          <w:p w:rsidR="00A92429" w:rsidRPr="00E40AC8" w:rsidRDefault="00A92429" w:rsidP="00A92429">
            <w:pPr>
              <w:widowControl w:val="0"/>
              <w:spacing w:after="120"/>
              <w:jc w:val="center"/>
              <w:rPr>
                <w:rFonts w:ascii="GHEA Grapalat" w:hAnsi="GHEA Grapalat"/>
                <w:sz w:val="20"/>
              </w:rPr>
            </w:pPr>
            <w:r>
              <w:rPr>
                <w:rFonts w:ascii="GHEA Grapalat" w:hAnsi="GHEA Grapalat"/>
                <w:sz w:val="20"/>
                <w:lang w:val="en-US"/>
              </w:rPr>
              <w:t>***</w:t>
            </w:r>
            <w:r w:rsidRPr="00A76CA5">
              <w:rPr>
                <w:rFonts w:ascii="GHEA Grapalat" w:hAnsi="GHEA Grapalat"/>
                <w:sz w:val="20"/>
              </w:rPr>
              <w:t>Техническая спецификация прилагается</w:t>
            </w:r>
          </w:p>
        </w:tc>
        <w:tc>
          <w:tcPr>
            <w:tcW w:w="1252" w:type="dxa"/>
          </w:tcPr>
          <w:p w:rsidR="00A92429" w:rsidRPr="00E01ECB" w:rsidRDefault="00A92429" w:rsidP="00A92429">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драм</w:t>
            </w:r>
          </w:p>
        </w:tc>
        <w:tc>
          <w:tcPr>
            <w:tcW w:w="1445" w:type="dxa"/>
          </w:tcPr>
          <w:p w:rsidR="00A92429" w:rsidRPr="00E01ECB" w:rsidRDefault="00A92429" w:rsidP="00A92429">
            <w:pPr>
              <w:widowControl w:val="0"/>
              <w:spacing w:after="120"/>
              <w:jc w:val="center"/>
              <w:rPr>
                <w:rFonts w:ascii="GHEA Grapalat" w:hAnsi="GHEA Grapalat"/>
                <w:sz w:val="16"/>
                <w:szCs w:val="16"/>
              </w:rPr>
            </w:pPr>
          </w:p>
        </w:tc>
        <w:tc>
          <w:tcPr>
            <w:tcW w:w="877" w:type="dxa"/>
          </w:tcPr>
          <w:p w:rsidR="00A92429" w:rsidRPr="00E01ECB" w:rsidRDefault="00A92429" w:rsidP="00A92429">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1028" w:type="dxa"/>
          </w:tcPr>
          <w:p w:rsidR="00A92429" w:rsidRPr="00E01ECB" w:rsidRDefault="00A92429" w:rsidP="00A92429">
            <w:pPr>
              <w:widowControl w:val="0"/>
              <w:jc w:val="center"/>
              <w:rPr>
                <w:rFonts w:ascii="GHEA Grapalat" w:hAnsi="GHEA Grapalat"/>
                <w:sz w:val="16"/>
                <w:szCs w:val="16"/>
              </w:rPr>
            </w:pPr>
            <w:r w:rsidRPr="00E01ECB">
              <w:rPr>
                <w:rFonts w:ascii="GHEA Grapalat" w:hAnsi="GHEA Grapalat"/>
                <w:sz w:val="16"/>
                <w:szCs w:val="16"/>
              </w:rPr>
              <w:t>г.Ереван, В.Саргсяна 3</w:t>
            </w:r>
          </w:p>
        </w:tc>
        <w:tc>
          <w:tcPr>
            <w:tcW w:w="896" w:type="dxa"/>
          </w:tcPr>
          <w:p w:rsidR="00A92429" w:rsidRPr="00684FB3" w:rsidRDefault="00A92429" w:rsidP="00A92429">
            <w:pPr>
              <w:widowControl w:val="0"/>
              <w:spacing w:after="120"/>
              <w:jc w:val="center"/>
              <w:rPr>
                <w:rFonts w:ascii="GHEA Grapalat" w:hAnsi="GHEA Grapalat"/>
                <w:sz w:val="16"/>
                <w:szCs w:val="16"/>
              </w:rPr>
            </w:pPr>
            <w:r w:rsidRPr="00A92429">
              <w:rPr>
                <w:rFonts w:ascii="GHEA Grapalat" w:hAnsi="GHEA Grapalat"/>
                <w:sz w:val="16"/>
                <w:szCs w:val="16"/>
              </w:rPr>
              <w:t>После вступления в силу заключаемого договора, до 25.12.2024</w:t>
            </w:r>
          </w:p>
        </w:tc>
      </w:tr>
      <w:tr w:rsidR="00A92429" w:rsidRPr="00E40AC8" w:rsidTr="00A92429">
        <w:trPr>
          <w:trHeight w:val="277"/>
          <w:jc w:val="center"/>
        </w:trPr>
        <w:tc>
          <w:tcPr>
            <w:tcW w:w="2006" w:type="dxa"/>
          </w:tcPr>
          <w:p w:rsidR="00A92429" w:rsidRPr="00A92429" w:rsidRDefault="00A92429" w:rsidP="00A92429">
            <w:pPr>
              <w:widowControl w:val="0"/>
              <w:spacing w:after="120"/>
              <w:jc w:val="center"/>
              <w:rPr>
                <w:rFonts w:ascii="GHEA Grapalat" w:hAnsi="GHEA Grapalat"/>
                <w:sz w:val="20"/>
              </w:rPr>
            </w:pPr>
            <w:r>
              <w:rPr>
                <w:rFonts w:ascii="GHEA Grapalat" w:hAnsi="GHEA Grapalat"/>
                <w:sz w:val="20"/>
              </w:rPr>
              <w:t>2</w:t>
            </w:r>
          </w:p>
        </w:tc>
        <w:tc>
          <w:tcPr>
            <w:tcW w:w="2087" w:type="dxa"/>
          </w:tcPr>
          <w:p w:rsidR="00A92429" w:rsidRPr="002F5BA1" w:rsidRDefault="00A92429" w:rsidP="00A92429">
            <w:pPr>
              <w:jc w:val="center"/>
              <w:rPr>
                <w:rFonts w:ascii="GHEA Grapalat" w:hAnsi="GHEA Grapalat"/>
                <w:sz w:val="18"/>
                <w:szCs w:val="18"/>
              </w:rPr>
            </w:pPr>
            <w:r w:rsidRPr="0031281B">
              <w:rPr>
                <w:rFonts w:ascii="GHEA Grapalat" w:hAnsi="GHEA Grapalat"/>
                <w:sz w:val="18"/>
                <w:szCs w:val="18"/>
              </w:rPr>
              <w:t>66511250/501</w:t>
            </w:r>
          </w:p>
        </w:tc>
        <w:tc>
          <w:tcPr>
            <w:tcW w:w="1606" w:type="dxa"/>
          </w:tcPr>
          <w:p w:rsidR="00A92429" w:rsidRPr="00E40AC8" w:rsidRDefault="00A92429" w:rsidP="00A92429">
            <w:pPr>
              <w:widowControl w:val="0"/>
              <w:spacing w:after="120"/>
              <w:jc w:val="center"/>
              <w:rPr>
                <w:rFonts w:ascii="GHEA Grapalat" w:hAnsi="GHEA Grapalat"/>
                <w:sz w:val="20"/>
              </w:rPr>
            </w:pPr>
            <w:r>
              <w:rPr>
                <w:rFonts w:ascii="GHEA Grapalat" w:hAnsi="GHEA Grapalat"/>
                <w:sz w:val="20"/>
                <w:lang w:val="en-US"/>
              </w:rPr>
              <w:t>****</w:t>
            </w:r>
            <w:r w:rsidRPr="00A76CA5">
              <w:rPr>
                <w:rFonts w:ascii="GHEA Grapalat" w:hAnsi="GHEA Grapalat"/>
                <w:sz w:val="20"/>
              </w:rPr>
              <w:t>Техническая спецификация прилагается</w:t>
            </w:r>
          </w:p>
        </w:tc>
        <w:tc>
          <w:tcPr>
            <w:tcW w:w="1252" w:type="dxa"/>
          </w:tcPr>
          <w:p w:rsidR="00A92429" w:rsidRPr="00E01ECB" w:rsidRDefault="00A92429" w:rsidP="00A92429">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драм</w:t>
            </w:r>
          </w:p>
        </w:tc>
        <w:tc>
          <w:tcPr>
            <w:tcW w:w="1445" w:type="dxa"/>
          </w:tcPr>
          <w:p w:rsidR="00A92429" w:rsidRPr="00E01ECB" w:rsidRDefault="00A92429" w:rsidP="00A92429">
            <w:pPr>
              <w:widowControl w:val="0"/>
              <w:spacing w:after="120"/>
              <w:jc w:val="center"/>
              <w:rPr>
                <w:rFonts w:ascii="GHEA Grapalat" w:hAnsi="GHEA Grapalat"/>
                <w:sz w:val="16"/>
                <w:szCs w:val="16"/>
              </w:rPr>
            </w:pPr>
          </w:p>
        </w:tc>
        <w:tc>
          <w:tcPr>
            <w:tcW w:w="877" w:type="dxa"/>
          </w:tcPr>
          <w:p w:rsidR="00A92429" w:rsidRPr="00E01ECB" w:rsidRDefault="00A92429" w:rsidP="00A92429">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1028" w:type="dxa"/>
          </w:tcPr>
          <w:p w:rsidR="00A92429" w:rsidRPr="00E01ECB" w:rsidRDefault="00A92429" w:rsidP="00A92429">
            <w:pPr>
              <w:widowControl w:val="0"/>
              <w:jc w:val="center"/>
              <w:rPr>
                <w:rFonts w:ascii="GHEA Grapalat" w:hAnsi="GHEA Grapalat"/>
                <w:sz w:val="16"/>
                <w:szCs w:val="16"/>
              </w:rPr>
            </w:pPr>
            <w:r w:rsidRPr="00E01ECB">
              <w:rPr>
                <w:rFonts w:ascii="GHEA Grapalat" w:hAnsi="GHEA Grapalat"/>
                <w:sz w:val="16"/>
                <w:szCs w:val="16"/>
              </w:rPr>
              <w:t>г.Ереван, В.Саргсяна 3</w:t>
            </w:r>
          </w:p>
        </w:tc>
        <w:tc>
          <w:tcPr>
            <w:tcW w:w="896" w:type="dxa"/>
          </w:tcPr>
          <w:p w:rsidR="00A92429" w:rsidRPr="00684FB3" w:rsidRDefault="00A92429" w:rsidP="00A92429">
            <w:pPr>
              <w:widowControl w:val="0"/>
              <w:spacing w:after="120"/>
              <w:jc w:val="center"/>
              <w:rPr>
                <w:rFonts w:ascii="GHEA Grapalat" w:hAnsi="GHEA Grapalat"/>
                <w:sz w:val="16"/>
                <w:szCs w:val="16"/>
              </w:rPr>
            </w:pPr>
            <w:r w:rsidRPr="00A92429">
              <w:rPr>
                <w:rFonts w:ascii="GHEA Grapalat" w:hAnsi="GHEA Grapalat"/>
                <w:sz w:val="16"/>
                <w:szCs w:val="16"/>
              </w:rPr>
              <w:t>После вступления в силу заключаемого договора, до 25.12.2024</w:t>
            </w:r>
          </w:p>
        </w:tc>
      </w:tr>
    </w:tbl>
    <w:p w:rsidR="003B2F27" w:rsidRDefault="003B2F27" w:rsidP="002936D5">
      <w:pPr>
        <w:widowControl w:val="0"/>
        <w:spacing w:after="160" w:line="360" w:lineRule="auto"/>
        <w:rPr>
          <w:rFonts w:ascii="GHEA Grapalat" w:hAnsi="GHEA Grapalat"/>
        </w:rPr>
      </w:pPr>
    </w:p>
    <w:p w:rsidR="00A92429" w:rsidRDefault="00A92429" w:rsidP="002936D5">
      <w:pPr>
        <w:widowControl w:val="0"/>
        <w:spacing w:after="160" w:line="360" w:lineRule="auto"/>
        <w:rPr>
          <w:rFonts w:ascii="GHEA Grapalat" w:hAnsi="GHEA Grapalat"/>
        </w:rPr>
      </w:pPr>
      <w:r>
        <w:rPr>
          <w:rFonts w:ascii="GHEA Grapalat" w:hAnsi="GHEA Grapalat"/>
        </w:rPr>
        <w:t>Лот 1</w:t>
      </w:r>
    </w:p>
    <w:p w:rsidR="00E90999" w:rsidRDefault="00A92429" w:rsidP="00E90999">
      <w:pPr>
        <w:widowControl w:val="0"/>
        <w:spacing w:after="160" w:line="360" w:lineRule="auto"/>
      </w:pPr>
      <w:r>
        <w:rPr>
          <w:rFonts w:ascii="GHEA Grapalat" w:hAnsi="GHEA Grapalat"/>
        </w:rPr>
        <w:t>***</w:t>
      </w:r>
      <w:r w:rsidRPr="00A92429">
        <w:t xml:space="preserve"> </w:t>
      </w:r>
      <w:r w:rsidR="00E90999">
        <w:t>УСЛУГИ ПО СТРАХОВАНИЮ ЗДОРОВЬЯ И БАГАЖА ДЛЯ СОТРУДНИКОВ МИНИСТЕРСТВА ИНОСТРАННЫХ ДЕЛ РА (1100 ЕВРО НА ЧЕЛОВЕКА, МАКСИМУМ 14 ЧЕЛОВЕК(ДАННЫЕ БУДУТ ПРЕДОСТАВЛЕНЫ ДОПОЛНИТЕЛЬНО, ДАННЫЕ ЗАСТРАХОВАННЫХ ЛИЦ МОГУТ БЫТЬ ИЗМЕНЕНЫ))</w:t>
      </w:r>
    </w:p>
    <w:p w:rsidR="00E90999" w:rsidRDefault="00E90999" w:rsidP="00E90999">
      <w:pPr>
        <w:widowControl w:val="0"/>
        <w:spacing w:after="160" w:line="360" w:lineRule="auto"/>
      </w:pPr>
    </w:p>
    <w:p w:rsidR="00E90999" w:rsidRDefault="00E90999" w:rsidP="00E90999">
      <w:pPr>
        <w:widowControl w:val="0"/>
        <w:spacing w:after="160" w:line="360" w:lineRule="auto"/>
      </w:pPr>
      <w:r>
        <w:t>Неограниченные поездки по всему миру максимум на 90 дней за поездку.</w:t>
      </w:r>
    </w:p>
    <w:p w:rsidR="00E90999" w:rsidRDefault="00E90999" w:rsidP="00E90999">
      <w:pPr>
        <w:widowControl w:val="0"/>
        <w:spacing w:after="160" w:line="360" w:lineRule="auto"/>
      </w:pPr>
      <w:r>
        <w:t>Застрахованные лица: максимум 14 человек (данные застрахованных будут предоставлены дополнительно Данные застрахованных лиц могут быть изменены,)</w:t>
      </w:r>
    </w:p>
    <w:p w:rsidR="00E90999" w:rsidRDefault="00E90999" w:rsidP="00E90999">
      <w:pPr>
        <w:widowControl w:val="0"/>
        <w:spacing w:after="160" w:line="360" w:lineRule="auto"/>
      </w:pPr>
      <w:r>
        <w:t xml:space="preserve">Максимальная сумма страхового покрытия составляет эквивалент 30 000 евро на одного </w:t>
      </w:r>
      <w:r>
        <w:lastRenderedPageBreak/>
        <w:t>застрахованного.</w:t>
      </w:r>
    </w:p>
    <w:p w:rsidR="00E90999" w:rsidRDefault="00E90999" w:rsidP="00E90999">
      <w:pPr>
        <w:widowControl w:val="0"/>
        <w:spacing w:after="160" w:line="360" w:lineRule="auto"/>
      </w:pPr>
      <w:r>
        <w:t>1. Медицинские расходы, связанные с оказанием неотложной и неотложной медицинской помощи, а также амбулаторного и стационарного лечения.</w:t>
      </w:r>
    </w:p>
    <w:p w:rsidR="00E90999" w:rsidRDefault="00E90999" w:rsidP="00E90999">
      <w:pPr>
        <w:widowControl w:val="0"/>
        <w:spacing w:after="160" w:line="360" w:lineRule="auto"/>
      </w:pPr>
      <w:r>
        <w:t>1.1 Расходы на амбулаторное лечение, включающее услуги врача, диагностические исследования по назначению лечащего врача, медикаменты, перевязочные материалы и фиксирующие средства (пластырь, бинт).</w:t>
      </w:r>
    </w:p>
    <w:p w:rsidR="00E90999" w:rsidRDefault="00E90999" w:rsidP="00E90999">
      <w:pPr>
        <w:widowControl w:val="0"/>
        <w:spacing w:after="160" w:line="360" w:lineRule="auto"/>
      </w:pPr>
      <w:r>
        <w:t>На госпитализацию и лечение (в стандартной палате), включая расходы на услуги врача, операции, диагностические исследования, а также лекарства, повязки и фиксаторы (пластырь, бинт), назначенные лечащим врачом.</w:t>
      </w:r>
    </w:p>
    <w:p w:rsidR="00E90999" w:rsidRDefault="00E90999" w:rsidP="00E90999">
      <w:pPr>
        <w:widowControl w:val="0"/>
        <w:spacing w:after="160" w:line="360" w:lineRule="auto"/>
      </w:pPr>
      <w:r>
        <w:t>Расходы на стоматологическое обследование, рентгенологическое исследование, удаление или пломбирование зуба в связи с острым заболеванием зуба и/или окружающих его тканей или травмами, возникшими в результате несчастного случая.</w:t>
      </w:r>
    </w:p>
    <w:p w:rsidR="00E90999" w:rsidRDefault="00E90999" w:rsidP="00E90999">
      <w:pPr>
        <w:widowControl w:val="0"/>
        <w:spacing w:after="160" w:line="360" w:lineRule="auto"/>
      </w:pPr>
      <w:r>
        <w:t>Затраты на оказание услуг врача-специалиста. В случае медицинской необходимости, когда лечение, проводимое по месту оказания медицинской помощи, не дает результатов и Застрахованное лицо не может передвигаться, Страховщик организует посещение Застрахованного медицинским специалистом при условии, что врач Застрахованного лица в данном медицинском учреждении отсутствует необходимая специальность. Организация консультации врача-специалиста осуществляется только при осуществлении им своей деятельности в сфере страхования, а также если это не противоречит законодательству и принятой практической практике в сфере страхования.</w:t>
      </w:r>
    </w:p>
    <w:p w:rsidR="00E90999" w:rsidRDefault="00E90999" w:rsidP="00E90999">
      <w:pPr>
        <w:widowControl w:val="0"/>
        <w:spacing w:after="160" w:line="360" w:lineRule="auto"/>
      </w:pPr>
      <w:r>
        <w:t>Предоставление медицинского оборудования. Расходы на аренду костылей, инвалидных колясок, других принадлежностей медицинского оборудования и вспомогательных средств, необходимых застрахованному лицу, если эти услуги организуются на основании заключения лечащего врача, при наличии консультации врача Опоры. Компания. Исключением являются расходы на ремонт и приобретение медицинского оборудования.</w:t>
      </w:r>
    </w:p>
    <w:p w:rsidR="00E90999" w:rsidRDefault="00E90999" w:rsidP="00E90999">
      <w:pPr>
        <w:widowControl w:val="0"/>
        <w:spacing w:after="160" w:line="360" w:lineRule="auto"/>
      </w:pPr>
      <w:r>
        <w:t>2. Расходы на медицинскую транспортировку, транспортировку на машине скорой помощи или другим транспортным средством до ближайшего медицинского учреждения, а также транспортировку на территорию Армении после окончания лечения.</w:t>
      </w:r>
    </w:p>
    <w:p w:rsidR="00E90999" w:rsidRDefault="00E90999" w:rsidP="00E90999">
      <w:pPr>
        <w:widowControl w:val="0"/>
        <w:spacing w:after="160" w:line="360" w:lineRule="auto"/>
      </w:pPr>
      <w:r>
        <w:t>2.1 Транспортировка к врачу или в медицинское учреждение в непосредственной близости, если медицинская транспортировка необходима по жизненным показаниям, в стране временного пребывания, а также в случае невозможности Застрахованного передвигаться самостоятельно.</w:t>
      </w:r>
    </w:p>
    <w:p w:rsidR="00E90999" w:rsidRDefault="00E90999" w:rsidP="00E90999">
      <w:pPr>
        <w:widowControl w:val="0"/>
        <w:spacing w:after="160" w:line="360" w:lineRule="auto"/>
      </w:pPr>
      <w:r>
        <w:t xml:space="preserve">Транспортировка неотложной медицинской помощи транспортными средствами, включая расходы на сопровождение медицинского персонала (если такое сопровождение назначено лечащим врачом) из-за границы до ближайшего международного аэропорта или железнодорожного вокзала в Республике Армения или, с согласия Страховщика, в страна постоянного проживания, или судовой терминал с </w:t>
      </w:r>
      <w:r>
        <w:lastRenderedPageBreak/>
        <w:t>прямым международным сообщением Застрахованного с местом жительства лица в стране временного пребывания, в следующих случаях:</w:t>
      </w:r>
    </w:p>
    <w:p w:rsidR="00E90999" w:rsidRDefault="00E90999" w:rsidP="00E90999">
      <w:pPr>
        <w:widowControl w:val="0"/>
        <w:spacing w:after="160" w:line="360" w:lineRule="auto"/>
      </w:pPr>
      <w:r>
        <w:t>* при отсутствии возможности оказания необходимой медицинской помощи на территории страхования,</w:t>
      </w:r>
    </w:p>
    <w:p w:rsidR="00E90999" w:rsidRDefault="00E90999" w:rsidP="00E90999">
      <w:pPr>
        <w:widowControl w:val="0"/>
        <w:spacing w:after="160" w:line="360" w:lineRule="auto"/>
      </w:pPr>
      <w:r>
        <w:t>* в случае, если лечение может быть продолжено в РА или с согласия Страховщика в стране постоянного проживания,</w:t>
      </w:r>
    </w:p>
    <w:p w:rsidR="00E90999" w:rsidRDefault="00E90999" w:rsidP="00E90999">
      <w:pPr>
        <w:widowControl w:val="0"/>
        <w:spacing w:after="160" w:line="360" w:lineRule="auto"/>
      </w:pPr>
      <w:r>
        <w:t>*в случае, если расходы на пребывание в больнице, расположенной на территории страхования, могут превысить максимальный размер возмещения, определенный Договором по данному риску.</w:t>
      </w:r>
    </w:p>
    <w:p w:rsidR="00E90999" w:rsidRDefault="00E90999" w:rsidP="00E90999">
      <w:pPr>
        <w:widowControl w:val="0"/>
        <w:spacing w:after="160" w:line="360" w:lineRule="auto"/>
      </w:pPr>
      <w:r>
        <w:t>Медицинская репатриация осуществляется только при отсутствии медицинских противопоказаний.</w:t>
      </w:r>
    </w:p>
    <w:p w:rsidR="00E90999" w:rsidRDefault="00E90999" w:rsidP="00E90999">
      <w:pPr>
        <w:widowControl w:val="0"/>
        <w:spacing w:after="160" w:line="360" w:lineRule="auto"/>
      </w:pPr>
      <w:r>
        <w:t>3. Расходы на репатриацию останков в случае смерти</w:t>
      </w:r>
    </w:p>
    <w:p w:rsidR="00E90999" w:rsidRDefault="00E90999" w:rsidP="00E90999">
      <w:pPr>
        <w:widowControl w:val="0"/>
        <w:spacing w:after="160" w:line="360" w:lineRule="auto"/>
      </w:pPr>
      <w:r>
        <w:t>3.1 Расходы на репатриацию останков Застрахованного лица, умершего на территории страхования в период страхования, в РА или, с согласия Страховщика, в ближайший транспортный узел с международным сообщением к месту жительства (предполагаемого захоронения) Застрахованного. Застрахованное лицо.</w:t>
      </w:r>
    </w:p>
    <w:p w:rsidR="00E90999" w:rsidRDefault="00E90999" w:rsidP="00E90999">
      <w:pPr>
        <w:widowControl w:val="0"/>
        <w:spacing w:after="160" w:line="360" w:lineRule="auto"/>
      </w:pPr>
      <w:r>
        <w:t>Репатриацию организует Опорная компания или с согласия Страховщика иным способом, с согласия членов семьи умершего Застрахованного, репатриация останков может быть заменена кремацией на территории страхования и вывозом урны с прахом. в РА Застрахованного лица или страну постоянного проживания с согласия Страховщика.</w:t>
      </w:r>
    </w:p>
    <w:p w:rsidR="00E90999" w:rsidRDefault="00E90999" w:rsidP="00E90999">
      <w:pPr>
        <w:widowControl w:val="0"/>
        <w:spacing w:after="160" w:line="360" w:lineRule="auto"/>
      </w:pPr>
      <w:r>
        <w:t>4. Расходы на связь с компанией по телефону по поводу страхового случая</w:t>
      </w:r>
    </w:p>
    <w:p w:rsidR="00E90999" w:rsidRDefault="00E90999" w:rsidP="00E90999">
      <w:pPr>
        <w:widowControl w:val="0"/>
        <w:spacing w:after="160" w:line="360" w:lineRule="auto"/>
      </w:pPr>
      <w:r>
        <w:t>5. Расходы, связанные с оказанием неотложной стоматологической помощи в пределах лимита, предусмотренного Договором страхования.</w:t>
      </w:r>
    </w:p>
    <w:p w:rsidR="00E90999" w:rsidRDefault="00E90999" w:rsidP="00E90999">
      <w:pPr>
        <w:widowControl w:val="0"/>
        <w:spacing w:after="160" w:line="360" w:lineRule="auto"/>
      </w:pPr>
      <w:r>
        <w:t>6. Приезд родственника за границу в экстренной ситуации.</w:t>
      </w:r>
    </w:p>
    <w:p w:rsidR="00E90999" w:rsidRDefault="00E90999" w:rsidP="00E90999">
      <w:pPr>
        <w:widowControl w:val="0"/>
        <w:spacing w:after="160" w:line="360" w:lineRule="auto"/>
      </w:pPr>
      <w:r>
        <w:t>7. Страхование от COVID-19:</w:t>
      </w:r>
    </w:p>
    <w:p w:rsidR="00E90999" w:rsidRDefault="00E90999" w:rsidP="00E90999">
      <w:pPr>
        <w:widowControl w:val="0"/>
        <w:spacing w:after="160" w:line="360" w:lineRule="auto"/>
      </w:pPr>
      <w:r>
        <w:t>Страховой случай – это:</w:t>
      </w:r>
    </w:p>
    <w:p w:rsidR="00E90999" w:rsidRDefault="00E90999" w:rsidP="00E90999">
      <w:pPr>
        <w:widowControl w:val="0"/>
        <w:spacing w:after="160" w:line="360" w:lineRule="auto"/>
      </w:pPr>
      <w:r>
        <w:t xml:space="preserve">      * Кат. из-за заболевания COVID-19 в зоне страхования</w:t>
      </w:r>
    </w:p>
    <w:p w:rsidR="00A92429" w:rsidRDefault="00E90999" w:rsidP="00E90999">
      <w:pPr>
        <w:widowControl w:val="0"/>
        <w:spacing w:after="160" w:line="360" w:lineRule="auto"/>
        <w:rPr>
          <w:rFonts w:ascii="GHEA Grapalat" w:hAnsi="GHEA Grapalat"/>
        </w:rPr>
      </w:pPr>
      <w:r>
        <w:t xml:space="preserve">8.  Необходимые и неотложные расходы Застрахованного лица из-за задержки багажа, произошедшей во время застрахованной поездки, на приобретение товаров первой необходимости (наиболее нужные и часто употребляемые вещи, предметы, товары, непосредственно удовлетворяющие потребности человека, предназначенные для личного потребления в повседневной жизни), находящихся  в багаже. Возмещению подлежат расходы в случае, если багаж, сданный перевозчику в качестве зарегистрированного багажа, задерживается с доставкой или направляется в иное место на срок, превышающий временную франшизу, предусмотренную в Договоре. В случае, если Договором </w:t>
      </w:r>
      <w:r>
        <w:lastRenderedPageBreak/>
        <w:t>временная франшиза (срок, на который задерживается выдача багажа  перевозчиком Застрахованному лицу) не установлена, она считается равной 48 (сорока восьми) часам.</w:t>
      </w:r>
    </w:p>
    <w:p w:rsidR="00A92429" w:rsidRDefault="00A92429" w:rsidP="00A92429">
      <w:pPr>
        <w:widowControl w:val="0"/>
        <w:spacing w:after="160" w:line="360" w:lineRule="auto"/>
        <w:rPr>
          <w:rFonts w:ascii="GHEA Grapalat" w:hAnsi="GHEA Grapalat"/>
        </w:rPr>
      </w:pPr>
    </w:p>
    <w:p w:rsidR="00A92429" w:rsidRDefault="00A92429" w:rsidP="00A92429">
      <w:pPr>
        <w:widowControl w:val="0"/>
        <w:spacing w:after="160" w:line="360" w:lineRule="auto"/>
        <w:rPr>
          <w:rFonts w:ascii="GHEA Grapalat" w:hAnsi="GHEA Grapalat"/>
        </w:rPr>
      </w:pPr>
      <w:r>
        <w:rPr>
          <w:rFonts w:ascii="GHEA Grapalat" w:hAnsi="GHEA Grapalat"/>
        </w:rPr>
        <w:t>Лот 2</w:t>
      </w:r>
    </w:p>
    <w:p w:rsidR="00FB0E00" w:rsidRDefault="00A92429" w:rsidP="00A92429">
      <w:pPr>
        <w:widowControl w:val="0"/>
        <w:spacing w:after="160" w:line="360" w:lineRule="auto"/>
        <w:rPr>
          <w:rFonts w:ascii="GHEA Grapalat" w:hAnsi="GHEA Grapalat"/>
        </w:rPr>
      </w:pPr>
      <w:r>
        <w:rPr>
          <w:rFonts w:ascii="GHEA Grapalat" w:hAnsi="GHEA Grapalat"/>
        </w:rPr>
        <w:t>****</w:t>
      </w:r>
      <w:r w:rsidRPr="00A92429">
        <w:t xml:space="preserve"> </w:t>
      </w:r>
      <w:r w:rsidRPr="00A92429">
        <w:rPr>
          <w:rFonts w:ascii="GHEA Grapalat" w:hAnsi="GHEA Grapalat"/>
        </w:rPr>
        <w:t>У</w:t>
      </w:r>
      <w:r w:rsidR="00BE4819" w:rsidRPr="00A92429">
        <w:rPr>
          <w:rFonts w:ascii="GHEA Grapalat" w:hAnsi="GHEA Grapalat"/>
        </w:rPr>
        <w:t xml:space="preserve">слуги по страхованию имущества для сотрудников министерства иностранных дел </w:t>
      </w:r>
      <w:r w:rsidRPr="00A92429">
        <w:rPr>
          <w:rFonts w:ascii="GHEA Grapalat" w:hAnsi="GHEA Grapalat"/>
        </w:rPr>
        <w:t xml:space="preserve">РА </w:t>
      </w:r>
      <w:r w:rsidR="00BE4819" w:rsidRPr="00A92429">
        <w:rPr>
          <w:rFonts w:ascii="GHEA Grapalat" w:hAnsi="GHEA Grapalat"/>
        </w:rPr>
        <w:t>на стоимость максимально 30 000 долларов США</w:t>
      </w:r>
    </w:p>
    <w:p w:rsidR="00A92429" w:rsidRPr="00A92429" w:rsidRDefault="00BE4819" w:rsidP="00A92429">
      <w:pPr>
        <w:widowControl w:val="0"/>
        <w:spacing w:after="160" w:line="360" w:lineRule="auto"/>
        <w:rPr>
          <w:rFonts w:ascii="GHEA Grapalat" w:hAnsi="GHEA Grapalat"/>
        </w:rPr>
      </w:pPr>
      <w:r w:rsidRPr="00A92429">
        <w:rPr>
          <w:rFonts w:ascii="GHEA Grapalat" w:hAnsi="GHEA Grapalat"/>
        </w:rPr>
        <w:t xml:space="preserve"> </w:t>
      </w:r>
      <w:r w:rsidR="00A92429" w:rsidRPr="00A92429">
        <w:rPr>
          <w:rFonts w:ascii="GHEA Grapalat" w:hAnsi="GHEA Grapalat"/>
        </w:rPr>
        <w:t>1. ОБЪЕКТ СТРАХОВАНИЯ: Техника: фототехника, ноутбуки и другое оборудование (список будет предоставлен дополнительно).</w:t>
      </w:r>
    </w:p>
    <w:p w:rsidR="00A92429" w:rsidRPr="00A92429" w:rsidRDefault="00A92429" w:rsidP="00A92429">
      <w:pPr>
        <w:widowControl w:val="0"/>
        <w:spacing w:after="160" w:line="360" w:lineRule="auto"/>
        <w:rPr>
          <w:rFonts w:ascii="GHEA Grapalat" w:hAnsi="GHEA Grapalat"/>
        </w:rPr>
      </w:pPr>
      <w:r w:rsidRPr="00A92429">
        <w:rPr>
          <w:rFonts w:ascii="GHEA Grapalat" w:hAnsi="GHEA Grapalat"/>
        </w:rPr>
        <w:t>2. СТРАХОВЫЕ СЛУЧАИ: Страхование от всех рисков, включая ущерб, причиненный при транспортировке, за исключением Землетрясения.</w:t>
      </w:r>
    </w:p>
    <w:p w:rsidR="00A92429" w:rsidRPr="00A92429" w:rsidRDefault="00A92429" w:rsidP="00A92429">
      <w:pPr>
        <w:widowControl w:val="0"/>
        <w:spacing w:after="160" w:line="360" w:lineRule="auto"/>
        <w:rPr>
          <w:rFonts w:ascii="GHEA Grapalat" w:hAnsi="GHEA Grapalat"/>
        </w:rPr>
      </w:pPr>
      <w:r w:rsidRPr="00A92429">
        <w:rPr>
          <w:rFonts w:ascii="GHEA Grapalat" w:hAnsi="GHEA Grapalat"/>
        </w:rPr>
        <w:t>3. АДРЕС ЗАСТРАХОВАННОГО ИМУЩЕСТВА: По всему миру, включая РА.</w:t>
      </w:r>
    </w:p>
    <w:p w:rsidR="00A92429" w:rsidRPr="005179DD" w:rsidRDefault="00A92429" w:rsidP="002936D5">
      <w:pPr>
        <w:widowControl w:val="0"/>
        <w:spacing w:after="160" w:line="360" w:lineRule="auto"/>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554D44" w:rsidRDefault="00554D44" w:rsidP="00375205">
      <w:pPr>
        <w:widowControl w:val="0"/>
        <w:spacing w:after="160" w:line="360" w:lineRule="auto"/>
        <w:ind w:firstLine="567"/>
        <w:jc w:val="right"/>
        <w:rPr>
          <w:rFonts w:ascii="GHEA Grapalat" w:hAnsi="GHEA Grapalat"/>
          <w:i/>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483"/>
        <w:gridCol w:w="567"/>
        <w:gridCol w:w="567"/>
        <w:gridCol w:w="567"/>
        <w:gridCol w:w="567"/>
        <w:gridCol w:w="567"/>
        <w:gridCol w:w="567"/>
        <w:gridCol w:w="567"/>
        <w:gridCol w:w="567"/>
        <w:gridCol w:w="567"/>
        <w:gridCol w:w="567"/>
        <w:gridCol w:w="567"/>
        <w:gridCol w:w="1349"/>
        <w:gridCol w:w="67"/>
      </w:tblGrid>
      <w:tr w:rsidR="003B2F27" w:rsidRPr="00F412AC" w:rsidTr="00A92429">
        <w:trPr>
          <w:gridAfter w:val="1"/>
          <w:wAfter w:w="67" w:type="dxa"/>
          <w:trHeight w:val="363"/>
          <w:jc w:val="center"/>
        </w:trPr>
        <w:tc>
          <w:tcPr>
            <w:tcW w:w="11130"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A92429">
        <w:trPr>
          <w:gridAfter w:val="1"/>
          <w:wAfter w:w="67" w:type="dxa"/>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069" w:type="dxa"/>
            <w:gridSpan w:val="13"/>
            <w:vAlign w:val="center"/>
          </w:tcPr>
          <w:p w:rsidR="003B2F27" w:rsidRPr="00CA2754" w:rsidRDefault="003B2F27" w:rsidP="002207E5">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2207E5">
              <w:rPr>
                <w:rFonts w:ascii="GHEA Grapalat" w:hAnsi="GHEA Grapalat"/>
                <w:sz w:val="16"/>
                <w:lang w:val="hy-AM"/>
              </w:rPr>
              <w:t>--</w:t>
            </w:r>
            <w:r w:rsidR="00C44B76">
              <w:rPr>
                <w:rFonts w:ascii="GHEA Grapalat" w:hAnsi="GHEA Grapalat"/>
                <w:sz w:val="16"/>
              </w:rPr>
              <w:t>.</w:t>
            </w:r>
            <w:r>
              <w:rPr>
                <w:rFonts w:ascii="GHEA Grapalat" w:hAnsi="GHEA Grapalat"/>
                <w:sz w:val="16"/>
              </w:rPr>
              <w:t>г., по месяцам, в том числе</w:t>
            </w:r>
            <w:r>
              <w:rPr>
                <w:rStyle w:val="FootnoteReference"/>
                <w:rFonts w:ascii="GHEA Grapalat" w:hAnsi="GHEA Grapalat"/>
                <w:sz w:val="16"/>
              </w:rPr>
              <w:footnoteReference w:customMarkFollows="1" w:id="23"/>
              <w:t>**</w:t>
            </w:r>
          </w:p>
        </w:tc>
      </w:tr>
      <w:tr w:rsidR="003B2F27" w:rsidRPr="00F412AC" w:rsidTr="00A92429">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483"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56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7"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7"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67"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7"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67"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67"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567"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67"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567"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67"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416" w:type="dxa"/>
            <w:gridSpan w:val="2"/>
            <w:vAlign w:val="center"/>
          </w:tcPr>
          <w:p w:rsidR="003B2F27" w:rsidRPr="002207E5" w:rsidRDefault="003B2F27" w:rsidP="005B7138">
            <w:pPr>
              <w:widowControl w:val="0"/>
              <w:spacing w:after="120"/>
              <w:ind w:right="-1"/>
              <w:jc w:val="center"/>
              <w:rPr>
                <w:rFonts w:ascii="GHEA Grapalat" w:hAnsi="GHEA Grapalat"/>
                <w:sz w:val="16"/>
              </w:rPr>
            </w:pPr>
            <w:r w:rsidRPr="00F412AC">
              <w:rPr>
                <w:rFonts w:ascii="GHEA Grapalat" w:hAnsi="GHEA Grapalat"/>
                <w:sz w:val="16"/>
              </w:rPr>
              <w:t>Всего</w:t>
            </w:r>
          </w:p>
        </w:tc>
      </w:tr>
      <w:tr w:rsidR="00934162" w:rsidRPr="00F412AC" w:rsidTr="00A92429">
        <w:trPr>
          <w:trHeight w:val="363"/>
          <w:jc w:val="center"/>
        </w:trPr>
        <w:tc>
          <w:tcPr>
            <w:tcW w:w="1006" w:type="dxa"/>
          </w:tcPr>
          <w:p w:rsidR="00934162" w:rsidRPr="002207E5" w:rsidRDefault="00934162" w:rsidP="00934162">
            <w:pPr>
              <w:widowControl w:val="0"/>
              <w:spacing w:after="120"/>
              <w:jc w:val="center"/>
              <w:rPr>
                <w:rFonts w:ascii="GHEA Grapalat" w:hAnsi="GHEA Grapalat"/>
                <w:sz w:val="16"/>
              </w:rPr>
            </w:pPr>
            <w:r w:rsidRPr="002207E5">
              <w:rPr>
                <w:rFonts w:ascii="GHEA Grapalat" w:hAnsi="GHEA Grapalat"/>
                <w:sz w:val="16"/>
              </w:rPr>
              <w:t>1</w:t>
            </w:r>
          </w:p>
        </w:tc>
        <w:tc>
          <w:tcPr>
            <w:tcW w:w="1212" w:type="dxa"/>
          </w:tcPr>
          <w:p w:rsidR="00934162" w:rsidRPr="00B837CC" w:rsidRDefault="00934162" w:rsidP="00934162">
            <w:pPr>
              <w:jc w:val="center"/>
              <w:rPr>
                <w:rFonts w:ascii="GHEA Grapalat" w:hAnsi="GHEA Grapalat"/>
                <w:sz w:val="18"/>
                <w:szCs w:val="18"/>
                <w:lang w:val="hy-AM"/>
              </w:rPr>
            </w:pPr>
            <w:r w:rsidRPr="0031281B">
              <w:rPr>
                <w:rFonts w:ascii="GHEA Grapalat" w:hAnsi="GHEA Grapalat"/>
                <w:sz w:val="18"/>
                <w:szCs w:val="18"/>
              </w:rPr>
              <w:t>66511120/501</w:t>
            </w:r>
          </w:p>
        </w:tc>
        <w:tc>
          <w:tcPr>
            <w:tcW w:w="843" w:type="dxa"/>
          </w:tcPr>
          <w:p w:rsidR="00934162" w:rsidRPr="00F412AC" w:rsidRDefault="00934162" w:rsidP="00934162">
            <w:pPr>
              <w:widowControl w:val="0"/>
              <w:spacing w:after="120"/>
              <w:jc w:val="center"/>
              <w:rPr>
                <w:rFonts w:ascii="GHEA Grapalat" w:hAnsi="GHEA Grapalat"/>
                <w:sz w:val="16"/>
              </w:rPr>
            </w:pPr>
            <w:r w:rsidRPr="00934162">
              <w:rPr>
                <w:rFonts w:ascii="GHEA Grapalat" w:hAnsi="GHEA Grapalat"/>
                <w:sz w:val="16"/>
              </w:rPr>
              <w:t>УСЛУГИ ПО СТРАХОВАНИЮ ЗДОРОВЬЯ</w:t>
            </w:r>
          </w:p>
        </w:tc>
        <w:tc>
          <w:tcPr>
            <w:tcW w:w="483" w:type="dxa"/>
            <w:vAlign w:val="center"/>
          </w:tcPr>
          <w:p w:rsidR="00934162" w:rsidRPr="00C4254E" w:rsidRDefault="00934162" w:rsidP="00934162">
            <w:pPr>
              <w:widowControl w:val="0"/>
              <w:spacing w:after="120"/>
              <w:jc w:val="center"/>
              <w:rPr>
                <w:rFonts w:ascii="GHEA Grapalat" w:hAnsi="GHEA Grapalat"/>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textDirection w:val="btLr"/>
          </w:tcPr>
          <w:p w:rsidR="00934162" w:rsidRPr="002936D5" w:rsidRDefault="00934162" w:rsidP="0093416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67" w:type="dxa"/>
            <w:textDirection w:val="btLr"/>
          </w:tcPr>
          <w:p w:rsidR="00934162" w:rsidRPr="002936D5" w:rsidRDefault="00934162" w:rsidP="0093416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67" w:type="dxa"/>
            <w:textDirection w:val="btLr"/>
          </w:tcPr>
          <w:p w:rsidR="00934162" w:rsidRPr="002936D5" w:rsidRDefault="00934162" w:rsidP="0093416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67" w:type="dxa"/>
            <w:textDirection w:val="btLr"/>
          </w:tcPr>
          <w:p w:rsidR="00934162" w:rsidRPr="002936D5" w:rsidRDefault="00934162" w:rsidP="0093416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1416" w:type="dxa"/>
            <w:gridSpan w:val="2"/>
          </w:tcPr>
          <w:p w:rsidR="00934162" w:rsidRPr="002936D5" w:rsidRDefault="00934162" w:rsidP="00934162">
            <w:pPr>
              <w:jc w:val="center"/>
              <w:rPr>
                <w:rFonts w:ascii="GHEA Grapalat" w:hAnsi="GHEA Grapalat"/>
                <w:b/>
                <w:sz w:val="20"/>
                <w:szCs w:val="20"/>
                <w:lang w:val="hy-AM"/>
              </w:rPr>
            </w:pPr>
            <w:r>
              <w:rPr>
                <w:rFonts w:ascii="GHEA Grapalat" w:hAnsi="GHEA Grapalat" w:cs="Arial"/>
                <w:sz w:val="18"/>
                <w:szCs w:val="18"/>
              </w:rPr>
              <w:t xml:space="preserve">По </w:t>
            </w:r>
            <w:r w:rsidRPr="00934162">
              <w:rPr>
                <w:rFonts w:ascii="GHEA Grapalat" w:hAnsi="GHEA Grapalat" w:cs="Arial"/>
                <w:sz w:val="18"/>
                <w:szCs w:val="18"/>
                <w:lang w:val="hy-AM"/>
              </w:rPr>
              <w:t>предусмотрен</w:t>
            </w:r>
            <w:r>
              <w:rPr>
                <w:rFonts w:ascii="GHEA Grapalat" w:hAnsi="GHEA Grapalat" w:cs="Arial"/>
                <w:sz w:val="18"/>
                <w:szCs w:val="18"/>
              </w:rPr>
              <w:t xml:space="preserve">ие </w:t>
            </w:r>
            <w:r w:rsidRPr="00934162">
              <w:rPr>
                <w:rFonts w:ascii="GHEA Grapalat" w:hAnsi="GHEA Grapalat" w:cs="Arial"/>
                <w:sz w:val="18"/>
                <w:szCs w:val="18"/>
                <w:lang w:val="hy-AM"/>
              </w:rPr>
              <w:t>финансовы</w:t>
            </w:r>
            <w:r>
              <w:rPr>
                <w:rFonts w:ascii="GHEA Grapalat" w:hAnsi="GHEA Grapalat" w:cs="Arial"/>
                <w:sz w:val="18"/>
                <w:szCs w:val="18"/>
              </w:rPr>
              <w:t>х</w:t>
            </w:r>
            <w:r w:rsidRPr="00934162">
              <w:rPr>
                <w:rFonts w:ascii="GHEA Grapalat" w:hAnsi="GHEA Grapalat" w:cs="Arial"/>
                <w:sz w:val="18"/>
                <w:szCs w:val="18"/>
                <w:lang w:val="hy-AM"/>
              </w:rPr>
              <w:t xml:space="preserve"> </w:t>
            </w:r>
            <w:r>
              <w:rPr>
                <w:rFonts w:ascii="GHEA Grapalat" w:hAnsi="GHEA Grapalat" w:cs="Arial"/>
                <w:sz w:val="18"/>
                <w:szCs w:val="18"/>
              </w:rPr>
              <w:t>средств</w:t>
            </w:r>
            <w:r w:rsidRPr="00934162">
              <w:rPr>
                <w:rFonts w:ascii="GHEA Grapalat" w:hAnsi="GHEA Grapalat" w:cs="Arial"/>
                <w:sz w:val="18"/>
                <w:szCs w:val="18"/>
                <w:lang w:val="hy-AM"/>
              </w:rPr>
              <w:t xml:space="preserve"> 100 долларов США.</w:t>
            </w:r>
          </w:p>
        </w:tc>
      </w:tr>
      <w:tr w:rsidR="00934162" w:rsidRPr="00F412AC" w:rsidTr="00A92429">
        <w:trPr>
          <w:trHeight w:val="363"/>
          <w:jc w:val="center"/>
        </w:trPr>
        <w:tc>
          <w:tcPr>
            <w:tcW w:w="1006" w:type="dxa"/>
          </w:tcPr>
          <w:p w:rsidR="00934162" w:rsidRPr="002207E5" w:rsidRDefault="00934162" w:rsidP="00934162">
            <w:pPr>
              <w:widowControl w:val="0"/>
              <w:spacing w:after="120"/>
              <w:jc w:val="center"/>
              <w:rPr>
                <w:rFonts w:ascii="GHEA Grapalat" w:hAnsi="GHEA Grapalat"/>
                <w:sz w:val="16"/>
              </w:rPr>
            </w:pPr>
          </w:p>
        </w:tc>
        <w:tc>
          <w:tcPr>
            <w:tcW w:w="1212" w:type="dxa"/>
          </w:tcPr>
          <w:p w:rsidR="00934162" w:rsidRPr="002F5BA1" w:rsidRDefault="00934162" w:rsidP="00934162">
            <w:pPr>
              <w:jc w:val="center"/>
              <w:rPr>
                <w:rFonts w:ascii="GHEA Grapalat" w:hAnsi="GHEA Grapalat"/>
                <w:sz w:val="18"/>
                <w:szCs w:val="18"/>
              </w:rPr>
            </w:pPr>
            <w:r w:rsidRPr="0031281B">
              <w:rPr>
                <w:rFonts w:ascii="GHEA Grapalat" w:hAnsi="GHEA Grapalat"/>
                <w:sz w:val="18"/>
                <w:szCs w:val="18"/>
              </w:rPr>
              <w:t>66511250/501</w:t>
            </w:r>
          </w:p>
        </w:tc>
        <w:tc>
          <w:tcPr>
            <w:tcW w:w="843" w:type="dxa"/>
          </w:tcPr>
          <w:p w:rsidR="00934162" w:rsidRPr="00C4254E" w:rsidRDefault="00934162" w:rsidP="00934162">
            <w:pPr>
              <w:widowControl w:val="0"/>
              <w:spacing w:after="120"/>
              <w:jc w:val="center"/>
              <w:rPr>
                <w:rFonts w:ascii="GHEA Grapalat" w:hAnsi="GHEA Grapalat"/>
                <w:sz w:val="16"/>
              </w:rPr>
            </w:pPr>
            <w:r w:rsidRPr="00934162">
              <w:rPr>
                <w:rFonts w:ascii="GHEA Grapalat" w:hAnsi="GHEA Grapalat"/>
                <w:sz w:val="16"/>
              </w:rPr>
              <w:t>УСЛУГИ ПО СТРАХОВАНИЮ ИМУЩЕСТВА И БАГАЖА</w:t>
            </w:r>
          </w:p>
        </w:tc>
        <w:tc>
          <w:tcPr>
            <w:tcW w:w="483" w:type="dxa"/>
            <w:vAlign w:val="center"/>
          </w:tcPr>
          <w:p w:rsidR="00934162" w:rsidRPr="00C4254E" w:rsidRDefault="00934162" w:rsidP="00934162">
            <w:pPr>
              <w:widowControl w:val="0"/>
              <w:spacing w:after="120"/>
              <w:jc w:val="center"/>
              <w:rPr>
                <w:rFonts w:ascii="GHEA Grapalat" w:hAnsi="GHEA Grapalat"/>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vAlign w:val="center"/>
          </w:tcPr>
          <w:p w:rsidR="00934162" w:rsidRPr="00C4254E" w:rsidRDefault="00934162" w:rsidP="00934162">
            <w:pPr>
              <w:widowControl w:val="0"/>
              <w:spacing w:after="120"/>
              <w:jc w:val="center"/>
              <w:rPr>
                <w:rFonts w:ascii="GHEA Grapalat" w:hAnsi="GHEA Grapalat" w:cs="Arial"/>
                <w:sz w:val="16"/>
                <w:lang w:val="en-US"/>
              </w:rPr>
            </w:pPr>
            <w:r>
              <w:rPr>
                <w:rFonts w:ascii="GHEA Grapalat" w:hAnsi="GHEA Grapalat"/>
                <w:sz w:val="16"/>
                <w:lang w:val="en-US"/>
              </w:rPr>
              <w:t>-</w:t>
            </w:r>
          </w:p>
        </w:tc>
        <w:tc>
          <w:tcPr>
            <w:tcW w:w="567" w:type="dxa"/>
            <w:textDirection w:val="btLr"/>
          </w:tcPr>
          <w:p w:rsidR="00934162" w:rsidRPr="002936D5" w:rsidRDefault="00934162" w:rsidP="0093416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67" w:type="dxa"/>
            <w:textDirection w:val="btLr"/>
          </w:tcPr>
          <w:p w:rsidR="00934162" w:rsidRPr="002936D5" w:rsidRDefault="00934162" w:rsidP="0093416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67" w:type="dxa"/>
            <w:textDirection w:val="btLr"/>
          </w:tcPr>
          <w:p w:rsidR="00934162" w:rsidRPr="002936D5" w:rsidRDefault="00934162" w:rsidP="0093416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67" w:type="dxa"/>
            <w:textDirection w:val="btLr"/>
          </w:tcPr>
          <w:p w:rsidR="00934162" w:rsidRPr="002936D5" w:rsidRDefault="00934162" w:rsidP="00934162">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1416" w:type="dxa"/>
            <w:gridSpan w:val="2"/>
          </w:tcPr>
          <w:p w:rsidR="00934162" w:rsidRDefault="00934162" w:rsidP="00934162">
            <w:pPr>
              <w:jc w:val="center"/>
              <w:rPr>
                <w:rFonts w:ascii="GHEA Grapalat" w:hAnsi="GHEA Grapalat" w:cs="Arial"/>
                <w:sz w:val="18"/>
                <w:szCs w:val="18"/>
                <w:lang w:val="pt-BR"/>
              </w:rPr>
            </w:pPr>
            <w:r w:rsidRPr="00934162">
              <w:rPr>
                <w:rFonts w:ascii="GHEA Grapalat" w:hAnsi="GHEA Grapalat" w:cs="Arial"/>
                <w:sz w:val="18"/>
                <w:szCs w:val="18"/>
                <w:lang w:val="pt-BR"/>
              </w:rPr>
              <w:t>По предусмотрение финансовых средств 100 долларов США.</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lastRenderedPageBreak/>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lastRenderedPageBreak/>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9C59FA">
          <w:footerReference w:type="default" r:id="rId13"/>
          <w:footnotePr>
            <w:pos w:val="beneathText"/>
          </w:footnotePr>
          <w:pgSz w:w="11907" w:h="16840" w:code="9"/>
          <w:pgMar w:top="426" w:right="567" w:bottom="851" w:left="709"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888" w:rsidRDefault="00495888">
      <w:r>
        <w:separator/>
      </w:r>
    </w:p>
  </w:endnote>
  <w:endnote w:type="continuationSeparator" w:id="0">
    <w:p w:rsidR="00495888" w:rsidRDefault="0049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Times New Roman"/>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958302"/>
      <w:docPartObj>
        <w:docPartGallery w:val="Page Numbers (Bottom of Page)"/>
        <w:docPartUnique/>
      </w:docPartObj>
    </w:sdtPr>
    <w:sdtEndPr>
      <w:rPr>
        <w:rFonts w:ascii="GHEA Grapalat" w:hAnsi="GHEA Grapalat"/>
        <w:sz w:val="24"/>
        <w:szCs w:val="24"/>
      </w:rPr>
    </w:sdtEndPr>
    <w:sdtContent>
      <w:p w:rsidR="00B2119C" w:rsidRPr="00305BEC" w:rsidRDefault="00B2119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A4937">
          <w:rPr>
            <w:rFonts w:ascii="GHEA Grapalat" w:hAnsi="GHEA Grapalat"/>
            <w:noProof/>
            <w:sz w:val="24"/>
            <w:szCs w:val="24"/>
          </w:rPr>
          <w:t>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888" w:rsidRDefault="00495888">
      <w:r>
        <w:separator/>
      </w:r>
    </w:p>
  </w:footnote>
  <w:footnote w:type="continuationSeparator" w:id="0">
    <w:p w:rsidR="00495888" w:rsidRDefault="00495888">
      <w:r>
        <w:continuationSeparator/>
      </w:r>
    </w:p>
  </w:footnote>
  <w:footnote w:id="1">
    <w:p w:rsidR="00B2119C" w:rsidRDefault="00B2119C" w:rsidP="00720627">
      <w:pPr>
        <w:pStyle w:val="FootnoteText"/>
        <w:jc w:val="both"/>
        <w:rPr>
          <w:rFonts w:asciiTheme="minorHAnsi" w:hAnsiTheme="minorHAnsi"/>
        </w:rPr>
      </w:pPr>
    </w:p>
    <w:p w:rsidR="00B2119C" w:rsidRPr="004D0297" w:rsidRDefault="00B2119C"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B2119C" w:rsidRPr="004D0297" w:rsidRDefault="00B2119C"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2119C" w:rsidRPr="004D0297" w:rsidRDefault="00B2119C"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2119C" w:rsidRPr="004D0297" w:rsidRDefault="00B2119C"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B2119C" w:rsidRPr="004D0297" w:rsidRDefault="00B2119C">
      <w:pPr>
        <w:pStyle w:val="FootnoteText"/>
      </w:pPr>
    </w:p>
  </w:footnote>
  <w:footnote w:id="2">
    <w:p w:rsidR="00B2119C" w:rsidRDefault="00B2119C"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rsidR="00B2119C" w:rsidRDefault="00B2119C"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6"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rsidR="00B2119C" w:rsidRPr="001144D1" w:rsidRDefault="00B2119C"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B2119C" w:rsidRPr="008842CE" w:rsidRDefault="00B2119C"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B2119C" w:rsidRPr="00936FBF" w:rsidRDefault="00B2119C">
      <w:pPr>
        <w:pStyle w:val="FootnoteText"/>
        <w:rPr>
          <w:lang w:val="af-ZA"/>
        </w:rPr>
      </w:pPr>
    </w:p>
  </w:footnote>
  <w:footnote w:id="4">
    <w:p w:rsidR="00B2119C" w:rsidRPr="004D49BD" w:rsidRDefault="00B2119C"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rsidR="00B2119C" w:rsidRDefault="00B2119C" w:rsidP="00AF1F59">
      <w:pPr>
        <w:pStyle w:val="FootnoteText"/>
        <w:jc w:val="both"/>
        <w:rPr>
          <w:rFonts w:asciiTheme="minorHAnsi" w:hAnsiTheme="minorHAnsi"/>
        </w:rPr>
      </w:pPr>
    </w:p>
    <w:p w:rsidR="00B2119C" w:rsidRPr="00D3436F" w:rsidRDefault="00B2119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2119C" w:rsidRPr="000811C1" w:rsidRDefault="00B2119C">
      <w:pPr>
        <w:pStyle w:val="FootnoteText"/>
        <w:rPr>
          <w:rFonts w:asciiTheme="minorHAnsi" w:hAnsiTheme="minorHAnsi"/>
        </w:rPr>
      </w:pPr>
    </w:p>
  </w:footnote>
  <w:footnote w:id="5">
    <w:p w:rsidR="00B2119C" w:rsidRPr="008842CE" w:rsidRDefault="00B2119C"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2119C" w:rsidRPr="000811C1" w:rsidRDefault="00B2119C">
      <w:pPr>
        <w:pStyle w:val="FootnoteText"/>
        <w:rPr>
          <w:lang w:val="af-ZA"/>
        </w:rPr>
      </w:pPr>
    </w:p>
  </w:footnote>
  <w:footnote w:id="6">
    <w:p w:rsidR="00B2119C" w:rsidRPr="00511966" w:rsidRDefault="00B2119C"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B2119C" w:rsidRPr="008E4439" w:rsidRDefault="00B2119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2119C" w:rsidRPr="000811C1" w:rsidRDefault="00B2119C" w:rsidP="0027573B">
      <w:pPr>
        <w:pStyle w:val="FootnoteText"/>
        <w:rPr>
          <w:rFonts w:ascii="Sylfaen" w:hAnsi="Sylfaen"/>
          <w:sz w:val="18"/>
          <w:szCs w:val="18"/>
        </w:rPr>
      </w:pPr>
    </w:p>
  </w:footnote>
  <w:footnote w:id="8">
    <w:p w:rsidR="00B2119C" w:rsidRPr="00A31673" w:rsidRDefault="00B2119C">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B2119C" w:rsidRDefault="00B2119C" w:rsidP="006B3E56">
      <w:pPr>
        <w:jc w:val="both"/>
      </w:pPr>
    </w:p>
    <w:p w:rsidR="00B2119C" w:rsidRPr="008444F1" w:rsidRDefault="00B2119C" w:rsidP="006B3E56">
      <w:pPr>
        <w:jc w:val="both"/>
        <w:rPr>
          <w:i/>
        </w:rPr>
      </w:pPr>
    </w:p>
    <w:p w:rsidR="00B2119C" w:rsidRPr="00B1013B" w:rsidRDefault="00B2119C"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B2119C" w:rsidRPr="00B1013B" w:rsidRDefault="00B2119C"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B2119C" w:rsidRPr="00B1013B" w:rsidRDefault="00B2119C"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2119C" w:rsidRDefault="00B2119C" w:rsidP="006B3E56">
      <w:pPr>
        <w:jc w:val="both"/>
        <w:rPr>
          <w:rFonts w:ascii="GHEA Grapalat" w:hAnsi="GHEA Grapalat"/>
          <w:sz w:val="20"/>
          <w:szCs w:val="20"/>
          <w:lang w:val="af-ZA"/>
        </w:rPr>
      </w:pPr>
    </w:p>
    <w:p w:rsidR="00B2119C" w:rsidRDefault="00B2119C" w:rsidP="006B3E56">
      <w:pPr>
        <w:pStyle w:val="FootnoteText"/>
        <w:rPr>
          <w:rFonts w:asciiTheme="minorHAnsi" w:hAnsiTheme="minorHAnsi"/>
          <w:lang w:val="af-ZA"/>
        </w:rPr>
      </w:pPr>
    </w:p>
  </w:footnote>
  <w:footnote w:id="10">
    <w:p w:rsidR="00B2119C" w:rsidRPr="00D3436F" w:rsidRDefault="00B2119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B2119C" w:rsidRPr="00D3436F" w:rsidRDefault="00B2119C">
      <w:pPr>
        <w:pStyle w:val="FootnoteText"/>
        <w:rPr>
          <w:lang w:val="es-ES"/>
        </w:rPr>
      </w:pPr>
    </w:p>
  </w:footnote>
  <w:footnote w:id="11">
    <w:p w:rsidR="00B2119C" w:rsidRPr="008842CE" w:rsidRDefault="00B2119C" w:rsidP="003D2FE2">
      <w:pPr>
        <w:pStyle w:val="FootnoteText"/>
        <w:jc w:val="both"/>
      </w:pPr>
    </w:p>
  </w:footnote>
  <w:footnote w:id="12">
    <w:p w:rsidR="00B2119C" w:rsidRPr="008842CE" w:rsidRDefault="00B2119C" w:rsidP="000A214C">
      <w:pPr>
        <w:pStyle w:val="FootnoteText"/>
        <w:jc w:val="both"/>
      </w:pPr>
    </w:p>
  </w:footnote>
  <w:footnote w:id="13">
    <w:p w:rsidR="00B2119C" w:rsidRPr="00B86FB7" w:rsidRDefault="00B2119C" w:rsidP="00E862FA">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B2119C" w:rsidRPr="00B86FB7" w:rsidRDefault="00B2119C" w:rsidP="00F54BB3">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rsidR="00B2119C" w:rsidRPr="00EA7C34" w:rsidRDefault="00B2119C">
      <w:pPr>
        <w:pStyle w:val="FootnoteText"/>
        <w:rPr>
          <w:rFonts w:ascii="Sylfaen" w:hAnsi="Sylfaen"/>
        </w:rPr>
      </w:pPr>
    </w:p>
  </w:footnote>
  <w:footnote w:id="14">
    <w:p w:rsidR="00B2119C" w:rsidRPr="006F5F33" w:rsidRDefault="00B2119C"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5">
    <w:p w:rsidR="00B2119C" w:rsidRPr="00615130" w:rsidRDefault="00B2119C"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B2119C" w:rsidRPr="00615130" w:rsidRDefault="00B2119C"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B2119C" w:rsidRPr="00615130" w:rsidRDefault="00B2119C"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B2119C" w:rsidRPr="006F5F33" w:rsidRDefault="00B2119C"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2"/>
      </w:tblGrid>
      <w:tr w:rsidR="00B2119C" w:rsidRPr="00552B23" w:rsidTr="00B1013B">
        <w:tc>
          <w:tcPr>
            <w:tcW w:w="2631" w:type="dxa"/>
          </w:tcPr>
          <w:p w:rsidR="00B2119C" w:rsidRPr="00710CEC" w:rsidRDefault="00B2119C"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B2119C" w:rsidRPr="00710CEC" w:rsidRDefault="00B2119C"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B2119C" w:rsidRPr="00552B23" w:rsidTr="00B1013B">
        <w:tc>
          <w:tcPr>
            <w:tcW w:w="2631" w:type="dxa"/>
          </w:tcPr>
          <w:p w:rsidR="00B2119C" w:rsidRPr="00552B23" w:rsidRDefault="00B2119C" w:rsidP="00B1013B">
            <w:pPr>
              <w:pStyle w:val="NormalWeb"/>
              <w:spacing w:before="0" w:beforeAutospacing="0" w:after="0" w:afterAutospacing="0" w:line="360" w:lineRule="auto"/>
              <w:jc w:val="center"/>
              <w:rPr>
                <w:rFonts w:ascii="GHEA Grapalat" w:hAnsi="GHEA Grapalat"/>
                <w:i/>
                <w:sz w:val="16"/>
              </w:rPr>
            </w:pPr>
          </w:p>
        </w:tc>
        <w:tc>
          <w:tcPr>
            <w:tcW w:w="2632" w:type="dxa"/>
          </w:tcPr>
          <w:p w:rsidR="00B2119C" w:rsidRPr="00552B23" w:rsidRDefault="00B2119C" w:rsidP="00B1013B">
            <w:pPr>
              <w:pStyle w:val="NormalWeb"/>
              <w:spacing w:before="0" w:beforeAutospacing="0" w:after="0" w:afterAutospacing="0" w:line="360" w:lineRule="auto"/>
              <w:jc w:val="center"/>
              <w:rPr>
                <w:rFonts w:ascii="GHEA Grapalat" w:hAnsi="GHEA Grapalat"/>
                <w:i/>
                <w:sz w:val="16"/>
              </w:rPr>
            </w:pPr>
          </w:p>
        </w:tc>
      </w:tr>
      <w:tr w:rsidR="00B2119C" w:rsidRPr="00552B23" w:rsidTr="00B1013B">
        <w:tc>
          <w:tcPr>
            <w:tcW w:w="2631" w:type="dxa"/>
          </w:tcPr>
          <w:p w:rsidR="00B2119C" w:rsidRPr="00552B23" w:rsidRDefault="00B2119C" w:rsidP="00B1013B">
            <w:pPr>
              <w:pStyle w:val="NormalWeb"/>
              <w:spacing w:before="0" w:beforeAutospacing="0" w:after="0" w:afterAutospacing="0" w:line="360" w:lineRule="auto"/>
              <w:jc w:val="center"/>
              <w:rPr>
                <w:rFonts w:ascii="GHEA Grapalat" w:hAnsi="GHEA Grapalat"/>
                <w:i/>
                <w:sz w:val="16"/>
              </w:rPr>
            </w:pPr>
          </w:p>
        </w:tc>
        <w:tc>
          <w:tcPr>
            <w:tcW w:w="2632" w:type="dxa"/>
          </w:tcPr>
          <w:p w:rsidR="00B2119C" w:rsidRPr="00552B23" w:rsidRDefault="00B2119C" w:rsidP="00B1013B">
            <w:pPr>
              <w:pStyle w:val="NormalWeb"/>
              <w:spacing w:before="0" w:beforeAutospacing="0" w:after="0" w:afterAutospacing="0" w:line="360" w:lineRule="auto"/>
              <w:jc w:val="center"/>
              <w:rPr>
                <w:rFonts w:ascii="GHEA Grapalat" w:hAnsi="GHEA Grapalat"/>
                <w:i/>
                <w:sz w:val="16"/>
              </w:rPr>
            </w:pPr>
          </w:p>
        </w:tc>
      </w:tr>
      <w:tr w:rsidR="00B2119C" w:rsidRPr="00552B23" w:rsidTr="00B1013B">
        <w:tc>
          <w:tcPr>
            <w:tcW w:w="2631" w:type="dxa"/>
          </w:tcPr>
          <w:p w:rsidR="00B2119C" w:rsidRPr="00552B23" w:rsidRDefault="00B2119C" w:rsidP="00B1013B">
            <w:pPr>
              <w:pStyle w:val="NormalWeb"/>
              <w:spacing w:before="0" w:beforeAutospacing="0" w:after="0" w:afterAutospacing="0" w:line="360" w:lineRule="auto"/>
              <w:jc w:val="center"/>
              <w:rPr>
                <w:rFonts w:ascii="GHEA Grapalat" w:hAnsi="GHEA Grapalat"/>
                <w:i/>
                <w:sz w:val="16"/>
              </w:rPr>
            </w:pPr>
          </w:p>
        </w:tc>
        <w:tc>
          <w:tcPr>
            <w:tcW w:w="2632" w:type="dxa"/>
          </w:tcPr>
          <w:p w:rsidR="00B2119C" w:rsidRPr="00552B23" w:rsidRDefault="00B2119C" w:rsidP="00B1013B">
            <w:pPr>
              <w:pStyle w:val="NormalWeb"/>
              <w:spacing w:before="0" w:beforeAutospacing="0" w:after="0" w:afterAutospacing="0" w:line="360" w:lineRule="auto"/>
              <w:jc w:val="center"/>
              <w:rPr>
                <w:rFonts w:ascii="GHEA Grapalat" w:hAnsi="GHEA Grapalat"/>
                <w:i/>
                <w:sz w:val="16"/>
              </w:rPr>
            </w:pPr>
          </w:p>
        </w:tc>
      </w:tr>
      <w:tr w:rsidR="00B2119C" w:rsidRPr="00552B23" w:rsidTr="00B1013B">
        <w:tc>
          <w:tcPr>
            <w:tcW w:w="2631" w:type="dxa"/>
          </w:tcPr>
          <w:p w:rsidR="00B2119C" w:rsidRPr="00552B23" w:rsidRDefault="00B2119C" w:rsidP="00B1013B">
            <w:pPr>
              <w:pStyle w:val="NormalWeb"/>
              <w:spacing w:before="0" w:beforeAutospacing="0" w:after="0" w:afterAutospacing="0" w:line="360" w:lineRule="auto"/>
              <w:jc w:val="center"/>
              <w:rPr>
                <w:rFonts w:ascii="GHEA Grapalat" w:hAnsi="GHEA Grapalat"/>
                <w:i/>
                <w:sz w:val="16"/>
              </w:rPr>
            </w:pPr>
          </w:p>
        </w:tc>
        <w:tc>
          <w:tcPr>
            <w:tcW w:w="2632" w:type="dxa"/>
          </w:tcPr>
          <w:p w:rsidR="00B2119C" w:rsidRPr="00552B23" w:rsidRDefault="00B2119C" w:rsidP="00B1013B">
            <w:pPr>
              <w:pStyle w:val="NormalWeb"/>
              <w:spacing w:before="0" w:beforeAutospacing="0" w:after="0" w:afterAutospacing="0" w:line="360" w:lineRule="auto"/>
              <w:jc w:val="center"/>
              <w:rPr>
                <w:rFonts w:ascii="GHEA Grapalat" w:hAnsi="GHEA Grapalat"/>
                <w:i/>
                <w:sz w:val="16"/>
              </w:rPr>
            </w:pPr>
          </w:p>
        </w:tc>
      </w:tr>
    </w:tbl>
    <w:p w:rsidR="00B2119C" w:rsidRPr="00615130" w:rsidRDefault="00B2119C"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B2119C" w:rsidRPr="00576D9C" w:rsidRDefault="00B2119C" w:rsidP="003B2F27">
      <w:pPr>
        <w:pStyle w:val="FootnoteText"/>
        <w:jc w:val="both"/>
        <w:rPr>
          <w:rFonts w:ascii="GHEA Grapalat" w:hAnsi="GHEA Grapalat"/>
          <w:lang w:val="hy-AM"/>
        </w:rPr>
      </w:pPr>
    </w:p>
  </w:footnote>
  <w:footnote w:id="16">
    <w:p w:rsidR="00B2119C" w:rsidRPr="006F5F33" w:rsidRDefault="00B2119C"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rsidR="00B2119C" w:rsidRPr="006F5F33" w:rsidRDefault="00B2119C"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B2119C" w:rsidRPr="006F5F33" w:rsidRDefault="00B2119C"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rsidR="00B2119C" w:rsidRPr="006F5F33" w:rsidRDefault="00B2119C"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2119C" w:rsidRPr="009E00B3" w:rsidRDefault="00B2119C"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2119C" w:rsidRPr="006F225E" w:rsidRDefault="00B2119C"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20">
    <w:p w:rsidR="00B2119C" w:rsidRPr="00A76CA5" w:rsidRDefault="00B2119C" w:rsidP="003B2F27">
      <w:pPr>
        <w:pStyle w:val="FootnoteText"/>
        <w:jc w:val="both"/>
        <w:rPr>
          <w:rFonts w:asciiTheme="minorHAnsi" w:hAnsiTheme="minorHAnsi"/>
        </w:rPr>
      </w:pPr>
    </w:p>
  </w:footnote>
  <w:footnote w:id="21">
    <w:p w:rsidR="00B2119C" w:rsidRPr="00A76CA5" w:rsidRDefault="00B2119C" w:rsidP="003B2F27">
      <w:pPr>
        <w:pStyle w:val="FootnoteText"/>
        <w:jc w:val="both"/>
        <w:rPr>
          <w:rFonts w:asciiTheme="minorHAnsi" w:hAnsiTheme="minorHAnsi"/>
        </w:rPr>
      </w:pPr>
    </w:p>
  </w:footnote>
  <w:footnote w:id="22">
    <w:p w:rsidR="00B2119C" w:rsidRPr="00CA2754" w:rsidRDefault="00B2119C"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B2119C" w:rsidRPr="00CA2754" w:rsidRDefault="00B2119C" w:rsidP="003B2F27">
      <w:pPr>
        <w:pStyle w:val="FootnoteText"/>
        <w:jc w:val="both"/>
        <w:rPr>
          <w:sz w:val="2"/>
          <w:szCs w:val="2"/>
        </w:rPr>
      </w:pPr>
    </w:p>
  </w:footnote>
  <w:footnote w:id="23">
    <w:p w:rsidR="00B2119C" w:rsidRPr="00CA2754" w:rsidRDefault="00B2119C"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4516"/>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1C"/>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18C"/>
    <w:rsid w:val="000F2653"/>
    <w:rsid w:val="000F31EB"/>
    <w:rsid w:val="000F332D"/>
    <w:rsid w:val="000F338E"/>
    <w:rsid w:val="000F3939"/>
    <w:rsid w:val="000F3B31"/>
    <w:rsid w:val="000F3D76"/>
    <w:rsid w:val="000F3F68"/>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4ED9"/>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591"/>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7E5"/>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51A"/>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6D5"/>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7EA"/>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096"/>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5888"/>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2B67"/>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179DD"/>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0E2"/>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4FB3"/>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4E24"/>
    <w:rsid w:val="00705492"/>
    <w:rsid w:val="00705706"/>
    <w:rsid w:val="00706B05"/>
    <w:rsid w:val="00706CF1"/>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04"/>
    <w:rsid w:val="00792849"/>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5A86"/>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46"/>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39F9"/>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B89"/>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162"/>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6A9A"/>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9FA"/>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B0F"/>
    <w:rsid w:val="00A06CC8"/>
    <w:rsid w:val="00A0752B"/>
    <w:rsid w:val="00A104D1"/>
    <w:rsid w:val="00A10D1E"/>
    <w:rsid w:val="00A10D1F"/>
    <w:rsid w:val="00A112E2"/>
    <w:rsid w:val="00A115B0"/>
    <w:rsid w:val="00A11ABB"/>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6CA5"/>
    <w:rsid w:val="00A77140"/>
    <w:rsid w:val="00A779D8"/>
    <w:rsid w:val="00A77CB2"/>
    <w:rsid w:val="00A8081F"/>
    <w:rsid w:val="00A8134C"/>
    <w:rsid w:val="00A81620"/>
    <w:rsid w:val="00A81988"/>
    <w:rsid w:val="00A81DD5"/>
    <w:rsid w:val="00A83258"/>
    <w:rsid w:val="00A8328A"/>
    <w:rsid w:val="00A86287"/>
    <w:rsid w:val="00A90E28"/>
    <w:rsid w:val="00A90FCD"/>
    <w:rsid w:val="00A911B3"/>
    <w:rsid w:val="00A921FF"/>
    <w:rsid w:val="00A92429"/>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8D"/>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19C"/>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4937"/>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4819"/>
    <w:rsid w:val="00BE5381"/>
    <w:rsid w:val="00BE54A9"/>
    <w:rsid w:val="00BE5525"/>
    <w:rsid w:val="00BE557F"/>
    <w:rsid w:val="00BE6363"/>
    <w:rsid w:val="00BE65EB"/>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151"/>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54E"/>
    <w:rsid w:val="00C42879"/>
    <w:rsid w:val="00C42B41"/>
    <w:rsid w:val="00C43213"/>
    <w:rsid w:val="00C432E3"/>
    <w:rsid w:val="00C43524"/>
    <w:rsid w:val="00C435DD"/>
    <w:rsid w:val="00C43A47"/>
    <w:rsid w:val="00C4487D"/>
    <w:rsid w:val="00C44B76"/>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3E2E"/>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999"/>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50B"/>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42B"/>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E00"/>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39433"/>
  <w15:docId w15:val="{CE399FC6-9FC7-47D8-85BF-FE688D28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nalbandyan@mfa.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0FC1C-AE37-4B90-B0FD-7C3BCA616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2673</TotalTime>
  <Pages>89</Pages>
  <Words>20846</Words>
  <Characters>118828</Characters>
  <Application>Microsoft Office Word</Application>
  <DocSecurity>0</DocSecurity>
  <Lines>990</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139396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MFA</cp:lastModifiedBy>
  <cp:revision>1704</cp:revision>
  <cp:lastPrinted>2018-02-16T07:12:00Z</cp:lastPrinted>
  <dcterms:created xsi:type="dcterms:W3CDTF">2019-10-28T07:04:00Z</dcterms:created>
  <dcterms:modified xsi:type="dcterms:W3CDTF">2024-03-01T11:32:00Z</dcterms:modified>
</cp:coreProperties>
</file>