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9FA" w:rsidRPr="009C59FA" w:rsidRDefault="009C59FA" w:rsidP="009C59FA">
      <w:pPr>
        <w:widowControl w:val="0"/>
        <w:spacing w:after="160"/>
        <w:jc w:val="center"/>
        <w:rPr>
          <w:rFonts w:ascii="GHEA Grapalat" w:hAnsi="GHEA Grapalat"/>
        </w:rPr>
      </w:pPr>
      <w:r w:rsidRPr="009C59FA">
        <w:rPr>
          <w:rFonts w:ascii="GHEA Grapalat" w:hAnsi="GHEA Grapalat"/>
        </w:rPr>
        <w:t>ОБЪЯВЛЕНИЕ</w:t>
      </w:r>
    </w:p>
    <w:p w:rsidR="009C59FA" w:rsidRPr="009C59FA" w:rsidRDefault="009C59FA" w:rsidP="009C59FA">
      <w:pPr>
        <w:widowControl w:val="0"/>
        <w:spacing w:after="160"/>
        <w:jc w:val="center"/>
        <w:rPr>
          <w:rFonts w:ascii="GHEA Grapalat" w:hAnsi="GHEA Grapalat"/>
        </w:rPr>
      </w:pPr>
      <w:r w:rsidRPr="009C59FA">
        <w:rPr>
          <w:rFonts w:ascii="GHEA Grapalat" w:hAnsi="GHEA Grapalat"/>
        </w:rPr>
        <w:t>ОБ ЗАПРОСЕ КОТИРОВОК</w:t>
      </w:r>
    </w:p>
    <w:p w:rsidR="009C59FA" w:rsidRPr="009C59FA" w:rsidRDefault="009C59FA" w:rsidP="009C59FA">
      <w:pPr>
        <w:widowControl w:val="0"/>
        <w:spacing w:after="160" w:line="360" w:lineRule="auto"/>
        <w:ind w:firstLine="720"/>
        <w:jc w:val="center"/>
        <w:rPr>
          <w:rFonts w:ascii="GHEA Grapalat" w:hAnsi="GHEA Grapalat"/>
        </w:rPr>
      </w:pPr>
      <w:r w:rsidRPr="009C59FA">
        <w:rPr>
          <w:rFonts w:ascii="GHEA Grapalat" w:hAnsi="GHEA Grapalat"/>
        </w:rPr>
        <w:t xml:space="preserve">Настоящий текст объявления утвержден Решением Оценочной Комиссии от 02 </w:t>
      </w:r>
      <w:r w:rsidR="007F0394">
        <w:rPr>
          <w:rFonts w:ascii="GHEA Grapalat" w:hAnsi="GHEA Grapalat"/>
          <w:lang w:val="hy-AM"/>
        </w:rPr>
        <w:t>10</w:t>
      </w:r>
      <w:r w:rsidRPr="009C59FA">
        <w:rPr>
          <w:rFonts w:ascii="GHEA Grapalat" w:hAnsi="GHEA Grapalat"/>
        </w:rPr>
        <w:t xml:space="preserve"> 2023  решения 1</w:t>
      </w:r>
    </w:p>
    <w:p w:rsidR="009C59FA" w:rsidRPr="007F0394" w:rsidRDefault="009C59FA" w:rsidP="009C59FA">
      <w:pPr>
        <w:widowControl w:val="0"/>
        <w:spacing w:after="160"/>
        <w:ind w:firstLine="720"/>
        <w:jc w:val="both"/>
        <w:rPr>
          <w:rFonts w:ascii="GHEA Grapalat" w:hAnsi="GHEA Grapalat"/>
          <w:lang w:val="hy-AM"/>
        </w:rPr>
      </w:pPr>
      <w:r w:rsidRPr="009C59FA">
        <w:rPr>
          <w:rFonts w:ascii="GHEA Grapalat" w:hAnsi="GHEA Grapalat"/>
        </w:rPr>
        <w:t xml:space="preserve">                         Код процедуры AGN-GHTsDzB-23/</w:t>
      </w:r>
      <w:r w:rsidRPr="00897E46">
        <w:rPr>
          <w:rFonts w:ascii="GHEA Grapalat" w:hAnsi="GHEA Grapalat"/>
        </w:rPr>
        <w:t>0</w:t>
      </w:r>
      <w:r w:rsidR="007F0394">
        <w:rPr>
          <w:rFonts w:ascii="GHEA Grapalat" w:hAnsi="GHEA Grapalat"/>
          <w:lang w:val="hy-AM"/>
        </w:rPr>
        <w:t>3</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Заказчик Минестерство иностранных дел РА находящийся по адресу В. Саргсяна 3 объявляет запрос котировок, который проводится одним этапом, посредством системы электронных закупок Armeps (</w:t>
      </w:r>
      <w:hyperlink r:id="rId8" w:history="1">
        <w:r w:rsidRPr="009C59FA">
          <w:rPr>
            <w:rFonts w:ascii="GHEA Grapalat" w:hAnsi="GHEA Grapalat"/>
            <w:color w:val="0000FF"/>
            <w:u w:val="single"/>
          </w:rPr>
          <w:t>www.armeps.am</w:t>
        </w:r>
      </w:hyperlink>
      <w:r w:rsidRPr="009C59FA">
        <w:rPr>
          <w:rFonts w:ascii="GHEA Grapalat" w:hAnsi="GHEA Grapalat"/>
        </w:rPr>
        <w:t>).</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Участнику, отобранному по итогам настоящей процедуры, в установленном порядке будет предложено заключить договор на закупке страховые услуги, связанные с транспортными средствами  (далее — договор).Наименование услуги</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C59FA">
        <w:rPr>
          <w:rFonts w:ascii="Courier New" w:hAnsi="Courier New" w:cs="Courier New"/>
          <w:lang w:val="en-US"/>
        </w:rPr>
        <w:t> </w:t>
      </w:r>
      <w:r w:rsidRPr="009C59FA">
        <w:rPr>
          <w:rFonts w:ascii="GHEA Grapalat" w:hAnsi="GHEA Grapalat"/>
        </w:rPr>
        <w:t>настоящей процедуре.</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9C59FA" w:rsidDel="00052084">
        <w:rPr>
          <w:rFonts w:ascii="GHEA Grapalat" w:hAnsi="GHEA Grapalat"/>
        </w:rPr>
        <w:t xml:space="preserve"> </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Отобранный участник определяется из числа участников, подавших заявки, оцененные удовлетворительно</w:t>
      </w:r>
      <w:r w:rsidRPr="009C59FA">
        <w:rPr>
          <w:rFonts w:ascii="GHEA Grapalat" w:hAnsi="GHEA Grapalat"/>
          <w:lang w:val="hy-AM"/>
        </w:rPr>
        <w:t xml:space="preserve"> </w:t>
      </w:r>
      <w:r w:rsidRPr="009C59FA">
        <w:rPr>
          <w:rFonts w:ascii="GHEA Grapalat" w:hAnsi="GHEA Grapalat"/>
        </w:rPr>
        <w:t>по неценовым условиям, по принципу предпочтения, отдаваемого участнику, представившему минимальное ценовое предложение.</w:t>
      </w:r>
    </w:p>
    <w:p w:rsidR="009C59FA" w:rsidRPr="009C59FA" w:rsidRDefault="009C59FA" w:rsidP="009C59FA">
      <w:pPr>
        <w:widowControl w:val="0"/>
        <w:spacing w:after="160"/>
        <w:ind w:firstLine="567"/>
        <w:jc w:val="both"/>
        <w:rPr>
          <w:rFonts w:ascii="GHEA Grapalat" w:hAnsi="GHEA Grapalat"/>
          <w:spacing w:val="-6"/>
        </w:rPr>
      </w:pPr>
      <w:r w:rsidRPr="009C59FA">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C59FA">
        <w:rPr>
          <w:rFonts w:ascii="Courier New" w:hAnsi="Courier New" w:cs="Courier New"/>
          <w:spacing w:val="-6"/>
          <w:lang w:val="en-US"/>
        </w:rPr>
        <w:t> </w:t>
      </w:r>
      <w:r w:rsidRPr="009C59FA">
        <w:rPr>
          <w:rFonts w:ascii="GHEA Grapalat" w:hAnsi="GHEA Grapalat"/>
          <w:spacing w:val="-6"/>
        </w:rPr>
        <w:t xml:space="preserve">электронной форме в течение рабочего дня, следующего за днем получения заявления. </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Заявки на настоящую процедуру необходимо подать в электронной форме, посредством системы электронных закупок Armeps (</w:t>
      </w:r>
      <w:hyperlink r:id="rId9">
        <w:r w:rsidRPr="009C59FA">
          <w:rPr>
            <w:rFonts w:ascii="GHEA Grapalat" w:hAnsi="GHEA Grapalat"/>
          </w:rPr>
          <w:t>www.armeps.am</w:t>
        </w:r>
      </w:hyperlink>
      <w:r w:rsidRPr="009C59FA">
        <w:rPr>
          <w:rFonts w:ascii="GHEA Grapalat" w:hAnsi="GHEA Grapalat"/>
        </w:rPr>
        <w:t xml:space="preserve">), до 11:00 часов </w:t>
      </w:r>
      <w:r w:rsidR="008C379A" w:rsidRPr="008C379A">
        <w:rPr>
          <w:rFonts w:ascii="GHEA Grapalat" w:hAnsi="GHEA Grapalat"/>
        </w:rPr>
        <w:t>8</w:t>
      </w:r>
      <w:r w:rsidRPr="009C59FA">
        <w:rPr>
          <w:rFonts w:ascii="GHEA Grapalat" w:hAnsi="GHEA Grapalat"/>
        </w:rPr>
        <w:t>-го дня  с даты опубликования настоящего объявления.</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Кроме армянского языка заявки могут быть поданы также на английском или русском языке.</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 xml:space="preserve">Вскрытие заявок будет проводиться в электронной форме, посредством системы электронных закупок Armeps, в 11:00 часов </w:t>
      </w:r>
      <w:r w:rsidR="008C379A" w:rsidRPr="008C379A">
        <w:rPr>
          <w:rFonts w:ascii="GHEA Grapalat" w:hAnsi="GHEA Grapalat"/>
        </w:rPr>
        <w:t>8</w:t>
      </w:r>
      <w:r w:rsidRPr="009C59FA">
        <w:rPr>
          <w:rFonts w:ascii="GHEA Grapalat" w:hAnsi="GHEA Grapalat"/>
        </w:rPr>
        <w:t>-ои день со дня опубликования настоящего объявления.</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rsidR="009C59FA" w:rsidRPr="009C59FA" w:rsidRDefault="009C59FA" w:rsidP="009C59FA">
      <w:pPr>
        <w:widowControl w:val="0"/>
        <w:spacing w:after="160" w:line="360" w:lineRule="auto"/>
        <w:ind w:firstLine="567"/>
        <w:jc w:val="both"/>
        <w:rPr>
          <w:rFonts w:ascii="GHEA Grapalat" w:hAnsi="GHEA Grapalat"/>
          <w:sz w:val="20"/>
          <w:szCs w:val="20"/>
        </w:rPr>
      </w:pPr>
      <w:r w:rsidRPr="009C59FA">
        <w:rPr>
          <w:rFonts w:ascii="GHEA Grapalat" w:hAnsi="GHEA Grapalat"/>
          <w:sz w:val="20"/>
          <w:szCs w:val="20"/>
        </w:rPr>
        <w:t>Для получения дополнительной информации, связанной с настоящим объявлением, можете обратиться к секретарю Оценочной комиссии</w:t>
      </w:r>
    </w:p>
    <w:p w:rsidR="009C59FA" w:rsidRPr="009C59FA" w:rsidRDefault="009C59FA" w:rsidP="009C59FA">
      <w:pPr>
        <w:widowControl w:val="0"/>
        <w:jc w:val="both"/>
        <w:rPr>
          <w:rFonts w:ascii="GHEA Grapalat" w:hAnsi="GHEA Grapalat"/>
          <w:sz w:val="20"/>
          <w:szCs w:val="20"/>
        </w:rPr>
      </w:pPr>
      <w:r w:rsidRPr="009C59FA">
        <w:rPr>
          <w:rFonts w:ascii="GHEA Grapalat" w:hAnsi="GHEA Grapalat"/>
          <w:sz w:val="20"/>
          <w:szCs w:val="20"/>
        </w:rPr>
        <w:t>Мартик Налбандян</w:t>
      </w:r>
    </w:p>
    <w:p w:rsidR="009C59FA" w:rsidRDefault="009C59FA" w:rsidP="009C59FA">
      <w:pPr>
        <w:widowControl w:val="0"/>
        <w:spacing w:after="160" w:line="360" w:lineRule="auto"/>
        <w:ind w:left="2268" w:firstLine="11"/>
        <w:jc w:val="both"/>
        <w:rPr>
          <w:rFonts w:ascii="GHEA Grapalat" w:hAnsi="GHEA Grapalat"/>
          <w:sz w:val="20"/>
          <w:szCs w:val="20"/>
        </w:rPr>
      </w:pPr>
      <w:r w:rsidRPr="009C59FA">
        <w:rPr>
          <w:rFonts w:ascii="GHEA Grapalat" w:hAnsi="GHEA Grapalat"/>
          <w:sz w:val="20"/>
          <w:szCs w:val="20"/>
        </w:rPr>
        <w:t xml:space="preserve">Телефон 060 620 583       Электронная почта </w:t>
      </w:r>
      <w:hyperlink r:id="rId10" w:history="1">
        <w:r w:rsidRPr="003E630B">
          <w:rPr>
            <w:rStyle w:val="Hyperlink"/>
            <w:rFonts w:ascii="GHEA Grapalat" w:hAnsi="GHEA Grapalat"/>
            <w:sz w:val="20"/>
            <w:szCs w:val="20"/>
          </w:rPr>
          <w:t>m.nalbandyan@mfa.am</w:t>
        </w:r>
      </w:hyperlink>
    </w:p>
    <w:p w:rsidR="009C59FA" w:rsidRPr="009C59FA" w:rsidRDefault="009C59FA" w:rsidP="009C59FA">
      <w:pPr>
        <w:widowControl w:val="0"/>
        <w:spacing w:after="160" w:line="360" w:lineRule="auto"/>
        <w:ind w:left="2268" w:firstLine="11"/>
        <w:jc w:val="both"/>
        <w:rPr>
          <w:rFonts w:ascii="GHEA Grapalat" w:hAnsi="GHEA Grapalat"/>
          <w:sz w:val="20"/>
          <w:szCs w:val="20"/>
        </w:rPr>
      </w:pPr>
      <w:r w:rsidRPr="009C59FA">
        <w:rPr>
          <w:rFonts w:ascii="GHEA Grapalat" w:hAnsi="GHEA Grapalat"/>
          <w:sz w:val="20"/>
          <w:szCs w:val="20"/>
        </w:rPr>
        <w:t>Заказчик Министерство иностранних дел РА</w:t>
      </w: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9C59FA" w:rsidP="00B46D58">
      <w:pPr>
        <w:pStyle w:val="BodyText"/>
        <w:widowControl w:val="0"/>
        <w:spacing w:after="160"/>
        <w:ind w:right="-7" w:firstLine="567"/>
        <w:jc w:val="center"/>
        <w:rPr>
          <w:rFonts w:ascii="GHEA Grapalat" w:hAnsi="GHEA Grapalat"/>
        </w:rPr>
      </w:pPr>
      <w:r w:rsidRPr="009C59FA">
        <w:rPr>
          <w:rFonts w:ascii="GHEA Grapalat" w:hAnsi="GHEA Grapalat"/>
          <w:i/>
        </w:rPr>
        <w:t>Министерство иностранних дел РА</w:t>
      </w: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9C59FA" w:rsidRPr="009C59FA" w:rsidRDefault="009C59FA" w:rsidP="009C59FA">
      <w:pPr>
        <w:spacing w:line="360" w:lineRule="auto"/>
        <w:jc w:val="both"/>
        <w:rPr>
          <w:rFonts w:ascii="GHEA Grapalat" w:hAnsi="GHEA Grapalat"/>
          <w:i/>
        </w:rPr>
      </w:pPr>
      <w:r w:rsidRPr="009C59FA">
        <w:rPr>
          <w:rFonts w:ascii="GHEA Grapalat" w:hAnsi="GHEA Grapalat"/>
          <w:i/>
        </w:rPr>
        <w:t xml:space="preserve">НА ЗАПРОСЕ КОТИРОВОК, ОБЪЯВЛЕННЫЙ С ЦЕЛЬЮ ПРИОБРЕТЕНИЯ СТРАХОВЫЕ УСЛУГИ, СВЯЗАННЫЕ С ТРАНСПОРТНЫМИ СРЕДСТВАМИ ДЛЯ НУЖД МИНИСТЕРСТВО ИНОСТРАННИХ ДЕЛ </w:t>
      </w:r>
    </w:p>
    <w:p w:rsidR="000763E5" w:rsidRDefault="000763E5"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1"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2" w:history="1">
        <w:r w:rsidRPr="00506832">
          <w:rPr>
            <w:rStyle w:val="Hyperlink"/>
            <w:rFonts w:ascii="Sylfaen" w:hAnsi="Sylfaen"/>
            <w:lang w:val="hy-AM"/>
          </w:rPr>
          <w:t>http://gnumner.am/hy/page/ughecuycner_dzernarkner</w:t>
        </w:r>
      </w:hyperlink>
    </w:p>
    <w:p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9C59FA" w:rsidP="00B46D58">
      <w:pPr>
        <w:widowControl w:val="0"/>
        <w:spacing w:after="160"/>
        <w:ind w:firstLine="567"/>
        <w:jc w:val="center"/>
        <w:rPr>
          <w:rFonts w:ascii="GHEA Grapalat" w:hAnsi="GHEA Grapalat"/>
        </w:rPr>
      </w:pPr>
      <w:r w:rsidRPr="009C59FA">
        <w:rPr>
          <w:rFonts w:ascii="GHEA Grapalat" w:hAnsi="GHEA Grapalat"/>
        </w:rPr>
        <w:t>СТРАХОВЫЕ УСЛУГИ, СВЯЗАННЫЕ С ТРАНСПОРТНЫМИ СРЕДСТВАМИ ДЛЯ НУЖД МИНИСТЕРСТВО ИНОСТРАННИХ ДЕЛ РА</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w:t>
      </w:r>
      <w:r w:rsidR="003767EA" w:rsidRPr="003767EA">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3767EA" w:rsidRPr="003767EA">
        <w:rPr>
          <w:rFonts w:ascii="GHEA Grapalat" w:hAnsi="GHEA Grapalat"/>
          <w:b/>
        </w:rPr>
        <w:t>НА 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3767EA" w:rsidRPr="003767EA">
        <w:rPr>
          <w:rFonts w:ascii="GHEA Grapalat" w:hAnsi="GHEA Grapalat"/>
          <w:spacing w:val="-6"/>
        </w:rPr>
        <w:t>на запрос котировок</w:t>
      </w:r>
      <w:r w:rsidR="00096865" w:rsidRPr="006D2DF7">
        <w:rPr>
          <w:rFonts w:ascii="GHEA Grapalat" w:hAnsi="GHEA Grapalat"/>
          <w:spacing w:val="-6"/>
        </w:rPr>
        <w:t xml:space="preserve">, проводимом под кодом </w:t>
      </w:r>
      <w:r w:rsidR="009C59FA" w:rsidRPr="009C59FA">
        <w:rPr>
          <w:rFonts w:ascii="GHEA Grapalat" w:hAnsi="GHEA Grapalat"/>
          <w:spacing w:val="-6"/>
        </w:rPr>
        <w:t>ԱԳՆ-ԳՀԾՁԲ-23/0</w:t>
      </w:r>
      <w:r w:rsidR="007F0394">
        <w:rPr>
          <w:rFonts w:ascii="GHEA Grapalat" w:hAnsi="GHEA Grapalat"/>
          <w:spacing w:val="-6"/>
          <w:lang w:val="hy-AM"/>
        </w:rPr>
        <w:t>3</w:t>
      </w:r>
      <w:r w:rsidR="009C59FA" w:rsidRPr="009C59FA">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84FB3" w:rsidRPr="00684FB3">
        <w:rPr>
          <w:rFonts w:ascii="GHEA Grapalat" w:hAnsi="GHEA Grapalat"/>
          <w:i w:val="0"/>
          <w:sz w:val="24"/>
          <w:szCs w:val="24"/>
        </w:rPr>
        <w:t xml:space="preserve">страховые услуги, связанные с транспортными средствами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684FB3" w:rsidRPr="00684FB3">
        <w:rPr>
          <w:rFonts w:ascii="GHEA Grapalat" w:hAnsi="GHEA Grapalat"/>
          <w:i w:val="0"/>
          <w:sz w:val="24"/>
          <w:szCs w:val="24"/>
        </w:rPr>
        <w:t>министерство иностранних дел РА</w:t>
      </w:r>
      <w:r w:rsidRPr="009044F1">
        <w:rPr>
          <w:rFonts w:ascii="GHEA Grapalat" w:hAnsi="GHEA Grapalat"/>
          <w:i w:val="0"/>
          <w:sz w:val="24"/>
          <w:szCs w:val="24"/>
        </w:rPr>
        <w:t>, которые сгруппированы в лоты "</w:t>
      </w:r>
      <w:r w:rsidR="00684FB3" w:rsidRPr="003767E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rsidTr="001A6383">
        <w:trPr>
          <w:trHeight w:val="736"/>
          <w:jc w:val="center"/>
        </w:trPr>
        <w:tc>
          <w:tcPr>
            <w:tcW w:w="2917" w:type="dxa"/>
            <w:gridSpan w:val="2"/>
            <w:vAlign w:val="center"/>
          </w:tcPr>
          <w:p w:rsidR="001A6383" w:rsidRPr="001A6383" w:rsidRDefault="001A6383" w:rsidP="00B46D58">
            <w:pPr>
              <w:pStyle w:val="BodyTextIndent2"/>
              <w:widowControl w:val="0"/>
              <w:spacing w:after="120" w:line="240" w:lineRule="auto"/>
              <w:ind w:firstLine="0"/>
              <w:jc w:val="center"/>
              <w:rPr>
                <w:rFonts w:ascii="GHEA Grapalat" w:hAnsi="GHEA Grapalat"/>
                <w:b/>
                <w:i/>
              </w:rPr>
            </w:pPr>
          </w:p>
          <w:p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rsidTr="001A6383">
        <w:trPr>
          <w:jc w:val="center"/>
          <w:ins w:id="0" w:author="Vardan" w:date="2022-05-29T21:53:00Z"/>
        </w:trPr>
        <w:tc>
          <w:tcPr>
            <w:tcW w:w="1035" w:type="dxa"/>
            <w:vAlign w:val="center"/>
          </w:tcPr>
          <w:p w:rsidR="001A6383" w:rsidRPr="006E79F9" w:rsidRDefault="001A6383" w:rsidP="00B46D58">
            <w:pPr>
              <w:pStyle w:val="BodyTextIndent2"/>
              <w:widowControl w:val="0"/>
              <w:spacing w:after="120" w:line="240" w:lineRule="auto"/>
              <w:ind w:firstLine="0"/>
              <w:jc w:val="center"/>
              <w:rPr>
                <w:ins w:id="1"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rsidR="001A6383" w:rsidRPr="001A6383" w:rsidRDefault="001A6383" w:rsidP="00B46D58">
            <w:pPr>
              <w:pStyle w:val="BodyTextIndent2"/>
              <w:widowControl w:val="0"/>
              <w:spacing w:after="120" w:line="240" w:lineRule="auto"/>
              <w:ind w:firstLine="0"/>
              <w:jc w:val="center"/>
              <w:rPr>
                <w:ins w:id="2"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rsidR="001A6383" w:rsidRPr="009044F1" w:rsidRDefault="001A6383" w:rsidP="00B46D58">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161E41" w:rsidRPr="009044F1" w:rsidTr="001A6383">
        <w:trPr>
          <w:jc w:val="center"/>
        </w:trPr>
        <w:tc>
          <w:tcPr>
            <w:tcW w:w="1035" w:type="dxa"/>
            <w:vAlign w:val="center"/>
          </w:tcPr>
          <w:p w:rsidR="00161E41" w:rsidRPr="009044F1" w:rsidRDefault="00161E41"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rsidR="00161E41" w:rsidRPr="007F0394" w:rsidRDefault="007F0394" w:rsidP="00161E41">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17000</w:t>
            </w:r>
          </w:p>
        </w:tc>
        <w:tc>
          <w:tcPr>
            <w:tcW w:w="6317" w:type="dxa"/>
            <w:vAlign w:val="center"/>
          </w:tcPr>
          <w:p w:rsidR="00161E41" w:rsidRPr="00897E46" w:rsidRDefault="00897E46" w:rsidP="00B46D58">
            <w:pPr>
              <w:pStyle w:val="BodyTextIndent2"/>
              <w:widowControl w:val="0"/>
              <w:spacing w:after="120" w:line="240" w:lineRule="auto"/>
              <w:ind w:firstLine="0"/>
              <w:rPr>
                <w:rFonts w:ascii="GHEA Grapalat" w:hAnsi="GHEA Grapalat"/>
                <w:sz w:val="24"/>
                <w:szCs w:val="24"/>
                <w:vertAlign w:val="subscript"/>
              </w:rPr>
            </w:pPr>
            <w:r w:rsidRPr="00897E46">
              <w:rPr>
                <w:rFonts w:ascii="GHEA Grapalat" w:hAnsi="GHEA Grapalat"/>
                <w:sz w:val="24"/>
                <w:szCs w:val="24"/>
              </w:rPr>
              <w:t>страховые услуги, связанные с транспортными средствами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F85D0C" w:rsidRPr="00830700" w:rsidRDefault="00F85D0C" w:rsidP="00B46D58">
      <w:pPr>
        <w:widowControl w:val="0"/>
        <w:spacing w:after="160"/>
        <w:jc w:val="center"/>
        <w:rPr>
          <w:rFonts w:ascii="GHEA Grapalat" w:hAnsi="GHEA Grapalat"/>
          <w:b/>
        </w:rPr>
      </w:pPr>
    </w:p>
    <w:p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Default="00BA3554" w:rsidP="002E220F">
      <w:pPr>
        <w:widowControl w:val="0"/>
        <w:tabs>
          <w:tab w:val="left" w:pos="1134"/>
        </w:tabs>
        <w:ind w:firstLine="567"/>
        <w:jc w:val="both"/>
        <w:rPr>
          <w:ins w:id="4"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rsidR="00FA0212" w:rsidRDefault="00FA0212" w:rsidP="00B46D58">
      <w:pPr>
        <w:widowControl w:val="0"/>
        <w:tabs>
          <w:tab w:val="left" w:pos="1134"/>
        </w:tabs>
        <w:spacing w:after="160"/>
        <w:ind w:firstLine="567"/>
        <w:jc w:val="both"/>
        <w:rPr>
          <w:rFonts w:ascii="GHEA Grapalat" w:hAnsi="GHEA Grapalat"/>
          <w:lang w:val="hy-AM"/>
        </w:rPr>
      </w:pPr>
    </w:p>
    <w:p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w:t>
      </w:r>
      <w:r w:rsidRPr="009044F1">
        <w:rPr>
          <w:rFonts w:ascii="GHEA Grapalat" w:hAnsi="GHEA Grapalat"/>
          <w:color w:val="000000"/>
        </w:rPr>
        <w:lastRenderedPageBreak/>
        <w:t>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4D28ED" w:rsidRDefault="00D5674E" w:rsidP="006A1FFF">
      <w:pPr>
        <w:widowControl w:val="0"/>
        <w:tabs>
          <w:tab w:val="left" w:pos="1134"/>
        </w:tabs>
        <w:spacing w:after="160"/>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6A1FFF" w:rsidRPr="009044F1" w:rsidRDefault="00096865" w:rsidP="006A1FFF">
      <w:pPr>
        <w:widowControl w:val="0"/>
        <w:tabs>
          <w:tab w:val="left" w:pos="1134"/>
        </w:tabs>
        <w:spacing w:after="160"/>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w:t>
      </w:r>
      <w:r w:rsidR="000A6B75" w:rsidRPr="009044F1">
        <w:rPr>
          <w:rFonts w:ascii="GHEA Grapalat" w:hAnsi="GHEA Grapalat"/>
          <w:sz w:val="24"/>
          <w:szCs w:val="24"/>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установленным </w:t>
      </w:r>
      <w:r w:rsidR="00F9791A" w:rsidRPr="00F9791A">
        <w:rPr>
          <w:rFonts w:ascii="GHEA Grapalat" w:hAnsi="GHEA Grapalat"/>
          <w:lang w:val="hy-AM"/>
        </w:rPr>
        <w:lastRenderedPageBreak/>
        <w:t>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2"/>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3767EA" w:rsidRPr="003767EA">
        <w:rPr>
          <w:rFonts w:ascii="GHEA Grapalat" w:hAnsi="GHEA Grapalat"/>
          <w:sz w:val="24"/>
          <w:szCs w:val="24"/>
        </w:rPr>
        <w:t>на запрос котировок</w:t>
      </w:r>
      <w:r w:rsidRPr="009044F1">
        <w:rPr>
          <w:rFonts w:ascii="GHEA Grapalat" w:hAnsi="GHEA Grapalat"/>
          <w:sz w:val="24"/>
          <w:szCs w:val="24"/>
        </w:rPr>
        <w:t>.</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897E46" w:rsidRPr="00897E46">
        <w:rPr>
          <w:rFonts w:ascii="GHEA Grapalat" w:hAnsi="GHEA Grapalat"/>
          <w:sz w:val="24"/>
          <w:szCs w:val="24"/>
        </w:rPr>
        <w:t>11:00</w:t>
      </w:r>
      <w:r w:rsidRPr="009044F1">
        <w:rPr>
          <w:rFonts w:ascii="GHEA Grapalat" w:hAnsi="GHEA Grapalat"/>
          <w:sz w:val="24"/>
          <w:szCs w:val="24"/>
        </w:rPr>
        <w:t xml:space="preserve">" часов </w:t>
      </w:r>
      <w:r w:rsidR="00897E46" w:rsidRPr="00897E46">
        <w:rPr>
          <w:rFonts w:ascii="GHEA Grapalat" w:hAnsi="GHEA Grapalat"/>
          <w:sz w:val="24"/>
          <w:szCs w:val="24"/>
        </w:rPr>
        <w:t>7</w:t>
      </w:r>
      <w:r w:rsidRPr="009044F1">
        <w:rPr>
          <w:rFonts w:ascii="GHEA Grapalat" w:hAnsi="GHEA Grapalat"/>
          <w:sz w:val="24"/>
          <w:szCs w:val="24"/>
        </w:rPr>
        <w:t>-го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9B127B">
        <w:rPr>
          <w:rFonts w:ascii="GHEA Grapalat" w:hAnsi="GHEA Grapalat"/>
        </w:rPr>
        <w:t xml:space="preserve"> </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264CC6">
        <w:rPr>
          <w:rStyle w:val="FootnoteReference"/>
          <w:rFonts w:ascii="GHEA Grapalat" w:hAnsi="GHEA Grapalat"/>
        </w:rPr>
        <w:footnoteReference w:customMarkFollows="1" w:id="4"/>
        <w:t>8</w:t>
      </w:r>
    </w:p>
    <w:p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Default="00567BD7">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w:t>
      </w:r>
      <w:r w:rsidRPr="009044F1">
        <w:rPr>
          <w:rFonts w:ascii="GHEA Grapalat" w:hAnsi="GHEA Grapalat"/>
        </w:rPr>
        <w:lastRenderedPageBreak/>
        <w:t>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732678" w:rsidRDefault="00732678"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-итоговая цена, предложенная отобранным участником,</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 xml:space="preserve">налог </w:t>
      </w:r>
      <w:r w:rsidRPr="00147FD7">
        <w:rPr>
          <w:rFonts w:ascii="GHEA Grapalat" w:hAnsi="GHEA Grapalat"/>
          <w:sz w:val="24"/>
          <w:szCs w:val="24"/>
        </w:rPr>
        <w:lastRenderedPageBreak/>
        <w:t>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567BD7" w:rsidRDefault="00567BD7">
      <w:pPr>
        <w:rPr>
          <w:rFonts w:ascii="GHEA Grapalat" w:hAnsi="GHEA Grapalat"/>
          <w:b/>
        </w:rPr>
      </w:pPr>
      <w:r>
        <w:rPr>
          <w:rFonts w:ascii="GHEA Grapalat" w:hAnsi="GHEA Grapalat"/>
          <w:b/>
        </w:rPr>
        <w:br w:type="page"/>
      </w: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8C379A">
        <w:rPr>
          <w:rFonts w:ascii="GHEA Grapalat" w:hAnsi="GHEA Grapalat"/>
          <w:sz w:val="24"/>
          <w:szCs w:val="24"/>
          <w:lang w:val="en-US"/>
        </w:rPr>
        <w:t>8</w:t>
      </w:r>
      <w:bookmarkStart w:id="8" w:name="_GoBack"/>
      <w:bookmarkEnd w:id="8"/>
      <w:r w:rsidRPr="009044F1">
        <w:rPr>
          <w:rFonts w:ascii="GHEA Grapalat" w:hAnsi="GHEA Grapalat"/>
          <w:sz w:val="24"/>
          <w:szCs w:val="24"/>
        </w:rPr>
        <w:t xml:space="preserve">-ый день в </w:t>
      </w:r>
      <w:r w:rsidR="00897E46" w:rsidRPr="00897E46">
        <w:rPr>
          <w:rFonts w:ascii="GHEA Grapalat" w:hAnsi="GHEA Grapalat"/>
          <w:sz w:val="24"/>
          <w:szCs w:val="24"/>
        </w:rPr>
        <w:t>11:00</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897E46" w:rsidRPr="00897E46">
        <w:rPr>
          <w:rFonts w:ascii="GHEA Grapalat" w:hAnsi="GHEA Grapalat"/>
          <w:i w:val="0"/>
          <w:sz w:val="24"/>
          <w:szCs w:val="24"/>
        </w:rPr>
        <w:t>Республики Армения по курсу ЦБ РА</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w:t>
      </w:r>
      <w:r w:rsidRPr="009044F1">
        <w:rPr>
          <w:rFonts w:ascii="GHEA Grapalat" w:hAnsi="GHEA Grapalat"/>
          <w:sz w:val="24"/>
          <w:szCs w:val="24"/>
        </w:rPr>
        <w:lastRenderedPageBreak/>
        <w:t xml:space="preserve">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9"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lastRenderedPageBreak/>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F3676" w:rsidRPr="00A928B7" w:rsidRDefault="00A928B7" w:rsidP="00A928B7">
      <w:pPr>
        <w:widowControl w:val="0"/>
        <w:ind w:left="-502"/>
        <w:contextualSpacing/>
        <w:jc w:val="both"/>
        <w:rPr>
          <w:ins w:id="10"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w:t>
      </w:r>
      <w:r w:rsidRPr="009044F1">
        <w:rPr>
          <w:rFonts w:ascii="GHEA Grapalat" w:hAnsi="GHEA Grapalat"/>
          <w:spacing w:val="-6"/>
          <w:sz w:val="24"/>
          <w:szCs w:val="24"/>
        </w:rPr>
        <w:lastRenderedPageBreak/>
        <w:t>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F6AFB" w:rsidRDefault="00583092" w:rsidP="00B46D58">
      <w:pPr>
        <w:pStyle w:val="BodyTextIndent2"/>
        <w:widowControl w:val="0"/>
        <w:spacing w:after="160" w:line="240" w:lineRule="auto"/>
        <w:ind w:firstLine="567"/>
        <w:rPr>
          <w:ins w:id="11"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897E46">
        <w:rPr>
          <w:rFonts w:ascii="GHEA Grapalat" w:hAnsi="GHEA Grapalat"/>
          <w:sz w:val="24"/>
          <w:szCs w:val="24"/>
          <w:highlight w:val="yellow"/>
        </w:rPr>
        <w:t>"</w:t>
      </w:r>
      <w:r w:rsidR="00D5443D" w:rsidRPr="00897E46">
        <w:rPr>
          <w:rFonts w:ascii="GHEA Grapalat" w:hAnsi="GHEA Grapalat"/>
          <w:sz w:val="24"/>
          <w:szCs w:val="24"/>
          <w:highlight w:val="yellow"/>
        </w:rPr>
        <w:t xml:space="preserve"> </w:t>
      </w:r>
      <w:r w:rsidR="00897E46" w:rsidRPr="00897E46">
        <w:rPr>
          <w:rFonts w:ascii="GHEA Grapalat" w:hAnsi="GHEA Grapalat"/>
          <w:sz w:val="24"/>
          <w:szCs w:val="24"/>
          <w:highlight w:val="yellow"/>
        </w:rPr>
        <w:t>10</w:t>
      </w:r>
      <w:r w:rsidRPr="00897E46">
        <w:rPr>
          <w:rFonts w:ascii="GHEA Grapalat" w:hAnsi="GHEA Grapalat"/>
          <w:sz w:val="24"/>
          <w:szCs w:val="24"/>
          <w:highlight w:val="yellow"/>
        </w:rPr>
        <w:t>"</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503411" w:rsidRDefault="001D2159" w:rsidP="00B46D58">
      <w:pPr>
        <w:widowControl w:val="0"/>
        <w:spacing w:after="160"/>
        <w:jc w:val="center"/>
        <w:rPr>
          <w:rFonts w:ascii="GHEA Grapalat" w:hAnsi="GHEA Grapalat"/>
          <w:b/>
        </w:rPr>
      </w:pPr>
    </w:p>
    <w:p w:rsidR="001D2159" w:rsidRPr="00503411" w:rsidRDefault="001D2159" w:rsidP="00B46D58">
      <w:pPr>
        <w:widowControl w:val="0"/>
        <w:spacing w:after="160"/>
        <w:jc w:val="center"/>
        <w:rPr>
          <w:rFonts w:ascii="GHEA Grapalat" w:hAnsi="GHEA Grapalat"/>
          <w:b/>
        </w:rPr>
      </w:pPr>
    </w:p>
    <w:p w:rsidR="00D544C1" w:rsidRDefault="00D544C1" w:rsidP="00B46D58">
      <w:pPr>
        <w:widowControl w:val="0"/>
        <w:spacing w:after="160"/>
        <w:jc w:val="center"/>
        <w:rPr>
          <w:rFonts w:ascii="GHEA Grapalat" w:hAnsi="GHEA Grapalat"/>
          <w:b/>
        </w:rPr>
      </w:pPr>
    </w:p>
    <w:p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rsidR="00D544C1" w:rsidRPr="009044F1" w:rsidRDefault="00D544C1" w:rsidP="00B46D58">
      <w:pPr>
        <w:widowControl w:val="0"/>
        <w:spacing w:after="160"/>
        <w:jc w:val="center"/>
        <w:rPr>
          <w:rFonts w:ascii="GHEA Grapalat" w:hAnsi="GHEA Grapalat" w:cs="Arial"/>
          <w:b/>
          <w:iCs/>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w:t>
      </w:r>
      <w:r w:rsidR="00D80959" w:rsidRPr="00DF59E9">
        <w:rPr>
          <w:rFonts w:ascii="GHEA Grapalat" w:hAnsi="GHEA Grapalat"/>
        </w:rPr>
        <w:lastRenderedPageBreak/>
        <w:t xml:space="preserve">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503411" w:rsidRDefault="001D2159" w:rsidP="00B46D58">
      <w:pPr>
        <w:widowControl w:val="0"/>
        <w:spacing w:after="160"/>
        <w:jc w:val="center"/>
        <w:rPr>
          <w:rFonts w:ascii="GHEA Grapalat" w:hAnsi="GHEA Grapalat"/>
          <w:b/>
        </w:rPr>
      </w:pPr>
    </w:p>
    <w:p w:rsidR="00155668" w:rsidRDefault="00155668"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предоплаты</w:t>
      </w:r>
      <w:r w:rsidR="004C0E39" w:rsidRPr="00681C1F">
        <w:rPr>
          <w:rFonts w:ascii="GHEA Grapalat" w:hAnsi="GHEA Grapalat"/>
          <w:color w:val="000000" w:themeColor="text1"/>
        </w:rPr>
        <w:t>)</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rsidR="00226D65" w:rsidRPr="000406CC" w:rsidRDefault="00A6609C" w:rsidP="00CF7623">
      <w:pPr>
        <w:widowControl w:val="0"/>
        <w:tabs>
          <w:tab w:val="left" w:pos="1276"/>
        </w:tabs>
        <w:spacing w:after="160"/>
        <w:ind w:firstLine="567"/>
        <w:jc w:val="both"/>
        <w:rPr>
          <w:rFonts w:ascii="GHEA Grapalat" w:hAnsi="GHEA Grapalat"/>
        </w:rPr>
      </w:pPr>
      <w:r w:rsidRPr="000406CC">
        <w:rPr>
          <w:rFonts w:ascii="GHEA Grapalat" w:hAnsi="GHEA Grapalat"/>
        </w:rPr>
        <w:t xml:space="preserve">10.2 </w:t>
      </w:r>
      <w:r w:rsidR="008C5F2A" w:rsidRPr="000406CC">
        <w:rPr>
          <w:rFonts w:ascii="GHEA Grapalat" w:hAnsi="GHEA Grapalat"/>
        </w:rPr>
        <w:t xml:space="preserve">Размер обеспечения квалификации равен </w:t>
      </w:r>
      <w:r w:rsidR="000E1AD4">
        <w:rPr>
          <w:rFonts w:ascii="GHEA Grapalat" w:hAnsi="GHEA Grapalat"/>
        </w:rPr>
        <w:t xml:space="preserve">пятнадцати </w:t>
      </w:r>
      <w:r w:rsidR="00BA3D6F">
        <w:rPr>
          <w:rFonts w:ascii="GHEA Grapalat" w:hAnsi="GHEA Grapalat"/>
        </w:rPr>
        <w:t>процентам</w:t>
      </w:r>
      <w:r w:rsidR="008C5F2A" w:rsidRPr="000406CC">
        <w:rPr>
          <w:rFonts w:ascii="GHEA Grapalat" w:hAnsi="GHEA Grapalat"/>
        </w:rPr>
        <w:t xml:space="preserve"> </w:t>
      </w:r>
      <w:r w:rsidR="004C0E39">
        <w:rPr>
          <w:rFonts w:ascii="GHEA Grapalat" w:hAnsi="GHEA Grapalat"/>
        </w:rPr>
        <w:t xml:space="preserve">от </w:t>
      </w:r>
      <w:r w:rsidR="004C0E39" w:rsidRPr="00123A23">
        <w:rPr>
          <w:rFonts w:ascii="GHEA Grapalat" w:hAnsi="GHEA Grapalat"/>
        </w:rPr>
        <w:t>цен</w:t>
      </w:r>
      <w:r w:rsidR="004C0E39">
        <w:rPr>
          <w:rFonts w:ascii="GHEA Grapalat" w:hAnsi="GHEA Grapalat"/>
        </w:rPr>
        <w:t>ы</w:t>
      </w:r>
      <w:r w:rsidR="004C0E39" w:rsidRPr="00123A23">
        <w:rPr>
          <w:rFonts w:ascii="GHEA Grapalat" w:hAnsi="GHEA Grapalat"/>
        </w:rPr>
        <w:t xml:space="preserve"> закупки </w:t>
      </w:r>
      <w:r w:rsidR="000E1AD4">
        <w:rPr>
          <w:rFonts w:ascii="GHEA Grapalat" w:hAnsi="GHEA Grapalat"/>
        </w:rPr>
        <w:t>услуг</w:t>
      </w:r>
      <w:r w:rsidR="004C0E39" w:rsidRPr="00123A23">
        <w:rPr>
          <w:rFonts w:ascii="GHEA Grapalat" w:hAnsi="GHEA Grapalat"/>
        </w:rPr>
        <w:t xml:space="preserve"> закуп</w:t>
      </w:r>
      <w:r w:rsidR="004C0E39">
        <w:rPr>
          <w:rFonts w:ascii="GHEA Grapalat" w:hAnsi="GHEA Grapalat"/>
        </w:rPr>
        <w:t>аемых</w:t>
      </w:r>
      <w:r w:rsidR="004C0E39" w:rsidRPr="00123A23">
        <w:rPr>
          <w:rFonts w:ascii="GHEA Grapalat" w:hAnsi="GHEA Grapalat"/>
        </w:rPr>
        <w:t xml:space="preserve"> в рамках данной процедуры</w:t>
      </w:r>
      <w:r w:rsidR="008C5F2A" w:rsidRPr="000406CC">
        <w:rPr>
          <w:rFonts w:ascii="GHEA Grapalat" w:hAnsi="GHEA Grapalat"/>
        </w:rPr>
        <w:t>.</w:t>
      </w:r>
      <w:r w:rsidR="004701DE">
        <w:rPr>
          <w:rFonts w:ascii="GHEA Grapalat" w:hAnsi="GHEA Grapalat"/>
        </w:rPr>
        <w:t xml:space="preserve"> </w:t>
      </w:r>
      <w:r w:rsidR="00CB6CA3" w:rsidRPr="002C42AD">
        <w:rPr>
          <w:rFonts w:ascii="GHEA Grapalat" w:hAnsi="GHEA Grapalat"/>
        </w:rPr>
        <w:t xml:space="preserve">Если цена закупки </w:t>
      </w:r>
      <w:r w:rsidR="00CB6CA3">
        <w:rPr>
          <w:rFonts w:ascii="GHEA Grapalat" w:hAnsi="GHEA Grapalat"/>
        </w:rPr>
        <w:t>услуг</w:t>
      </w:r>
      <w:r w:rsidR="00CB6CA3" w:rsidRPr="002C42AD">
        <w:rPr>
          <w:rFonts w:ascii="GHEA Grapalat" w:hAnsi="GHEA Grapalat"/>
        </w:rPr>
        <w:t xml:space="preserve"> меньше цены заключаемого договора, то размер обеспечения </w:t>
      </w:r>
      <w:r w:rsidR="00CB6CA3">
        <w:rPr>
          <w:rFonts w:ascii="GHEA Grapalat" w:hAnsi="GHEA Grapalat"/>
        </w:rPr>
        <w:t>квалификации</w:t>
      </w:r>
      <w:r w:rsidR="00CB6CA3" w:rsidRPr="002C42AD">
        <w:rPr>
          <w:rFonts w:ascii="GHEA Grapalat" w:hAnsi="GHEA Grapalat"/>
        </w:rPr>
        <w:t xml:space="preserve"> исчисляется в отношении цены договора</w:t>
      </w:r>
      <w:r w:rsidR="00CB6CA3">
        <w:rPr>
          <w:rFonts w:ascii="GHEA Grapalat" w:hAnsi="GHEA Grapalat"/>
        </w:rPr>
        <w:t>.</w:t>
      </w:r>
      <w:r w:rsidR="00621564">
        <w:rPr>
          <w:rFonts w:ascii="GHEA Grapalat" w:hAnsi="GHEA Grapalat"/>
        </w:rPr>
        <w:t xml:space="preserve"> </w:t>
      </w:r>
      <w:r w:rsidR="001647D2" w:rsidRPr="00CE081E">
        <w:rPr>
          <w:rFonts w:ascii="GHEA Grapalat" w:hAnsi="GHEA Grapalat"/>
        </w:rPr>
        <w:t xml:space="preserve">Обеспечение квалификации представляется в </w:t>
      </w:r>
      <w:r w:rsidR="004B6A49" w:rsidRPr="00CE081E">
        <w:rPr>
          <w:rFonts w:ascii="GHEA Grapalat" w:hAnsi="GHEA Grapalat"/>
        </w:rPr>
        <w:t>виде</w:t>
      </w:r>
      <w:r w:rsidR="001647D2" w:rsidRPr="00CE081E">
        <w:rPr>
          <w:rFonts w:ascii="GHEA Grapalat" w:hAnsi="GHEA Grapalat"/>
        </w:rPr>
        <w:t xml:space="preserve"> </w:t>
      </w:r>
      <w:r w:rsidR="00133EDA" w:rsidRPr="00CE081E">
        <w:rPr>
          <w:rFonts w:ascii="GHEA Grapalat" w:hAnsi="GHEA Grapalat"/>
        </w:rPr>
        <w:t>соглашения о неустойке</w:t>
      </w:r>
      <w:r w:rsidR="00133EDA" w:rsidRPr="00174059">
        <w:rPr>
          <w:rFonts w:ascii="GHEA Grapalat" w:hAnsi="GHEA Grapalat"/>
        </w:rPr>
        <w:t xml:space="preserve"> (приложение 4. 2) или наличных денег, или гарантий, предоставленных банками</w:t>
      </w:r>
      <w:r w:rsidR="00B26643" w:rsidRPr="000406CC">
        <w:rPr>
          <w:rFonts w:ascii="GHEA Grapalat" w:hAnsi="GHEA Grapalat"/>
        </w:rPr>
        <w:t>. Причем  обеспечение</w:t>
      </w:r>
      <w:r w:rsidR="001647D2" w:rsidRPr="000406CC">
        <w:rPr>
          <w:rFonts w:ascii="GHEA Grapalat" w:hAnsi="GHEA Grapalat"/>
        </w:rPr>
        <w:t xml:space="preserve"> должно быть действительным как минимум включительно до </w:t>
      </w:r>
      <w:r w:rsidR="00611884">
        <w:rPr>
          <w:rFonts w:ascii="GHEA Grapalat" w:hAnsi="GHEA Grapalat"/>
        </w:rPr>
        <w:t>20</w:t>
      </w:r>
      <w:r w:rsidR="001647D2" w:rsidRPr="000406CC">
        <w:rPr>
          <w:rFonts w:ascii="GHEA Grapalat" w:hAnsi="GHEA Grapalat"/>
        </w:rPr>
        <w:t xml:space="preserve">-го рабочего дня, следующего за днем полного принятия заказчиком результата выполнения </w:t>
      </w:r>
      <w:r w:rsidR="002649BD" w:rsidRPr="000406CC">
        <w:rPr>
          <w:rFonts w:ascii="GHEA Grapalat" w:hAnsi="GHEA Grapalat"/>
        </w:rPr>
        <w:t>договора</w:t>
      </w:r>
      <w:r w:rsidR="0086443A">
        <w:rPr>
          <w:rFonts w:ascii="GHEA Grapalat" w:hAnsi="GHEA Grapalat"/>
        </w:rPr>
        <w:t>.</w:t>
      </w:r>
      <w:r w:rsidR="00997FFE">
        <w:rPr>
          <w:rFonts w:ascii="GHEA Grapalat" w:hAnsi="GHEA Grapalat"/>
        </w:rPr>
        <w:t xml:space="preserve"> </w:t>
      </w:r>
      <w:r w:rsidR="00997FFE" w:rsidRPr="00C256E1">
        <w:rPr>
          <w:rFonts w:ascii="GHEA Grapalat" w:hAnsi="GHEA Grapalat"/>
          <w:vertAlign w:val="superscript"/>
        </w:rPr>
        <w:t>12</w:t>
      </w:r>
      <w:r w:rsidR="0086443A">
        <w:rPr>
          <w:rFonts w:ascii="GHEA Grapalat" w:hAnsi="GHEA Grapalat"/>
          <w:vertAlign w:val="superscript"/>
        </w:rPr>
        <w:t>.1</w:t>
      </w:r>
      <w:r w:rsidR="00CF7623" w:rsidRPr="000406CC">
        <w:rPr>
          <w:rFonts w:ascii="GHEA Grapalat" w:hAnsi="GHEA Grapalat"/>
        </w:rPr>
        <w:t xml:space="preserve"> </w:t>
      </w:r>
    </w:p>
    <w:p w:rsidR="00CF7623" w:rsidRPr="000406CC" w:rsidRDefault="00CF7623"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rsidR="000C328E" w:rsidRPr="000406CC" w:rsidRDefault="000C328E"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rsidR="002C4FA1" w:rsidRDefault="00CF7623" w:rsidP="00CF7623">
      <w:pPr>
        <w:widowControl w:val="0"/>
        <w:tabs>
          <w:tab w:val="left" w:pos="1276"/>
        </w:tabs>
        <w:spacing w:after="160"/>
        <w:ind w:firstLine="567"/>
        <w:jc w:val="both"/>
        <w:rPr>
          <w:rFonts w:ascii="GHEA Grapalat" w:hAnsi="GHEA Grapalat"/>
        </w:rPr>
      </w:pPr>
      <w:r w:rsidRPr="00692995">
        <w:rPr>
          <w:rFonts w:ascii="GHEA Grapalat" w:hAnsi="GHEA Grapalat"/>
        </w:rPr>
        <w:lastRenderedPageBreak/>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rsidR="00CF7623" w:rsidRPr="009D0F48" w:rsidRDefault="006574FF" w:rsidP="00CF7623">
      <w:pPr>
        <w:widowControl w:val="0"/>
        <w:tabs>
          <w:tab w:val="left" w:pos="1276"/>
        </w:tabs>
        <w:spacing w:after="160"/>
        <w:ind w:firstLine="567"/>
        <w:jc w:val="both"/>
        <w:rPr>
          <w:ins w:id="12"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rsidR="004C0E39" w:rsidRPr="009D0F48" w:rsidRDefault="00B23A55" w:rsidP="004C0E39">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9D0F48" w:rsidRDefault="004C0E39" w:rsidP="00832AB3">
      <w:pPr>
        <w:pStyle w:val="FootnoteText"/>
        <w:jc w:val="both"/>
        <w:rPr>
          <w:ins w:id="13" w:author="Vardan" w:date="2022-05-29T22:18:00Z"/>
          <w:rFonts w:ascii="GHEA Grapalat" w:hAnsi="GHEA Grapalat"/>
          <w:i/>
          <w:sz w:val="18"/>
          <w:szCs w:val="18"/>
        </w:rPr>
      </w:pP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rsidR="00E8513D" w:rsidRPr="009D0F48" w:rsidRDefault="00E8513D" w:rsidP="00832AB3">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rsidR="00E96941" w:rsidRPr="009D0F48" w:rsidRDefault="00832AB3" w:rsidP="00E96941">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4" w:author="Vardan" w:date="2022-10-29T22:38:00Z">
        <w:r w:rsidR="00E96941" w:rsidRPr="009D0F48" w:rsidDel="00F11926">
          <w:rPr>
            <w:rFonts w:ascii="Cambria Math" w:hAnsi="Cambria Math" w:cs="Cambria Math"/>
            <w:i/>
            <w:sz w:val="18"/>
            <w:szCs w:val="18"/>
          </w:rPr>
          <w:delText>․</w:delText>
        </w:r>
      </w:del>
      <w:ins w:id="15"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BC30EA" w:rsidRDefault="00D544C1" w:rsidP="00832AB3">
      <w:pPr>
        <w:pStyle w:val="FootnoteText"/>
        <w:jc w:val="both"/>
        <w:rPr>
          <w:rFonts w:ascii="GHEA Grapalat" w:hAnsi="GHEA Grapalat"/>
          <w:i/>
          <w:sz w:val="18"/>
          <w:szCs w:val="18"/>
        </w:rPr>
      </w:pP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897E46" w:rsidRPr="00897E46">
        <w:rPr>
          <w:rFonts w:ascii="GHEA Grapalat" w:hAnsi="GHEA Grapalat"/>
        </w:rPr>
        <w:t>в одностороннем порядке утвержденного заявления-в виде неустойки (приложение 5.1) или наличных денег”.</w:t>
      </w:r>
      <w:r w:rsidR="001D2159">
        <w:rPr>
          <w:rStyle w:val="FootnoteReference"/>
          <w:rFonts w:ascii="GHEA Grapalat" w:hAnsi="GHEA Grapalat"/>
        </w:rPr>
        <w:footnoteReference w:customMarkFollows="1" w:id="6"/>
        <w:t>13</w:t>
      </w:r>
      <w:r w:rsidR="00375E5E">
        <w:rPr>
          <w:rFonts w:ascii="GHEA Grapalat" w:hAnsi="GHEA Grapalat"/>
        </w:rPr>
        <w:t>.</w:t>
      </w:r>
    </w:p>
    <w:p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w:t>
      </w:r>
      <w:r w:rsidR="0076763C" w:rsidRPr="009044F1">
        <w:rPr>
          <w:rFonts w:ascii="GHEA Grapalat" w:hAnsi="GHEA Grapalat"/>
        </w:rPr>
        <w:lastRenderedPageBreak/>
        <w:t>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720697" w:rsidRPr="000811C1">
        <w:rPr>
          <w:rFonts w:ascii="GHEA Grapalat" w:hAnsi="GHEA Grapalat" w:cs="Sylfaen"/>
        </w:rPr>
        <w:t>обеспечени</w:t>
      </w:r>
      <w:r w:rsidR="00720697">
        <w:rPr>
          <w:rFonts w:ascii="GHEA Grapalat" w:hAnsi="GHEA Grapalat" w:cs="Sylfaen"/>
        </w:rPr>
        <w:t>я</w:t>
      </w:r>
      <w:r w:rsidR="00720697" w:rsidRPr="000811C1">
        <w:rPr>
          <w:rFonts w:ascii="GHEA Grapalat" w:hAnsi="GHEA Grapalat" w:cs="Sylfaen"/>
        </w:rPr>
        <w:t xml:space="preserve"> </w:t>
      </w:r>
      <w:r w:rsidRPr="000811C1">
        <w:rPr>
          <w:rFonts w:ascii="GHEA Grapalat" w:hAnsi="GHEA Grapalat" w:cs="Sylfaen"/>
        </w:rPr>
        <w:t>договора</w:t>
      </w:r>
      <w:r w:rsidR="00720697">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25AFA" w:rsidRDefault="002807DD" w:rsidP="00EA64AF">
      <w:pPr>
        <w:widowControl w:val="0"/>
        <w:tabs>
          <w:tab w:val="left" w:pos="1134"/>
        </w:tabs>
        <w:spacing w:after="160"/>
        <w:ind w:firstLine="567"/>
        <w:jc w:val="both"/>
        <w:rPr>
          <w:rFonts w:ascii="GHEA Grapalat" w:hAnsi="GHEA Grapalat"/>
        </w:rPr>
      </w:pPr>
      <w:r>
        <w:rPr>
          <w:rFonts w:ascii="GHEA Grapalat" w:hAnsi="GHEA Grapalat"/>
          <w:b/>
        </w:rPr>
        <w:t xml:space="preserve"> </w:t>
      </w:r>
      <w:r w:rsidR="00525AFA"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уполномоченному органу</w:t>
      </w:r>
      <w:r w:rsidR="00525AFA" w:rsidRPr="00EA64AF">
        <w:rPr>
          <w:rFonts w:ascii="GHEA Grapalat" w:hAnsi="GHEA Grapalat"/>
          <w:lang w:val="hy-AM"/>
        </w:rPr>
        <w:t>,</w:t>
      </w:r>
      <w:r w:rsidR="00525AFA"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r>
        <w:rPr>
          <w:rFonts w:ascii="GHEA Grapalat" w:hAnsi="GHEA Grapalat"/>
          <w:b/>
        </w:rPr>
        <w:t xml:space="preserve">                </w:t>
      </w:r>
    </w:p>
    <w:p w:rsidR="002807DD" w:rsidRPr="00ED628D" w:rsidRDefault="002807DD" w:rsidP="002807DD">
      <w:pPr>
        <w:rPr>
          <w:rFonts w:ascii="GHEA Grapalat" w:hAnsi="GHEA Grapalat"/>
          <w:b/>
          <w:lang w:val="hy-AM"/>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3D3420">
        <w:rPr>
          <w:rStyle w:val="FootnoteReference"/>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w:t>
      </w:r>
      <w:r w:rsidRPr="009044F1">
        <w:rPr>
          <w:rFonts w:ascii="GHEA Grapalat" w:hAnsi="GHEA Grapalat"/>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Default="003D3420">
      <w:pP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47984" w:rsidRPr="00570BBD" w:rsidRDefault="00E47984" w:rsidP="00E47984">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47984" w:rsidRPr="009044F1" w:rsidRDefault="00E47984" w:rsidP="00E47984">
      <w:pPr>
        <w:widowControl w:val="0"/>
        <w:spacing w:after="160"/>
        <w:jc w:val="both"/>
        <w:rPr>
          <w:ins w:id="16" w:author="Vardan" w:date="2022-05-29T22:22:00Z"/>
          <w:rFonts w:ascii="GHEA Grapalat" w:hAnsi="GHEA Grapalat" w:cs="Sylfaen"/>
          <w:b/>
        </w:rPr>
      </w:pPr>
    </w:p>
    <w:p w:rsidR="00E47984" w:rsidRPr="009044F1" w:rsidRDefault="00E47984" w:rsidP="00B46D58">
      <w:pPr>
        <w:widowControl w:val="0"/>
        <w:spacing w:after="160"/>
        <w:ind w:firstLine="567"/>
        <w:jc w:val="both"/>
        <w:rPr>
          <w:ins w:id="17" w:author="Vardan" w:date="2022-05-29T22:22:00Z"/>
          <w:rFonts w:ascii="GHEA Grapalat" w:hAnsi="GHEA Grapalat" w:cs="Sylfaen"/>
          <w:b/>
        </w:rPr>
      </w:pPr>
    </w:p>
    <w:p w:rsidR="00AE679C" w:rsidRPr="009044F1" w:rsidDel="00E47984" w:rsidRDefault="00AE679C" w:rsidP="00B46D58">
      <w:pPr>
        <w:widowControl w:val="0"/>
        <w:spacing w:after="160"/>
        <w:jc w:val="center"/>
        <w:rPr>
          <w:del w:id="18" w:author="Vardan" w:date="2022-05-29T22:21:00Z"/>
          <w:rFonts w:ascii="GHEA Grapalat" w:hAnsi="GHEA Grapalat" w:cs="Sylfaen"/>
          <w:b/>
        </w:rPr>
      </w:pPr>
    </w:p>
    <w:p w:rsidR="004373E3" w:rsidRDefault="004373E3" w:rsidP="00B46D58">
      <w:pPr>
        <w:rPr>
          <w:rFonts w:ascii="GHEA Grapalat" w:hAnsi="GHEA Grapalat"/>
          <w:b/>
        </w:rPr>
      </w:pPr>
      <w:del w:id="19" w:author="Vardan" w:date="2022-05-29T22:21:00Z">
        <w:r w:rsidDel="00E47984">
          <w:rPr>
            <w:rFonts w:ascii="GHEA Grapalat" w:hAnsi="GHEA Grapalat"/>
            <w:b/>
          </w:rPr>
          <w:br w:type="page"/>
        </w:r>
      </w:del>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3767EA" w:rsidRPr="003767E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8"/>
        <w:t>15</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 xml:space="preserve">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w:t>
      </w:r>
      <w:r w:rsidR="008626E5" w:rsidRPr="009044F1">
        <w:rPr>
          <w:rFonts w:ascii="GHEA Grapalat" w:hAnsi="GHEA Grapalat"/>
        </w:rPr>
        <w:lastRenderedPageBreak/>
        <w:t>такого полномочия.</w:t>
      </w:r>
    </w:p>
    <w:p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7F0394" w:rsidRDefault="00B2572B" w:rsidP="00897E46">
      <w:pPr>
        <w:pStyle w:val="BodyTextIndent3"/>
        <w:widowControl w:val="0"/>
        <w:spacing w:after="160" w:line="240" w:lineRule="auto"/>
        <w:jc w:val="right"/>
        <w:rPr>
          <w:rFonts w:ascii="GHEA Grapalat" w:hAnsi="GHEA Grapalat" w:cs="Sylfaen"/>
          <w:b/>
          <w:lang w:val="hy-AM"/>
        </w:rPr>
      </w:pPr>
      <w:r w:rsidRPr="00BF4E90">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97E46" w:rsidRPr="00897E46">
        <w:rPr>
          <w:rFonts w:ascii="GHEA Grapalat" w:hAnsi="GHEA Grapalat"/>
          <w:sz w:val="24"/>
          <w:szCs w:val="24"/>
        </w:rPr>
        <w:t>ԱԳՆ-ԳՀԾՁԲ-23/0</w:t>
      </w:r>
      <w:r w:rsidR="007F0394">
        <w:rPr>
          <w:rFonts w:ascii="GHEA Grapalat" w:hAnsi="GHEA Grapalat"/>
          <w:sz w:val="24"/>
          <w:szCs w:val="24"/>
          <w:lang w:val="hy-AM"/>
        </w:rPr>
        <w:t>3</w:t>
      </w: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3767EA" w:rsidP="00B46D58">
      <w:pPr>
        <w:pStyle w:val="Heading6"/>
        <w:keepNext w:val="0"/>
        <w:widowControl w:val="0"/>
        <w:spacing w:after="160"/>
        <w:jc w:val="center"/>
        <w:rPr>
          <w:rFonts w:ascii="GHEA Grapalat" w:hAnsi="GHEA Grapalat" w:cs="Arial"/>
          <w:color w:val="auto"/>
          <w:sz w:val="24"/>
          <w:szCs w:val="24"/>
        </w:rPr>
      </w:pPr>
      <w:r>
        <w:rPr>
          <w:rFonts w:ascii="GHEA Grapalat" w:hAnsi="GHEA Grapalat"/>
          <w:color w:val="auto"/>
          <w:sz w:val="24"/>
          <w:szCs w:val="24"/>
        </w:rPr>
        <w:t xml:space="preserve">на участие </w:t>
      </w:r>
      <w:r w:rsidR="00B2572B" w:rsidRPr="00374F4A">
        <w:rPr>
          <w:rFonts w:ascii="GHEA Grapalat" w:hAnsi="GHEA Grapalat"/>
          <w:color w:val="auto"/>
          <w:sz w:val="24"/>
          <w:szCs w:val="24"/>
        </w:rPr>
        <w:t xml:space="preserve"> </w:t>
      </w:r>
      <w:r w:rsidRPr="003767EA">
        <w:rPr>
          <w:rFonts w:ascii="GHEA Grapalat" w:hAnsi="GHEA Grapalat"/>
          <w:color w:val="auto"/>
          <w:sz w:val="24"/>
          <w:szCs w:val="24"/>
        </w:rPr>
        <w:t>на 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7F0394" w:rsidRDefault="00374F4A" w:rsidP="00B46D58">
      <w:pPr>
        <w:jc w:val="both"/>
        <w:rPr>
          <w:rFonts w:ascii="GHEA Grapalat" w:hAnsi="GHEA Grapalat" w:cs="Sylfaen"/>
          <w:lang w:val="hy-AM"/>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897E46" w:rsidRPr="00897E46">
        <w:rPr>
          <w:rFonts w:ascii="GHEA Grapalat" w:hAnsi="GHEA Grapalat"/>
        </w:rPr>
        <w:t>ԱԳՆ-ԳՀԾՁԲ-23/0</w:t>
      </w:r>
      <w:r w:rsidR="007F0394">
        <w:rPr>
          <w:rFonts w:ascii="GHEA Grapalat" w:hAnsi="GHEA Grapalat"/>
          <w:lang w:val="hy-AM"/>
        </w:rPr>
        <w:t>3</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67EA" w:rsidP="00B46D58">
      <w:pPr>
        <w:spacing w:after="160"/>
        <w:jc w:val="both"/>
        <w:rPr>
          <w:rFonts w:ascii="GHEA Grapalat" w:hAnsi="GHEA Grapalat"/>
        </w:rPr>
      </w:pPr>
      <w:r w:rsidRPr="003767EA">
        <w:rPr>
          <w:rFonts w:ascii="GHEA Grapalat" w:hAnsi="GHEA Grapalat"/>
        </w:rPr>
        <w:t xml:space="preserve">на запрос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rsidR="00A3536B" w:rsidRPr="0001546B" w:rsidRDefault="00A3536B" w:rsidP="00A3536B">
      <w:pPr>
        <w:rPr>
          <w:rFonts w:ascii="GHEA Grapalat" w:hAnsi="GHEA Grapalat"/>
          <w:i/>
          <w:sz w:val="16"/>
          <w:vertAlign w:val="superscript"/>
          <w:lang w:val="es-ES"/>
        </w:rPr>
      </w:pPr>
    </w:p>
    <w:p w:rsidR="00A3536B" w:rsidRPr="003823BA" w:rsidRDefault="00A3536B" w:rsidP="00A3536B">
      <w:pPr>
        <w:rPr>
          <w:rFonts w:ascii="GHEA Grapalat" w:hAnsi="GHEA Grapalat" w:cs="Sylfaen"/>
          <w:sz w:val="20"/>
        </w:rPr>
      </w:pPr>
      <w:r w:rsidRPr="0001546B">
        <w:rPr>
          <w:rFonts w:ascii="GHEA Grapalat" w:hAnsi="GHEA Grapalat"/>
          <w:lang w:val="hy-AM"/>
        </w:rPr>
        <w:lastRenderedPageBreak/>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w:t>
      </w:r>
      <w:r w:rsidR="003767EA" w:rsidRPr="003767EA">
        <w:rPr>
          <w:rFonts w:ascii="GHEA Grapalat" w:hAnsi="GHEA Grapalat"/>
          <w:color w:val="000000" w:themeColor="text1"/>
          <w:spacing w:val="-4"/>
        </w:rPr>
        <w:t>на 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897E46" w:rsidRPr="00897E46">
        <w:rPr>
          <w:rFonts w:ascii="GHEA Grapalat" w:hAnsi="GHEA Grapalat"/>
        </w:rPr>
        <w:t>ԱԳՆ-ԳՀԾՁԲ-23/0</w:t>
      </w:r>
      <w:r w:rsidR="007F0394">
        <w:rPr>
          <w:rFonts w:ascii="GHEA Grapalat" w:hAnsi="GHEA Grapalat"/>
          <w:lang w:val="hy-AM"/>
        </w:rPr>
        <w:t>3</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rsidR="00A3536B" w:rsidRPr="0001546B" w:rsidRDefault="00A3536B" w:rsidP="00A3536B">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rsidR="006B3E56" w:rsidRPr="00F738FA" w:rsidRDefault="00A3536B" w:rsidP="00850153">
      <w:pPr>
        <w:widowControl w:val="0"/>
        <w:spacing w:after="16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rsidR="006B3E56" w:rsidRPr="007F0394" w:rsidRDefault="00F738FA" w:rsidP="00F738FA">
      <w:pPr>
        <w:widowControl w:val="0"/>
        <w:tabs>
          <w:tab w:val="left" w:pos="567"/>
        </w:tabs>
        <w:spacing w:after="160"/>
        <w:ind w:left="360"/>
        <w:jc w:val="both"/>
        <w:rPr>
          <w:rFonts w:ascii="GHEA Grapalat" w:hAnsi="GHEA Grapalat" w:cs="Arial"/>
          <w:lang w:val="hy-AM"/>
        </w:rPr>
      </w:pPr>
      <w:r>
        <w:rPr>
          <w:rFonts w:ascii="GHEA Grapalat" w:hAnsi="GHEA Grapalat"/>
        </w:rPr>
        <w:t xml:space="preserve">2) </w:t>
      </w:r>
      <w:r w:rsidR="006B3E56" w:rsidRPr="00F738FA">
        <w:rPr>
          <w:rFonts w:ascii="GHEA Grapalat" w:hAnsi="GHEA Grapalat"/>
        </w:rPr>
        <w:t xml:space="preserve">в рамках участия в </w:t>
      </w:r>
      <w:r w:rsidR="003767EA" w:rsidRPr="003767EA">
        <w:rPr>
          <w:rFonts w:ascii="GHEA Grapalat" w:hAnsi="GHEA Grapalat"/>
        </w:rPr>
        <w:t xml:space="preserve">на запрос котировок </w:t>
      </w:r>
      <w:r w:rsidR="006B3E56" w:rsidRPr="00F738FA">
        <w:rPr>
          <w:rFonts w:ascii="GHEA Grapalat" w:hAnsi="GHEA Grapalat"/>
        </w:rPr>
        <w:t xml:space="preserve">под кодом </w:t>
      </w:r>
      <w:r w:rsidR="00897E46" w:rsidRPr="00897E46">
        <w:rPr>
          <w:rFonts w:ascii="GHEA Grapalat" w:hAnsi="GHEA Grapalat"/>
        </w:rPr>
        <w:t>ԱԳՆ-ԳՀԾՁԲ-23/0</w:t>
      </w:r>
      <w:r w:rsidR="007F0394">
        <w:rPr>
          <w:rFonts w:ascii="GHEA Grapalat" w:hAnsi="GHEA Grapalat"/>
          <w:lang w:val="hy-AM"/>
        </w:rPr>
        <w:t>3</w:t>
      </w:r>
    </w:p>
    <w:p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0"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rsidR="006B3E56" w:rsidRPr="002C10A0" w:rsidRDefault="006B3E56" w:rsidP="003767EA">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003767EA">
        <w:rPr>
          <w:rFonts w:ascii="GHEA Grapalat" w:hAnsi="GHEA Grapalat"/>
          <w:spacing w:val="-6"/>
        </w:rPr>
        <w:t xml:space="preserve"> приглашением </w:t>
      </w:r>
      <w:r w:rsidRPr="002C10A0">
        <w:rPr>
          <w:rFonts w:ascii="GHEA Grapalat" w:hAnsi="GHEA Grapalat"/>
          <w:spacing w:val="-6"/>
        </w:rPr>
        <w:t xml:space="preserve"> </w:t>
      </w:r>
      <w:r w:rsidR="003767EA" w:rsidRPr="003767EA">
        <w:rPr>
          <w:rFonts w:ascii="GHEA Grapalat" w:hAnsi="GHEA Grapalat"/>
        </w:rPr>
        <w:t>на запрос котировок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rsidR="006B3E56" w:rsidRDefault="00155668" w:rsidP="00155668">
      <w:pPr>
        <w:widowControl w:val="0"/>
        <w:spacing w:after="16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9"/>
        <w:t>**</w:t>
      </w:r>
      <w:r w:rsidR="006B3E56" w:rsidRPr="00155668">
        <w:rPr>
          <w:rFonts w:ascii="GHEA Grapalat" w:hAnsi="GHEA Grapalat"/>
          <w:sz w:val="28"/>
          <w:szCs w:val="28"/>
        </w:rPr>
        <w:t xml:space="preserve"> </w:t>
      </w:r>
    </w:p>
    <w:p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6B3E56" w:rsidRPr="00D3436F" w:rsidRDefault="006B3E56" w:rsidP="00B46D58">
      <w:pPr>
        <w:tabs>
          <w:tab w:val="left" w:pos="7371"/>
        </w:tabs>
        <w:spacing w:after="160"/>
        <w:ind w:left="3544" w:firstLine="3"/>
        <w:jc w:val="both"/>
        <w:rPr>
          <w:rFonts w:ascii="GHEA Grapalat" w:hAnsi="GHEA Grapalat"/>
          <w:sz w:val="16"/>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B1013B" w:rsidRDefault="00B1013B">
      <w:pPr>
        <w:rPr>
          <w:rFonts w:ascii="GHEA Grapalat" w:hAnsi="GHEA Grapalat"/>
          <w:b/>
        </w:rPr>
      </w:pPr>
      <w:r>
        <w:rPr>
          <w:rFonts w:ascii="GHEA Grapalat" w:hAnsi="GHEA Grapalat"/>
          <w:b/>
        </w:rPr>
        <w:br w:type="page"/>
      </w: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Default="001E7EAA">
      <w:pPr>
        <w:rPr>
          <w:rFonts w:ascii="GHEA Grapalat" w:hAnsi="GHEA Grapalat"/>
          <w:b/>
        </w:rPr>
      </w:pPr>
      <w:r>
        <w:rPr>
          <w:rFonts w:ascii="GHEA Grapalat" w:hAnsi="GHEA Grapalat"/>
          <w:b/>
        </w:rPr>
        <w:br w:type="page"/>
      </w:r>
    </w:p>
    <w:p w:rsidR="00DB6B33" w:rsidRDefault="00DB6B33" w:rsidP="00DB6B33">
      <w:pPr>
        <w:jc w:val="right"/>
        <w:rPr>
          <w:rFonts w:ascii="GHEA Grapalat" w:hAnsi="GHEA Grapalat"/>
          <w:b/>
        </w:rPr>
      </w:pPr>
      <w:r>
        <w:rPr>
          <w:rFonts w:ascii="GHEA Grapalat" w:hAnsi="GHEA Grapalat"/>
          <w:b/>
        </w:rPr>
        <w:lastRenderedPageBreak/>
        <w:t>Приложение 1.</w:t>
      </w:r>
      <w:r w:rsidR="00AC6131">
        <w:rPr>
          <w:rFonts w:ascii="GHEA Grapalat" w:hAnsi="GHEA Grapalat"/>
          <w:b/>
        </w:rPr>
        <w:t>2</w:t>
      </w:r>
      <w:r>
        <w:rPr>
          <w:rFonts w:ascii="GHEA Grapalat" w:hAnsi="GHEA Grapalat"/>
          <w:b/>
        </w:rPr>
        <w:t xml:space="preserve">** </w:t>
      </w:r>
    </w:p>
    <w:p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w:t>
      </w:r>
      <w:r w:rsidR="003767EA" w:rsidRPr="003767EA">
        <w:rPr>
          <w:rFonts w:ascii="GHEA Grapalat" w:hAnsi="GHEA Grapalat"/>
          <w:b/>
        </w:rPr>
        <w:t>на запрос котировок</w:t>
      </w:r>
    </w:p>
    <w:p w:rsidR="00DB6B33" w:rsidRPr="007F0394" w:rsidRDefault="00DB6B33" w:rsidP="00DB6B33">
      <w:pPr>
        <w:pStyle w:val="Heading3"/>
        <w:keepNext w:val="0"/>
        <w:widowControl w:val="0"/>
        <w:spacing w:after="160" w:line="240" w:lineRule="auto"/>
        <w:ind w:firstLine="567"/>
        <w:jc w:val="right"/>
        <w:rPr>
          <w:rFonts w:ascii="GHEA Grapalat" w:hAnsi="GHEA Grapalat" w:cs="Arial"/>
          <w:b/>
          <w:sz w:val="24"/>
          <w:szCs w:val="24"/>
          <w:lang w:val="hy-AM"/>
        </w:rPr>
      </w:pPr>
      <w:r w:rsidRPr="009044F1">
        <w:rPr>
          <w:rFonts w:ascii="GHEA Grapalat" w:hAnsi="GHEA Grapalat"/>
          <w:b/>
          <w:sz w:val="24"/>
          <w:szCs w:val="24"/>
        </w:rPr>
        <w:t xml:space="preserve">под кодом </w:t>
      </w:r>
      <w:r w:rsidR="00897E46" w:rsidRPr="00897E46">
        <w:rPr>
          <w:rFonts w:ascii="GHEA Grapalat" w:hAnsi="GHEA Grapalat"/>
          <w:b/>
          <w:i w:val="0"/>
          <w:sz w:val="24"/>
          <w:szCs w:val="24"/>
        </w:rPr>
        <w:t>ԱԳՆ-ԳՀԾՁԲ-23/0</w:t>
      </w:r>
      <w:r w:rsidR="007F0394">
        <w:rPr>
          <w:rFonts w:ascii="GHEA Grapalat" w:hAnsi="GHEA Grapalat"/>
          <w:b/>
          <w:i w:val="0"/>
          <w:sz w:val="24"/>
          <w:szCs w:val="24"/>
          <w:lang w:val="hy-AM"/>
        </w:rPr>
        <w:t>3</w:t>
      </w: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Default="00AC34B0" w:rsidP="00AC34B0">
      <w:pPr>
        <w:ind w:left="360" w:hanging="360"/>
        <w:jc w:val="center"/>
        <w:rPr>
          <w:rFonts w:ascii="GHEA Grapalat" w:hAnsi="GHEA Grapalat"/>
          <w:b/>
        </w:rPr>
      </w:pPr>
      <w:r>
        <w:rPr>
          <w:rFonts w:ascii="GHEA Grapalat" w:hAnsi="GHEA Grapalat"/>
          <w:b/>
        </w:rPr>
        <w:t>ФОРМА</w:t>
      </w:r>
    </w:p>
    <w:p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C34B0" w:rsidRPr="00ED3A13" w:rsidRDefault="00AC34B0" w:rsidP="00AC34B0">
      <w:pPr>
        <w:ind w:left="360" w:hanging="360"/>
        <w:jc w:val="center"/>
        <w:rPr>
          <w:rFonts w:ascii="GHEA Grapalat" w:eastAsia="GHEA Grapalat" w:hAnsi="GHEA Grapalat" w:cs="GHEA Grapalat"/>
          <w:b/>
        </w:rPr>
      </w:pPr>
    </w:p>
    <w:p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487"/>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rPr>
          <w:rFonts w:ascii="GHEA Grapalat" w:eastAsia="GHEA Grapalat" w:hAnsi="GHEA Grapalat" w:cs="GHEA Grapalat"/>
        </w:rPr>
      </w:pPr>
    </w:p>
    <w:p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361"/>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C34B0" w:rsidRPr="00FD1EE4" w:rsidRDefault="0092385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92385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92385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92385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92385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92385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92385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C34B0" w:rsidRPr="006B364D" w:rsidRDefault="0092385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F10CBA" w:rsidRDefault="0092385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92385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rsidTr="00DF1F49">
        <w:tc>
          <w:tcPr>
            <w:tcW w:w="9016" w:type="dxa"/>
            <w:gridSpan w:val="2"/>
            <w:vAlign w:val="center"/>
          </w:tcPr>
          <w:p w:rsidR="00AC34B0" w:rsidRPr="00FD1EE4" w:rsidRDefault="0092385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92385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C34B0" w:rsidRPr="00C843BA" w:rsidRDefault="0092385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C843BA" w:rsidRDefault="0092385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92385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rsidTr="00DF1F49">
        <w:tc>
          <w:tcPr>
            <w:tcW w:w="9016" w:type="dxa"/>
            <w:gridSpan w:val="2"/>
            <w:vAlign w:val="center"/>
          </w:tcPr>
          <w:p w:rsidR="00AC34B0" w:rsidRPr="00FD1EE4" w:rsidRDefault="0092385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rsidTr="00DF1F49">
        <w:tc>
          <w:tcPr>
            <w:tcW w:w="9016" w:type="dxa"/>
            <w:gridSpan w:val="2"/>
            <w:vAlign w:val="center"/>
          </w:tcPr>
          <w:p w:rsidR="00AC34B0" w:rsidRPr="00FD1EE4" w:rsidRDefault="0092385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rsidTr="00DF1F49">
        <w:tc>
          <w:tcPr>
            <w:tcW w:w="9016" w:type="dxa"/>
            <w:gridSpan w:val="2"/>
            <w:vAlign w:val="center"/>
          </w:tcPr>
          <w:p w:rsidR="00AC34B0" w:rsidRPr="00FD1EE4" w:rsidRDefault="0092385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B23852" w:rsidRDefault="0092385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rsidR="00AC34B0" w:rsidRPr="00FD1EE4" w:rsidRDefault="0092385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C34B0" w:rsidRPr="005600B4" w:rsidRDefault="0092385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rsidR="00AC34B0" w:rsidRPr="005600B4" w:rsidRDefault="0092385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rPr>
          <w:trHeight w:val="853"/>
        </w:trPr>
        <w:tc>
          <w:tcPr>
            <w:tcW w:w="2835" w:type="dxa"/>
            <w:vMerge w:val="restart"/>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bl>
    <w:p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rsidTr="00DF1F49">
        <w:tc>
          <w:tcPr>
            <w:tcW w:w="9016" w:type="dxa"/>
            <w:shd w:val="clear" w:color="auto" w:fill="DBE5F1" w:themeFill="accent1" w:themeFillTint="33"/>
          </w:tcPr>
          <w:p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rsidTr="00DF1F49">
        <w:trPr>
          <w:trHeight w:val="10187"/>
        </w:trPr>
        <w:tc>
          <w:tcPr>
            <w:tcW w:w="9016" w:type="dxa"/>
          </w:tcPr>
          <w:p w:rsidR="00AC34B0" w:rsidRPr="00FD1EE4" w:rsidRDefault="00AC34B0" w:rsidP="00DF1F49">
            <w:pPr>
              <w:rPr>
                <w:rFonts w:ascii="GHEA Grapalat" w:eastAsia="GHEA Grapalat" w:hAnsi="GHEA Grapalat" w:cs="GHEA Grapalat"/>
                <w:b/>
                <w:color w:val="000000"/>
              </w:rPr>
            </w:pPr>
          </w:p>
        </w:tc>
      </w:tr>
    </w:tbl>
    <w:p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Default="00AC34B0" w:rsidP="00AC34B0">
      <w:pPr>
        <w:rPr>
          <w:rFonts w:ascii="GHEA Grapalat" w:hAnsi="GHEA Grapalat"/>
          <w:b/>
        </w:rPr>
      </w:pPr>
    </w:p>
    <w:p w:rsidR="00AC34B0" w:rsidRDefault="00AC34B0" w:rsidP="00AC34B0">
      <w:pPr>
        <w:rPr>
          <w:ins w:id="22" w:author="Inesa Kocharyan" w:date="2021-09-01T11:45:00Z"/>
          <w:rFonts w:ascii="GHEA Grapalat" w:hAnsi="GHEA Grapalat"/>
          <w:b/>
        </w:rPr>
      </w:pPr>
    </w:p>
    <w:p w:rsidR="00AC34B0" w:rsidRDefault="00AC34B0" w:rsidP="00AC34B0">
      <w:pPr>
        <w:rPr>
          <w:rFonts w:ascii="GHEA Grapalat" w:hAnsi="GHEA Grapalat"/>
          <w:b/>
        </w:rPr>
      </w:pPr>
      <w:r>
        <w:rPr>
          <w:rFonts w:ascii="GHEA Grapalat" w:hAnsi="GHEA Grapalat"/>
          <w:b/>
        </w:rPr>
        <w:br w:type="page"/>
      </w:r>
    </w:p>
    <w:p w:rsidR="00AC34B0" w:rsidRDefault="00AC34B0" w:rsidP="00AC34B0">
      <w:pPr>
        <w:spacing w:line="360" w:lineRule="auto"/>
        <w:contextualSpacing/>
        <w:jc w:val="center"/>
        <w:rPr>
          <w:rFonts w:ascii="GHEA Grapalat" w:hAnsi="GHEA Grapalat"/>
          <w:b/>
        </w:rPr>
      </w:pPr>
    </w:p>
    <w:p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w:t>
      </w:r>
      <w:r w:rsidRPr="000306ED">
        <w:rPr>
          <w:rFonts w:ascii="GHEA Grapalat" w:hAnsi="GHEA Grapalat"/>
        </w:rPr>
        <w:lastRenderedPageBreak/>
        <w:t xml:space="preserve">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DB6B33" w:rsidRDefault="00DB6B33" w:rsidP="00AC34B0">
      <w:pPr>
        <w:pStyle w:val="BodyTextIndent3"/>
        <w:widowControl w:val="0"/>
        <w:spacing w:after="160" w:line="240" w:lineRule="auto"/>
        <w:ind w:firstLine="0"/>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7F0394" w:rsidRDefault="00B2572B" w:rsidP="00B46D58">
      <w:pPr>
        <w:pStyle w:val="BodyTextIndent3"/>
        <w:widowControl w:val="0"/>
        <w:spacing w:after="160" w:line="240" w:lineRule="auto"/>
        <w:jc w:val="right"/>
        <w:rPr>
          <w:rFonts w:ascii="GHEA Grapalat" w:hAnsi="GHEA Grapalat" w:cs="Arial"/>
          <w:b/>
          <w:sz w:val="24"/>
          <w:szCs w:val="24"/>
          <w:lang w:val="hy-AM"/>
        </w:rPr>
      </w:pPr>
      <w:r w:rsidRPr="001439BD">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767EA" w:rsidRPr="003767EA">
        <w:rPr>
          <w:rFonts w:ascii="GHEA Grapalat" w:hAnsi="GHEA Grapalat"/>
          <w:b/>
          <w:sz w:val="24"/>
          <w:szCs w:val="24"/>
        </w:rPr>
        <w:t>ԱԳՆ-ԳՀԾՁԲ-23/0</w:t>
      </w:r>
      <w:r w:rsidR="007F0394">
        <w:rPr>
          <w:rFonts w:ascii="GHEA Grapalat" w:hAnsi="GHEA Grapalat"/>
          <w:b/>
          <w:sz w:val="24"/>
          <w:szCs w:val="24"/>
          <w:lang w:val="hy-AM"/>
        </w:rPr>
        <w:t>3</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3767EA" w:rsidRPr="003767EA">
        <w:rPr>
          <w:rFonts w:ascii="GHEA Grapalat" w:hAnsi="GHEA Grapalat"/>
          <w:spacing w:val="-6"/>
        </w:rPr>
        <w:t>на запрос котировок</w:t>
      </w:r>
      <w:r w:rsidRPr="005744FC">
        <w:rPr>
          <w:rFonts w:ascii="GHEA Grapalat" w:hAnsi="GHEA Grapalat"/>
          <w:spacing w:val="-6"/>
        </w:rPr>
        <w:t xml:space="preserve"> под кодом </w:t>
      </w:r>
      <w:r w:rsidR="003767EA" w:rsidRPr="003767EA">
        <w:rPr>
          <w:rFonts w:ascii="GHEA Grapalat" w:hAnsi="GHEA Grapalat"/>
          <w:spacing w:val="-6"/>
        </w:rPr>
        <w:t>ԱԳՆ-ԳՀԾՁԲ-23/0</w:t>
      </w:r>
      <w:r w:rsidR="007F0394">
        <w:rPr>
          <w:rFonts w:ascii="GHEA Grapalat" w:hAnsi="GHEA Grapalat"/>
          <w:spacing w:val="-6"/>
          <w:lang w:val="hy-AM"/>
        </w:rPr>
        <w:t>3</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A77CB2" w:rsidRDefault="00A77CB2" w:rsidP="00A77CB2">
      <w:pPr>
        <w:rPr>
          <w:rFonts w:ascii="GHEA Grapalat" w:hAnsi="GHEA Grapalat"/>
          <w:i/>
          <w:sz w:val="22"/>
          <w:szCs w:val="22"/>
        </w:rPr>
      </w:pPr>
    </w:p>
    <w:p w:rsidR="00A77CB2" w:rsidRDefault="00A77CB2" w:rsidP="00A77CB2">
      <w:pPr>
        <w:jc w:val="both"/>
        <w:rPr>
          <w:rFonts w:ascii="GHEA Grapalat" w:hAnsi="GHEA Grapalat"/>
          <w:i/>
          <w:sz w:val="22"/>
          <w:szCs w:val="22"/>
        </w:rPr>
      </w:pPr>
    </w:p>
    <w:p w:rsidR="003D2FE2" w:rsidRPr="00503411"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00551887" w:rsidRPr="00503411">
        <w:rPr>
          <w:rFonts w:ascii="GHEA Grapalat" w:hAnsi="GHEA Grapalat"/>
          <w:b/>
          <w:i/>
          <w:sz w:val="22"/>
          <w:szCs w:val="22"/>
        </w:rPr>
        <w:t>2</w:t>
      </w:r>
    </w:p>
    <w:p w:rsidR="003D2FE2" w:rsidRPr="007F0394" w:rsidRDefault="003D2FE2" w:rsidP="00302A3A">
      <w:pPr>
        <w:widowControl w:val="0"/>
        <w:spacing w:after="160"/>
        <w:contextualSpacing/>
        <w:jc w:val="right"/>
        <w:rPr>
          <w:rFonts w:ascii="GHEA Grapalat" w:hAnsi="GHEA Grapalat" w:cs="GHEA Grapalat"/>
          <w:b/>
          <w:i/>
          <w:sz w:val="22"/>
          <w:szCs w:val="22"/>
          <w:lang w:val="hy-AM"/>
        </w:rPr>
      </w:pPr>
      <w:r w:rsidRPr="00302A3A">
        <w:rPr>
          <w:rFonts w:ascii="GHEA Grapalat" w:hAnsi="GHEA Grapalat"/>
          <w:b/>
          <w:i/>
          <w:sz w:val="22"/>
          <w:szCs w:val="22"/>
        </w:rPr>
        <w:t xml:space="preserve">к Приглашению </w:t>
      </w:r>
      <w:r w:rsidR="003767EA" w:rsidRPr="003767EA">
        <w:rPr>
          <w:rFonts w:ascii="GHEA Grapalat" w:hAnsi="GHEA Grapalat"/>
          <w:b/>
          <w:i/>
          <w:sz w:val="22"/>
          <w:szCs w:val="22"/>
        </w:rPr>
        <w:t>на запрос котировок</w:t>
      </w:r>
      <w:r w:rsidRPr="00302A3A">
        <w:rPr>
          <w:rFonts w:ascii="GHEA Grapalat" w:hAnsi="GHEA Grapalat" w:cs="GHEA Grapalat"/>
          <w:b/>
          <w:i/>
          <w:sz w:val="22"/>
          <w:szCs w:val="22"/>
        </w:rPr>
        <w:br/>
      </w:r>
      <w:r w:rsidRPr="00302A3A">
        <w:rPr>
          <w:rFonts w:ascii="GHEA Grapalat" w:hAnsi="GHEA Grapalat"/>
          <w:b/>
          <w:i/>
          <w:sz w:val="22"/>
          <w:szCs w:val="22"/>
        </w:rPr>
        <w:t xml:space="preserve">под кодом </w:t>
      </w:r>
      <w:r w:rsidR="00C4254E" w:rsidRPr="00C4254E">
        <w:rPr>
          <w:rFonts w:ascii="GHEA Grapalat" w:hAnsi="GHEA Grapalat"/>
          <w:b/>
          <w:i/>
          <w:sz w:val="22"/>
          <w:szCs w:val="22"/>
        </w:rPr>
        <w:t>AGN-GHTsDzB-23/0</w:t>
      </w:r>
      <w:r w:rsidR="007F0394">
        <w:rPr>
          <w:rFonts w:ascii="GHEA Grapalat" w:hAnsi="GHEA Grapalat"/>
          <w:b/>
          <w:i/>
          <w:sz w:val="22"/>
          <w:szCs w:val="22"/>
          <w:lang w:val="hy-AM"/>
        </w:rPr>
        <w:t>3</w:t>
      </w:r>
    </w:p>
    <w:p w:rsidR="003D2FE2" w:rsidRPr="00B138F3" w:rsidRDefault="00C4254E" w:rsidP="00C4254E">
      <w:pPr>
        <w:widowControl w:val="0"/>
        <w:tabs>
          <w:tab w:val="left" w:pos="9837"/>
        </w:tabs>
        <w:spacing w:after="160"/>
        <w:rPr>
          <w:rFonts w:ascii="GHEA Grapalat" w:hAnsi="GHEA Grapalat"/>
          <w:b/>
          <w:sz w:val="22"/>
          <w:szCs w:val="22"/>
        </w:rPr>
      </w:pPr>
      <w:r>
        <w:rPr>
          <w:rFonts w:ascii="GHEA Grapalat" w:hAnsi="GHEA Grapalat"/>
          <w:b/>
          <w:sz w:val="22"/>
          <w:szCs w:val="22"/>
        </w:rPr>
        <w:tab/>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7F0394" w:rsidRDefault="003D2FE2" w:rsidP="007F0394">
      <w:pPr>
        <w:widowControl w:val="0"/>
        <w:tabs>
          <w:tab w:val="left" w:pos="567"/>
        </w:tabs>
        <w:jc w:val="both"/>
        <w:rPr>
          <w:rFonts w:ascii="GHEA Grapalat" w:hAnsi="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7F0394" w:rsidRPr="0085283C">
        <w:rPr>
          <w:rFonts w:ascii="GHEA Grapalat" w:hAnsi="GHEA Grapalat"/>
          <w:spacing w:val="-6"/>
          <w:sz w:val="22"/>
          <w:szCs w:val="22"/>
        </w:rPr>
        <w:t xml:space="preserve">Компания участвует в организованной Минестерство иностранных дел РА (далее — Заказчик) процедуре закупок под кодом </w:t>
      </w:r>
      <w:r w:rsidR="007F0394" w:rsidRPr="007F0394">
        <w:rPr>
          <w:rFonts w:ascii="GHEA Grapalat" w:hAnsi="GHEA Grapalat"/>
          <w:spacing w:val="-6"/>
          <w:sz w:val="22"/>
          <w:szCs w:val="22"/>
        </w:rPr>
        <w:t>ԱԳՆ-ԳՀԾՁԲ-23/03</w:t>
      </w:r>
    </w:p>
    <w:p w:rsidR="003D2FE2" w:rsidRPr="00B138F3" w:rsidRDefault="003D2FE2" w:rsidP="007F039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w:t>
      </w:r>
      <w:r w:rsidRPr="00B138F3">
        <w:rPr>
          <w:rFonts w:ascii="GHEA Grapalat" w:hAnsi="GHEA Grapalat"/>
          <w:sz w:val="22"/>
          <w:szCs w:val="22"/>
        </w:rPr>
        <w:lastRenderedPageBreak/>
        <w:t>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0211F4" w:rsidRDefault="003D2FE2" w:rsidP="000211F4">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86472" w:rsidRPr="003A1A43"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rsidR="00686472" w:rsidRPr="003A1A43" w:rsidRDefault="00686472" w:rsidP="00686472">
      <w:pPr>
        <w:widowControl w:val="0"/>
        <w:jc w:val="both"/>
        <w:rPr>
          <w:rFonts w:ascii="GHEA Grapalat" w:hAnsi="GHEA Grapalat"/>
          <w:sz w:val="22"/>
          <w:szCs w:val="22"/>
        </w:rPr>
      </w:pP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EF0787"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00EF0787" w:rsidRPr="0038674A">
        <w:rPr>
          <w:rFonts w:ascii="GHEA Grapalat" w:hAnsi="GHEA Grapalat"/>
          <w:sz w:val="22"/>
          <w:szCs w:val="22"/>
          <w:vertAlign w:val="superscript"/>
        </w:rPr>
        <w:t xml:space="preserve"> </w:t>
      </w:r>
      <w:r w:rsidR="00EF0787">
        <w:rPr>
          <w:rFonts w:ascii="GHEA Grapalat" w:hAnsi="GHEA Grapalat"/>
          <w:sz w:val="22"/>
          <w:szCs w:val="22"/>
          <w:vertAlign w:val="superscript"/>
        </w:rPr>
        <w:t>компании</w:t>
      </w: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B138F3" w:rsidRDefault="00DE4A78" w:rsidP="00686472">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00686472" w:rsidRPr="003A1A43">
        <w:rPr>
          <w:rFonts w:ascii="GHEA Grapalat" w:hAnsi="GHEA Grapalat"/>
          <w:sz w:val="22"/>
          <w:szCs w:val="22"/>
          <w:vertAlign w:val="superscript"/>
        </w:rPr>
        <w:t xml:space="preserve"> директора компании</w:t>
      </w:r>
    </w:p>
    <w:p w:rsidR="00686472" w:rsidRPr="00830700" w:rsidRDefault="00686472" w:rsidP="000211F4">
      <w:pPr>
        <w:widowControl w:val="0"/>
        <w:spacing w:after="160"/>
        <w:rPr>
          <w:rFonts w:ascii="GHEA Grapalat" w:hAnsi="GHEA Grapalat"/>
          <w:sz w:val="22"/>
          <w:szCs w:val="22"/>
          <w:vertAlign w:val="superscript"/>
        </w:rPr>
      </w:pPr>
    </w:p>
    <w:p w:rsidR="000211F4" w:rsidRPr="006F01C7" w:rsidRDefault="000211F4" w:rsidP="000211F4">
      <w:pPr>
        <w:widowControl w:val="0"/>
        <w:spacing w:after="16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rsidR="000211F4" w:rsidRPr="006F01C7" w:rsidRDefault="000211F4" w:rsidP="000211F4">
      <w:pPr>
        <w:widowControl w:val="0"/>
        <w:spacing w:after="160"/>
        <w:jc w:val="both"/>
        <w:rPr>
          <w:rFonts w:ascii="GHEA Grapalat" w:hAnsi="GHEA Grapalat"/>
          <w:sz w:val="22"/>
          <w:szCs w:val="22"/>
        </w:rPr>
      </w:pPr>
    </w:p>
    <w:p w:rsidR="000211F4" w:rsidRPr="006F01C7" w:rsidRDefault="000211F4" w:rsidP="000211F4">
      <w:pPr>
        <w:widowControl w:val="0"/>
        <w:spacing w:after="160"/>
        <w:jc w:val="both"/>
        <w:rPr>
          <w:rFonts w:ascii="GHEA Grapalat" w:hAnsi="GHEA Grapalat"/>
          <w:sz w:val="22"/>
          <w:szCs w:val="22"/>
        </w:rPr>
      </w:pPr>
    </w:p>
    <w:p w:rsidR="000211F4" w:rsidRPr="00B138F3" w:rsidRDefault="000211F4" w:rsidP="000211F4">
      <w:pPr>
        <w:widowControl w:val="0"/>
        <w:spacing w:after="160"/>
        <w:rPr>
          <w:rFonts w:ascii="GHEA Grapalat" w:hAnsi="GHEA Grapalat"/>
          <w:sz w:val="22"/>
          <w:szCs w:val="22"/>
        </w:rPr>
      </w:pPr>
    </w:p>
    <w:p w:rsidR="003D2FE2" w:rsidRPr="00B138F3" w:rsidRDefault="003D2FE2" w:rsidP="003D2FE2">
      <w:pPr>
        <w:widowControl w:val="0"/>
        <w:spacing w:after="160"/>
        <w:ind w:right="4250"/>
        <w:jc w:val="center"/>
        <w:rPr>
          <w:rFonts w:ascii="GHEA Grapalat" w:hAnsi="GHEA Grapalat"/>
          <w:sz w:val="22"/>
          <w:szCs w:val="22"/>
          <w:vertAlign w:val="superscript"/>
        </w:rPr>
      </w:pPr>
    </w:p>
    <w:p w:rsidR="003D2FE2" w:rsidRPr="000211F4" w:rsidRDefault="003D2FE2" w:rsidP="003D2FE2">
      <w:pPr>
        <w:widowControl w:val="0"/>
        <w:spacing w:after="160"/>
        <w:jc w:val="right"/>
        <w:rPr>
          <w:rFonts w:ascii="GHEA Grapalat" w:hAnsi="GHEA Grapalat"/>
          <w:sz w:val="22"/>
          <w:szCs w:val="22"/>
        </w:rPr>
      </w:pPr>
    </w:p>
    <w:p w:rsidR="000211F4" w:rsidRPr="000211F4" w:rsidRDefault="000211F4"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w:t>
            </w:r>
            <w:r>
              <w:t xml:space="preserve"> </w:t>
            </w:r>
            <w:r w:rsidRPr="0085283C">
              <w:rPr>
                <w:rFonts w:ascii="GHEA Grapalat" w:hAnsi="GHEA Grapalat"/>
              </w:rPr>
              <w:t>Минестерство иностранных дел РА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4254E"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Pr="0085283C">
              <w:rPr>
                <w:rFonts w:ascii="GHEA Grapalat" w:hAnsi="GHEA Grapalat"/>
              </w:rPr>
              <w:t>02527728</w:t>
            </w:r>
          </w:p>
        </w:tc>
      </w:tr>
      <w:tr w:rsidR="00C4254E"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4254E"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85283C">
              <w:rPr>
                <w:rFonts w:ascii="GHEA Grapalat" w:hAnsi="GHEA Grapalat"/>
              </w:rPr>
              <w:t>900008000664</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566D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A337D">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7F0394" w:rsidRDefault="000A214C" w:rsidP="000A214C">
      <w:pPr>
        <w:widowControl w:val="0"/>
        <w:spacing w:after="160"/>
        <w:jc w:val="right"/>
        <w:rPr>
          <w:rFonts w:ascii="GHEA Grapalat" w:hAnsi="GHEA Grapalat" w:cs="GHEA Grapalat"/>
          <w:i/>
          <w:lang w:val="hy-AM"/>
        </w:rPr>
      </w:pPr>
      <w:r w:rsidRPr="00B138F3">
        <w:rPr>
          <w:rFonts w:ascii="GHEA Grapalat" w:hAnsi="GHEA Grapalat"/>
          <w:i/>
        </w:rPr>
        <w:t xml:space="preserve">к Приглашению </w:t>
      </w:r>
      <w:r w:rsidR="003767EA" w:rsidRPr="003767EA">
        <w:rPr>
          <w:rFonts w:ascii="GHEA Grapalat" w:hAnsi="GHEA Grapalat"/>
          <w:i/>
        </w:rPr>
        <w:t>на запрос котировок</w:t>
      </w:r>
      <w:r w:rsidRPr="00B138F3">
        <w:rPr>
          <w:rFonts w:ascii="GHEA Grapalat" w:hAnsi="GHEA Grapalat"/>
          <w:i/>
        </w:rPr>
        <w:br/>
        <w:t xml:space="preserve">под кодом </w:t>
      </w:r>
      <w:r w:rsidR="00C4254E" w:rsidRPr="009E386E">
        <w:rPr>
          <w:rFonts w:ascii="GHEA Grapalat" w:hAnsi="GHEA Grapalat"/>
          <w:lang w:val="af-ZA"/>
        </w:rPr>
        <w:t>ԱԳՆ-ԳՀԾՁԲ-23/0</w:t>
      </w:r>
      <w:r w:rsidR="007F0394">
        <w:rPr>
          <w:rFonts w:ascii="GHEA Grapalat" w:hAnsi="GHEA Grapalat"/>
          <w:lang w:val="hy-AM"/>
        </w:rPr>
        <w:t>3</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7F0394" w:rsidRDefault="000A214C" w:rsidP="007F0394">
      <w:pPr>
        <w:widowControl w:val="0"/>
        <w:tabs>
          <w:tab w:val="left" w:pos="567"/>
        </w:tabs>
        <w:jc w:val="both"/>
        <w:rPr>
          <w:rFonts w:ascii="GHEA Grapalat" w:hAnsi="GHEA Grapalat"/>
          <w:spacing w:val="-6"/>
          <w:sz w:val="22"/>
          <w:szCs w:val="22"/>
        </w:rPr>
      </w:pPr>
      <w:r w:rsidRPr="00B138F3">
        <w:rPr>
          <w:rFonts w:ascii="GHEA Grapalat" w:hAnsi="GHEA Grapalat"/>
        </w:rPr>
        <w:t>1</w:t>
      </w:r>
      <w:r w:rsidRPr="00B138F3">
        <w:rPr>
          <w:rFonts w:ascii="GHEA Grapalat" w:hAnsi="GHEA Grapalat"/>
          <w:spacing w:val="-6"/>
        </w:rPr>
        <w:t>.1.</w:t>
      </w:r>
      <w:r w:rsidR="007F0394" w:rsidRPr="007F0394">
        <w:rPr>
          <w:rFonts w:ascii="GHEA Grapalat" w:hAnsi="GHEA Grapalat"/>
          <w:spacing w:val="-6"/>
          <w:sz w:val="22"/>
          <w:szCs w:val="22"/>
        </w:rPr>
        <w:t xml:space="preserve"> </w:t>
      </w:r>
      <w:r w:rsidR="007F0394" w:rsidRPr="0085283C">
        <w:rPr>
          <w:rFonts w:ascii="GHEA Grapalat" w:hAnsi="GHEA Grapalat"/>
          <w:spacing w:val="-6"/>
          <w:sz w:val="22"/>
          <w:szCs w:val="22"/>
        </w:rPr>
        <w:t xml:space="preserve">Компания участвует в организованной Минестерство иностранных дел РА (далее — Заказчик) процедуре закупок под кодом </w:t>
      </w:r>
      <w:r w:rsidR="007F0394" w:rsidRPr="007F0394">
        <w:rPr>
          <w:rFonts w:ascii="GHEA Grapalat" w:hAnsi="GHEA Grapalat"/>
          <w:spacing w:val="-6"/>
          <w:sz w:val="22"/>
          <w:szCs w:val="22"/>
        </w:rPr>
        <w:t>ԱԳՆ-ԳՀԾՁԲ-23/03</w:t>
      </w:r>
    </w:p>
    <w:p w:rsidR="000A214C" w:rsidRPr="00B138F3" w:rsidRDefault="000A214C" w:rsidP="007F0394">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w:t>
            </w:r>
            <w:r>
              <w:t xml:space="preserve"> </w:t>
            </w:r>
            <w:r w:rsidRPr="00B84D14">
              <w:rPr>
                <w:rFonts w:ascii="GHEA Grapalat" w:hAnsi="GHEA Grapalat"/>
              </w:rPr>
              <w:t>Минестерство иностранных дел РА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4254E"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B84D14">
              <w:rPr>
                <w:rFonts w:ascii="GHEA Grapalat" w:hAnsi="GHEA Grapalat"/>
              </w:rPr>
              <w:t>02527728</w:t>
            </w:r>
          </w:p>
        </w:tc>
      </w:tr>
      <w:tr w:rsidR="00C4254E"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4254E"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B84D14">
              <w:rPr>
                <w:rFonts w:ascii="GHEA Grapalat" w:hAnsi="GHEA Grapalat"/>
              </w:rPr>
              <w:t>900005000758</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F42158" w:rsidRDefault="00F42158">
      <w:pPr>
        <w:rPr>
          <w:rFonts w:ascii="GHEA Grapalat" w:hAnsi="GHEA Grapalat"/>
          <w:b/>
        </w:rPr>
      </w:pPr>
    </w:p>
    <w:p w:rsidR="003B2F27" w:rsidRPr="006F1605" w:rsidRDefault="003B2F27" w:rsidP="00B47EA9">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3B2F27" w:rsidRPr="00C95D0C" w:rsidRDefault="003B2F27" w:rsidP="00B47EA9">
      <w:pPr>
        <w:pStyle w:val="BodyTextIndent3"/>
        <w:widowControl w:val="0"/>
        <w:spacing w:after="160"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0678D6" w:rsidRPr="000678D6">
        <w:rPr>
          <w:rFonts w:ascii="GHEA Grapalat" w:hAnsi="GHEA Grapalat"/>
          <w:b/>
          <w:sz w:val="24"/>
          <w:szCs w:val="24"/>
        </w:rPr>
        <w:t>ԱԳՆ-ԳՀԾՁԲ-23/03</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Del="00DE24EF" w:rsidRDefault="003B2F27" w:rsidP="003B2F27">
      <w:pPr>
        <w:widowControl w:val="0"/>
        <w:spacing w:after="160" w:line="360" w:lineRule="auto"/>
        <w:jc w:val="center"/>
        <w:rPr>
          <w:del w:id="23"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Del="00DE24EF" w:rsidRDefault="003B2F27" w:rsidP="003B2F27">
      <w:pPr>
        <w:widowControl w:val="0"/>
        <w:spacing w:after="120"/>
        <w:jc w:val="both"/>
        <w:rPr>
          <w:del w:id="24" w:author="Vardan" w:date="2022-03-24T23:12:00Z"/>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3F3FE8"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rsidR="003B2F27" w:rsidRDefault="003B2F27"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lastRenderedPageBreak/>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255F0E" w:rsidRPr="008B7378" w:rsidRDefault="003B2F27" w:rsidP="003B2F27">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rsidR="003B2F27" w:rsidRPr="00AD29CE" w:rsidRDefault="003B2F27" w:rsidP="00F72272">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A115B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1F56F3" w:rsidRPr="004B7F02">
        <w:rPr>
          <w:rFonts w:ascii="GHEA Grapalat" w:hAnsi="GHEA Grapalat"/>
          <w:vertAlign w:val="superscript"/>
        </w:rPr>
        <w:t>16.</w:t>
      </w:r>
      <w:r w:rsidR="00A115B0" w:rsidRPr="004B7F02">
        <w:rPr>
          <w:rFonts w:ascii="GHEA Grapalat" w:hAnsi="GHEA Grapalat"/>
          <w:vertAlign w:val="superscript"/>
        </w:rPr>
        <w:t>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rsidR="00F72272" w:rsidRPr="004B7F02" w:rsidRDefault="00F72272">
      <w:pPr>
        <w:rPr>
          <w:rFonts w:ascii="GHEA Grapalat" w:hAnsi="GHEA Grapalat"/>
          <w:b/>
        </w:rPr>
      </w:pPr>
      <w:r w:rsidRPr="004B7F02">
        <w:rPr>
          <w:rFonts w:ascii="GHEA Grapalat" w:hAnsi="GHEA Grapalat"/>
          <w:b/>
        </w:rPr>
        <w:t>-----------------------------------</w:t>
      </w:r>
    </w:p>
    <w:p w:rsidR="00F72272" w:rsidRPr="004B7F02" w:rsidRDefault="00F72272" w:rsidP="00F72272">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 xml:space="preserve">Если предметом закупки является оказание услуг технического </w:t>
      </w:r>
      <w:r w:rsidR="00145EEE" w:rsidRPr="004B7F02">
        <w:rPr>
          <w:rFonts w:ascii="GHEA Grapalat" w:hAnsi="GHEA Grapalat"/>
          <w:i/>
          <w:sz w:val="18"/>
          <w:szCs w:val="18"/>
        </w:rPr>
        <w:t>надзора</w:t>
      </w:r>
      <w:r w:rsidRPr="004B7F02">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4B7F02">
        <w:rPr>
          <w:rFonts w:ascii="GHEA Grapalat" w:hAnsi="GHEA Grapalat"/>
          <w:i/>
          <w:sz w:val="18"/>
          <w:szCs w:val="18"/>
        </w:rPr>
        <w:t>«</w:t>
      </w:r>
      <w:r w:rsidRPr="004B7F02">
        <w:rPr>
          <w:rFonts w:ascii="GHEA Grapalat" w:hAnsi="GHEA Grapalat"/>
          <w:i/>
          <w:sz w:val="18"/>
          <w:szCs w:val="18"/>
        </w:rPr>
        <w:t>Не прин</w:t>
      </w:r>
      <w:r w:rsidR="00145EEE" w:rsidRPr="004B7F02">
        <w:rPr>
          <w:rFonts w:ascii="GHEA Grapalat" w:hAnsi="GHEA Grapalat"/>
          <w:i/>
          <w:sz w:val="18"/>
          <w:szCs w:val="18"/>
        </w:rPr>
        <w:t>има</w:t>
      </w:r>
      <w:r w:rsidRPr="004B7F02">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4B7F02">
        <w:rPr>
          <w:rFonts w:ascii="GHEA Grapalat" w:hAnsi="GHEA Grapalat"/>
          <w:i/>
          <w:sz w:val="18"/>
          <w:szCs w:val="18"/>
        </w:rPr>
        <w:t>ей</w:t>
      </w:r>
      <w:r w:rsidRPr="004B7F02">
        <w:rPr>
          <w:rFonts w:ascii="GHEA Grapalat" w:hAnsi="GHEA Grapalat"/>
          <w:i/>
          <w:sz w:val="18"/>
          <w:szCs w:val="18"/>
        </w:rPr>
        <w:t xml:space="preserve"> пунктом 5.3 договора»</w:t>
      </w:r>
      <w:r w:rsidRPr="004B7F02">
        <w:rPr>
          <w:rFonts w:ascii="GHEA Grapalat" w:hAnsi="GHEA Grapalat"/>
          <w:i/>
          <w:sz w:val="18"/>
          <w:szCs w:val="18"/>
          <w:vertAlign w:val="superscript"/>
        </w:rPr>
        <w:br w:type="page"/>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4F1B04" w:rsidRPr="00234B8B">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2E3ED1">
        <w:rPr>
          <w:rStyle w:val="FootnoteReference"/>
          <w:rFonts w:ascii="GHEA Grapalat" w:hAnsi="GHEA Grapalat"/>
        </w:rPr>
        <w:footnoteReference w:customMarkFollows="1" w:id="13"/>
        <w:t>17</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C8503C" w:rsidRPr="00B138F3" w:rsidRDefault="00C8503C" w:rsidP="00C8503C">
      <w:pPr>
        <w:widowControl w:val="0"/>
        <w:tabs>
          <w:tab w:val="left" w:pos="1418"/>
        </w:tabs>
        <w:spacing w:after="160"/>
        <w:ind w:firstLine="567"/>
        <w:jc w:val="both"/>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w:t>
      </w:r>
      <w:r w:rsidRPr="00AD29CE">
        <w:rPr>
          <w:rFonts w:ascii="GHEA Grapalat" w:hAnsi="GHEA Grapalat"/>
        </w:rPr>
        <w:lastRenderedPageBreak/>
        <w:t xml:space="preserve">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4"/>
        <w:t>18</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035B5">
        <w:rPr>
          <w:rFonts w:ascii="GHEA Grapalat" w:hAnsi="GHEA Grapalat"/>
        </w:rPr>
        <w:t xml:space="preserve">-   </w:t>
      </w:r>
      <w:r w:rsidR="002035B5" w:rsidRPr="00AD29CE">
        <w:rPr>
          <w:rFonts w:ascii="GHEA Grapalat" w:hAnsi="GHEA Grapalat"/>
        </w:rPr>
        <w:t xml:space="preserve"> </w:t>
      </w:r>
      <w:r w:rsidR="00ED550B" w:rsidRPr="00ED550B">
        <w:rPr>
          <w:rFonts w:ascii="GHEA Grapalat" w:hAnsi="GHEA Grapalat"/>
        </w:rPr>
        <w:t>29</w:t>
      </w:r>
      <w:r w:rsidR="00C4254E" w:rsidRPr="00C4254E">
        <w:rPr>
          <w:rFonts w:ascii="GHEA Grapalat" w:hAnsi="GHEA Grapalat"/>
        </w:rPr>
        <w:t>-</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w:t>
      </w:r>
      <w:r w:rsidRPr="00AD29CE">
        <w:rPr>
          <w:rFonts w:ascii="GHEA Grapalat" w:hAnsi="GHEA Grapalat"/>
        </w:rPr>
        <w:lastRenderedPageBreak/>
        <w:t>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8E3117">
        <w:rPr>
          <w:rStyle w:val="FootnoteReference"/>
          <w:rFonts w:ascii="GHEA Grapalat" w:hAnsi="GHEA Grapalat"/>
        </w:rPr>
        <w:footnoteReference w:customMarkFollows="1" w:id="15"/>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29734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 xml:space="preserve">полностью и надлежащим </w:t>
      </w:r>
      <w:r w:rsidR="00395B34" w:rsidRPr="00395B34">
        <w:rPr>
          <w:rFonts w:ascii="GHEA Grapalat" w:hAnsi="GHEA Grapalat"/>
        </w:rPr>
        <w:lastRenderedPageBreak/>
        <w:t>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7. ИНЫЕ УСЛОВИЯ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Pr>
          <w:rStyle w:val="FootnoteReference"/>
          <w:rFonts w:ascii="GHEA Grapalat" w:hAnsi="GHEA Grapalat" w:cs="Sylfaen"/>
        </w:rPr>
        <w:footnoteReference w:customMarkFollows="1" w:id="16"/>
        <w:t>22</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w:t>
      </w:r>
      <w:r w:rsidRPr="00AD29CE">
        <w:rPr>
          <w:rFonts w:ascii="GHEA Grapalat" w:hAnsi="GHEA Grapalat"/>
        </w:rPr>
        <w:lastRenderedPageBreak/>
        <w:t>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7"/>
        <w:t>23</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8"/>
        <w:t>24</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w:t>
      </w:r>
      <w:r w:rsidRPr="00AD29CE">
        <w:rPr>
          <w:rFonts w:ascii="GHEA Grapalat" w:hAnsi="GHEA Grapalat"/>
        </w:rPr>
        <w:lastRenderedPageBreak/>
        <w:t xml:space="preserve">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w:t>
      </w:r>
      <w:r w:rsidRPr="00AD29CE">
        <w:rPr>
          <w:rFonts w:ascii="GHEA Grapalat" w:hAnsi="GHEA Grapalat"/>
        </w:rPr>
        <w:lastRenderedPageBreak/>
        <w:t xml:space="preserve">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sidR="003704F8">
        <w:rPr>
          <w:rFonts w:ascii="GHEA Grapalat" w:hAnsi="GHEA Grapalat"/>
        </w:rPr>
        <w:t>двадцатипяти</w:t>
      </w:r>
      <w:r w:rsidR="003704F8" w:rsidRPr="00AD29CE">
        <w:rPr>
          <w:rFonts w:ascii="GHEA Grapalat" w:hAnsi="GHEA Grapalat"/>
        </w:rPr>
        <w:t xml:space="preserve">кратный </w:t>
      </w:r>
      <w:r w:rsidRPr="00AD29CE">
        <w:rPr>
          <w:rFonts w:ascii="GHEA Grapalat" w:hAnsi="GHEA Grapalat"/>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w:t>
      </w:r>
      <w:r w:rsidR="00FD4924" w:rsidRPr="00AD29CE">
        <w:rPr>
          <w:rFonts w:ascii="GHEA Grapalat" w:hAnsi="GHEA Grapalat"/>
        </w:rPr>
        <w:t>абзаца "</w:t>
      </w:r>
      <w:r w:rsidR="00FD4924">
        <w:rPr>
          <w:rFonts w:ascii="GHEA Grapalat" w:hAnsi="GHEA Grapalat"/>
        </w:rPr>
        <w:t>в</w:t>
      </w:r>
      <w:r w:rsidR="00FD4924" w:rsidRPr="00AD29CE">
        <w:rPr>
          <w:rFonts w:ascii="GHEA Grapalat" w:hAnsi="GHEA Grapalat"/>
        </w:rPr>
        <w:t>" подпункта</w:t>
      </w:r>
      <w:r w:rsidR="008A7C50">
        <w:rPr>
          <w:rFonts w:ascii="GHEA Grapalat" w:hAnsi="GHEA Grapalat"/>
        </w:rPr>
        <w:t xml:space="preserve"> 1 и</w:t>
      </w:r>
      <w:r w:rsidR="00FD4924" w:rsidRPr="00AD29CE">
        <w:rPr>
          <w:rFonts w:ascii="GHEA Grapalat" w:hAnsi="GHEA Grapalat"/>
        </w:rPr>
        <w:t xml:space="preserve"> </w:t>
      </w:r>
      <w:r w:rsidRPr="00AD29CE">
        <w:rPr>
          <w:rFonts w:ascii="GHEA Grapalat" w:hAnsi="GHEA Grapalat"/>
        </w:rPr>
        <w:t>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Pr>
          <w:rStyle w:val="FootnoteReference"/>
          <w:rFonts w:ascii="GHEA Grapalat" w:hAnsi="GHEA Grapalat"/>
        </w:rPr>
        <w:footnoteReference w:customMarkFollows="1" w:id="19"/>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lastRenderedPageBreak/>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lastRenderedPageBreak/>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0"/>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2"/>
        <w:gridCol w:w="1887"/>
        <w:gridCol w:w="1606"/>
        <w:gridCol w:w="1187"/>
        <w:gridCol w:w="1370"/>
        <w:gridCol w:w="831"/>
        <w:gridCol w:w="1028"/>
        <w:gridCol w:w="1386"/>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C4254E">
        <w:trPr>
          <w:trHeight w:val="247"/>
          <w:jc w:val="center"/>
        </w:trPr>
        <w:tc>
          <w:tcPr>
            <w:tcW w:w="203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9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1"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C4254E">
        <w:trPr>
          <w:trHeight w:val="501"/>
          <w:jc w:val="center"/>
        </w:trPr>
        <w:tc>
          <w:tcPr>
            <w:tcW w:w="2034" w:type="dxa"/>
            <w:vMerge/>
            <w:vAlign w:val="center"/>
          </w:tcPr>
          <w:p w:rsidR="003B2F27" w:rsidRPr="00E40AC8" w:rsidRDefault="003B2F27" w:rsidP="005B7138">
            <w:pPr>
              <w:widowControl w:val="0"/>
              <w:spacing w:after="120"/>
              <w:jc w:val="center"/>
              <w:rPr>
                <w:rFonts w:ascii="GHEA Grapalat" w:hAnsi="GHEA Grapalat"/>
                <w:sz w:val="20"/>
              </w:rPr>
            </w:pPr>
          </w:p>
        </w:tc>
        <w:tc>
          <w:tcPr>
            <w:tcW w:w="2141"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270" w:type="dxa"/>
            <w:vMerge/>
            <w:vAlign w:val="center"/>
          </w:tcPr>
          <w:p w:rsidR="003B2F27" w:rsidRPr="00E40AC8" w:rsidRDefault="003B2F27" w:rsidP="005B7138">
            <w:pPr>
              <w:widowControl w:val="0"/>
              <w:spacing w:after="120"/>
              <w:jc w:val="center"/>
              <w:rPr>
                <w:rFonts w:ascii="GHEA Grapalat" w:hAnsi="GHEA Grapalat"/>
                <w:sz w:val="20"/>
              </w:rPr>
            </w:pPr>
          </w:p>
        </w:tc>
        <w:tc>
          <w:tcPr>
            <w:tcW w:w="1465" w:type="dxa"/>
            <w:vMerge/>
            <w:vAlign w:val="center"/>
          </w:tcPr>
          <w:p w:rsidR="003B2F27" w:rsidRPr="00E40AC8" w:rsidRDefault="003B2F27" w:rsidP="005B7138">
            <w:pPr>
              <w:widowControl w:val="0"/>
              <w:spacing w:after="120"/>
              <w:jc w:val="center"/>
              <w:rPr>
                <w:rFonts w:ascii="GHEA Grapalat" w:hAnsi="GHEA Grapalat"/>
                <w:sz w:val="20"/>
              </w:rPr>
            </w:pPr>
          </w:p>
        </w:tc>
        <w:tc>
          <w:tcPr>
            <w:tcW w:w="890" w:type="dxa"/>
            <w:vMerge/>
            <w:vAlign w:val="center"/>
          </w:tcPr>
          <w:p w:rsidR="003B2F27" w:rsidRPr="00E40AC8" w:rsidRDefault="003B2F27" w:rsidP="005B7138">
            <w:pPr>
              <w:widowControl w:val="0"/>
              <w:spacing w:after="120"/>
              <w:jc w:val="center"/>
              <w:rPr>
                <w:rFonts w:ascii="GHEA Grapalat" w:hAnsi="GHEA Grapalat"/>
                <w:sz w:val="20"/>
              </w:rPr>
            </w:pPr>
          </w:p>
        </w:tc>
        <w:tc>
          <w:tcPr>
            <w:tcW w:w="85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3"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1"/>
              <w:t>**</w:t>
            </w:r>
          </w:p>
        </w:tc>
      </w:tr>
      <w:tr w:rsidR="00C4254E" w:rsidRPr="00E40AC8" w:rsidTr="00C4254E">
        <w:trPr>
          <w:trHeight w:val="277"/>
          <w:jc w:val="center"/>
        </w:trPr>
        <w:tc>
          <w:tcPr>
            <w:tcW w:w="2034" w:type="dxa"/>
          </w:tcPr>
          <w:p w:rsidR="00C4254E" w:rsidRPr="00C4254E" w:rsidRDefault="00C4254E" w:rsidP="00C4254E">
            <w:pPr>
              <w:widowControl w:val="0"/>
              <w:spacing w:after="120"/>
              <w:jc w:val="center"/>
              <w:rPr>
                <w:rFonts w:ascii="GHEA Grapalat" w:hAnsi="GHEA Grapalat"/>
                <w:sz w:val="20"/>
                <w:lang w:val="en-US"/>
              </w:rPr>
            </w:pPr>
            <w:r>
              <w:rPr>
                <w:rFonts w:ascii="GHEA Grapalat" w:hAnsi="GHEA Grapalat"/>
                <w:sz w:val="20"/>
                <w:lang w:val="en-US"/>
              </w:rPr>
              <w:t>1</w:t>
            </w:r>
          </w:p>
        </w:tc>
        <w:tc>
          <w:tcPr>
            <w:tcW w:w="2141" w:type="dxa"/>
          </w:tcPr>
          <w:p w:rsidR="00C4254E" w:rsidRPr="00E40AC8" w:rsidRDefault="00C4254E" w:rsidP="00C4254E">
            <w:pPr>
              <w:widowControl w:val="0"/>
              <w:spacing w:after="120"/>
              <w:jc w:val="center"/>
              <w:rPr>
                <w:rFonts w:ascii="GHEA Grapalat" w:hAnsi="GHEA Grapalat"/>
                <w:sz w:val="20"/>
              </w:rPr>
            </w:pPr>
            <w:r w:rsidRPr="00C4254E">
              <w:rPr>
                <w:rFonts w:ascii="GHEA Grapalat" w:hAnsi="GHEA Grapalat"/>
                <w:sz w:val="20"/>
              </w:rPr>
              <w:t>66511170/2</w:t>
            </w:r>
          </w:p>
        </w:tc>
        <w:tc>
          <w:tcPr>
            <w:tcW w:w="1606" w:type="dxa"/>
          </w:tcPr>
          <w:p w:rsidR="00C4254E" w:rsidRPr="00E40AC8" w:rsidRDefault="00A76CA5" w:rsidP="00C4254E">
            <w:pPr>
              <w:widowControl w:val="0"/>
              <w:spacing w:after="120"/>
              <w:jc w:val="center"/>
              <w:rPr>
                <w:rFonts w:ascii="GHEA Grapalat" w:hAnsi="GHEA Grapalat"/>
                <w:sz w:val="20"/>
              </w:rPr>
            </w:pPr>
            <w:r>
              <w:rPr>
                <w:rFonts w:ascii="GHEA Grapalat" w:hAnsi="GHEA Grapalat"/>
                <w:sz w:val="20"/>
                <w:lang w:val="en-US"/>
              </w:rPr>
              <w:t>***</w:t>
            </w:r>
            <w:r w:rsidRPr="00A76CA5">
              <w:rPr>
                <w:rFonts w:ascii="GHEA Grapalat" w:hAnsi="GHEA Grapalat"/>
                <w:sz w:val="20"/>
              </w:rPr>
              <w:t>Техническая спецификация прилагается</w:t>
            </w:r>
          </w:p>
        </w:tc>
        <w:tc>
          <w:tcPr>
            <w:tcW w:w="1270" w:type="dxa"/>
          </w:tcPr>
          <w:p w:rsidR="00C4254E" w:rsidRPr="00E01ECB" w:rsidRDefault="00C4254E" w:rsidP="00C4254E">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драм</w:t>
            </w:r>
          </w:p>
        </w:tc>
        <w:tc>
          <w:tcPr>
            <w:tcW w:w="1465" w:type="dxa"/>
          </w:tcPr>
          <w:p w:rsidR="00C4254E" w:rsidRPr="00E01ECB" w:rsidRDefault="00C4254E" w:rsidP="00C4254E">
            <w:pPr>
              <w:widowControl w:val="0"/>
              <w:spacing w:after="120"/>
              <w:jc w:val="center"/>
              <w:rPr>
                <w:rFonts w:ascii="GHEA Grapalat" w:hAnsi="GHEA Grapalat"/>
                <w:sz w:val="16"/>
                <w:szCs w:val="16"/>
              </w:rPr>
            </w:pPr>
          </w:p>
        </w:tc>
        <w:tc>
          <w:tcPr>
            <w:tcW w:w="890" w:type="dxa"/>
          </w:tcPr>
          <w:p w:rsidR="00C4254E" w:rsidRPr="00E01ECB" w:rsidRDefault="00C4254E" w:rsidP="00C4254E">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1</w:t>
            </w:r>
          </w:p>
        </w:tc>
        <w:tc>
          <w:tcPr>
            <w:tcW w:w="858" w:type="dxa"/>
          </w:tcPr>
          <w:p w:rsidR="00C4254E" w:rsidRPr="00E01ECB" w:rsidRDefault="00C4254E" w:rsidP="00C4254E">
            <w:pPr>
              <w:widowControl w:val="0"/>
              <w:jc w:val="center"/>
              <w:rPr>
                <w:rFonts w:ascii="GHEA Grapalat" w:hAnsi="GHEA Grapalat"/>
                <w:sz w:val="16"/>
                <w:szCs w:val="16"/>
              </w:rPr>
            </w:pPr>
            <w:r w:rsidRPr="00E01ECB">
              <w:rPr>
                <w:rFonts w:ascii="GHEA Grapalat" w:hAnsi="GHEA Grapalat"/>
                <w:sz w:val="16"/>
                <w:szCs w:val="16"/>
              </w:rPr>
              <w:t>г.Ереван, В.Саргсяна 3</w:t>
            </w:r>
          </w:p>
        </w:tc>
        <w:tc>
          <w:tcPr>
            <w:tcW w:w="933" w:type="dxa"/>
          </w:tcPr>
          <w:p w:rsidR="000678D6" w:rsidRPr="000678D6" w:rsidRDefault="000678D6" w:rsidP="000678D6">
            <w:pPr>
              <w:widowControl w:val="0"/>
              <w:spacing w:after="120"/>
              <w:jc w:val="center"/>
              <w:rPr>
                <w:rFonts w:ascii="GHEA Grapalat" w:hAnsi="GHEA Grapalat"/>
                <w:sz w:val="16"/>
                <w:szCs w:val="16"/>
              </w:rPr>
            </w:pPr>
            <w:r>
              <w:rPr>
                <w:rFonts w:ascii="GHEA Grapalat" w:hAnsi="GHEA Grapalat"/>
                <w:sz w:val="16"/>
                <w:szCs w:val="16"/>
              </w:rPr>
              <w:t xml:space="preserve">Предоставление </w:t>
            </w:r>
            <w:r w:rsidRPr="000678D6">
              <w:rPr>
                <w:rFonts w:ascii="GHEA Grapalat" w:hAnsi="GHEA Grapalat"/>
                <w:sz w:val="16"/>
                <w:szCs w:val="16"/>
              </w:rPr>
              <w:t>услуг</w:t>
            </w:r>
            <w:r>
              <w:rPr>
                <w:rFonts w:ascii="GHEA Grapalat" w:hAnsi="GHEA Grapalat"/>
                <w:sz w:val="16"/>
                <w:szCs w:val="16"/>
                <w:lang w:val="hy-AM"/>
              </w:rPr>
              <w:t xml:space="preserve"> </w:t>
            </w:r>
            <w:r w:rsidRPr="000678D6">
              <w:rPr>
                <w:rFonts w:ascii="GHEA Grapalat" w:hAnsi="GHEA Grapalat"/>
                <w:sz w:val="16"/>
                <w:szCs w:val="16"/>
              </w:rPr>
              <w:t>срок:</w:t>
            </w:r>
          </w:p>
          <w:p w:rsidR="000678D6" w:rsidRPr="000678D6" w:rsidRDefault="000678D6" w:rsidP="000678D6">
            <w:pPr>
              <w:widowControl w:val="0"/>
              <w:spacing w:after="120"/>
              <w:jc w:val="center"/>
              <w:rPr>
                <w:rFonts w:ascii="GHEA Grapalat" w:hAnsi="GHEA Grapalat"/>
                <w:sz w:val="16"/>
                <w:szCs w:val="16"/>
              </w:rPr>
            </w:pPr>
            <w:r w:rsidRPr="000678D6">
              <w:rPr>
                <w:rFonts w:ascii="GHEA Grapalat" w:hAnsi="GHEA Grapalat"/>
                <w:sz w:val="16"/>
                <w:szCs w:val="16"/>
              </w:rPr>
              <w:t>НИССАН:</w:t>
            </w:r>
          </w:p>
          <w:p w:rsidR="000678D6" w:rsidRPr="000678D6" w:rsidRDefault="000678D6" w:rsidP="000678D6">
            <w:pPr>
              <w:widowControl w:val="0"/>
              <w:spacing w:after="120"/>
              <w:jc w:val="center"/>
              <w:rPr>
                <w:rFonts w:ascii="GHEA Grapalat" w:hAnsi="GHEA Grapalat"/>
                <w:sz w:val="16"/>
                <w:szCs w:val="16"/>
              </w:rPr>
            </w:pPr>
            <w:r w:rsidRPr="000678D6">
              <w:rPr>
                <w:rFonts w:ascii="GHEA Grapalat" w:hAnsi="GHEA Grapalat"/>
                <w:sz w:val="16"/>
                <w:szCs w:val="16"/>
              </w:rPr>
              <w:t xml:space="preserve">  ПАТРУЛЬ 4.0</w:t>
            </w:r>
          </w:p>
          <w:p w:rsidR="000678D6" w:rsidRPr="000678D6" w:rsidRDefault="000678D6" w:rsidP="000678D6">
            <w:pPr>
              <w:widowControl w:val="0"/>
              <w:spacing w:after="120"/>
              <w:jc w:val="center"/>
              <w:rPr>
                <w:rFonts w:ascii="GHEA Grapalat" w:hAnsi="GHEA Grapalat"/>
                <w:sz w:val="16"/>
                <w:szCs w:val="16"/>
              </w:rPr>
            </w:pPr>
            <w:r w:rsidRPr="000678D6">
              <w:rPr>
                <w:rFonts w:ascii="GHEA Grapalat" w:hAnsi="GHEA Grapalat"/>
                <w:sz w:val="16"/>
                <w:szCs w:val="16"/>
              </w:rPr>
              <w:t>26.11.2023 - 31.12.2023</w:t>
            </w:r>
          </w:p>
          <w:p w:rsidR="000678D6" w:rsidRPr="000678D6" w:rsidRDefault="000678D6" w:rsidP="000678D6">
            <w:pPr>
              <w:widowControl w:val="0"/>
              <w:spacing w:after="120"/>
              <w:jc w:val="center"/>
              <w:rPr>
                <w:rFonts w:ascii="GHEA Grapalat" w:hAnsi="GHEA Grapalat"/>
                <w:sz w:val="16"/>
                <w:szCs w:val="16"/>
              </w:rPr>
            </w:pPr>
            <w:r w:rsidRPr="000678D6">
              <w:rPr>
                <w:rFonts w:ascii="GHEA Grapalat" w:hAnsi="GHEA Grapalat"/>
                <w:sz w:val="16"/>
                <w:szCs w:val="16"/>
              </w:rPr>
              <w:t xml:space="preserve">включительно </w:t>
            </w:r>
          </w:p>
          <w:p w:rsidR="000678D6" w:rsidRPr="000678D6" w:rsidRDefault="000678D6" w:rsidP="000678D6">
            <w:pPr>
              <w:widowControl w:val="0"/>
              <w:spacing w:after="120"/>
              <w:jc w:val="center"/>
              <w:rPr>
                <w:rFonts w:ascii="GHEA Grapalat" w:hAnsi="GHEA Grapalat"/>
                <w:sz w:val="16"/>
                <w:szCs w:val="16"/>
              </w:rPr>
            </w:pPr>
            <w:r w:rsidRPr="000678D6">
              <w:rPr>
                <w:rFonts w:ascii="GHEA Grapalat" w:hAnsi="GHEA Grapalat"/>
                <w:sz w:val="16"/>
                <w:szCs w:val="16"/>
              </w:rPr>
              <w:t>АУДИ А8 3.0 ТДИ КВАТТРО</w:t>
            </w:r>
          </w:p>
          <w:p w:rsidR="00C4254E" w:rsidRPr="00684FB3" w:rsidRDefault="000678D6" w:rsidP="000678D6">
            <w:pPr>
              <w:widowControl w:val="0"/>
              <w:spacing w:after="120"/>
              <w:jc w:val="center"/>
              <w:rPr>
                <w:rFonts w:ascii="GHEA Grapalat" w:hAnsi="GHEA Grapalat"/>
                <w:sz w:val="16"/>
                <w:szCs w:val="16"/>
              </w:rPr>
            </w:pPr>
            <w:r w:rsidRPr="000678D6">
              <w:rPr>
                <w:rFonts w:ascii="GHEA Grapalat" w:hAnsi="GHEA Grapalat"/>
                <w:sz w:val="16"/>
                <w:szCs w:val="16"/>
              </w:rPr>
              <w:t>29.10.2023-- 31.12.2023 включительно</w:t>
            </w:r>
          </w:p>
        </w:tc>
      </w:tr>
    </w:tbl>
    <w:p w:rsidR="000678D6" w:rsidRPr="000678D6" w:rsidRDefault="00A76CA5" w:rsidP="000678D6">
      <w:pPr>
        <w:widowControl w:val="0"/>
        <w:spacing w:after="160" w:line="360" w:lineRule="auto"/>
        <w:rPr>
          <w:rFonts w:ascii="GHEA Grapalat" w:hAnsi="GHEA Grapalat"/>
        </w:rPr>
      </w:pPr>
      <w:r w:rsidRPr="00A76CA5">
        <w:rPr>
          <w:rFonts w:ascii="GHEA Grapalat" w:hAnsi="GHEA Grapalat"/>
        </w:rPr>
        <w:t>***</w:t>
      </w:r>
      <w:r w:rsidRPr="00A76CA5">
        <w:t xml:space="preserve"> </w:t>
      </w:r>
      <w:r w:rsidR="000678D6" w:rsidRPr="000678D6">
        <w:rPr>
          <w:rFonts w:ascii="GHEA Grapalat" w:hAnsi="GHEA Grapalat"/>
        </w:rPr>
        <w:t>Страхование 2 транспортных средств, находящихся на балансе МИД РА.</w:t>
      </w:r>
    </w:p>
    <w:p w:rsidR="000678D6" w:rsidRPr="000678D6" w:rsidRDefault="000678D6" w:rsidP="000678D6">
      <w:pPr>
        <w:widowControl w:val="0"/>
        <w:spacing w:after="160" w:line="360" w:lineRule="auto"/>
        <w:rPr>
          <w:rFonts w:ascii="GHEA Grapalat" w:hAnsi="GHEA Grapalat"/>
        </w:rPr>
      </w:pPr>
      <w:r w:rsidRPr="000678D6">
        <w:rPr>
          <w:rFonts w:ascii="GHEA Grapalat" w:hAnsi="GHEA Grapalat"/>
        </w:rPr>
        <w:t>Цель использования ТМ: служебная,</w:t>
      </w:r>
    </w:p>
    <w:p w:rsidR="000678D6" w:rsidRPr="000678D6" w:rsidRDefault="000678D6" w:rsidP="000678D6">
      <w:pPr>
        <w:widowControl w:val="0"/>
        <w:spacing w:after="160" w:line="360" w:lineRule="auto"/>
        <w:rPr>
          <w:rFonts w:ascii="GHEA Grapalat" w:hAnsi="GHEA Grapalat"/>
        </w:rPr>
      </w:pPr>
      <w:r w:rsidRPr="000678D6">
        <w:rPr>
          <w:rFonts w:ascii="GHEA Grapalat" w:hAnsi="GHEA Grapalat"/>
        </w:rPr>
        <w:t>Возраст водителя: 23 года и старше,</w:t>
      </w:r>
    </w:p>
    <w:p w:rsidR="000678D6" w:rsidRPr="000678D6" w:rsidRDefault="000678D6" w:rsidP="000678D6">
      <w:pPr>
        <w:widowControl w:val="0"/>
        <w:spacing w:after="160" w:line="360" w:lineRule="auto"/>
        <w:rPr>
          <w:rFonts w:ascii="GHEA Grapalat" w:hAnsi="GHEA Grapalat"/>
        </w:rPr>
      </w:pPr>
      <w:r w:rsidRPr="000678D6">
        <w:rPr>
          <w:rFonts w:ascii="GHEA Grapalat" w:hAnsi="GHEA Grapalat"/>
        </w:rPr>
        <w:t>Стаж вождения: 3 года и более.</w:t>
      </w:r>
    </w:p>
    <w:p w:rsidR="000678D6" w:rsidRPr="000678D6" w:rsidRDefault="000678D6" w:rsidP="000678D6">
      <w:pPr>
        <w:widowControl w:val="0"/>
        <w:spacing w:after="160" w:line="360" w:lineRule="auto"/>
        <w:rPr>
          <w:rFonts w:ascii="GHEA Grapalat" w:hAnsi="GHEA Grapalat"/>
        </w:rPr>
      </w:pPr>
      <w:r w:rsidRPr="000678D6">
        <w:rPr>
          <w:rFonts w:ascii="GHEA Grapalat" w:hAnsi="GHEA Grapalat"/>
        </w:rPr>
        <w:t>Пассажир</w:t>
      </w:r>
    </w:p>
    <w:p w:rsidR="000678D6" w:rsidRPr="000678D6" w:rsidRDefault="000678D6" w:rsidP="000678D6">
      <w:pPr>
        <w:widowControl w:val="0"/>
        <w:spacing w:after="160" w:line="360" w:lineRule="auto"/>
        <w:rPr>
          <w:rFonts w:ascii="GHEA Grapalat" w:hAnsi="GHEA Grapalat"/>
        </w:rPr>
      </w:pPr>
      <w:r w:rsidRPr="000678D6">
        <w:rPr>
          <w:rFonts w:ascii="GHEA Grapalat" w:hAnsi="GHEA Grapalat"/>
        </w:rPr>
        <w:t>231 и выше, с номером 2 ТМ</w:t>
      </w:r>
    </w:p>
    <w:p w:rsidR="000678D6" w:rsidRPr="000678D6" w:rsidRDefault="000678D6" w:rsidP="000678D6">
      <w:pPr>
        <w:widowControl w:val="0"/>
        <w:spacing w:after="160" w:line="360" w:lineRule="auto"/>
        <w:rPr>
          <w:rFonts w:ascii="GHEA Grapalat" w:hAnsi="GHEA Grapalat"/>
        </w:rPr>
      </w:pPr>
      <w:r w:rsidRPr="000678D6">
        <w:rPr>
          <w:rFonts w:ascii="GHEA Grapalat" w:hAnsi="GHEA Grapalat"/>
        </w:rPr>
        <w:t xml:space="preserve">       Марка Мощность двигателя (л.с.) Год Номерной знак</w:t>
      </w:r>
    </w:p>
    <w:p w:rsidR="000678D6" w:rsidRPr="000678D6" w:rsidRDefault="000678D6" w:rsidP="000678D6">
      <w:pPr>
        <w:widowControl w:val="0"/>
        <w:spacing w:after="160" w:line="360" w:lineRule="auto"/>
        <w:rPr>
          <w:rFonts w:ascii="GHEA Grapalat" w:hAnsi="GHEA Grapalat"/>
        </w:rPr>
      </w:pPr>
      <w:r w:rsidRPr="000678D6">
        <w:rPr>
          <w:rFonts w:ascii="GHEA Grapalat" w:hAnsi="GHEA Grapalat"/>
        </w:rPr>
        <w:t>1.  NISSAN PATROL 4.0</w:t>
      </w:r>
      <w:r w:rsidRPr="000678D6">
        <w:rPr>
          <w:rFonts w:ascii="GHEA Grapalat" w:hAnsi="GHEA Grapalat"/>
        </w:rPr>
        <w:tab/>
        <w:t xml:space="preserve">           275  2016   597CD61</w:t>
      </w:r>
    </w:p>
    <w:p w:rsidR="00A76CA5" w:rsidRPr="00A76CA5" w:rsidRDefault="000678D6" w:rsidP="000678D6">
      <w:pPr>
        <w:widowControl w:val="0"/>
        <w:spacing w:after="160" w:line="360" w:lineRule="auto"/>
        <w:rPr>
          <w:rFonts w:ascii="GHEA Grapalat" w:hAnsi="GHEA Grapalat"/>
        </w:rPr>
      </w:pPr>
      <w:r w:rsidRPr="000678D6">
        <w:rPr>
          <w:rFonts w:ascii="GHEA Grapalat" w:hAnsi="GHEA Grapalat"/>
          <w:lang w:val="en-US"/>
        </w:rPr>
        <w:lastRenderedPageBreak/>
        <w:t>2.  AUDI A8 3.0 TDI QUATTRO  286 2018 008LL55</w:t>
      </w:r>
      <w:r w:rsidR="00A76CA5" w:rsidRPr="000678D6">
        <w:rPr>
          <w:rFonts w:ascii="GHEA Grapalat" w:hAnsi="GHEA Grapalat"/>
          <w:lang w:val="en-US"/>
        </w:rPr>
        <w:t xml:space="preserve">2. </w:t>
      </w:r>
      <w:r w:rsidR="00A76CA5" w:rsidRPr="00A76CA5">
        <w:rPr>
          <w:rFonts w:ascii="GHEA Grapalat" w:hAnsi="GHEA Grapalat"/>
        </w:rPr>
        <w:t>ТЕСЛА МОДЕЛЬ 3 351 2022 445</w:t>
      </w:r>
      <w:r w:rsidR="00A76CA5" w:rsidRPr="00A76CA5">
        <w:rPr>
          <w:rFonts w:ascii="GHEA Grapalat" w:hAnsi="GHEA Grapalat"/>
          <w:lang w:val="en-US"/>
        </w:rPr>
        <w:t>CM</w:t>
      </w:r>
      <w:r w:rsidR="00A76CA5" w:rsidRPr="00A76CA5">
        <w:rPr>
          <w:rFonts w:ascii="GHEA Grapalat" w:hAnsi="GHEA Grapalat"/>
        </w:rPr>
        <w:t>61</w:t>
      </w:r>
    </w:p>
    <w:p w:rsidR="003B2F27" w:rsidRPr="007F0394" w:rsidRDefault="003B2F27" w:rsidP="00A76CA5">
      <w:pPr>
        <w:widowControl w:val="0"/>
        <w:spacing w:after="160" w:line="360" w:lineRule="auto"/>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554D44" w:rsidRDefault="00554D44" w:rsidP="00375205">
      <w:pPr>
        <w:widowControl w:val="0"/>
        <w:spacing w:after="160" w:line="360" w:lineRule="auto"/>
        <w:ind w:firstLine="567"/>
        <w:jc w:val="right"/>
        <w:rPr>
          <w:rFonts w:ascii="GHEA Grapalat" w:hAnsi="GHEA Grapalat"/>
          <w:i/>
        </w:r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C4254E" w:rsidRPr="00C4254E">
              <w:rPr>
                <w:rFonts w:ascii="GHEA Grapalat" w:hAnsi="GHEA Grapalat"/>
                <w:sz w:val="16"/>
              </w:rPr>
              <w:t>23</w:t>
            </w:r>
            <w:r w:rsidR="00C44B76">
              <w:rPr>
                <w:rFonts w:ascii="GHEA Grapalat" w:hAnsi="GHEA Grapalat"/>
                <w:sz w:val="16"/>
              </w:rPr>
              <w:t>.</w:t>
            </w:r>
            <w:r>
              <w:rPr>
                <w:rFonts w:ascii="GHEA Grapalat" w:hAnsi="GHEA Grapalat"/>
                <w:sz w:val="16"/>
              </w:rPr>
              <w:t>г., по месяцам, в том числе</w:t>
            </w:r>
            <w:r>
              <w:rPr>
                <w:rStyle w:val="FootnoteReference"/>
                <w:rFonts w:ascii="GHEA Grapalat" w:hAnsi="GHEA Grapalat"/>
                <w:sz w:val="16"/>
              </w:rPr>
              <w:footnoteReference w:customMarkFollows="1" w:id="23"/>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4254E" w:rsidRPr="00F412AC" w:rsidTr="00835E20">
        <w:trPr>
          <w:trHeight w:val="363"/>
          <w:jc w:val="center"/>
        </w:trPr>
        <w:tc>
          <w:tcPr>
            <w:tcW w:w="1006" w:type="dxa"/>
          </w:tcPr>
          <w:p w:rsidR="00C4254E" w:rsidRPr="00C4254E" w:rsidRDefault="00C4254E" w:rsidP="00C4254E">
            <w:pPr>
              <w:widowControl w:val="0"/>
              <w:spacing w:after="120"/>
              <w:jc w:val="center"/>
              <w:rPr>
                <w:rFonts w:ascii="GHEA Grapalat" w:hAnsi="GHEA Grapalat"/>
                <w:sz w:val="16"/>
                <w:lang w:val="en-US"/>
              </w:rPr>
            </w:pPr>
            <w:r>
              <w:rPr>
                <w:rFonts w:ascii="GHEA Grapalat" w:hAnsi="GHEA Grapalat"/>
                <w:sz w:val="16"/>
                <w:lang w:val="en-US"/>
              </w:rPr>
              <w:t>1</w:t>
            </w:r>
          </w:p>
        </w:tc>
        <w:tc>
          <w:tcPr>
            <w:tcW w:w="1212" w:type="dxa"/>
          </w:tcPr>
          <w:p w:rsidR="00C4254E" w:rsidRPr="00F412AC" w:rsidRDefault="00C4254E" w:rsidP="00C4254E">
            <w:pPr>
              <w:widowControl w:val="0"/>
              <w:spacing w:after="120"/>
              <w:jc w:val="center"/>
              <w:rPr>
                <w:rFonts w:ascii="GHEA Grapalat" w:hAnsi="GHEA Grapalat"/>
                <w:sz w:val="16"/>
              </w:rPr>
            </w:pPr>
            <w:r w:rsidRPr="00C4254E">
              <w:rPr>
                <w:rFonts w:ascii="GHEA Grapalat" w:hAnsi="GHEA Grapalat"/>
                <w:sz w:val="16"/>
              </w:rPr>
              <w:t>66511170/2</w:t>
            </w:r>
          </w:p>
        </w:tc>
        <w:tc>
          <w:tcPr>
            <w:tcW w:w="843" w:type="dxa"/>
          </w:tcPr>
          <w:p w:rsidR="00C4254E" w:rsidRPr="00F412AC" w:rsidRDefault="00C4254E" w:rsidP="00C4254E">
            <w:pPr>
              <w:widowControl w:val="0"/>
              <w:spacing w:after="120"/>
              <w:jc w:val="center"/>
              <w:rPr>
                <w:rFonts w:ascii="GHEA Grapalat" w:hAnsi="GHEA Grapalat"/>
                <w:sz w:val="16"/>
              </w:rPr>
            </w:pPr>
            <w:r w:rsidRPr="00C4254E">
              <w:rPr>
                <w:rFonts w:ascii="GHEA Grapalat" w:hAnsi="GHEA Grapalat"/>
                <w:sz w:val="16"/>
              </w:rPr>
              <w:t>страховые услуги, связанные с транспортными средствами</w:t>
            </w:r>
          </w:p>
        </w:tc>
        <w:tc>
          <w:tcPr>
            <w:tcW w:w="682" w:type="dxa"/>
            <w:vAlign w:val="center"/>
          </w:tcPr>
          <w:p w:rsidR="00C4254E" w:rsidRPr="00C4254E" w:rsidRDefault="00C4254E" w:rsidP="00C4254E">
            <w:pPr>
              <w:widowControl w:val="0"/>
              <w:spacing w:after="120"/>
              <w:jc w:val="center"/>
              <w:rPr>
                <w:rFonts w:ascii="GHEA Grapalat" w:hAnsi="GHEA Grapalat"/>
                <w:sz w:val="16"/>
                <w:lang w:val="en-US"/>
              </w:rPr>
            </w:pPr>
            <w:r>
              <w:rPr>
                <w:rFonts w:ascii="GHEA Grapalat" w:hAnsi="GHEA Grapalat"/>
                <w:sz w:val="16"/>
                <w:lang w:val="en-US"/>
              </w:rPr>
              <w:t>-</w:t>
            </w:r>
          </w:p>
        </w:tc>
        <w:tc>
          <w:tcPr>
            <w:tcW w:w="813" w:type="dxa"/>
            <w:vAlign w:val="center"/>
          </w:tcPr>
          <w:p w:rsidR="00C4254E" w:rsidRPr="00C4254E" w:rsidRDefault="00C4254E" w:rsidP="00C4254E">
            <w:pPr>
              <w:widowControl w:val="0"/>
              <w:spacing w:after="120"/>
              <w:jc w:val="center"/>
              <w:rPr>
                <w:rFonts w:ascii="GHEA Grapalat" w:hAnsi="GHEA Grapalat"/>
                <w:sz w:val="16"/>
                <w:lang w:val="en-US"/>
              </w:rPr>
            </w:pPr>
            <w:r>
              <w:rPr>
                <w:rFonts w:ascii="GHEA Grapalat" w:hAnsi="GHEA Grapalat"/>
                <w:sz w:val="16"/>
                <w:lang w:val="en-US"/>
              </w:rPr>
              <w:t>-</w:t>
            </w:r>
          </w:p>
        </w:tc>
        <w:tc>
          <w:tcPr>
            <w:tcW w:w="563"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681"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582"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566"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601"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611"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871" w:type="dxa"/>
            <w:textDirection w:val="btLr"/>
          </w:tcPr>
          <w:p w:rsidR="00C4254E" w:rsidRPr="000678D6" w:rsidRDefault="000678D6" w:rsidP="00C4254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676" w:type="dxa"/>
            <w:textDirection w:val="btLr"/>
          </w:tcPr>
          <w:p w:rsidR="00C4254E" w:rsidRPr="00F566BF" w:rsidRDefault="00C4254E" w:rsidP="00C4254E">
            <w:pPr>
              <w:ind w:left="113" w:right="113"/>
              <w:jc w:val="center"/>
              <w:rPr>
                <w:rFonts w:ascii="GHEA Grapalat" w:hAnsi="GHEA Grapalat" w:cs="Arial"/>
                <w:sz w:val="18"/>
                <w:szCs w:val="18"/>
                <w:lang w:val="pt-BR"/>
              </w:rPr>
            </w:pPr>
            <w:r>
              <w:rPr>
                <w:rFonts w:ascii="GHEA Grapalat" w:hAnsi="GHEA Grapalat" w:cs="Arial"/>
                <w:sz w:val="18"/>
                <w:szCs w:val="18"/>
                <w:lang w:val="pt-BR"/>
              </w:rPr>
              <w:t>50</w:t>
            </w:r>
            <w:r w:rsidRPr="00501CDE">
              <w:rPr>
                <w:rFonts w:ascii="GHEA Grapalat" w:hAnsi="GHEA Grapalat" w:cs="Arial"/>
                <w:sz w:val="18"/>
                <w:szCs w:val="18"/>
                <w:lang w:val="pt-BR"/>
              </w:rPr>
              <w:t>%</w:t>
            </w:r>
          </w:p>
        </w:tc>
        <w:tc>
          <w:tcPr>
            <w:tcW w:w="643" w:type="dxa"/>
            <w:textDirection w:val="btLr"/>
          </w:tcPr>
          <w:p w:rsidR="00C4254E" w:rsidRPr="00F566BF" w:rsidRDefault="00C4254E" w:rsidP="00C4254E">
            <w:pPr>
              <w:ind w:left="113" w:right="113"/>
              <w:jc w:val="center"/>
              <w:rPr>
                <w:rFonts w:ascii="GHEA Grapalat" w:hAnsi="GHEA Grapalat" w:cs="Arial"/>
                <w:sz w:val="18"/>
                <w:szCs w:val="18"/>
                <w:lang w:val="pt-BR"/>
              </w:rPr>
            </w:pPr>
            <w:r>
              <w:rPr>
                <w:rFonts w:ascii="GHEA Grapalat" w:hAnsi="GHEA Grapalat" w:cs="Arial"/>
                <w:sz w:val="18"/>
                <w:szCs w:val="18"/>
                <w:lang w:val="pt-BR"/>
              </w:rPr>
              <w:t>75%</w:t>
            </w:r>
          </w:p>
        </w:tc>
        <w:tc>
          <w:tcPr>
            <w:tcW w:w="611" w:type="dxa"/>
            <w:textDirection w:val="btLr"/>
          </w:tcPr>
          <w:p w:rsidR="00C4254E" w:rsidRPr="00F566BF" w:rsidRDefault="00C4254E" w:rsidP="00C4254E">
            <w:pPr>
              <w:ind w:left="113" w:right="113"/>
              <w:jc w:val="center"/>
              <w:rPr>
                <w:rFonts w:ascii="GHEA Grapalat" w:hAnsi="GHEA Grapalat" w:cs="Arial"/>
                <w:sz w:val="18"/>
                <w:szCs w:val="18"/>
                <w:lang w:val="pt-BR"/>
              </w:rPr>
            </w:pPr>
            <w:r>
              <w:rPr>
                <w:rFonts w:ascii="GHEA Grapalat" w:hAnsi="GHEA Grapalat" w:cs="Arial"/>
                <w:sz w:val="18"/>
                <w:szCs w:val="18"/>
                <w:lang w:val="pt-BR"/>
              </w:rPr>
              <w:t>100</w:t>
            </w:r>
            <w:r w:rsidRPr="00501CDE">
              <w:rPr>
                <w:rFonts w:ascii="GHEA Grapalat" w:hAnsi="GHEA Grapalat" w:cs="Arial"/>
                <w:sz w:val="18"/>
                <w:szCs w:val="18"/>
                <w:lang w:val="pt-BR"/>
              </w:rPr>
              <w:t>%</w:t>
            </w:r>
          </w:p>
        </w:tc>
        <w:tc>
          <w:tcPr>
            <w:tcW w:w="666" w:type="dxa"/>
          </w:tcPr>
          <w:p w:rsidR="00C4254E" w:rsidRDefault="00C4254E" w:rsidP="00C4254E">
            <w:pPr>
              <w:jc w:val="center"/>
              <w:rPr>
                <w:rFonts w:ascii="GHEA Grapalat" w:hAnsi="GHEA Grapalat" w:cs="Arial"/>
                <w:sz w:val="18"/>
                <w:szCs w:val="18"/>
                <w:lang w:val="pt-BR"/>
              </w:rPr>
            </w:pPr>
          </w:p>
          <w:p w:rsidR="00C4254E" w:rsidRDefault="00C4254E" w:rsidP="00C4254E">
            <w:pPr>
              <w:jc w:val="center"/>
              <w:rPr>
                <w:rFonts w:ascii="GHEA Grapalat" w:hAnsi="GHEA Grapalat" w:cs="Arial"/>
                <w:sz w:val="18"/>
                <w:szCs w:val="18"/>
                <w:lang w:val="pt-BR"/>
              </w:rPr>
            </w:pPr>
          </w:p>
          <w:p w:rsidR="00C4254E" w:rsidRDefault="00C4254E" w:rsidP="00C4254E">
            <w:pPr>
              <w:jc w:val="center"/>
              <w:rPr>
                <w:rFonts w:ascii="GHEA Grapalat" w:hAnsi="GHEA Grapalat" w:cs="Arial"/>
                <w:sz w:val="18"/>
                <w:szCs w:val="18"/>
                <w:lang w:val="pt-BR"/>
              </w:rPr>
            </w:pPr>
          </w:p>
          <w:p w:rsidR="00C4254E" w:rsidRPr="007D72CC" w:rsidRDefault="00C4254E" w:rsidP="00C4254E">
            <w:pPr>
              <w:jc w:val="center"/>
              <w:rPr>
                <w:rFonts w:ascii="GHEA Grapalat" w:hAnsi="GHEA Grapalat"/>
                <w:b/>
                <w:sz w:val="20"/>
                <w:szCs w:val="20"/>
                <w:lang w:val="pt-BR"/>
              </w:rPr>
            </w:pPr>
            <w:r>
              <w:rPr>
                <w:rFonts w:ascii="GHEA Grapalat" w:hAnsi="GHEA Grapalat" w:cs="Arial"/>
                <w:sz w:val="18"/>
                <w:szCs w:val="18"/>
                <w:lang w:val="pt-BR"/>
              </w:rPr>
              <w:t>100%</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9C59FA">
          <w:footerReference w:type="default" r:id="rId13"/>
          <w:footnotePr>
            <w:pos w:val="beneathText"/>
          </w:footnotePr>
          <w:pgSz w:w="11907" w:h="16840" w:code="9"/>
          <w:pgMar w:top="426" w:right="567" w:bottom="851" w:left="709"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850" w:rsidRDefault="00923850">
      <w:r>
        <w:separator/>
      </w:r>
    </w:p>
  </w:endnote>
  <w:endnote w:type="continuationSeparator" w:id="0">
    <w:p w:rsidR="00923850" w:rsidRDefault="00923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958302"/>
      <w:docPartObj>
        <w:docPartGallery w:val="Page Numbers (Bottom of Page)"/>
        <w:docPartUnique/>
      </w:docPartObj>
    </w:sdtPr>
    <w:sdtEndPr>
      <w:rPr>
        <w:rFonts w:ascii="GHEA Grapalat" w:hAnsi="GHEA Grapalat"/>
        <w:sz w:val="24"/>
        <w:szCs w:val="24"/>
      </w:rPr>
    </w:sdtEndPr>
    <w:sdtContent>
      <w:p w:rsidR="00897E46" w:rsidRPr="00305BEC" w:rsidRDefault="00897E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C379A">
          <w:rPr>
            <w:rFonts w:ascii="GHEA Grapalat" w:hAnsi="GHEA Grapalat"/>
            <w:noProof/>
            <w:sz w:val="24"/>
            <w:szCs w:val="24"/>
          </w:rPr>
          <w:t>18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850" w:rsidRDefault="00923850">
      <w:r>
        <w:separator/>
      </w:r>
    </w:p>
  </w:footnote>
  <w:footnote w:type="continuationSeparator" w:id="0">
    <w:p w:rsidR="00923850" w:rsidRDefault="00923850">
      <w:r>
        <w:continuationSeparator/>
      </w:r>
    </w:p>
  </w:footnote>
  <w:footnote w:id="1">
    <w:p w:rsidR="00897E46" w:rsidRDefault="00897E46" w:rsidP="00720627">
      <w:pPr>
        <w:pStyle w:val="FootnoteText"/>
        <w:jc w:val="both"/>
        <w:rPr>
          <w:rFonts w:asciiTheme="minorHAnsi" w:hAnsiTheme="minorHAnsi"/>
        </w:rPr>
      </w:pPr>
    </w:p>
    <w:p w:rsidR="00897E46" w:rsidRPr="004D0297" w:rsidRDefault="00897E46"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897E46" w:rsidRPr="004D0297" w:rsidRDefault="00897E46"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97E46" w:rsidRPr="004D0297" w:rsidRDefault="00897E46"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97E46" w:rsidRPr="004D0297" w:rsidRDefault="00897E46"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897E46" w:rsidRPr="004D0297" w:rsidRDefault="00897E46">
      <w:pPr>
        <w:pStyle w:val="FootnoteText"/>
      </w:pPr>
    </w:p>
  </w:footnote>
  <w:footnote w:id="2">
    <w:p w:rsidR="00897E46" w:rsidRDefault="00897E46"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rsidR="00897E46" w:rsidRDefault="00897E46"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6"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rsidR="00897E46" w:rsidRPr="001144D1" w:rsidRDefault="00897E46"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rsidR="00897E46" w:rsidRPr="008842CE" w:rsidRDefault="00897E46"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897E46" w:rsidRPr="00936FBF" w:rsidRDefault="00897E46">
      <w:pPr>
        <w:pStyle w:val="FootnoteText"/>
        <w:rPr>
          <w:lang w:val="af-ZA"/>
        </w:rPr>
      </w:pPr>
    </w:p>
  </w:footnote>
  <w:footnote w:id="4">
    <w:p w:rsidR="00897E46" w:rsidRPr="004D49BD" w:rsidRDefault="00897E46"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rsidR="00897E46" w:rsidRDefault="00897E46" w:rsidP="00AF1F59">
      <w:pPr>
        <w:pStyle w:val="FootnoteText"/>
        <w:jc w:val="both"/>
        <w:rPr>
          <w:rFonts w:asciiTheme="minorHAnsi" w:hAnsiTheme="minorHAnsi"/>
        </w:rPr>
      </w:pPr>
    </w:p>
    <w:p w:rsidR="00897E46" w:rsidRPr="00D3436F" w:rsidRDefault="00897E46"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97E46" w:rsidRPr="000811C1" w:rsidRDefault="00897E46">
      <w:pPr>
        <w:pStyle w:val="FootnoteText"/>
        <w:rPr>
          <w:rFonts w:asciiTheme="minorHAnsi" w:hAnsiTheme="minorHAnsi"/>
        </w:rPr>
      </w:pPr>
    </w:p>
  </w:footnote>
  <w:footnote w:id="5">
    <w:p w:rsidR="00897E46" w:rsidRPr="008842CE" w:rsidRDefault="00897E4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97E46" w:rsidRPr="000811C1" w:rsidRDefault="00897E46">
      <w:pPr>
        <w:pStyle w:val="FootnoteText"/>
        <w:rPr>
          <w:lang w:val="af-ZA"/>
        </w:rPr>
      </w:pPr>
    </w:p>
  </w:footnote>
  <w:footnote w:id="6">
    <w:p w:rsidR="00897E46" w:rsidRPr="00511966" w:rsidRDefault="00897E46"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897E46" w:rsidRPr="008E4439" w:rsidRDefault="00897E4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97E46" w:rsidRPr="000811C1" w:rsidRDefault="00897E46" w:rsidP="0027573B">
      <w:pPr>
        <w:pStyle w:val="FootnoteText"/>
        <w:rPr>
          <w:rFonts w:ascii="Sylfaen" w:hAnsi="Sylfaen"/>
          <w:sz w:val="18"/>
          <w:szCs w:val="18"/>
        </w:rPr>
      </w:pPr>
    </w:p>
  </w:footnote>
  <w:footnote w:id="8">
    <w:p w:rsidR="00897E46" w:rsidRPr="00A31673" w:rsidRDefault="00897E4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897E46" w:rsidRDefault="00897E46" w:rsidP="006B3E56">
      <w:pPr>
        <w:jc w:val="both"/>
      </w:pPr>
    </w:p>
    <w:p w:rsidR="00897E46" w:rsidRPr="008444F1" w:rsidRDefault="00897E46" w:rsidP="006B3E56">
      <w:pPr>
        <w:jc w:val="both"/>
        <w:rPr>
          <w:i/>
        </w:rPr>
      </w:pPr>
    </w:p>
    <w:p w:rsidR="00897E46" w:rsidRPr="00B1013B" w:rsidRDefault="00897E46"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rsidR="00897E46" w:rsidRPr="00B1013B" w:rsidRDefault="00897E46"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rsidR="00897E46" w:rsidRPr="00B1013B" w:rsidRDefault="00897E46"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97E46" w:rsidRDefault="00897E46" w:rsidP="006B3E56">
      <w:pPr>
        <w:jc w:val="both"/>
        <w:rPr>
          <w:rFonts w:ascii="GHEA Grapalat" w:hAnsi="GHEA Grapalat"/>
          <w:sz w:val="20"/>
          <w:szCs w:val="20"/>
          <w:lang w:val="af-ZA"/>
        </w:rPr>
      </w:pPr>
    </w:p>
    <w:p w:rsidR="00897E46" w:rsidRDefault="00897E46" w:rsidP="006B3E56">
      <w:pPr>
        <w:pStyle w:val="FootnoteText"/>
        <w:rPr>
          <w:rFonts w:asciiTheme="minorHAnsi" w:hAnsiTheme="minorHAnsi"/>
          <w:lang w:val="af-ZA"/>
        </w:rPr>
      </w:pPr>
    </w:p>
  </w:footnote>
  <w:footnote w:id="10">
    <w:p w:rsidR="00897E46" w:rsidRPr="00D3436F" w:rsidRDefault="00897E4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897E46" w:rsidRPr="00D3436F" w:rsidRDefault="00897E46">
      <w:pPr>
        <w:pStyle w:val="FootnoteText"/>
        <w:rPr>
          <w:lang w:val="es-ES"/>
        </w:rPr>
      </w:pPr>
    </w:p>
  </w:footnote>
  <w:footnote w:id="11">
    <w:p w:rsidR="00897E46" w:rsidRPr="008842CE" w:rsidRDefault="00897E46" w:rsidP="003D2FE2">
      <w:pPr>
        <w:pStyle w:val="FootnoteText"/>
        <w:jc w:val="both"/>
      </w:pPr>
    </w:p>
  </w:footnote>
  <w:footnote w:id="12">
    <w:p w:rsidR="00897E46" w:rsidRPr="008842CE" w:rsidRDefault="00897E46" w:rsidP="000A214C">
      <w:pPr>
        <w:pStyle w:val="FootnoteText"/>
        <w:jc w:val="both"/>
      </w:pPr>
    </w:p>
  </w:footnote>
  <w:footnote w:id="13">
    <w:p w:rsidR="00897E46" w:rsidRPr="00B86FB7" w:rsidRDefault="00897E46" w:rsidP="00E862FA">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897E46" w:rsidRPr="00B86FB7" w:rsidRDefault="00897E46" w:rsidP="00F54BB3">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rsidR="00897E46" w:rsidRPr="00EA7C34" w:rsidRDefault="00897E46">
      <w:pPr>
        <w:pStyle w:val="FootnoteText"/>
        <w:rPr>
          <w:rFonts w:ascii="Sylfaen" w:hAnsi="Sylfaen"/>
        </w:rPr>
      </w:pPr>
    </w:p>
  </w:footnote>
  <w:footnote w:id="14">
    <w:p w:rsidR="00897E46" w:rsidRPr="006F5F33" w:rsidRDefault="00897E46"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5">
    <w:p w:rsidR="00897E46" w:rsidRPr="00615130" w:rsidRDefault="00897E46"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897E46" w:rsidRPr="00615130" w:rsidRDefault="00897E46"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rsidR="00897E46" w:rsidRPr="00615130" w:rsidRDefault="00897E46"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897E46" w:rsidRPr="006F5F33" w:rsidRDefault="00897E46"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897E46" w:rsidRPr="00710CEC" w:rsidRDefault="00897E46"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rsidR="00897E46" w:rsidRPr="00710CEC" w:rsidRDefault="00897E46"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bl>
    <w:p w:rsidR="00897E46" w:rsidRPr="00615130" w:rsidRDefault="00897E46"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rsidR="00897E46" w:rsidRPr="00576D9C" w:rsidRDefault="00897E46" w:rsidP="003B2F27">
      <w:pPr>
        <w:pStyle w:val="FootnoteText"/>
        <w:jc w:val="both"/>
        <w:rPr>
          <w:rFonts w:ascii="GHEA Grapalat" w:hAnsi="GHEA Grapalat"/>
          <w:lang w:val="hy-AM"/>
        </w:rPr>
      </w:pPr>
    </w:p>
  </w:footnote>
  <w:footnote w:id="16">
    <w:p w:rsidR="00897E46" w:rsidRPr="006F5F33" w:rsidRDefault="00897E46" w:rsidP="003B2F27">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7">
    <w:p w:rsidR="00897E46" w:rsidRPr="006F5F33" w:rsidRDefault="00897E46"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897E46" w:rsidRPr="006F5F33" w:rsidRDefault="00897E46"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rsidR="00897E46" w:rsidRPr="006F5F33" w:rsidRDefault="00897E46"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897E46" w:rsidRPr="009E00B3" w:rsidRDefault="00897E46"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897E46" w:rsidRPr="006F225E" w:rsidRDefault="00897E46"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20">
    <w:p w:rsidR="00897E46" w:rsidRPr="00A76CA5" w:rsidRDefault="00897E46" w:rsidP="003B2F27">
      <w:pPr>
        <w:pStyle w:val="FootnoteText"/>
        <w:jc w:val="both"/>
        <w:rPr>
          <w:rFonts w:asciiTheme="minorHAnsi" w:hAnsiTheme="minorHAnsi"/>
        </w:rPr>
      </w:pPr>
    </w:p>
  </w:footnote>
  <w:footnote w:id="21">
    <w:p w:rsidR="00897E46" w:rsidRPr="00A76CA5" w:rsidRDefault="00897E46" w:rsidP="003B2F27">
      <w:pPr>
        <w:pStyle w:val="FootnoteText"/>
        <w:jc w:val="both"/>
        <w:rPr>
          <w:rFonts w:asciiTheme="minorHAnsi" w:hAnsiTheme="minorHAnsi"/>
        </w:rPr>
      </w:pPr>
    </w:p>
  </w:footnote>
  <w:footnote w:id="22">
    <w:p w:rsidR="00897E46" w:rsidRPr="00CA2754" w:rsidRDefault="00897E46"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897E46" w:rsidRPr="00CA2754" w:rsidRDefault="00897E46" w:rsidP="003B2F27">
      <w:pPr>
        <w:pStyle w:val="FootnoteText"/>
        <w:jc w:val="both"/>
        <w:rPr>
          <w:sz w:val="2"/>
          <w:szCs w:val="2"/>
        </w:rPr>
      </w:pPr>
    </w:p>
  </w:footnote>
  <w:footnote w:id="23">
    <w:p w:rsidR="00897E46" w:rsidRPr="00CA2754" w:rsidRDefault="00897E46"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7"/>
  </w:num>
  <w:num w:numId="14">
    <w:abstractNumId w:val="13"/>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2"/>
  </w:num>
  <w:num w:numId="33">
    <w:abstractNumId w:val="30"/>
  </w:num>
  <w:num w:numId="34">
    <w:abstractNumId w:val="25"/>
  </w:num>
  <w:num w:numId="35">
    <w:abstractNumId w:val="2"/>
  </w:num>
  <w:num w:numId="36">
    <w:abstractNumId w:val="11"/>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678D6"/>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51A"/>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7EA"/>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81A"/>
    <w:rsid w:val="005F590C"/>
    <w:rsid w:val="005F640A"/>
    <w:rsid w:val="005F68FA"/>
    <w:rsid w:val="005F68FC"/>
    <w:rsid w:val="005F696C"/>
    <w:rsid w:val="005F7C1D"/>
    <w:rsid w:val="00603EFC"/>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0E2"/>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4FB3"/>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0394"/>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46"/>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379A"/>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B89"/>
    <w:rsid w:val="00917FAA"/>
    <w:rsid w:val="00920009"/>
    <w:rsid w:val="0092041F"/>
    <w:rsid w:val="009218AA"/>
    <w:rsid w:val="009229DF"/>
    <w:rsid w:val="00922B2E"/>
    <w:rsid w:val="00923711"/>
    <w:rsid w:val="00923850"/>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9FA"/>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6CA5"/>
    <w:rsid w:val="00A77140"/>
    <w:rsid w:val="00A779D8"/>
    <w:rsid w:val="00A77CB2"/>
    <w:rsid w:val="00A8081F"/>
    <w:rsid w:val="00A8134C"/>
    <w:rsid w:val="00A81620"/>
    <w:rsid w:val="00A81988"/>
    <w:rsid w:val="00A81DD5"/>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8D"/>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54E"/>
    <w:rsid w:val="00C42879"/>
    <w:rsid w:val="00C42B41"/>
    <w:rsid w:val="00C43213"/>
    <w:rsid w:val="00C432E3"/>
    <w:rsid w:val="00C43524"/>
    <w:rsid w:val="00C435DD"/>
    <w:rsid w:val="00C43A47"/>
    <w:rsid w:val="00C4487D"/>
    <w:rsid w:val="00C44B76"/>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50B"/>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C32C43"/>
  <w15:docId w15:val="{CE399FC6-9FC7-47D8-85BF-FE688D28B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nalbandyan@mfa.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E580C-B560-45E4-9749-9D825D25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2655</TotalTime>
  <Pages>85</Pages>
  <Words>20052</Words>
  <Characters>114300</Characters>
  <Application>Microsoft Office Word</Application>
  <DocSecurity>0</DocSecurity>
  <Lines>952</Lines>
  <Paragraphs>268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134084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MFA</cp:lastModifiedBy>
  <cp:revision>1677</cp:revision>
  <cp:lastPrinted>2018-02-16T07:12:00Z</cp:lastPrinted>
  <dcterms:created xsi:type="dcterms:W3CDTF">2019-10-28T07:04:00Z</dcterms:created>
  <dcterms:modified xsi:type="dcterms:W3CDTF">2023-10-02T11:15:00Z</dcterms:modified>
</cp:coreProperties>
</file>