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5A1D" w:rsidRPr="002C5A1D" w:rsidRDefault="002C5A1D" w:rsidP="002C5A1D">
      <w:pPr>
        <w:widowControl w:val="0"/>
        <w:spacing w:after="160" w:line="360" w:lineRule="auto"/>
        <w:ind w:right="-7" w:firstLine="567"/>
        <w:jc w:val="right"/>
        <w:rPr>
          <w:rFonts w:ascii="GHEA Grapalat" w:hAnsi="GHEA Grapalat" w:cs="Sylfaen"/>
          <w:i/>
          <w:u w:val="single"/>
        </w:rPr>
      </w:pP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745493" w:rsidRPr="00745493" w:rsidRDefault="00745493" w:rsidP="00745493">
      <w:pPr>
        <w:pStyle w:val="BodyTextIndent"/>
        <w:widowControl w:val="0"/>
        <w:spacing w:after="160"/>
        <w:jc w:val="center"/>
        <w:rPr>
          <w:rFonts w:ascii="GHEA Grapalat" w:hAnsi="GHEA Grapalat"/>
          <w:i w:val="0"/>
          <w:sz w:val="24"/>
          <w:szCs w:val="24"/>
        </w:rPr>
      </w:pPr>
      <w:r w:rsidRPr="00745493">
        <w:rPr>
          <w:rFonts w:ascii="GHEA Grapalat" w:hAnsi="GHEA Grapalat"/>
          <w:i w:val="0"/>
          <w:sz w:val="24"/>
          <w:szCs w:val="24"/>
        </w:rPr>
        <w:t>Настоящий текст объявления утвержден Решением Оценочной Комиссии от 2</w:t>
      </w:r>
      <w:r w:rsidR="00C33BC6" w:rsidRPr="00C33BC6">
        <w:rPr>
          <w:rFonts w:ascii="GHEA Grapalat" w:hAnsi="GHEA Grapalat"/>
          <w:i w:val="0"/>
          <w:sz w:val="24"/>
          <w:szCs w:val="24"/>
        </w:rPr>
        <w:t>4</w:t>
      </w:r>
      <w:r w:rsidRPr="00745493">
        <w:rPr>
          <w:rFonts w:ascii="GHEA Grapalat" w:hAnsi="GHEA Grapalat"/>
          <w:i w:val="0"/>
          <w:sz w:val="24"/>
          <w:szCs w:val="24"/>
        </w:rPr>
        <w:t xml:space="preserve"> </w:t>
      </w:r>
      <w:r>
        <w:rPr>
          <w:rFonts w:ascii="GHEA Grapalat" w:hAnsi="GHEA Grapalat"/>
          <w:i w:val="0"/>
          <w:sz w:val="24"/>
          <w:szCs w:val="24"/>
        </w:rPr>
        <w:t>января</w:t>
      </w:r>
      <w:r w:rsidRPr="00745493">
        <w:rPr>
          <w:rFonts w:ascii="GHEA Grapalat" w:hAnsi="GHEA Grapalat"/>
          <w:i w:val="0"/>
          <w:sz w:val="24"/>
          <w:szCs w:val="24"/>
        </w:rPr>
        <w:t xml:space="preserve"> 202</w:t>
      </w:r>
      <w:r>
        <w:rPr>
          <w:rFonts w:ascii="GHEA Grapalat" w:hAnsi="GHEA Grapalat"/>
          <w:i w:val="0"/>
          <w:sz w:val="24"/>
          <w:szCs w:val="24"/>
        </w:rPr>
        <w:t>3</w:t>
      </w:r>
      <w:r w:rsidRPr="00745493">
        <w:rPr>
          <w:rFonts w:ascii="GHEA Grapalat" w:hAnsi="GHEA Grapalat"/>
          <w:i w:val="0"/>
          <w:sz w:val="24"/>
          <w:szCs w:val="24"/>
        </w:rPr>
        <w:t xml:space="preserve"> года решения 1</w:t>
      </w:r>
    </w:p>
    <w:p w:rsidR="0091042F" w:rsidRPr="009044F1" w:rsidRDefault="00745493" w:rsidP="00745493">
      <w:pPr>
        <w:pStyle w:val="BodyTextIndent"/>
        <w:widowControl w:val="0"/>
        <w:spacing w:after="160" w:line="240" w:lineRule="auto"/>
        <w:ind w:firstLine="0"/>
        <w:jc w:val="center"/>
        <w:rPr>
          <w:rFonts w:ascii="GHEA Grapalat" w:hAnsi="GHEA Grapalat"/>
          <w:i w:val="0"/>
          <w:sz w:val="24"/>
          <w:szCs w:val="24"/>
        </w:rPr>
      </w:pPr>
      <w:r w:rsidRPr="00745493">
        <w:rPr>
          <w:rFonts w:ascii="GHEA Grapalat" w:hAnsi="GHEA Grapalat"/>
          <w:i w:val="0"/>
          <w:sz w:val="24"/>
          <w:szCs w:val="24"/>
        </w:rPr>
        <w:t>Код процедуры ԱԳՆ-ԲՄԾՁԲ-2</w:t>
      </w:r>
      <w:r>
        <w:rPr>
          <w:rFonts w:ascii="GHEA Grapalat" w:hAnsi="GHEA Grapalat"/>
          <w:i w:val="0"/>
          <w:sz w:val="24"/>
          <w:szCs w:val="24"/>
        </w:rPr>
        <w:t>3</w:t>
      </w:r>
      <w:r w:rsidRPr="00745493">
        <w:rPr>
          <w:rFonts w:ascii="GHEA Grapalat" w:hAnsi="GHEA Grapalat"/>
          <w:i w:val="0"/>
          <w:sz w:val="24"/>
          <w:szCs w:val="24"/>
        </w:rPr>
        <w:t>/01</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745493" w:rsidRPr="009044F1" w:rsidRDefault="00745493" w:rsidP="00745493">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Pr="00B71765">
        <w:rPr>
          <w:rFonts w:ascii="GHEA Grapalat" w:hAnsi="GHEA Grapalat"/>
          <w:i w:val="0"/>
          <w:sz w:val="24"/>
          <w:szCs w:val="24"/>
        </w:rPr>
        <w:t xml:space="preserve">Минестерство иностранных дел РА находящийся по адресу В. Саргсяна 3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 посредством системы электронных закупок Armeps (</w:t>
      </w:r>
      <w:hyperlink r:id="rId8">
        <w:r w:rsidRPr="009044F1">
          <w:rPr>
            <w:rFonts w:ascii="GHEA Grapalat" w:hAnsi="GHEA Grapalat"/>
            <w:i w:val="0"/>
            <w:sz w:val="24"/>
            <w:szCs w:val="24"/>
          </w:rPr>
          <w:t>www.armeps.am</w:t>
        </w:r>
      </w:hyperlink>
      <w:r w:rsidRPr="009044F1">
        <w:rPr>
          <w:rFonts w:ascii="GHEA Grapalat" w:hAnsi="GHEA Grapalat"/>
          <w:i w:val="0"/>
          <w:sz w:val="24"/>
          <w:szCs w:val="24"/>
        </w:rPr>
        <w:t>).</w:t>
      </w:r>
    </w:p>
    <w:p w:rsidR="00745493" w:rsidRPr="00782D60" w:rsidRDefault="00745493" w:rsidP="00745493">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745493" w:rsidRDefault="00745493" w:rsidP="00745493">
      <w:pPr>
        <w:pStyle w:val="BodyTextIndent"/>
        <w:widowControl w:val="0"/>
        <w:spacing w:line="240" w:lineRule="auto"/>
        <w:ind w:firstLine="0"/>
        <w:rPr>
          <w:rFonts w:ascii="GHEA Grapalat" w:hAnsi="GHEA Grapalat"/>
          <w:i w:val="0"/>
          <w:sz w:val="24"/>
          <w:szCs w:val="24"/>
        </w:rPr>
      </w:pPr>
      <w:r w:rsidRPr="0088698B">
        <w:rPr>
          <w:rFonts w:ascii="GHEA Grapalat" w:hAnsi="GHEA Grapalat"/>
          <w:i w:val="0"/>
          <w:sz w:val="24"/>
          <w:szCs w:val="24"/>
        </w:rPr>
        <w:t>Услуг м</w:t>
      </w:r>
      <w:r w:rsidRPr="00B71765">
        <w:rPr>
          <w:rFonts w:ascii="GHEA Grapalat" w:hAnsi="GHEA Grapalat"/>
          <w:i w:val="0"/>
          <w:sz w:val="24"/>
          <w:szCs w:val="24"/>
        </w:rPr>
        <w:t>едицинск</w:t>
      </w:r>
      <w:r w:rsidRPr="0088698B">
        <w:rPr>
          <w:rFonts w:ascii="GHEA Grapalat" w:hAnsi="GHEA Grapalat"/>
          <w:i w:val="0"/>
          <w:sz w:val="24"/>
          <w:szCs w:val="24"/>
        </w:rPr>
        <w:t>их</w:t>
      </w:r>
      <w:r w:rsidRPr="00B71765">
        <w:rPr>
          <w:rFonts w:ascii="GHEA Grapalat" w:hAnsi="GHEA Grapalat"/>
          <w:i w:val="0"/>
          <w:sz w:val="24"/>
          <w:szCs w:val="24"/>
        </w:rPr>
        <w:t xml:space="preserve"> страхов</w:t>
      </w:r>
      <w:r w:rsidRPr="0088698B">
        <w:rPr>
          <w:rFonts w:ascii="GHEA Grapalat" w:hAnsi="GHEA Grapalat"/>
          <w:i w:val="0"/>
          <w:sz w:val="24"/>
          <w:szCs w:val="24"/>
        </w:rPr>
        <w:t>о</w:t>
      </w:r>
      <w:r w:rsidRPr="00B71765">
        <w:rPr>
          <w:rFonts w:ascii="GHEA Grapalat" w:hAnsi="GHEA Grapalat"/>
          <w:i w:val="0"/>
          <w:sz w:val="24"/>
          <w:szCs w:val="24"/>
        </w:rPr>
        <w:t>к</w:t>
      </w:r>
      <w:r>
        <w:rPr>
          <w:rFonts w:ascii="GHEA Grapalat" w:hAnsi="GHEA Grapalat"/>
          <w:i w:val="0"/>
          <w:sz w:val="24"/>
          <w:szCs w:val="24"/>
        </w:rPr>
        <w:t xml:space="preserve"> (далее — договор).</w:t>
      </w:r>
    </w:p>
    <w:p w:rsidR="00745493" w:rsidRPr="009044F1" w:rsidRDefault="00745493" w:rsidP="00745493">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745493" w:rsidRDefault="00745493" w:rsidP="00745493">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745493" w:rsidRPr="003F762C" w:rsidRDefault="00745493" w:rsidP="00745493">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745493" w:rsidRPr="009044F1" w:rsidRDefault="00745493" w:rsidP="00745493">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rsidR="00745493" w:rsidRPr="009044F1" w:rsidRDefault="00745493" w:rsidP="00745493">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заказчику до </w:t>
      </w:r>
      <w:r w:rsidRPr="005D7348">
        <w:rPr>
          <w:rFonts w:ascii="GHEA Grapalat" w:hAnsi="GHEA Grapalat"/>
          <w:i w:val="0"/>
          <w:color w:val="FF0000"/>
          <w:sz w:val="24"/>
          <w:szCs w:val="24"/>
        </w:rPr>
        <w:t xml:space="preserve">11:00 часов </w:t>
      </w:r>
      <w:r>
        <w:rPr>
          <w:rFonts w:ascii="GHEA Grapalat" w:hAnsi="GHEA Grapalat"/>
          <w:i w:val="0"/>
          <w:color w:val="FF0000"/>
          <w:sz w:val="24"/>
          <w:szCs w:val="24"/>
        </w:rPr>
        <w:t>3</w:t>
      </w:r>
      <w:r w:rsidR="006C7E06" w:rsidRPr="006C7E06">
        <w:rPr>
          <w:rFonts w:ascii="GHEA Grapalat" w:hAnsi="GHEA Grapalat"/>
          <w:i w:val="0"/>
          <w:color w:val="FF0000"/>
          <w:sz w:val="24"/>
          <w:szCs w:val="24"/>
        </w:rPr>
        <w:t>4</w:t>
      </w:r>
      <w:r w:rsidRPr="005D7348">
        <w:rPr>
          <w:rFonts w:ascii="GHEA Grapalat" w:hAnsi="GHEA Grapalat"/>
          <w:i w:val="0"/>
          <w:color w:val="FF0000"/>
          <w:sz w:val="24"/>
          <w:szCs w:val="24"/>
        </w:rPr>
        <w:t xml:space="preserve">-ого дня </w:t>
      </w:r>
      <w:r w:rsidRPr="009044F1">
        <w:rPr>
          <w:rFonts w:ascii="GHEA Grapalat" w:hAnsi="GHEA Grapalat"/>
          <w:i w:val="0"/>
          <w:sz w:val="24"/>
          <w:szCs w:val="24"/>
        </w:rPr>
        <w:t xml:space="preserve">со дня опубликования </w:t>
      </w:r>
      <w:r w:rsidRPr="009044F1">
        <w:rPr>
          <w:rFonts w:ascii="GHEA Grapalat" w:hAnsi="GHEA Grapalat"/>
          <w:i w:val="0"/>
          <w:sz w:val="24"/>
          <w:szCs w:val="24"/>
        </w:rPr>
        <w:lastRenderedPageBreak/>
        <w:t>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745493" w:rsidRPr="00D5443D" w:rsidRDefault="00745493" w:rsidP="00745493">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745493" w:rsidRPr="001B32D9" w:rsidRDefault="00745493" w:rsidP="00745493">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745493" w:rsidRPr="00C07F24" w:rsidRDefault="00745493" w:rsidP="00745493">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Pr>
          <w:rFonts w:ascii="GHEA Grapalat" w:hAnsi="GHEA Grapalat"/>
          <w:i w:val="0"/>
          <w:sz w:val="24"/>
          <w:szCs w:val="24"/>
        </w:rPr>
        <w:t>настоящую процедуру</w:t>
      </w:r>
      <w:r w:rsidRPr="009044F1">
        <w:rPr>
          <w:rFonts w:ascii="GHEA Grapalat" w:hAnsi="GHEA Grapalat"/>
          <w:i w:val="0"/>
          <w:sz w:val="24"/>
          <w:szCs w:val="24"/>
        </w:rPr>
        <w:t xml:space="preserve"> необходимо подать в электронной форме, посредством системы электронных закупок Armeps (</w:t>
      </w:r>
      <w:hyperlink r:id="rId9">
        <w:r w:rsidRPr="009044F1">
          <w:rPr>
            <w:rFonts w:ascii="GHEA Grapalat" w:hAnsi="GHEA Grapalat"/>
            <w:i w:val="0"/>
            <w:sz w:val="24"/>
            <w:szCs w:val="24"/>
          </w:rPr>
          <w:t>www.armeps.am</w:t>
        </w:r>
      </w:hyperlink>
      <w:r>
        <w:rPr>
          <w:rFonts w:ascii="GHEA Grapalat" w:hAnsi="GHEA Grapalat"/>
          <w:i w:val="0"/>
          <w:sz w:val="24"/>
          <w:szCs w:val="24"/>
        </w:rPr>
        <w:t xml:space="preserve">), </w:t>
      </w:r>
      <w:r w:rsidRPr="005D7348">
        <w:rPr>
          <w:rFonts w:ascii="GHEA Grapalat" w:hAnsi="GHEA Grapalat"/>
          <w:i w:val="0"/>
          <w:sz w:val="24"/>
          <w:szCs w:val="24"/>
        </w:rPr>
        <w:t xml:space="preserve">до </w:t>
      </w:r>
      <w:r w:rsidRPr="005D7348">
        <w:rPr>
          <w:rFonts w:ascii="GHEA Grapalat" w:hAnsi="GHEA Grapalat"/>
          <w:i w:val="0"/>
          <w:color w:val="FF0000"/>
          <w:sz w:val="24"/>
          <w:szCs w:val="24"/>
        </w:rPr>
        <w:t xml:space="preserve">11:00 часов </w:t>
      </w:r>
      <w:r>
        <w:rPr>
          <w:rFonts w:ascii="GHEA Grapalat" w:hAnsi="GHEA Grapalat"/>
          <w:i w:val="0"/>
          <w:color w:val="FF0000"/>
          <w:sz w:val="24"/>
          <w:szCs w:val="24"/>
        </w:rPr>
        <w:t>3</w:t>
      </w:r>
      <w:r w:rsidR="006C7E06" w:rsidRPr="006C7E06">
        <w:rPr>
          <w:rFonts w:ascii="GHEA Grapalat" w:hAnsi="GHEA Grapalat"/>
          <w:i w:val="0"/>
          <w:color w:val="FF0000"/>
          <w:sz w:val="24"/>
          <w:szCs w:val="24"/>
        </w:rPr>
        <w:t>4</w:t>
      </w:r>
      <w:r w:rsidRPr="005D7348">
        <w:rPr>
          <w:rFonts w:ascii="GHEA Grapalat" w:hAnsi="GHEA Grapalat"/>
          <w:i w:val="0"/>
          <w:color w:val="FF0000"/>
          <w:sz w:val="24"/>
          <w:szCs w:val="24"/>
        </w:rPr>
        <w:t xml:space="preserve">-ого дня </w:t>
      </w:r>
      <w:r w:rsidRPr="009044F1">
        <w:rPr>
          <w:rFonts w:ascii="GHEA Grapalat" w:hAnsi="GHEA Grapalat"/>
          <w:i w:val="0"/>
          <w:sz w:val="24"/>
          <w:szCs w:val="24"/>
        </w:rPr>
        <w:t>с даты опубликования настоящего объявления.</w:t>
      </w:r>
    </w:p>
    <w:p w:rsidR="00745493" w:rsidRPr="001B32D9" w:rsidRDefault="00745493" w:rsidP="00745493">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Pr>
          <w:rFonts w:ascii="GHEA Grapalat" w:hAnsi="GHEA Grapalat"/>
          <w:i w:val="0"/>
          <w:sz w:val="24"/>
          <w:szCs w:val="24"/>
        </w:rPr>
        <w:t>а английском или русском языке.</w:t>
      </w:r>
    </w:p>
    <w:p w:rsidR="00745493" w:rsidRPr="001B32D9" w:rsidRDefault="00745493" w:rsidP="00745493">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w:t>
      </w:r>
      <w:r w:rsidRPr="005D7348">
        <w:rPr>
          <w:rFonts w:ascii="GHEA Grapalat" w:hAnsi="GHEA Grapalat"/>
          <w:i w:val="0"/>
          <w:color w:val="FF0000"/>
          <w:sz w:val="24"/>
          <w:szCs w:val="24"/>
        </w:rPr>
        <w:t xml:space="preserve">в 11:00 часов </w:t>
      </w:r>
      <w:r>
        <w:rPr>
          <w:rFonts w:ascii="GHEA Grapalat" w:hAnsi="GHEA Grapalat"/>
          <w:i w:val="0"/>
          <w:color w:val="FF0000"/>
          <w:sz w:val="24"/>
          <w:szCs w:val="24"/>
        </w:rPr>
        <w:t>3</w:t>
      </w:r>
      <w:r w:rsidR="006C7E06" w:rsidRPr="006C7E06">
        <w:rPr>
          <w:rFonts w:ascii="GHEA Grapalat" w:hAnsi="GHEA Grapalat"/>
          <w:i w:val="0"/>
          <w:color w:val="FF0000"/>
          <w:sz w:val="24"/>
          <w:szCs w:val="24"/>
        </w:rPr>
        <w:t>4</w:t>
      </w:r>
      <w:r w:rsidRPr="005D7348">
        <w:rPr>
          <w:rFonts w:ascii="GHEA Grapalat" w:hAnsi="GHEA Grapalat"/>
          <w:i w:val="0"/>
          <w:color w:val="FF0000"/>
          <w:sz w:val="24"/>
          <w:szCs w:val="24"/>
        </w:rPr>
        <w:t xml:space="preserve">-ои </w:t>
      </w:r>
      <w:r w:rsidRPr="009044F1">
        <w:rPr>
          <w:rFonts w:ascii="GHEA Grapalat" w:hAnsi="GHEA Grapalat"/>
          <w:i w:val="0"/>
          <w:sz w:val="24"/>
          <w:szCs w:val="24"/>
        </w:rPr>
        <w:t>день со дня опубл</w:t>
      </w:r>
      <w:r>
        <w:rPr>
          <w:rFonts w:ascii="GHEA Grapalat" w:hAnsi="GHEA Grapalat"/>
          <w:i w:val="0"/>
          <w:sz w:val="24"/>
          <w:szCs w:val="24"/>
        </w:rPr>
        <w:t>икования настоящего объявления.</w:t>
      </w:r>
    </w:p>
    <w:p w:rsidR="00745493" w:rsidRPr="001B32D9" w:rsidRDefault="00745493" w:rsidP="00745493">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Pr>
          <w:rFonts w:ascii="GHEA Grapalat" w:hAnsi="GHEA Grapalat"/>
          <w:i w:val="0"/>
          <w:sz w:val="24"/>
          <w:szCs w:val="24"/>
        </w:rPr>
        <w:t>л</w:t>
      </w:r>
      <w:r w:rsidRPr="009044F1">
        <w:rPr>
          <w:rFonts w:ascii="GHEA Grapalat" w:hAnsi="GHEA Grapalat"/>
          <w:i w:val="0"/>
          <w:sz w:val="24"/>
          <w:szCs w:val="24"/>
        </w:rPr>
        <w:t xml:space="preserve">ицу, </w:t>
      </w:r>
      <w:r w:rsidRPr="004B4B72">
        <w:rPr>
          <w:rFonts w:ascii="GHEA Grapalat" w:hAnsi="GHEA Grapalat"/>
          <w:i w:val="0"/>
          <w:sz w:val="24"/>
          <w:szCs w:val="24"/>
        </w:rPr>
        <w:t>рассматривающее связанные с закупками жалобы</w:t>
      </w:r>
      <w:r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rsidR="00745493" w:rsidRPr="003A1EBB" w:rsidRDefault="00745493" w:rsidP="00745493">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745493" w:rsidRPr="00187435" w:rsidRDefault="00745493" w:rsidP="00745493">
      <w:pPr>
        <w:widowControl w:val="0"/>
        <w:jc w:val="both"/>
        <w:rPr>
          <w:rFonts w:ascii="GHEA Grapalat" w:hAnsi="GHEA Grapalat"/>
          <w:sz w:val="20"/>
          <w:szCs w:val="20"/>
        </w:rPr>
      </w:pPr>
      <w:r w:rsidRPr="00187435">
        <w:rPr>
          <w:rFonts w:ascii="GHEA Grapalat" w:hAnsi="GHEA Grapalat"/>
          <w:sz w:val="20"/>
          <w:szCs w:val="20"/>
        </w:rPr>
        <w:t>Мартик Налбандян</w:t>
      </w:r>
    </w:p>
    <w:p w:rsidR="00745493" w:rsidRPr="00187435" w:rsidRDefault="00745493" w:rsidP="00745493">
      <w:pPr>
        <w:widowControl w:val="0"/>
        <w:spacing w:after="160" w:line="360" w:lineRule="auto"/>
        <w:ind w:firstLine="567"/>
        <w:jc w:val="both"/>
        <w:rPr>
          <w:rFonts w:ascii="GHEA Grapalat" w:hAnsi="GHEA Grapalat"/>
          <w:sz w:val="20"/>
          <w:szCs w:val="20"/>
        </w:rPr>
      </w:pPr>
    </w:p>
    <w:p w:rsidR="00745493" w:rsidRPr="00187435" w:rsidRDefault="00745493" w:rsidP="00745493">
      <w:pPr>
        <w:widowControl w:val="0"/>
        <w:spacing w:after="160" w:line="360" w:lineRule="auto"/>
        <w:ind w:left="2268" w:firstLine="11"/>
        <w:jc w:val="both"/>
        <w:rPr>
          <w:rFonts w:ascii="GHEA Grapalat" w:hAnsi="GHEA Grapalat"/>
          <w:sz w:val="20"/>
          <w:szCs w:val="20"/>
        </w:rPr>
      </w:pPr>
      <w:r w:rsidRPr="00187435">
        <w:rPr>
          <w:rFonts w:ascii="GHEA Grapalat" w:hAnsi="GHEA Grapalat"/>
          <w:sz w:val="20"/>
          <w:szCs w:val="20"/>
        </w:rPr>
        <w:t>Телефон 060 620 583</w:t>
      </w:r>
    </w:p>
    <w:p w:rsidR="00745493" w:rsidRPr="00187435" w:rsidRDefault="00745493" w:rsidP="00745493">
      <w:pPr>
        <w:widowControl w:val="0"/>
        <w:spacing w:after="160" w:line="360" w:lineRule="auto"/>
        <w:ind w:left="2268" w:firstLine="11"/>
        <w:jc w:val="both"/>
        <w:rPr>
          <w:rFonts w:ascii="GHEA Grapalat" w:hAnsi="GHEA Grapalat"/>
          <w:sz w:val="20"/>
          <w:szCs w:val="20"/>
        </w:rPr>
      </w:pPr>
      <w:r w:rsidRPr="00187435">
        <w:rPr>
          <w:rFonts w:ascii="GHEA Grapalat" w:hAnsi="GHEA Grapalat"/>
          <w:sz w:val="20"/>
          <w:szCs w:val="20"/>
        </w:rPr>
        <w:t>Электронная почта m.nalbandyan@mfa.am</w:t>
      </w:r>
    </w:p>
    <w:p w:rsidR="00745493" w:rsidRPr="00187435" w:rsidRDefault="00745493" w:rsidP="00745493">
      <w:pPr>
        <w:widowControl w:val="0"/>
        <w:spacing w:after="160" w:line="360" w:lineRule="auto"/>
        <w:ind w:left="3828" w:firstLine="11"/>
        <w:jc w:val="both"/>
        <w:rPr>
          <w:rFonts w:ascii="GHEA Grapalat" w:hAnsi="GHEA Grapalat"/>
          <w:sz w:val="20"/>
          <w:szCs w:val="20"/>
        </w:rPr>
      </w:pPr>
    </w:p>
    <w:p w:rsidR="00745493" w:rsidRPr="00187435" w:rsidRDefault="00745493" w:rsidP="00745493">
      <w:pPr>
        <w:widowControl w:val="0"/>
        <w:rPr>
          <w:rFonts w:ascii="GHEA Grapalat" w:hAnsi="GHEA Grapalat"/>
          <w:sz w:val="20"/>
          <w:szCs w:val="20"/>
        </w:rPr>
      </w:pPr>
      <w:r w:rsidRPr="00187435">
        <w:rPr>
          <w:rFonts w:ascii="GHEA Grapalat" w:hAnsi="GHEA Grapalat"/>
          <w:sz w:val="20"/>
          <w:szCs w:val="20"/>
        </w:rPr>
        <w:t>Заказчик Министерство иностранних дел РА</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745493" w:rsidRDefault="00745493" w:rsidP="00B46D58">
      <w:pPr>
        <w:pStyle w:val="BodyText"/>
        <w:widowControl w:val="0"/>
        <w:spacing w:after="160"/>
        <w:ind w:right="-7" w:firstLine="567"/>
        <w:jc w:val="center"/>
        <w:rPr>
          <w:rFonts w:ascii="GHEA Grapalat" w:hAnsi="GHEA Grapalat"/>
          <w:i/>
        </w:rPr>
      </w:pPr>
    </w:p>
    <w:p w:rsidR="00745493" w:rsidRDefault="00745493" w:rsidP="00B46D58">
      <w:pPr>
        <w:pStyle w:val="BodyText"/>
        <w:widowControl w:val="0"/>
        <w:spacing w:after="160"/>
        <w:ind w:right="-7" w:firstLine="567"/>
        <w:jc w:val="center"/>
        <w:rPr>
          <w:rFonts w:ascii="GHEA Grapalat" w:hAnsi="GHEA Grapalat"/>
          <w:i/>
        </w:rPr>
      </w:pPr>
    </w:p>
    <w:p w:rsidR="00745493" w:rsidRDefault="00745493" w:rsidP="00B46D58">
      <w:pPr>
        <w:pStyle w:val="BodyText"/>
        <w:widowControl w:val="0"/>
        <w:spacing w:after="160"/>
        <w:ind w:right="-7" w:firstLine="567"/>
        <w:jc w:val="center"/>
        <w:rPr>
          <w:rFonts w:ascii="GHEA Grapalat" w:hAnsi="GHEA Grapalat"/>
          <w:i/>
        </w:rPr>
      </w:pPr>
    </w:p>
    <w:p w:rsidR="00096865" w:rsidRPr="009044F1" w:rsidRDefault="00A76C15" w:rsidP="00B46D58">
      <w:pPr>
        <w:pStyle w:val="BodyText"/>
        <w:widowControl w:val="0"/>
        <w:spacing w:after="160"/>
        <w:ind w:right="-7" w:firstLine="567"/>
        <w:jc w:val="center"/>
        <w:rPr>
          <w:rFonts w:ascii="GHEA Grapalat" w:hAnsi="GHEA Grapalat"/>
        </w:rPr>
      </w:pPr>
      <w:r w:rsidRPr="009044F1">
        <w:rPr>
          <w:rFonts w:ascii="GHEA Grapalat" w:hAnsi="GHEA Grapalat"/>
          <w:i/>
        </w:rPr>
        <w:lastRenderedPageBreak/>
        <w:t>"Наименование Заказчика"</w:t>
      </w: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745493" w:rsidP="00B46D58">
      <w:pPr>
        <w:pStyle w:val="BodyText"/>
        <w:widowControl w:val="0"/>
        <w:spacing w:after="160"/>
        <w:ind w:right="-7"/>
        <w:jc w:val="center"/>
        <w:rPr>
          <w:rFonts w:ascii="GHEA Grapalat" w:hAnsi="GHEA Grapalat"/>
        </w:rPr>
      </w:pPr>
      <w:r w:rsidRPr="009044F1">
        <w:rPr>
          <w:rFonts w:ascii="GHEA Grapalat" w:hAnsi="GHEA Grapalat"/>
        </w:rPr>
        <w:t xml:space="preserve">НА ОТКРЫТЫЙ КОНКУРС, ОБЪЯВЛЕННЫЙ С ЦЕЛЬЮ ПРИОБРЕТЕНИЯ </w:t>
      </w:r>
      <w:r w:rsidRPr="00063D90">
        <w:rPr>
          <w:rFonts w:ascii="GHEA Grapalat" w:hAnsi="GHEA Grapalat"/>
        </w:rPr>
        <w:t>УСЛУГ</w:t>
      </w:r>
      <w:r w:rsidRPr="005D7348">
        <w:rPr>
          <w:rFonts w:ascii="GHEA Grapalat" w:hAnsi="GHEA Grapalat"/>
        </w:rPr>
        <w:t xml:space="preserve"> МЕДИЦИНСКОГО СТРАХОВАНИЯ</w:t>
      </w:r>
      <w:r w:rsidRPr="009044F1">
        <w:rPr>
          <w:rFonts w:ascii="GHEA Grapalat" w:hAnsi="GHEA Grapalat"/>
        </w:rPr>
        <w:t xml:space="preserve"> ДЛЯ НУЖД </w:t>
      </w:r>
      <w:r w:rsidRPr="005D7348">
        <w:rPr>
          <w:rFonts w:ascii="GHEA Grapalat" w:hAnsi="GHEA Grapalat"/>
        </w:rPr>
        <w:t>МИНИСТЕРСТВО ИНОСТРАННИХ ДЕЛ РА</w:t>
      </w:r>
    </w:p>
    <w:p w:rsidR="000763E5" w:rsidRDefault="000763E5" w:rsidP="00B46D58">
      <w:pPr>
        <w:rPr>
          <w:rFonts w:ascii="GHEA Grapalat" w:hAnsi="GHEA Grapalat"/>
        </w:rPr>
      </w:pP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rsidR="0049374F" w:rsidRPr="00D3436F" w:rsidRDefault="0049374F" w:rsidP="00B46D58">
      <w:pPr>
        <w:widowControl w:val="0"/>
        <w:spacing w:after="160"/>
        <w:ind w:firstLine="567"/>
        <w:jc w:val="both"/>
        <w:rPr>
          <w:rFonts w:ascii="GHEA Grapalat" w:hAnsi="GHEA Grapalat"/>
          <w:i/>
          <w:lang w:val="hy-AM"/>
        </w:rPr>
      </w:pPr>
    </w:p>
    <w:p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10" w:history="1">
        <w:r w:rsidR="00C90796" w:rsidRPr="00506832">
          <w:rPr>
            <w:rStyle w:val="Hyperlink"/>
            <w:rFonts w:ascii="GHEA Grapalat" w:hAnsi="GHEA Grapalat"/>
            <w:i/>
          </w:rPr>
          <w:t>www.procurement.am</w:t>
        </w:r>
      </w:hyperlink>
      <w:r w:rsidR="00C90796" w:rsidRPr="00192A1C">
        <w:rPr>
          <w:rFonts w:ascii="GHEA Grapalat" w:hAnsi="GHEA Grapalat"/>
          <w:i/>
        </w:rPr>
        <w:t>.</w:t>
      </w:r>
    </w:p>
    <w:p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1" w:history="1">
        <w:r w:rsidRPr="00506832">
          <w:rPr>
            <w:rStyle w:val="Hyperlink"/>
            <w:rFonts w:ascii="Sylfaen" w:hAnsi="Sylfaen"/>
            <w:lang w:val="hy-AM"/>
          </w:rPr>
          <w:t>http://gnumner.am/hy/page/ughecuycner_dzernarkner</w:t>
        </w:r>
      </w:hyperlink>
    </w:p>
    <w:p w:rsidR="00233B5F"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sidR="00233B5F">
        <w:rPr>
          <w:rFonts w:ascii="Sylfaen" w:hAnsi="Sylfaen"/>
          <w:lang w:val="hy-AM"/>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73D43" w:rsidRPr="007B5333" w:rsidRDefault="00F73D43" w:rsidP="00214DC7">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160AE4" w:rsidRPr="003A1EBB" w:rsidRDefault="00745493" w:rsidP="00B46D58">
      <w:pPr>
        <w:widowControl w:val="0"/>
        <w:spacing w:after="160"/>
        <w:ind w:firstLine="567"/>
        <w:jc w:val="center"/>
        <w:rPr>
          <w:rFonts w:ascii="GHEA Grapalat" w:hAnsi="GHEA Grapalat"/>
        </w:rPr>
      </w:pPr>
      <w:r w:rsidRPr="00063D90">
        <w:rPr>
          <w:rFonts w:ascii="GHEA Grapalat" w:hAnsi="GHEA Grapalat"/>
          <w:b/>
        </w:rPr>
        <w:t>УСЛУГ</w:t>
      </w:r>
      <w:r w:rsidRPr="005D7348">
        <w:rPr>
          <w:rFonts w:ascii="GHEA Grapalat" w:hAnsi="GHEA Grapalat"/>
          <w:b/>
        </w:rPr>
        <w:t xml:space="preserve"> МЕДИЦИНСКОГО СТРАХОВАНИЯ ДЛЯ НУЖД МИНИСТЕРСТВО ИНОСТРАННИХ ДЕЛ РА</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745493" w:rsidRPr="00745493">
        <w:rPr>
          <w:rFonts w:ascii="GHEA Grapalat" w:hAnsi="GHEA Grapalat"/>
          <w:spacing w:val="-6"/>
        </w:rPr>
        <w:t>ԱԳՆ-ԲՄԾՁԲ-2</w:t>
      </w:r>
      <w:r w:rsidR="00745493">
        <w:rPr>
          <w:rFonts w:ascii="GHEA Grapalat" w:hAnsi="GHEA Grapalat"/>
          <w:spacing w:val="-6"/>
        </w:rPr>
        <w:t>3</w:t>
      </w:r>
      <w:r w:rsidR="00745493" w:rsidRPr="00745493">
        <w:rPr>
          <w:rFonts w:ascii="GHEA Grapalat" w:hAnsi="GHEA Grapalat"/>
          <w:spacing w:val="-6"/>
        </w:rPr>
        <w:t>/01</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745493" w:rsidRPr="00745493">
        <w:rPr>
          <w:rFonts w:ascii="GHEA Grapalat" w:hAnsi="GHEA Grapalat"/>
          <w:i w:val="0"/>
          <w:sz w:val="24"/>
          <w:szCs w:val="24"/>
        </w:rPr>
        <w:t>Предметом закупки является приобретение служба медицинского страхования (далее — также услуга) для нужд министерство иностранних дел РА, которы сгруппирован в 1 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1A6383" w:rsidRPr="009044F1" w:rsidTr="001A6383">
        <w:trPr>
          <w:trHeight w:val="736"/>
          <w:jc w:val="center"/>
        </w:trPr>
        <w:tc>
          <w:tcPr>
            <w:tcW w:w="2917" w:type="dxa"/>
            <w:gridSpan w:val="2"/>
            <w:vAlign w:val="center"/>
          </w:tcPr>
          <w:p w:rsidR="001A6383" w:rsidRPr="001A6383" w:rsidRDefault="001A6383" w:rsidP="00B46D58">
            <w:pPr>
              <w:pStyle w:val="BodyTextIndent2"/>
              <w:widowControl w:val="0"/>
              <w:spacing w:after="120" w:line="240" w:lineRule="auto"/>
              <w:ind w:firstLine="0"/>
              <w:jc w:val="center"/>
              <w:rPr>
                <w:rFonts w:ascii="GHEA Grapalat" w:hAnsi="GHEA Grapalat"/>
                <w:b/>
                <w:i/>
              </w:rPr>
            </w:pPr>
          </w:p>
          <w:p w:rsidR="001A6383" w:rsidRPr="001A6383" w:rsidRDefault="001A6383" w:rsidP="00B46D58">
            <w:pPr>
              <w:pStyle w:val="BodyTextIndent2"/>
              <w:widowControl w:val="0"/>
              <w:spacing w:after="120" w:line="240" w:lineRule="auto"/>
              <w:ind w:firstLine="0"/>
              <w:jc w:val="center"/>
              <w:rPr>
                <w:rFonts w:ascii="GHEA Grapalat" w:hAnsi="GHEA Grapalat"/>
                <w:b/>
                <w:bCs/>
                <w:i/>
                <w:iCs/>
              </w:rPr>
            </w:pPr>
            <w:r w:rsidRPr="001A6383">
              <w:rPr>
                <w:rFonts w:ascii="GHEA Grapalat" w:hAnsi="GHEA Grapalat"/>
                <w:b/>
                <w:i/>
              </w:rPr>
              <w:t>Лотов</w:t>
            </w:r>
          </w:p>
        </w:tc>
        <w:tc>
          <w:tcPr>
            <w:tcW w:w="6317" w:type="dxa"/>
            <w:vMerge w:val="restart"/>
            <w:vAlign w:val="center"/>
          </w:tcPr>
          <w:p w:rsidR="001A6383" w:rsidRPr="009044F1" w:rsidRDefault="001A6383"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1A6383" w:rsidRPr="009044F1" w:rsidTr="001A6383">
        <w:trPr>
          <w:jc w:val="center"/>
          <w:ins w:id="1" w:author="Vardan" w:date="2022-05-29T21:53:00Z"/>
        </w:trPr>
        <w:tc>
          <w:tcPr>
            <w:tcW w:w="1035" w:type="dxa"/>
            <w:vAlign w:val="center"/>
          </w:tcPr>
          <w:p w:rsidR="001A6383" w:rsidRPr="006E79F9" w:rsidRDefault="001A6383" w:rsidP="00B46D58">
            <w:pPr>
              <w:pStyle w:val="BodyTextIndent2"/>
              <w:widowControl w:val="0"/>
              <w:spacing w:after="120" w:line="240" w:lineRule="auto"/>
              <w:ind w:firstLine="0"/>
              <w:jc w:val="center"/>
              <w:rPr>
                <w:ins w:id="2" w:author="Vardan" w:date="2022-05-29T21:53:00Z"/>
                <w:rFonts w:ascii="GHEA Grapalat" w:hAnsi="GHEA Grapalat"/>
                <w:b/>
                <w:lang w:val="en-US"/>
              </w:rPr>
            </w:pPr>
            <w:r w:rsidRPr="001A6383">
              <w:rPr>
                <w:rFonts w:ascii="GHEA Grapalat" w:hAnsi="GHEA Grapalat"/>
                <w:b/>
                <w:i/>
              </w:rPr>
              <w:t>Номера</w:t>
            </w:r>
            <w:r w:rsidR="006E79F9">
              <w:rPr>
                <w:rFonts w:ascii="GHEA Grapalat" w:hAnsi="GHEA Grapalat"/>
                <w:b/>
                <w:i/>
                <w:lang w:val="en-US"/>
              </w:rPr>
              <w:t xml:space="preserve"> </w:t>
            </w:r>
          </w:p>
        </w:tc>
        <w:tc>
          <w:tcPr>
            <w:tcW w:w="1882" w:type="dxa"/>
            <w:vAlign w:val="center"/>
          </w:tcPr>
          <w:p w:rsidR="001A6383" w:rsidRPr="001A6383" w:rsidRDefault="001A6383" w:rsidP="00B46D58">
            <w:pPr>
              <w:pStyle w:val="BodyTextIndent2"/>
              <w:widowControl w:val="0"/>
              <w:spacing w:after="120" w:line="240" w:lineRule="auto"/>
              <w:ind w:firstLine="0"/>
              <w:jc w:val="center"/>
              <w:rPr>
                <w:ins w:id="3" w:author="Vardan" w:date="2022-05-29T21:53:00Z"/>
                <w:rFonts w:ascii="GHEA Grapalat" w:hAnsi="GHEA Grapalat"/>
                <w:b/>
              </w:rPr>
            </w:pPr>
            <w:r w:rsidRPr="001A6383">
              <w:rPr>
                <w:rFonts w:ascii="GHEA Grapalat" w:hAnsi="GHEA Grapalat"/>
                <w:b/>
                <w:i/>
              </w:rPr>
              <w:t>Цена закупки</w:t>
            </w:r>
          </w:p>
        </w:tc>
        <w:tc>
          <w:tcPr>
            <w:tcW w:w="6317" w:type="dxa"/>
            <w:vMerge/>
            <w:vAlign w:val="center"/>
          </w:tcPr>
          <w:p w:rsidR="001A6383" w:rsidRPr="009044F1" w:rsidRDefault="001A6383" w:rsidP="00B46D58">
            <w:pPr>
              <w:pStyle w:val="BodyTextIndent2"/>
              <w:widowControl w:val="0"/>
              <w:spacing w:after="120" w:line="240" w:lineRule="auto"/>
              <w:ind w:firstLine="0"/>
              <w:rPr>
                <w:ins w:id="4" w:author="Vardan" w:date="2022-05-29T21:53:00Z"/>
                <w:rFonts w:ascii="GHEA Grapalat" w:hAnsi="GHEA Grapalat"/>
                <w:sz w:val="24"/>
                <w:szCs w:val="24"/>
                <w:u w:val="single"/>
              </w:rPr>
            </w:pPr>
          </w:p>
        </w:tc>
      </w:tr>
      <w:tr w:rsidR="00161E41" w:rsidRPr="009044F1" w:rsidTr="001A6383">
        <w:trPr>
          <w:jc w:val="center"/>
        </w:trPr>
        <w:tc>
          <w:tcPr>
            <w:tcW w:w="1035" w:type="dxa"/>
            <w:vAlign w:val="center"/>
          </w:tcPr>
          <w:p w:rsidR="00161E41" w:rsidRPr="009044F1" w:rsidRDefault="00161E41"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82" w:type="dxa"/>
            <w:vAlign w:val="center"/>
          </w:tcPr>
          <w:p w:rsidR="00161E41" w:rsidRPr="00C33BC6" w:rsidRDefault="00C33BC6" w:rsidP="00161E41">
            <w:pPr>
              <w:pStyle w:val="BodyTextIndent2"/>
              <w:widowControl w:val="0"/>
              <w:spacing w:after="120" w:line="240" w:lineRule="auto"/>
              <w:ind w:firstLine="0"/>
              <w:jc w:val="center"/>
              <w:rPr>
                <w:rFonts w:ascii="GHEA Grapalat" w:hAnsi="GHEA Grapalat"/>
                <w:sz w:val="24"/>
                <w:szCs w:val="24"/>
              </w:rPr>
            </w:pPr>
            <w:r>
              <w:rPr>
                <w:rFonts w:ascii="GHEA Grapalat" w:hAnsi="GHEA Grapalat"/>
                <w:sz w:val="16"/>
                <w:lang w:val="en-US"/>
              </w:rPr>
              <w:t xml:space="preserve">300,000,000 </w:t>
            </w:r>
            <w:r>
              <w:rPr>
                <w:rFonts w:ascii="GHEA Grapalat" w:hAnsi="GHEA Grapalat"/>
                <w:sz w:val="16"/>
              </w:rPr>
              <w:t>драм РА</w:t>
            </w:r>
          </w:p>
        </w:tc>
        <w:tc>
          <w:tcPr>
            <w:tcW w:w="6317" w:type="dxa"/>
            <w:vAlign w:val="center"/>
          </w:tcPr>
          <w:p w:rsidR="00161E41" w:rsidRPr="00745493" w:rsidRDefault="00745493" w:rsidP="00B46D58">
            <w:pPr>
              <w:pStyle w:val="BodyTextIndent2"/>
              <w:widowControl w:val="0"/>
              <w:spacing w:after="120" w:line="240" w:lineRule="auto"/>
              <w:ind w:firstLine="0"/>
              <w:rPr>
                <w:rFonts w:ascii="GHEA Grapalat" w:hAnsi="GHEA Grapalat"/>
                <w:sz w:val="24"/>
                <w:szCs w:val="24"/>
                <w:vertAlign w:val="subscript"/>
              </w:rPr>
            </w:pPr>
            <w:r w:rsidRPr="00745493">
              <w:rPr>
                <w:rFonts w:ascii="GHEA Grapalat" w:hAnsi="GHEA Grapalat"/>
                <w:sz w:val="24"/>
                <w:szCs w:val="24"/>
              </w:rPr>
              <w:t>УСЛУГИ МЕДИЦИНСКОГО СТРАХОВАНИЯ</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F85D0C" w:rsidRPr="00830700" w:rsidRDefault="00F85D0C" w:rsidP="00B46D58">
      <w:pPr>
        <w:widowControl w:val="0"/>
        <w:spacing w:after="160"/>
        <w:jc w:val="center"/>
        <w:rPr>
          <w:rFonts w:ascii="GHEA Grapalat" w:hAnsi="GHEA Grapalat"/>
          <w:b/>
        </w:rPr>
      </w:pPr>
    </w:p>
    <w:p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 xml:space="preserve">При этом если участник был включен в предусмотренные подпунктами 5 и 6 настоящего пункта списки после дня подачи заявки, то данная его заявка не </w:t>
      </w:r>
      <w:r w:rsidRPr="009044F1">
        <w:rPr>
          <w:rFonts w:ascii="GHEA Grapalat" w:hAnsi="GHEA Grapalat"/>
        </w:rPr>
        <w:lastRenderedPageBreak/>
        <w:t>подлежит отклонению.</w:t>
      </w:r>
    </w:p>
    <w:p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775378" w:rsidRPr="001A6383" w:rsidRDefault="00775378" w:rsidP="00A77633">
      <w:pPr>
        <w:pStyle w:val="ListParagraph"/>
        <w:widowControl w:val="0"/>
        <w:numPr>
          <w:ilvl w:val="0"/>
          <w:numId w:val="8"/>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775378" w:rsidRPr="001A6383" w:rsidRDefault="00775378" w:rsidP="00A77633">
      <w:pPr>
        <w:pStyle w:val="ListParagraph"/>
        <w:widowControl w:val="0"/>
        <w:numPr>
          <w:ilvl w:val="0"/>
          <w:numId w:val="8"/>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2E220F" w:rsidRDefault="00BA3554" w:rsidP="002E220F">
      <w:pPr>
        <w:widowControl w:val="0"/>
        <w:tabs>
          <w:tab w:val="left" w:pos="1134"/>
        </w:tabs>
        <w:ind w:firstLine="567"/>
        <w:jc w:val="both"/>
        <w:rPr>
          <w:ins w:id="5"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rsidR="00FA0212" w:rsidRDefault="00FA0212" w:rsidP="00B46D58">
      <w:pPr>
        <w:widowControl w:val="0"/>
        <w:tabs>
          <w:tab w:val="left" w:pos="1134"/>
        </w:tabs>
        <w:spacing w:after="160"/>
        <w:ind w:firstLine="567"/>
        <w:jc w:val="both"/>
        <w:rPr>
          <w:rFonts w:ascii="GHEA Grapalat" w:hAnsi="GHEA Grapalat"/>
          <w:lang w:val="hy-AM"/>
        </w:rPr>
      </w:pPr>
    </w:p>
    <w:p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участником, распоряжающимся более чем десятью процентами акций </w:t>
      </w:r>
      <w:r w:rsidRPr="009044F1">
        <w:rPr>
          <w:rFonts w:ascii="GHEA Grapalat" w:hAnsi="GHEA Grapalat"/>
          <w:color w:val="000000"/>
        </w:rPr>
        <w:lastRenderedPageBreak/>
        <w:t>данного юридического лица;</w:t>
      </w:r>
    </w:p>
    <w:p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4D28ED" w:rsidRDefault="00D5674E" w:rsidP="006A1FFF">
      <w:pPr>
        <w:widowControl w:val="0"/>
        <w:tabs>
          <w:tab w:val="left" w:pos="1134"/>
        </w:tabs>
        <w:spacing w:after="160"/>
        <w:ind w:firstLine="567"/>
        <w:jc w:val="both"/>
        <w:rPr>
          <w:ins w:id="6"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6A1FFF" w:rsidRPr="009044F1" w:rsidRDefault="00096865" w:rsidP="006A1FFF">
      <w:pPr>
        <w:widowControl w:val="0"/>
        <w:tabs>
          <w:tab w:val="left" w:pos="1134"/>
        </w:tabs>
        <w:spacing w:after="160"/>
        <w:ind w:firstLine="567"/>
        <w:jc w:val="both"/>
        <w:rPr>
          <w:rFonts w:ascii="GHEA Grapalat" w:hAnsi="GHEA Grapalat" w:cs="Arial Armenian"/>
        </w:rPr>
      </w:pPr>
      <w:r w:rsidRPr="004D1746">
        <w:rPr>
          <w:rFonts w:ascii="GHEA Grapalat" w:hAnsi="GHEA Grapalat"/>
        </w:rPr>
        <w:t>2.4</w:t>
      </w:r>
      <w:r w:rsidR="00D13662" w:rsidRPr="004D1746">
        <w:rPr>
          <w:rFonts w:ascii="GHEA Grapalat" w:hAnsi="GHEA Grapalat"/>
        </w:rPr>
        <w:t>.</w:t>
      </w:r>
      <w:r w:rsidR="00E1385B" w:rsidRPr="004D1746">
        <w:rPr>
          <w:rFonts w:ascii="GHEA Grapalat" w:hAnsi="GHEA Grapalat"/>
        </w:rPr>
        <w:tab/>
      </w:r>
      <w:r w:rsidRPr="004D1746">
        <w:rPr>
          <w:rFonts w:ascii="GHEA Grapalat" w:hAnsi="GHEA Grapalat"/>
        </w:rPr>
        <w:t>Участник</w:t>
      </w:r>
      <w:r w:rsidR="000C3F69" w:rsidRPr="004D1746">
        <w:rPr>
          <w:rFonts w:ascii="GHEA Grapalat" w:hAnsi="GHEA Grapalat"/>
        </w:rPr>
        <w:t>,</w:t>
      </w:r>
      <w:r w:rsidRPr="004D1746">
        <w:rPr>
          <w:rFonts w:ascii="GHEA Grapalat" w:hAnsi="GHEA Grapalat"/>
        </w:rPr>
        <w:t xml:space="preserve"> </w:t>
      </w:r>
      <w:r w:rsidR="002C1D72" w:rsidRPr="004D1746">
        <w:rPr>
          <w:rFonts w:ascii="GHEA Grapalat" w:hAnsi="GHEA Grapalat"/>
        </w:rPr>
        <w:t xml:space="preserve">в случае признания </w:t>
      </w:r>
      <w:r w:rsidR="00876D7D" w:rsidRPr="004D1746">
        <w:rPr>
          <w:rFonts w:ascii="GHEA Grapalat" w:hAnsi="GHEA Grapalat"/>
        </w:rPr>
        <w:t>ото</w:t>
      </w:r>
      <w:r w:rsidR="002C1D72" w:rsidRPr="004D1746">
        <w:rPr>
          <w:rFonts w:ascii="GHEA Grapalat" w:hAnsi="GHEA Grapalat"/>
        </w:rPr>
        <w:t>бранным участником</w:t>
      </w:r>
      <w:r w:rsidR="000C3F69" w:rsidRPr="004D1746">
        <w:rPr>
          <w:rFonts w:ascii="GHEA Grapalat" w:hAnsi="GHEA Grapalat"/>
        </w:rPr>
        <w:t>,</w:t>
      </w:r>
      <w:r w:rsidR="002C1D72" w:rsidRPr="004D1746">
        <w:rPr>
          <w:rFonts w:ascii="GHEA Grapalat" w:hAnsi="GHEA Grapalat"/>
        </w:rPr>
        <w:t xml:space="preserve"> </w:t>
      </w:r>
      <w:r w:rsidR="006C36B6" w:rsidRPr="00AC3C74">
        <w:rPr>
          <w:rFonts w:ascii="GHEA Grapalat" w:hAnsi="GHEA Grapalat"/>
        </w:rPr>
        <w:t>представляет обеспечение квалификации в порядке и размере, установленны</w:t>
      </w:r>
      <w:r w:rsidR="006C36B6">
        <w:rPr>
          <w:rFonts w:ascii="GHEA Grapalat" w:hAnsi="GHEA Grapalat"/>
        </w:rPr>
        <w:t>ми</w:t>
      </w:r>
      <w:r w:rsidR="006C36B6" w:rsidRPr="00AC3C74">
        <w:rPr>
          <w:rFonts w:ascii="GHEA Grapalat" w:hAnsi="GHEA Grapalat"/>
        </w:rPr>
        <w:t xml:space="preserve"> настоящим </w:t>
      </w:r>
      <w:r w:rsidR="006C36B6" w:rsidRPr="00AC3C74">
        <w:rPr>
          <w:rFonts w:ascii="GHEA Grapalat" w:hAnsi="GHEA Grapalat"/>
        </w:rPr>
        <w:lastRenderedPageBreak/>
        <w:t>приглашением</w:t>
      </w:r>
      <w:r w:rsidR="006A1FFF" w:rsidRPr="004D1746">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BC47C4">
        <w:rPr>
          <w:rStyle w:val="FootnoteReference"/>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1144D1">
        <w:rPr>
          <w:rStyle w:val="FootnoteReference"/>
          <w:rFonts w:ascii="GHEA Grapalat" w:hAnsi="GHEA Grapalat"/>
        </w:rPr>
        <w:footnoteReference w:customMarkFollows="1" w:id="5"/>
        <w:t>6</w:t>
      </w:r>
      <w:r w:rsidRPr="009044F1">
        <w:rPr>
          <w:rFonts w:ascii="GHEA Grapalat" w:hAnsi="GHEA Grapalat"/>
        </w:rPr>
        <w:t xml:space="preserve">.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заявку как для каждого лота, так и для нескольких </w:t>
      </w:r>
      <w:r w:rsidRPr="009044F1">
        <w:rPr>
          <w:rFonts w:ascii="GHEA Grapalat" w:hAnsi="GHEA Grapalat"/>
          <w:sz w:val="24"/>
          <w:szCs w:val="24"/>
        </w:rPr>
        <w:lastRenderedPageBreak/>
        <w:t>или всех лотов</w:t>
      </w:r>
      <w:r w:rsidR="00936FBF">
        <w:rPr>
          <w:rStyle w:val="FootnoteReference"/>
          <w:rFonts w:ascii="GHEA Grapalat" w:hAnsi="GHEA Grapalat"/>
          <w:sz w:val="24"/>
          <w:szCs w:val="24"/>
        </w:rPr>
        <w:footnoteReference w:customMarkFollows="1" w:id="6"/>
        <w:t>7</w:t>
      </w:r>
      <w:r w:rsidRPr="009044F1">
        <w:rPr>
          <w:rFonts w:ascii="GHEA Grapalat" w:hAnsi="GHEA Grapalat"/>
          <w:sz w:val="24"/>
          <w:szCs w:val="24"/>
        </w:rPr>
        <w:t>.</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Заявки на процедуру необходимо подать посредством системы не позднее, чем "окончательный срок подачи заявок</w:t>
      </w:r>
      <w:r w:rsidR="00745493">
        <w:rPr>
          <w:rFonts w:ascii="GHEA Grapalat" w:hAnsi="GHEA Grapalat"/>
          <w:sz w:val="24"/>
          <w:szCs w:val="24"/>
        </w:rPr>
        <w:t xml:space="preserve"> </w:t>
      </w:r>
      <w:r w:rsidR="00745493" w:rsidRPr="00042129">
        <w:rPr>
          <w:rFonts w:ascii="GHEA Grapalat" w:hAnsi="GHEA Grapalat"/>
          <w:color w:val="FF0000"/>
          <w:sz w:val="24"/>
          <w:szCs w:val="24"/>
        </w:rPr>
        <w:t xml:space="preserve">11:00 часов </w:t>
      </w:r>
      <w:r w:rsidR="00745493">
        <w:rPr>
          <w:rFonts w:ascii="GHEA Grapalat" w:hAnsi="GHEA Grapalat"/>
          <w:color w:val="FF0000"/>
          <w:sz w:val="24"/>
          <w:szCs w:val="24"/>
        </w:rPr>
        <w:t>3</w:t>
      </w:r>
      <w:r w:rsidR="006C7E06" w:rsidRPr="006C7E06">
        <w:rPr>
          <w:rFonts w:ascii="GHEA Grapalat" w:hAnsi="GHEA Grapalat"/>
          <w:color w:val="FF0000"/>
          <w:sz w:val="24"/>
          <w:szCs w:val="24"/>
        </w:rPr>
        <w:t>4</w:t>
      </w:r>
      <w:r w:rsidR="00745493" w:rsidRPr="00042129">
        <w:rPr>
          <w:rFonts w:ascii="GHEA Grapalat" w:hAnsi="GHEA Grapalat"/>
          <w:color w:val="FF0000"/>
          <w:sz w:val="24"/>
          <w:szCs w:val="24"/>
        </w:rPr>
        <w:t>-го</w:t>
      </w:r>
      <w:r w:rsidR="00745493" w:rsidRPr="009044F1">
        <w:rPr>
          <w:rFonts w:ascii="GHEA Grapalat" w:hAnsi="GHEA Grapalat"/>
          <w:sz w:val="24"/>
          <w:szCs w:val="24"/>
        </w:rPr>
        <w:t xml:space="preserve"> </w:t>
      </w:r>
      <w:r w:rsidRPr="009044F1">
        <w:rPr>
          <w:rFonts w:ascii="GHEA Grapalat" w:hAnsi="GHEA Grapalat"/>
          <w:sz w:val="24"/>
          <w:szCs w:val="24"/>
        </w:rPr>
        <w:t>дня 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8"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4443C5">
        <w:rPr>
          <w:rFonts w:ascii="GHEA Grapalat" w:hAnsi="GHEA Grapalat"/>
        </w:rPr>
        <w:t>в случае признания отобранным участником-</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порядке и сроки, установленные пунктом </w:t>
      </w:r>
      <w:r w:rsidR="00990B4D" w:rsidRPr="003C5795">
        <w:rPr>
          <w:rFonts w:ascii="GHEA Grapalat" w:hAnsi="GHEA Grapalat"/>
        </w:rPr>
        <w:t>настоящ</w:t>
      </w:r>
      <w:r w:rsidR="00990B4D">
        <w:rPr>
          <w:rFonts w:ascii="GHEA Grapalat" w:hAnsi="GHEA Grapalat"/>
        </w:rPr>
        <w:t>им</w:t>
      </w:r>
      <w:r w:rsidR="00990B4D" w:rsidRPr="003C5795">
        <w:rPr>
          <w:rFonts w:ascii="GHEA Grapalat" w:hAnsi="GHEA Grapalat"/>
        </w:rPr>
        <w:t xml:space="preserve"> приглашени</w:t>
      </w:r>
      <w:r w:rsidR="00990B4D">
        <w:rPr>
          <w:rFonts w:ascii="GHEA Grapalat" w:hAnsi="GHEA Grapalat"/>
        </w:rPr>
        <w:t>ем</w:t>
      </w:r>
      <w:r w:rsidR="003624C3" w:rsidRPr="003624C3">
        <w:rPr>
          <w:rFonts w:ascii="GHEA Grapalat" w:hAnsi="GHEA Grapalat"/>
        </w:rPr>
        <w:t>;</w:t>
      </w:r>
      <w:r w:rsidR="00990B4D">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7389F">
        <w:rPr>
          <w:rFonts w:ascii="GHEA Grapalat" w:hAnsi="GHEA Grapalat"/>
        </w:rPr>
        <w:t xml:space="preserve">Если </w:t>
      </w:r>
      <w:r w:rsidR="0067389F" w:rsidRPr="009044F1">
        <w:rPr>
          <w:rFonts w:ascii="GHEA Grapalat" w:hAnsi="GHEA Grapalat"/>
        </w:rPr>
        <w:t>обеспечение заявки</w:t>
      </w:r>
      <w:r w:rsidR="002B372D">
        <w:rPr>
          <w:rFonts w:ascii="GHEA Grapalat" w:hAnsi="GHEA Grapalat"/>
        </w:rPr>
        <w:t xml:space="preserve"> представляется в форме банковской гарантии, </w:t>
      </w:r>
      <w:r w:rsidR="00C7261B" w:rsidRPr="00C7261B">
        <w:rPr>
          <w:rFonts w:ascii="GHEA Grapalat" w:hAnsi="GHEA Grapalat"/>
        </w:rPr>
        <w:t xml:space="preserve">то в случае организации процедуры закупки электронным способом представляется </w:t>
      </w:r>
      <w:r w:rsidR="00CC3BAC">
        <w:rPr>
          <w:rFonts w:ascii="GHEA Grapalat" w:hAnsi="GHEA Grapalat"/>
        </w:rPr>
        <w:t>воспроизведенный</w:t>
      </w:r>
      <w:r w:rsidR="00C7261B" w:rsidRPr="00C7261B">
        <w:rPr>
          <w:rFonts w:ascii="GHEA Grapalat" w:hAnsi="GHEA Grapalat"/>
        </w:rPr>
        <w:t xml:space="preserve"> (отсканированный) </w:t>
      </w:r>
      <w:r w:rsidR="00C7261B" w:rsidRPr="009044F1">
        <w:rPr>
          <w:rFonts w:ascii="GHEA Grapalat" w:hAnsi="GHEA Grapalat"/>
        </w:rPr>
        <w:t>с оригинала документа</w:t>
      </w:r>
      <w:r w:rsidR="009B127B">
        <w:rPr>
          <w:rFonts w:ascii="GHEA Grapalat" w:hAnsi="GHEA Grapalat"/>
        </w:rPr>
        <w:t xml:space="preserve"> </w:t>
      </w:r>
      <w:r w:rsidR="00C7261B" w:rsidRPr="00C7261B">
        <w:rPr>
          <w:rFonts w:ascii="GHEA Grapalat" w:hAnsi="GHEA Grapalat"/>
        </w:rPr>
        <w:t xml:space="preserve"> вариант, при условии, что участник представ</w:t>
      </w:r>
      <w:r w:rsidR="00F12D9A">
        <w:rPr>
          <w:rFonts w:ascii="GHEA Grapalat" w:hAnsi="GHEA Grapalat"/>
        </w:rPr>
        <w:t>и</w:t>
      </w:r>
      <w:r w:rsidR="00C7261B" w:rsidRPr="00C7261B">
        <w:rPr>
          <w:rFonts w:ascii="GHEA Grapalat" w:hAnsi="GHEA Grapalat"/>
        </w:rPr>
        <w:t xml:space="preserve">т в </w:t>
      </w:r>
      <w:r w:rsidR="00F12D9A">
        <w:rPr>
          <w:rFonts w:ascii="GHEA Grapalat" w:hAnsi="GHEA Grapalat"/>
        </w:rPr>
        <w:t xml:space="preserve">оценочную </w:t>
      </w:r>
      <w:r w:rsidR="00C7261B" w:rsidRPr="00C7261B">
        <w:rPr>
          <w:rFonts w:ascii="GHEA Grapalat" w:hAnsi="GHEA Grapalat"/>
        </w:rPr>
        <w:t xml:space="preserve">комиссию ее оригинал до 17:00 по </w:t>
      </w:r>
      <w:r w:rsidR="00C7261B" w:rsidRPr="00C7261B">
        <w:rPr>
          <w:rFonts w:ascii="GHEA Grapalat" w:hAnsi="GHEA Grapalat"/>
        </w:rPr>
        <w:lastRenderedPageBreak/>
        <w:t xml:space="preserve">ереванскому времени рабочего дня, следующего за истечением </w:t>
      </w:r>
      <w:r w:rsidR="009B127B">
        <w:rPr>
          <w:rFonts w:ascii="GHEA Grapalat" w:hAnsi="GHEA Grapalat"/>
        </w:rPr>
        <w:t xml:space="preserve">окончательного </w:t>
      </w:r>
      <w:r w:rsidR="00C7261B" w:rsidRPr="00C7261B">
        <w:rPr>
          <w:rFonts w:ascii="GHEA Grapalat" w:hAnsi="GHEA Grapalat"/>
        </w:rPr>
        <w:t>срока подачи заявок</w:t>
      </w:r>
      <w:r w:rsidR="009B127B">
        <w:rPr>
          <w:rFonts w:ascii="GHEA Grapalat" w:hAnsi="GHEA Grapalat"/>
        </w:rPr>
        <w:t xml:space="preserve">, с </w:t>
      </w:r>
      <w:r w:rsidR="009B127B" w:rsidRPr="009044F1">
        <w:rPr>
          <w:rFonts w:ascii="GHEA Grapalat" w:hAnsi="GHEA Grapalat"/>
        </w:rPr>
        <w:t>сопроводительным письмом</w:t>
      </w:r>
      <w:r w:rsidR="00E326DD" w:rsidRPr="009044F1">
        <w:rPr>
          <w:rFonts w:ascii="GHEA Grapalat" w:hAnsi="GHEA Grapalat"/>
        </w:rPr>
        <w:t>.</w:t>
      </w:r>
      <w:r w:rsidR="00264CC6">
        <w:rPr>
          <w:rStyle w:val="FootnoteReference"/>
          <w:rFonts w:ascii="GHEA Grapalat" w:hAnsi="GHEA Grapalat"/>
        </w:rPr>
        <w:footnoteReference w:customMarkFollows="1" w:id="7"/>
        <w:t>8</w:t>
      </w:r>
    </w:p>
    <w:p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A2361" w:rsidRDefault="006A2361" w:rsidP="002047CE">
      <w:pPr>
        <w:pStyle w:val="norm"/>
        <w:widowControl w:val="0"/>
        <w:tabs>
          <w:tab w:val="left" w:pos="1134"/>
        </w:tabs>
        <w:spacing w:after="160" w:line="240" w:lineRule="auto"/>
        <w:ind w:firstLine="567"/>
        <w:rPr>
          <w:rFonts w:ascii="GHEA Grapalat" w:hAnsi="GHEA Grapalat" w:cs="Sylfaen"/>
          <w:sz w:val="24"/>
          <w:szCs w:val="24"/>
        </w:rPr>
      </w:pPr>
    </w:p>
    <w:p w:rsidR="00567BD7" w:rsidRDefault="00567BD7">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732678" w:rsidRDefault="00940B86" w:rsidP="00732678">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45493" w:rsidRPr="00681F45" w:rsidRDefault="00745493" w:rsidP="00745493">
      <w:pPr>
        <w:widowControl w:val="0"/>
        <w:tabs>
          <w:tab w:val="left" w:pos="1134"/>
        </w:tabs>
        <w:spacing w:after="160"/>
        <w:ind w:firstLine="567"/>
        <w:jc w:val="both"/>
        <w:rPr>
          <w:rFonts w:ascii="GHEA Grapalat" w:hAnsi="GHEA Grapalat"/>
        </w:rPr>
      </w:pPr>
      <w:r w:rsidRPr="009044F1">
        <w:rPr>
          <w:rFonts w:ascii="GHEA Grapalat" w:hAnsi="GHEA Grapalat"/>
        </w:rPr>
        <w:lastRenderedPageBreak/>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rsidR="00745493" w:rsidRPr="009044F1" w:rsidRDefault="00745493" w:rsidP="00745493">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745493" w:rsidRPr="009044F1" w:rsidRDefault="00745493" w:rsidP="00745493">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745493" w:rsidRPr="00681F45" w:rsidRDefault="00745493" w:rsidP="00745493">
      <w:pPr>
        <w:widowControl w:val="0"/>
        <w:tabs>
          <w:tab w:val="left" w:pos="1134"/>
        </w:tabs>
        <w:spacing w:after="160"/>
        <w:ind w:firstLine="567"/>
        <w:jc w:val="both"/>
        <w:rPr>
          <w:rFonts w:ascii="GHEA Grapalat" w:hAnsi="GHEA Grapalat"/>
        </w:rPr>
      </w:pPr>
      <w:r w:rsidRPr="009044F1">
        <w:rPr>
          <w:rFonts w:ascii="GHEA Grapalat" w:hAnsi="GHEA Grapalat"/>
        </w:rPr>
        <w:t>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w:t>
      </w:r>
    </w:p>
    <w:p w:rsidR="00745493" w:rsidRPr="00604D2E" w:rsidRDefault="00745493" w:rsidP="00745493">
      <w:pPr>
        <w:widowControl w:val="0"/>
        <w:tabs>
          <w:tab w:val="left" w:pos="1134"/>
        </w:tabs>
        <w:spacing w:after="160"/>
        <w:ind w:firstLine="567"/>
        <w:jc w:val="both"/>
        <w:rPr>
          <w:rFonts w:ascii="GHEA Grapalat" w:hAnsi="GHEA Grapalat"/>
        </w:rPr>
      </w:pPr>
      <w:r w:rsidRPr="009044F1">
        <w:rPr>
          <w:rFonts w:ascii="GHEA Grapalat" w:hAnsi="GHEA Grapalat"/>
        </w:rPr>
        <w:t>а.</w:t>
      </w:r>
      <w:r w:rsidRPr="005114D0">
        <w:rPr>
          <w:rFonts w:ascii="GHEA Grapalat" w:hAnsi="GHEA Grapalat"/>
        </w:rPr>
        <w:tab/>
      </w:r>
      <w:r>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Pr>
          <w:rFonts w:ascii="Courier New" w:hAnsi="Courier New" w:cs="Courier New"/>
          <w:lang w:val="en-US"/>
        </w:rPr>
        <w:t> </w:t>
      </w:r>
      <w:r w:rsidRPr="009044F1">
        <w:rPr>
          <w:rFonts w:ascii="GHEA Grapalat" w:hAnsi="GHEA Grapalat"/>
        </w:rPr>
        <w:t xml:space="preserve">представленным лотам. </w:t>
      </w:r>
    </w:p>
    <w:p w:rsidR="00745493" w:rsidRPr="00C35487" w:rsidRDefault="00745493" w:rsidP="00745493">
      <w:pPr>
        <w:widowControl w:val="0"/>
        <w:tabs>
          <w:tab w:val="left" w:pos="1134"/>
        </w:tabs>
        <w:spacing w:after="160"/>
        <w:ind w:firstLine="567"/>
        <w:jc w:val="both"/>
      </w:pPr>
      <w:r w:rsidRPr="009044F1">
        <w:rPr>
          <w:rFonts w:ascii="GHEA Grapalat" w:hAnsi="GHEA Grapalat"/>
        </w:rPr>
        <w:t>б.</w:t>
      </w:r>
      <w:r w:rsidRPr="005114D0">
        <w:rPr>
          <w:rFonts w:ascii="GHEA Grapalat" w:hAnsi="GHEA Grapalat"/>
        </w:rPr>
        <w:tab/>
      </w:r>
      <w:r>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Pr>
          <w:rStyle w:val="FootnoteReference"/>
        </w:rPr>
        <w:footnoteReference w:customMarkFollows="1" w:id="8"/>
        <w:t>9</w:t>
      </w:r>
    </w:p>
    <w:p w:rsidR="00745493" w:rsidRPr="009044F1" w:rsidRDefault="00745493" w:rsidP="00745493">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rsidR="00745493" w:rsidRPr="009044F1" w:rsidRDefault="00745493" w:rsidP="00745493">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745493" w:rsidRPr="009044F1" w:rsidRDefault="00745493" w:rsidP="00745493">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745493" w:rsidRPr="00681F45" w:rsidRDefault="00745493" w:rsidP="00745493">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после вскрытия заявок отказался от дальнейшего</w:t>
      </w:r>
      <w:r>
        <w:rPr>
          <w:rFonts w:ascii="GHEA Grapalat" w:hAnsi="GHEA Grapalat"/>
        </w:rPr>
        <w:t xml:space="preserve"> участия в настоящей процедуре.</w:t>
      </w:r>
    </w:p>
    <w:p w:rsidR="00745493" w:rsidRPr="00681F45" w:rsidRDefault="00745493" w:rsidP="00745493">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Pr>
          <w:rFonts w:ascii="GHEA Grapalat" w:hAnsi="GHEA Grapalat"/>
        </w:rPr>
        <w:t xml:space="preserve">части 1 настоящего </w:t>
      </w:r>
      <w:r>
        <w:rPr>
          <w:rFonts w:ascii="GHEA Grapalat" w:hAnsi="GHEA Grapalat"/>
        </w:rPr>
        <w:lastRenderedPageBreak/>
        <w:t>Приглашения.</w:t>
      </w:r>
    </w:p>
    <w:p w:rsidR="00A9568F" w:rsidRDefault="00926D22" w:rsidP="00293B45">
      <w:pPr>
        <w:widowControl w:val="0"/>
        <w:tabs>
          <w:tab w:val="left" w:pos="1134"/>
        </w:tabs>
        <w:spacing w:after="160"/>
        <w:ind w:firstLine="567"/>
        <w:jc w:val="both"/>
        <w:rPr>
          <w:rFonts w:ascii="GHEA Grapalat" w:hAnsi="GHEA Grapalat"/>
        </w:rPr>
      </w:pPr>
      <w:r>
        <w:rPr>
          <w:rFonts w:ascii="GHEA Grapalat" w:hAnsi="GHEA Grapalat"/>
        </w:rPr>
        <w:t>7.5 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A214D5" w:rsidRPr="00996C18" w:rsidRDefault="00A214D5" w:rsidP="00293B45">
      <w:pPr>
        <w:widowControl w:val="0"/>
        <w:tabs>
          <w:tab w:val="left" w:pos="1134"/>
        </w:tabs>
        <w:spacing w:after="160"/>
        <w:ind w:firstLine="567"/>
        <w:jc w:val="both"/>
        <w:rPr>
          <w:rFonts w:ascii="GHEA Grapalat" w:hAnsi="GHEA Grapalat" w:cs="Sylfaen"/>
        </w:rPr>
      </w:pPr>
      <w:r w:rsidRPr="005E62F0">
        <w:rPr>
          <w:rFonts w:ascii="GHEA Grapalat" w:hAnsi="GHEA Grapalat"/>
        </w:rPr>
        <w:t>7.</w:t>
      </w:r>
      <w:r w:rsidR="00926D22">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A214D5" w:rsidRPr="00681F45" w:rsidRDefault="00A214D5" w:rsidP="00B46D58">
      <w:pPr>
        <w:widowControl w:val="0"/>
        <w:tabs>
          <w:tab w:val="left" w:pos="1134"/>
        </w:tabs>
        <w:spacing w:after="160"/>
        <w:ind w:firstLine="567"/>
        <w:jc w:val="both"/>
        <w:rPr>
          <w:rFonts w:ascii="GHEA Grapalat" w:hAnsi="GHEA Grapalat" w:cs="Sylfaen"/>
        </w:rPr>
      </w:pPr>
    </w:p>
    <w:p w:rsidR="00567BD7" w:rsidRDefault="00567BD7">
      <w:pPr>
        <w:rPr>
          <w:rFonts w:ascii="GHEA Grapalat" w:hAnsi="GHEA Grapalat"/>
          <w:b/>
        </w:rPr>
      </w:pPr>
      <w:r>
        <w:rPr>
          <w:rFonts w:ascii="GHEA Grapalat" w:hAnsi="GHEA Grapalat"/>
          <w:b/>
        </w:rPr>
        <w:br w:type="page"/>
      </w:r>
    </w:p>
    <w:p w:rsidR="00096865" w:rsidRPr="009044F1" w:rsidRDefault="00E70FC4" w:rsidP="00B46D58">
      <w:pPr>
        <w:widowControl w:val="0"/>
        <w:spacing w:after="16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745493">
        <w:rPr>
          <w:rFonts w:ascii="GHEA Grapalat" w:hAnsi="GHEA Grapalat"/>
          <w:color w:val="FF0000"/>
          <w:sz w:val="24"/>
          <w:szCs w:val="24"/>
        </w:rPr>
        <w:t>3</w:t>
      </w:r>
      <w:r w:rsidR="006C7E06">
        <w:rPr>
          <w:rFonts w:ascii="GHEA Grapalat" w:hAnsi="GHEA Grapalat"/>
          <w:color w:val="FF0000"/>
          <w:sz w:val="24"/>
          <w:szCs w:val="24"/>
          <w:lang w:val="en-US"/>
        </w:rPr>
        <w:t>4</w:t>
      </w:r>
      <w:bookmarkStart w:id="9" w:name="_GoBack"/>
      <w:bookmarkEnd w:id="9"/>
      <w:r w:rsidR="00745493" w:rsidRPr="00042129">
        <w:rPr>
          <w:rFonts w:ascii="GHEA Grapalat" w:hAnsi="GHEA Grapalat"/>
          <w:color w:val="FF0000"/>
          <w:sz w:val="24"/>
          <w:szCs w:val="24"/>
        </w:rPr>
        <w:t>-ый день в 11:00</w:t>
      </w:r>
      <w:r w:rsidRPr="009044F1">
        <w:rPr>
          <w:rFonts w:ascii="GHEA Grapalat" w:hAnsi="GHEA Grapalat"/>
          <w:sz w:val="24"/>
          <w:szCs w:val="24"/>
        </w:rPr>
        <w:t xml:space="preserve"> со дня опубликования в системе объявления и приглашения на настоящую процедуру. </w:t>
      </w:r>
    </w:p>
    <w:p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 xml:space="preserve">участников, оценка и сравнение ценовых предложений осуществляются без исчисления суммы налога, указанного в пункте 5.2. части 1 </w:t>
      </w:r>
      <w:r w:rsidRPr="009044F1">
        <w:rPr>
          <w:rFonts w:ascii="GHEA Grapalat" w:hAnsi="GHEA Grapalat"/>
          <w:sz w:val="24"/>
          <w:szCs w:val="24"/>
        </w:rPr>
        <w:lastRenderedPageBreak/>
        <w:t>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745493" w:rsidRPr="009044F1">
        <w:rPr>
          <w:rFonts w:ascii="GHEA Grapalat" w:hAnsi="GHEA Grapalat"/>
          <w:i w:val="0"/>
          <w:sz w:val="24"/>
          <w:szCs w:val="24"/>
        </w:rPr>
        <w:t xml:space="preserve">Республики Армения </w:t>
      </w:r>
      <w:r w:rsidR="00745493" w:rsidRPr="00042129">
        <w:rPr>
          <w:rFonts w:ascii="GHEA Grapalat" w:hAnsi="GHEA Grapalat"/>
          <w:i w:val="0"/>
          <w:sz w:val="24"/>
          <w:szCs w:val="24"/>
        </w:rPr>
        <w:t>по курсу ЦБ РА.</w:t>
      </w:r>
      <w:r w:rsidR="00A01157">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10"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 xml:space="preserve">Договор, заключенный в соответствии с настоящим пунктом, расторгается, если дополнительные финансовые средства не предусмотрены в </w:t>
      </w:r>
      <w:r w:rsidRPr="002F249D">
        <w:rPr>
          <w:rFonts w:ascii="GHEA Grapalat" w:hAnsi="GHEA Grapalat"/>
          <w:sz w:val="24"/>
          <w:szCs w:val="24"/>
        </w:rPr>
        <w:lastRenderedPageBreak/>
        <w:t>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протоколе заседания комиссии подробно описываются несоответствия, </w:t>
      </w:r>
      <w:r w:rsidR="00895E05" w:rsidRPr="00895E05">
        <w:rPr>
          <w:rFonts w:ascii="GHEA Grapalat" w:hAnsi="GHEA Grapalat"/>
          <w:sz w:val="24"/>
          <w:szCs w:val="24"/>
        </w:rPr>
        <w:lastRenderedPageBreak/>
        <w:t>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F3676" w:rsidRPr="00A928B7" w:rsidRDefault="00A928B7" w:rsidP="00A928B7">
      <w:pPr>
        <w:widowControl w:val="0"/>
        <w:ind w:left="-502"/>
        <w:contextualSpacing/>
        <w:jc w:val="both"/>
        <w:rPr>
          <w:ins w:id="11" w:author="Vardan" w:date="2022-10-29T22:29:00Z"/>
          <w:rFonts w:ascii="GHEA Grapalat" w:hAnsi="GHEA Grapalat"/>
        </w:rPr>
      </w:pPr>
      <w:r>
        <w:rPr>
          <w:rFonts w:ascii="GHEA Grapalat" w:hAnsi="GHEA Grapalat"/>
        </w:rPr>
        <w:t xml:space="preserve">    -  </w:t>
      </w:r>
      <w:r w:rsidR="001F3676" w:rsidRPr="00A928B7">
        <w:rPr>
          <w:rFonts w:ascii="GHEA Grapalat" w:hAnsi="GHEA Grapalat"/>
        </w:rPr>
        <w:t xml:space="preserve">выплата участником или лицом, заключившим договор, суммы обеспечения заявки, договора и (или) квалификации осуществлялась по истечении срока </w:t>
      </w:r>
      <w:r w:rsidR="001F3676" w:rsidRPr="00A928B7">
        <w:rPr>
          <w:rFonts w:ascii="GHEA Grapalat" w:hAnsi="GHEA Grapalat"/>
        </w:rPr>
        <w:lastRenderedPageBreak/>
        <w:t>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8697B" w:rsidRPr="007663F8" w:rsidRDefault="0068697B" w:rsidP="007663F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том</w:t>
      </w:r>
      <w:r w:rsidRPr="007663F8">
        <w:rPr>
          <w:rFonts w:ascii="GHEA Grapalat" w:hAnsi="GHEA Grapalat" w:cs="Sylfaen"/>
        </w:rPr>
        <w:t xml:space="preserve"> </w:t>
      </w:r>
      <w:r w:rsidRPr="007663F8">
        <w:rPr>
          <w:rFonts w:ascii="GHEA Grapalat" w:hAnsi="GHEA Grapalat" w:cs="Sylfaen" w:hint="eastAsia"/>
        </w:rPr>
        <w:t>числе</w:t>
      </w:r>
      <w:r w:rsidRPr="007663F8">
        <w:rPr>
          <w:rFonts w:ascii="GHEA Grapalat" w:hAnsi="GHEA Grapalat" w:cs="Sylfaen"/>
        </w:rPr>
        <w:t xml:space="preserve"> </w:t>
      </w:r>
      <w:r w:rsidRPr="007663F8">
        <w:rPr>
          <w:rFonts w:ascii="GHEA Grapalat" w:hAnsi="GHEA Grapalat" w:cs="Sylfaen" w:hint="eastAsia"/>
        </w:rPr>
        <w:t>подлежащие</w:t>
      </w:r>
      <w:r w:rsidRPr="007663F8">
        <w:rPr>
          <w:rFonts w:ascii="GHEA Grapalat" w:hAnsi="GHEA Grapalat" w:cs="Sylfaen"/>
        </w:rPr>
        <w:t xml:space="preserve"> </w:t>
      </w:r>
      <w:r w:rsidRPr="007663F8">
        <w:rPr>
          <w:rFonts w:ascii="GHEA Grapalat" w:hAnsi="GHEA Grapalat" w:cs="Sylfaen" w:hint="eastAsia"/>
        </w:rPr>
        <w:t>исправлению</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 xml:space="preserve">Включаемые в заявку документы, утвержденные электронной цифровой </w:t>
      </w:r>
      <w:r w:rsidRPr="008A3C60">
        <w:rPr>
          <w:rFonts w:ascii="GHEA Grapalat" w:hAnsi="GHEA Grapalat"/>
          <w:sz w:val="24"/>
          <w:szCs w:val="24"/>
        </w:rPr>
        <w:lastRenderedPageBreak/>
        <w:t>подписью, не</w:t>
      </w:r>
      <w:r>
        <w:rPr>
          <w:rFonts w:ascii="GHEA Grapalat" w:hAnsi="GHEA Grapalat"/>
        </w:rPr>
        <w:t xml:space="preserve"> </w:t>
      </w:r>
      <w:r w:rsidRPr="008A3C60">
        <w:rPr>
          <w:rFonts w:ascii="GHEA Grapalat" w:hAnsi="GHEA Grapalat"/>
          <w:sz w:val="24"/>
          <w:szCs w:val="24"/>
        </w:rPr>
        <w:t>скрепляются печатью.</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9"/>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F6AFB" w:rsidRDefault="00583092" w:rsidP="00B46D58">
      <w:pPr>
        <w:pStyle w:val="BodyTextIndent2"/>
        <w:widowControl w:val="0"/>
        <w:spacing w:after="160" w:line="240" w:lineRule="auto"/>
        <w:ind w:firstLine="567"/>
        <w:rPr>
          <w:ins w:id="12"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745493" w:rsidRPr="00745493">
        <w:rPr>
          <w:rFonts w:ascii="GHEA Grapalat" w:hAnsi="GHEA Grapalat"/>
          <w:color w:val="FF0000"/>
          <w:sz w:val="24"/>
          <w:szCs w:val="24"/>
        </w:rPr>
        <w:t>10</w:t>
      </w:r>
      <w:r w:rsidRPr="009044F1">
        <w:rPr>
          <w:rFonts w:ascii="GHEA Grapalat" w:hAnsi="GHEA Grapalat"/>
          <w:sz w:val="24"/>
          <w:szCs w:val="24"/>
        </w:rPr>
        <w:t xml:space="preserve">" </w:t>
      </w:r>
      <w:r w:rsidRPr="009044F1">
        <w:rPr>
          <w:rFonts w:ascii="GHEA Grapalat" w:hAnsi="GHEA Grapalat"/>
          <w:sz w:val="24"/>
          <w:szCs w:val="24"/>
        </w:rPr>
        <w:lastRenderedPageBreak/>
        <w:t xml:space="preserve">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rsidR="00583092" w:rsidRPr="00A53A6A" w:rsidRDefault="00583092" w:rsidP="00A77633">
      <w:pPr>
        <w:pStyle w:val="BodyTextIndent2"/>
        <w:widowControl w:val="0"/>
        <w:numPr>
          <w:ilvl w:val="0"/>
          <w:numId w:val="7"/>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rsidR="001F6AFB" w:rsidRDefault="001F6AFB" w:rsidP="00A77633">
      <w:pPr>
        <w:pStyle w:val="norm"/>
        <w:widowControl w:val="0"/>
        <w:numPr>
          <w:ilvl w:val="0"/>
          <w:numId w:val="7"/>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1D2159" w:rsidRPr="00503411" w:rsidRDefault="001D2159" w:rsidP="00B46D58">
      <w:pPr>
        <w:widowControl w:val="0"/>
        <w:spacing w:after="160"/>
        <w:jc w:val="center"/>
        <w:rPr>
          <w:rFonts w:ascii="GHEA Grapalat" w:hAnsi="GHEA Grapalat"/>
          <w:b/>
        </w:rPr>
      </w:pPr>
    </w:p>
    <w:p w:rsidR="001D2159" w:rsidRPr="00503411" w:rsidRDefault="001D2159" w:rsidP="00B46D58">
      <w:pPr>
        <w:widowControl w:val="0"/>
        <w:spacing w:after="160"/>
        <w:jc w:val="center"/>
        <w:rPr>
          <w:rFonts w:ascii="GHEA Grapalat" w:hAnsi="GHEA Grapalat"/>
          <w:b/>
        </w:rPr>
      </w:pPr>
    </w:p>
    <w:p w:rsidR="00D544C1" w:rsidRDefault="00D544C1" w:rsidP="00B46D58">
      <w:pPr>
        <w:widowControl w:val="0"/>
        <w:spacing w:after="160"/>
        <w:jc w:val="center"/>
        <w:rPr>
          <w:rFonts w:ascii="GHEA Grapalat" w:hAnsi="GHEA Grapalat"/>
          <w:b/>
        </w:rPr>
      </w:pPr>
    </w:p>
    <w:p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rsidR="00D544C1" w:rsidRPr="009044F1" w:rsidRDefault="00D544C1" w:rsidP="00B46D58">
      <w:pPr>
        <w:widowControl w:val="0"/>
        <w:spacing w:after="160"/>
        <w:jc w:val="center"/>
        <w:rPr>
          <w:rFonts w:ascii="GHEA Grapalat" w:hAnsi="GHEA Grapalat" w:cs="Arial"/>
          <w:b/>
          <w:iCs/>
        </w:rPr>
      </w:pP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ставляет заказчику обеспечени</w:t>
      </w:r>
      <w:r w:rsidR="00D80959">
        <w:rPr>
          <w:rFonts w:ascii="GHEA Grapalat" w:hAnsi="GHEA Grapalat"/>
        </w:rPr>
        <w:t xml:space="preserve">я </w:t>
      </w:r>
      <w:r w:rsidR="00D80959" w:rsidRPr="00DF59E9">
        <w:rPr>
          <w:rFonts w:ascii="GHEA Grapalat" w:hAnsi="GHEA Grapalat"/>
        </w:rPr>
        <w:t>квалификации и 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lastRenderedPageBreak/>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1D2159" w:rsidRPr="00503411" w:rsidRDefault="001D2159" w:rsidP="00B46D58">
      <w:pPr>
        <w:widowControl w:val="0"/>
        <w:spacing w:after="160"/>
        <w:jc w:val="center"/>
        <w:rPr>
          <w:rFonts w:ascii="GHEA Grapalat" w:hAnsi="GHEA Grapalat"/>
          <w:b/>
        </w:rPr>
      </w:pPr>
    </w:p>
    <w:p w:rsidR="00155668" w:rsidRDefault="00155668" w:rsidP="00B46D58">
      <w:pPr>
        <w:widowControl w:val="0"/>
        <w:spacing w:after="160"/>
        <w:jc w:val="center"/>
        <w:rPr>
          <w:rFonts w:ascii="GHEA Grapalat" w:hAnsi="GHEA Grapalat"/>
          <w:b/>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221833" w:rsidRPr="009044F1">
        <w:rPr>
          <w:rFonts w:ascii="GHEA Grapalat" w:hAnsi="GHEA Grapalat"/>
        </w:rPr>
        <w:t>На основании требования о предоставлении обеспечени</w:t>
      </w:r>
      <w:r w:rsidR="00221833">
        <w:rPr>
          <w:rFonts w:ascii="GHEA Grapalat" w:hAnsi="GHEA Grapalat"/>
        </w:rPr>
        <w:t>й</w:t>
      </w:r>
      <w:r w:rsidR="00221833" w:rsidRPr="009044F1">
        <w:rPr>
          <w:rFonts w:ascii="GHEA Grapalat" w:hAnsi="GHEA Grapalat"/>
        </w:rPr>
        <w:t xml:space="preserve"> </w:t>
      </w:r>
      <w:r w:rsidR="00221833">
        <w:rPr>
          <w:rFonts w:ascii="GHEA Grapalat" w:hAnsi="GHEA Grapalat"/>
        </w:rPr>
        <w:t xml:space="preserve">квалификации и </w:t>
      </w:r>
      <w:r w:rsidR="00221833" w:rsidRPr="009044F1">
        <w:rPr>
          <w:rFonts w:ascii="GHEA Grapalat" w:hAnsi="GHEA Grapalat"/>
        </w:rPr>
        <w:t xml:space="preserve">договора отобранный участник в течение </w:t>
      </w:r>
      <w:r w:rsidR="00221833" w:rsidRPr="00221833">
        <w:rPr>
          <w:rFonts w:ascii="GHEA Grapalat" w:hAnsi="GHEA Grapalat"/>
          <w:color w:val="FF0000"/>
        </w:rPr>
        <w:t>10-и</w:t>
      </w:r>
      <w:r w:rsidR="00221833">
        <w:rPr>
          <w:rFonts w:ascii="GHEA Grapalat" w:hAnsi="GHEA Grapalat"/>
        </w:rPr>
        <w:t xml:space="preserve"> </w:t>
      </w:r>
      <w:r w:rsidR="00221833" w:rsidRPr="009044F1">
        <w:rPr>
          <w:rFonts w:ascii="GHEA Grapalat" w:hAnsi="GHEA Grapalat"/>
        </w:rPr>
        <w:t>рабочих дней со дня его получения</w:t>
      </w:r>
      <w:r w:rsidR="00221833">
        <w:rPr>
          <w:rFonts w:ascii="GHEA Grapalat" w:hAnsi="GHEA Grapalat"/>
        </w:rPr>
        <w:t>,</w:t>
      </w:r>
      <w:r w:rsidR="00221833" w:rsidRPr="009044F1">
        <w:rPr>
          <w:rFonts w:ascii="GHEA Grapalat" w:hAnsi="GHEA Grapalat"/>
        </w:rPr>
        <w:t xml:space="preserve"> обязан представить обеспечени</w:t>
      </w:r>
      <w:r w:rsidR="00221833">
        <w:rPr>
          <w:rFonts w:ascii="GHEA Grapalat" w:hAnsi="GHEA Grapalat"/>
        </w:rPr>
        <w:t>я квалификации и</w:t>
      </w:r>
      <w:r w:rsidR="00221833" w:rsidRPr="009044F1">
        <w:rPr>
          <w:rFonts w:ascii="GHEA Grapalat" w:hAnsi="GHEA Grapalat"/>
        </w:rPr>
        <w:t xml:space="preserve"> договора. С отобранным участником заключается договор, если он представляет обеспечени</w:t>
      </w:r>
      <w:r w:rsidR="00221833">
        <w:rPr>
          <w:rFonts w:ascii="GHEA Grapalat" w:hAnsi="GHEA Grapalat"/>
        </w:rPr>
        <w:t xml:space="preserve">я квалификации и </w:t>
      </w:r>
      <w:r w:rsidR="00221833" w:rsidRPr="009044F1">
        <w:rPr>
          <w:rFonts w:ascii="GHEA Grapalat" w:hAnsi="GHEA Grapalat"/>
        </w:rPr>
        <w:t xml:space="preserve"> договора.</w:t>
      </w:r>
      <w:r w:rsidR="004C0E39">
        <w:rPr>
          <w:rFonts w:ascii="GHEA Grapalat" w:hAnsi="GHEA Grapalat"/>
          <w:color w:val="000000" w:themeColor="text1"/>
        </w:rPr>
        <w:t xml:space="preserve">. </w:t>
      </w:r>
      <w:r w:rsidR="00B23A55">
        <w:rPr>
          <w:rFonts w:ascii="GHEA Grapalat" w:hAnsi="GHEA Grapalat"/>
          <w:color w:val="000000" w:themeColor="text1"/>
          <w:vertAlign w:val="superscript"/>
        </w:rPr>
        <w:t>11</w:t>
      </w:r>
      <w:r w:rsidR="004C0E39" w:rsidRPr="00415858">
        <w:rPr>
          <w:rFonts w:ascii="GHEA Grapalat" w:hAnsi="GHEA Grapalat"/>
          <w:color w:val="000000" w:themeColor="text1"/>
          <w:vertAlign w:val="superscript"/>
        </w:rPr>
        <w:t>,1</w:t>
      </w:r>
      <w:r w:rsidRPr="009044F1">
        <w:rPr>
          <w:rFonts w:ascii="GHEA Grapalat" w:hAnsi="GHEA Grapalat"/>
        </w:rPr>
        <w:t>.</w:t>
      </w:r>
    </w:p>
    <w:p w:rsidR="00226D65" w:rsidRPr="000406CC" w:rsidRDefault="00A6609C" w:rsidP="00CF7623">
      <w:pPr>
        <w:widowControl w:val="0"/>
        <w:tabs>
          <w:tab w:val="left" w:pos="1276"/>
        </w:tabs>
        <w:spacing w:after="160"/>
        <w:ind w:firstLine="567"/>
        <w:jc w:val="both"/>
        <w:rPr>
          <w:rFonts w:ascii="GHEA Grapalat" w:hAnsi="GHEA Grapalat"/>
        </w:rPr>
      </w:pPr>
      <w:r w:rsidRPr="000406CC">
        <w:rPr>
          <w:rFonts w:ascii="GHEA Grapalat" w:hAnsi="GHEA Grapalat"/>
        </w:rPr>
        <w:t xml:space="preserve">10.2 </w:t>
      </w:r>
      <w:r w:rsidR="008C5F2A" w:rsidRPr="000406CC">
        <w:rPr>
          <w:rFonts w:ascii="GHEA Grapalat" w:hAnsi="GHEA Grapalat"/>
        </w:rPr>
        <w:t xml:space="preserve">Размер обеспечения квалификации равен </w:t>
      </w:r>
      <w:r w:rsidR="00221833" w:rsidRPr="00221833">
        <w:rPr>
          <w:rFonts w:ascii="GHEA Grapalat" w:hAnsi="GHEA Grapalat"/>
          <w:color w:val="FF0000"/>
        </w:rPr>
        <w:t>30</w:t>
      </w:r>
      <w:r w:rsidR="000E1AD4">
        <w:rPr>
          <w:rFonts w:ascii="GHEA Grapalat" w:hAnsi="GHEA Grapalat"/>
        </w:rPr>
        <w:t xml:space="preserve"> </w:t>
      </w:r>
      <w:r w:rsidR="00BA3D6F">
        <w:rPr>
          <w:rFonts w:ascii="GHEA Grapalat" w:hAnsi="GHEA Grapalat"/>
        </w:rPr>
        <w:t>процентам</w:t>
      </w:r>
      <w:r w:rsidR="008C5F2A" w:rsidRPr="000406CC">
        <w:rPr>
          <w:rFonts w:ascii="GHEA Grapalat" w:hAnsi="GHEA Grapalat"/>
        </w:rPr>
        <w:t xml:space="preserve"> </w:t>
      </w:r>
      <w:r w:rsidR="004C0E39">
        <w:rPr>
          <w:rFonts w:ascii="GHEA Grapalat" w:hAnsi="GHEA Grapalat"/>
        </w:rPr>
        <w:t xml:space="preserve">от </w:t>
      </w:r>
      <w:r w:rsidR="004C0E39" w:rsidRPr="00123A23">
        <w:rPr>
          <w:rFonts w:ascii="GHEA Grapalat" w:hAnsi="GHEA Grapalat"/>
        </w:rPr>
        <w:t>цен</w:t>
      </w:r>
      <w:r w:rsidR="004C0E39">
        <w:rPr>
          <w:rFonts w:ascii="GHEA Grapalat" w:hAnsi="GHEA Grapalat"/>
        </w:rPr>
        <w:t>ы</w:t>
      </w:r>
      <w:r w:rsidR="004C0E39" w:rsidRPr="00123A23">
        <w:rPr>
          <w:rFonts w:ascii="GHEA Grapalat" w:hAnsi="GHEA Grapalat"/>
        </w:rPr>
        <w:t xml:space="preserve"> закупки </w:t>
      </w:r>
      <w:r w:rsidR="000E1AD4">
        <w:rPr>
          <w:rFonts w:ascii="GHEA Grapalat" w:hAnsi="GHEA Grapalat"/>
        </w:rPr>
        <w:t>услуг</w:t>
      </w:r>
      <w:r w:rsidR="004C0E39" w:rsidRPr="00123A23">
        <w:rPr>
          <w:rFonts w:ascii="GHEA Grapalat" w:hAnsi="GHEA Grapalat"/>
        </w:rPr>
        <w:t xml:space="preserve"> закуп</w:t>
      </w:r>
      <w:r w:rsidR="004C0E39">
        <w:rPr>
          <w:rFonts w:ascii="GHEA Grapalat" w:hAnsi="GHEA Grapalat"/>
        </w:rPr>
        <w:t>аемых</w:t>
      </w:r>
      <w:r w:rsidR="004C0E39" w:rsidRPr="00123A23">
        <w:rPr>
          <w:rFonts w:ascii="GHEA Grapalat" w:hAnsi="GHEA Grapalat"/>
        </w:rPr>
        <w:t xml:space="preserve"> в рамках данной процедуры</w:t>
      </w:r>
      <w:r w:rsidR="008C5F2A" w:rsidRPr="000406CC">
        <w:rPr>
          <w:rFonts w:ascii="GHEA Grapalat" w:hAnsi="GHEA Grapalat"/>
        </w:rPr>
        <w:t>.</w:t>
      </w:r>
      <w:r w:rsidR="004701DE">
        <w:rPr>
          <w:rFonts w:ascii="GHEA Grapalat" w:hAnsi="GHEA Grapalat"/>
        </w:rPr>
        <w:t xml:space="preserve"> </w:t>
      </w:r>
      <w:r w:rsidR="00CB6CA3" w:rsidRPr="002C42AD">
        <w:rPr>
          <w:rFonts w:ascii="GHEA Grapalat" w:hAnsi="GHEA Grapalat"/>
        </w:rPr>
        <w:t xml:space="preserve">Если цена закупки </w:t>
      </w:r>
      <w:r w:rsidR="00CB6CA3">
        <w:rPr>
          <w:rFonts w:ascii="GHEA Grapalat" w:hAnsi="GHEA Grapalat"/>
        </w:rPr>
        <w:t>услуг</w:t>
      </w:r>
      <w:r w:rsidR="00CB6CA3" w:rsidRPr="002C42AD">
        <w:rPr>
          <w:rFonts w:ascii="GHEA Grapalat" w:hAnsi="GHEA Grapalat"/>
        </w:rPr>
        <w:t xml:space="preserve"> меньше цены заключаемого договора, то размер обеспечения </w:t>
      </w:r>
      <w:r w:rsidR="00CB6CA3">
        <w:rPr>
          <w:rFonts w:ascii="GHEA Grapalat" w:hAnsi="GHEA Grapalat"/>
        </w:rPr>
        <w:t>квалификации</w:t>
      </w:r>
      <w:r w:rsidR="00CB6CA3" w:rsidRPr="002C42AD">
        <w:rPr>
          <w:rFonts w:ascii="GHEA Grapalat" w:hAnsi="GHEA Grapalat"/>
        </w:rPr>
        <w:t xml:space="preserve"> исчисляется в отношении цены договора</w:t>
      </w:r>
      <w:r w:rsidR="00CB6CA3">
        <w:rPr>
          <w:rFonts w:ascii="GHEA Grapalat" w:hAnsi="GHEA Grapalat"/>
        </w:rPr>
        <w:t>.</w:t>
      </w:r>
      <w:r w:rsidR="00621564">
        <w:rPr>
          <w:rFonts w:ascii="GHEA Grapalat" w:hAnsi="GHEA Grapalat"/>
        </w:rPr>
        <w:t xml:space="preserve"> </w:t>
      </w:r>
      <w:r w:rsidR="001647D2" w:rsidRPr="00CE081E">
        <w:rPr>
          <w:rFonts w:ascii="GHEA Grapalat" w:hAnsi="GHEA Grapalat"/>
        </w:rPr>
        <w:t xml:space="preserve">Обеспечение квалификации представляется в </w:t>
      </w:r>
      <w:r w:rsidR="004B6A49" w:rsidRPr="00CE081E">
        <w:rPr>
          <w:rFonts w:ascii="GHEA Grapalat" w:hAnsi="GHEA Grapalat"/>
        </w:rPr>
        <w:t>виде</w:t>
      </w:r>
      <w:r w:rsidR="001647D2" w:rsidRPr="00CE081E">
        <w:rPr>
          <w:rFonts w:ascii="GHEA Grapalat" w:hAnsi="GHEA Grapalat"/>
        </w:rPr>
        <w:t xml:space="preserve"> </w:t>
      </w:r>
      <w:r w:rsidR="00133EDA" w:rsidRPr="00CE081E">
        <w:rPr>
          <w:rFonts w:ascii="GHEA Grapalat" w:hAnsi="GHEA Grapalat"/>
        </w:rPr>
        <w:t>соглашения о неустойке</w:t>
      </w:r>
      <w:r w:rsidR="00133EDA" w:rsidRPr="00174059">
        <w:rPr>
          <w:rFonts w:ascii="GHEA Grapalat" w:hAnsi="GHEA Grapalat"/>
        </w:rPr>
        <w:t xml:space="preserve"> (приложение 4. 2) или наличных денег, или гарантий, предоставленных банками</w:t>
      </w:r>
      <w:r w:rsidR="00B26643" w:rsidRPr="000406CC">
        <w:rPr>
          <w:rFonts w:ascii="GHEA Grapalat" w:hAnsi="GHEA Grapalat"/>
        </w:rPr>
        <w:t>. Причем  обеспечение</w:t>
      </w:r>
      <w:r w:rsidR="001647D2" w:rsidRPr="000406CC">
        <w:rPr>
          <w:rFonts w:ascii="GHEA Grapalat" w:hAnsi="GHEA Grapalat"/>
        </w:rPr>
        <w:t xml:space="preserve"> должно быть действительным как минимум включительно до </w:t>
      </w:r>
      <w:r w:rsidR="00674D86" w:rsidRPr="00674D86">
        <w:rPr>
          <w:rFonts w:ascii="GHEA Grapalat" w:hAnsi="GHEA Grapalat"/>
          <w:color w:val="FF0000"/>
        </w:rPr>
        <w:t>90</w:t>
      </w:r>
      <w:r w:rsidR="001647D2" w:rsidRPr="000406CC">
        <w:rPr>
          <w:rFonts w:ascii="GHEA Grapalat" w:hAnsi="GHEA Grapalat"/>
        </w:rPr>
        <w:t xml:space="preserve">-го рабочего дня, следующего за днем полного принятия заказчиком результата выполнения </w:t>
      </w:r>
      <w:r w:rsidR="002649BD" w:rsidRPr="000406CC">
        <w:rPr>
          <w:rFonts w:ascii="GHEA Grapalat" w:hAnsi="GHEA Grapalat"/>
        </w:rPr>
        <w:t>договора</w:t>
      </w:r>
      <w:r w:rsidR="0086443A">
        <w:rPr>
          <w:rFonts w:ascii="GHEA Grapalat" w:hAnsi="GHEA Grapalat"/>
        </w:rPr>
        <w:t>.</w:t>
      </w:r>
      <w:r w:rsidR="00997FFE">
        <w:rPr>
          <w:rFonts w:ascii="GHEA Grapalat" w:hAnsi="GHEA Grapalat"/>
        </w:rPr>
        <w:t xml:space="preserve"> </w:t>
      </w:r>
      <w:r w:rsidR="00997FFE" w:rsidRPr="00C256E1">
        <w:rPr>
          <w:rFonts w:ascii="GHEA Grapalat" w:hAnsi="GHEA Grapalat"/>
          <w:vertAlign w:val="superscript"/>
        </w:rPr>
        <w:t>12</w:t>
      </w:r>
      <w:r w:rsidR="0086443A">
        <w:rPr>
          <w:rFonts w:ascii="GHEA Grapalat" w:hAnsi="GHEA Grapalat"/>
          <w:vertAlign w:val="superscript"/>
        </w:rPr>
        <w:t>.1</w:t>
      </w:r>
      <w:r w:rsidR="00CF7623" w:rsidRPr="000406CC">
        <w:rPr>
          <w:rFonts w:ascii="GHEA Grapalat" w:hAnsi="GHEA Grapalat"/>
        </w:rPr>
        <w:t xml:space="preserve"> </w:t>
      </w:r>
    </w:p>
    <w:p w:rsidR="00CF7623" w:rsidRPr="000406CC" w:rsidRDefault="00CF7623" w:rsidP="00CF7623">
      <w:pPr>
        <w:widowControl w:val="0"/>
        <w:tabs>
          <w:tab w:val="left" w:pos="1276"/>
        </w:tabs>
        <w:spacing w:after="160"/>
        <w:ind w:firstLine="567"/>
        <w:jc w:val="both"/>
        <w:rPr>
          <w:rFonts w:ascii="GHEA Grapalat" w:hAnsi="GHEA Grapalat" w:cs="Sylfaen"/>
        </w:rPr>
      </w:pPr>
      <w:r w:rsidRPr="000406CC">
        <w:rPr>
          <w:rFonts w:ascii="GHEA Grapalat" w:hAnsi="GHEA Grapalat" w:cs="Sylfaen"/>
        </w:rPr>
        <w:t xml:space="preserve">Если процедура закупки организована </w:t>
      </w:r>
      <w:r w:rsidR="001739E4">
        <w:rPr>
          <w:rFonts w:ascii="GHEA Grapalat" w:hAnsi="GHEA Grapalat" w:cs="Sylfaen"/>
        </w:rPr>
        <w:t>по</w:t>
      </w:r>
      <w:r w:rsidR="001739E4" w:rsidRPr="000406CC">
        <w:rPr>
          <w:rFonts w:ascii="GHEA Grapalat" w:hAnsi="GHEA Grapalat" w:cs="Sylfaen"/>
        </w:rPr>
        <w:t xml:space="preserve"> лота</w:t>
      </w:r>
      <w:r w:rsidR="001739E4">
        <w:rPr>
          <w:rFonts w:ascii="GHEA Grapalat" w:hAnsi="GHEA Grapalat" w:cs="Sylfaen"/>
        </w:rPr>
        <w:t>м</w:t>
      </w:r>
      <w:r w:rsidR="001739E4" w:rsidRPr="000406CC">
        <w:rPr>
          <w:rFonts w:ascii="GHEA Grapalat" w:hAnsi="GHEA Grapalat" w:cs="Sylfaen"/>
        </w:rPr>
        <w:t xml:space="preserve"> </w:t>
      </w:r>
      <w:r w:rsidRPr="000406CC">
        <w:rPr>
          <w:rFonts w:ascii="GHEA Grapalat" w:hAnsi="GHEA Grapalat" w:cs="Sylfaen"/>
        </w:rPr>
        <w:t>и участник признается отобранным участником по более чем одному лоту</w:t>
      </w:r>
      <w:r w:rsidR="001739E4">
        <w:rPr>
          <w:rFonts w:ascii="GHEA Grapalat" w:hAnsi="GHEA Grapalat" w:cs="Sylfaen"/>
        </w:rPr>
        <w:t xml:space="preserve">, то </w:t>
      </w:r>
      <w:r w:rsidR="001739E4" w:rsidRPr="00D91525">
        <w:rPr>
          <w:rFonts w:ascii="GHEA Grapalat" w:hAnsi="GHEA Grapalat" w:cs="Sylfaen"/>
        </w:rPr>
        <w:t>он может предоставить</w:t>
      </w:r>
      <w:r w:rsidR="001739E4">
        <w:rPr>
          <w:rFonts w:ascii="GHEA Grapalat" w:hAnsi="GHEA Grapalat" w:cs="Sylfaen"/>
        </w:rPr>
        <w:t xml:space="preserve"> обеспечение квалификации как </w:t>
      </w:r>
      <w:r w:rsidR="001739E4" w:rsidRPr="009044F1">
        <w:rPr>
          <w:rFonts w:ascii="GHEA Grapalat" w:hAnsi="GHEA Grapalat"/>
        </w:rPr>
        <w:t xml:space="preserve">для каждого лота в отдельности, так и </w:t>
      </w:r>
      <w:r w:rsidR="001739E4">
        <w:rPr>
          <w:rFonts w:ascii="GHEA Grapalat" w:hAnsi="GHEA Grapalat"/>
        </w:rPr>
        <w:t xml:space="preserve">одно обеспечение - </w:t>
      </w:r>
      <w:r w:rsidR="001739E4" w:rsidRPr="009044F1">
        <w:rPr>
          <w:rFonts w:ascii="GHEA Grapalat" w:hAnsi="GHEA Grapalat"/>
        </w:rPr>
        <w:t>для всех лотов</w:t>
      </w:r>
      <w:r w:rsidR="001739E4">
        <w:rPr>
          <w:rFonts w:ascii="GHEA Grapalat" w:hAnsi="GHEA Grapalat"/>
        </w:rPr>
        <w:t xml:space="preserve">. </w:t>
      </w:r>
      <w:r w:rsidR="001739E4" w:rsidRPr="00F905E0">
        <w:rPr>
          <w:rFonts w:ascii="GHEA Grapalat" w:hAnsi="GHEA Grapalat"/>
        </w:rPr>
        <w:t>При представлении одного обеспечения квалификаци</w:t>
      </w:r>
      <w:r w:rsidR="001739E4">
        <w:rPr>
          <w:rFonts w:ascii="GHEA Grapalat" w:hAnsi="GHEA Grapalat"/>
        </w:rPr>
        <w:t>и</w:t>
      </w:r>
      <w:r w:rsidR="001739E4" w:rsidRPr="00F905E0">
        <w:rPr>
          <w:rFonts w:ascii="GHEA Grapalat" w:hAnsi="GHEA Grapalat"/>
        </w:rPr>
        <w:t xml:space="preserve"> его сумма исчисляется </w:t>
      </w:r>
      <w:r w:rsidR="001739E4">
        <w:rPr>
          <w:rFonts w:ascii="GHEA Grapalat" w:hAnsi="GHEA Grapalat"/>
        </w:rPr>
        <w:t xml:space="preserve">по отношению </w:t>
      </w:r>
      <w:r w:rsidR="001739E4" w:rsidRPr="00F905E0">
        <w:rPr>
          <w:rFonts w:ascii="GHEA Grapalat" w:hAnsi="GHEA Grapalat"/>
        </w:rPr>
        <w:t xml:space="preserve">к общей </w:t>
      </w:r>
      <w:r w:rsidR="008E5F46">
        <w:rPr>
          <w:rFonts w:ascii="GHEA Grapalat" w:hAnsi="GHEA Grapalat"/>
        </w:rPr>
        <w:t xml:space="preserve">сумме цен закупок представленных лотов, </w:t>
      </w:r>
      <w:r w:rsidR="008E5F46">
        <w:rPr>
          <w:rFonts w:ascii="GHEA Grapalat" w:hAnsi="GHEA Grapalat" w:cs="Sylfaen"/>
        </w:rPr>
        <w:t>с учетом требований абзаца «в» подпункта 1 пункта 32 Порядка</w:t>
      </w:r>
      <w:r w:rsidR="00EE3925">
        <w:rPr>
          <w:rFonts w:ascii="GHEA Grapalat" w:hAnsi="GHEA Grapalat"/>
          <w:color w:val="000000" w:themeColor="text1"/>
        </w:rPr>
        <w:t>.</w:t>
      </w:r>
      <w:r w:rsidRPr="000406C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0406CC">
        <w:rPr>
          <w:rFonts w:ascii="Courier New" w:hAnsi="Courier New" w:cs="Courier New"/>
        </w:rPr>
        <w:t> </w:t>
      </w:r>
      <w:r w:rsidRPr="000406CC">
        <w:rPr>
          <w:rFonts w:ascii="GHEA Grapalat" w:hAnsi="GHEA Grapalat" w:cs="Sylfaen"/>
        </w:rPr>
        <w:t>«</w:t>
      </w:r>
      <w:r w:rsidRPr="00674D86">
        <w:rPr>
          <w:rFonts w:ascii="GHEA Grapalat" w:hAnsi="GHEA Grapalat" w:cs="Sylfaen"/>
          <w:color w:val="FF0000"/>
        </w:rPr>
        <w:t>900008000698</w:t>
      </w:r>
      <w:r w:rsidRPr="000406CC">
        <w:rPr>
          <w:rFonts w:ascii="GHEA Grapalat" w:hAnsi="GHEA Grapalat" w:cs="Sylfaen"/>
        </w:rPr>
        <w:t>» открытый в Центральном казначействе на имя уполномоченного органа.</w:t>
      </w:r>
    </w:p>
    <w:p w:rsidR="000C328E" w:rsidRPr="000406CC" w:rsidRDefault="000C328E" w:rsidP="00CF7623">
      <w:pPr>
        <w:widowControl w:val="0"/>
        <w:tabs>
          <w:tab w:val="left" w:pos="1276"/>
        </w:tabs>
        <w:spacing w:after="160"/>
        <w:ind w:firstLine="567"/>
        <w:jc w:val="both"/>
        <w:rPr>
          <w:rFonts w:ascii="GHEA Grapalat" w:hAnsi="GHEA Grapalat" w:cs="Sylfaen"/>
        </w:rPr>
      </w:pPr>
      <w:r w:rsidRPr="000406CC">
        <w:rPr>
          <w:rFonts w:ascii="GHEA Grapalat" w:hAnsi="GHEA Grapalat" w:cs="Sylfaen"/>
        </w:rPr>
        <w:lastRenderedPageBreak/>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406CC">
        <w:rPr>
          <w:rFonts w:ascii="GHEA Grapalat" w:hAnsi="GHEA Grapalat" w:cs="Sylfaen"/>
        </w:rPr>
        <w:t>договора</w:t>
      </w:r>
      <w:r w:rsidRPr="000406CC">
        <w:rPr>
          <w:rFonts w:ascii="GHEA Grapalat" w:hAnsi="GHEA Grapalat" w:cs="Sylfaen"/>
        </w:rPr>
        <w:t>.</w:t>
      </w:r>
    </w:p>
    <w:p w:rsidR="002C4FA1" w:rsidRDefault="00CF7623" w:rsidP="00CF7623">
      <w:pPr>
        <w:widowControl w:val="0"/>
        <w:tabs>
          <w:tab w:val="left" w:pos="1276"/>
        </w:tabs>
        <w:spacing w:after="160"/>
        <w:ind w:firstLine="567"/>
        <w:jc w:val="both"/>
        <w:rPr>
          <w:rFonts w:ascii="GHEA Grapalat" w:hAnsi="GHEA Grapalat"/>
        </w:rPr>
      </w:pPr>
      <w:r w:rsidRPr="00692995">
        <w:rPr>
          <w:rFonts w:ascii="GHEA Grapalat" w:hAnsi="GHEA Grapalat"/>
        </w:rPr>
        <w:t xml:space="preserve">Если выполнение договора поэтапное и выполнение каждого этапа </w:t>
      </w:r>
      <w:r w:rsidR="00830700" w:rsidRPr="00692995">
        <w:rPr>
          <w:rFonts w:ascii="GHEA Grapalat" w:hAnsi="GHEA Grapalat"/>
        </w:rPr>
        <w:t xml:space="preserve">непосредственно не взаимосвязано </w:t>
      </w:r>
      <w:r w:rsidRPr="00692995">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935401">
        <w:rPr>
          <w:rFonts w:ascii="GHEA Grapalat" w:hAnsi="GHEA Grapalat"/>
        </w:rPr>
        <w:t>каждого этапа сумма обеспечения квалификации уменьшается в пропорции, исчисленной в отношении суммы этого этапа</w:t>
      </w:r>
      <w:r w:rsidR="007B5EC3">
        <w:rPr>
          <w:rFonts w:ascii="GHEA Grapalat" w:hAnsi="GHEA Grapalat"/>
        </w:rPr>
        <w:t>.</w:t>
      </w:r>
    </w:p>
    <w:p w:rsidR="00CF7623" w:rsidRPr="009D0F48" w:rsidRDefault="006574FF" w:rsidP="00CF7623">
      <w:pPr>
        <w:widowControl w:val="0"/>
        <w:tabs>
          <w:tab w:val="left" w:pos="1276"/>
        </w:tabs>
        <w:spacing w:after="160"/>
        <w:ind w:firstLine="567"/>
        <w:jc w:val="both"/>
        <w:rPr>
          <w:ins w:id="13" w:author="Inesa Kocharyan" w:date="2021-03-29T17:41:00Z"/>
          <w:rFonts w:ascii="GHEA Grapalat" w:hAnsi="GHEA Grapalat"/>
          <w:sz w:val="18"/>
          <w:szCs w:val="18"/>
        </w:rPr>
      </w:pPr>
      <w:r w:rsidRPr="009D0F48">
        <w:rPr>
          <w:rFonts w:ascii="GHEA Grapalat" w:hAnsi="GHEA Grapalat"/>
          <w:sz w:val="18"/>
          <w:szCs w:val="18"/>
        </w:rPr>
        <w:t>--------------------------</w:t>
      </w:r>
      <w:r w:rsidR="00CF7623" w:rsidRPr="009D0F48">
        <w:rPr>
          <w:rFonts w:ascii="GHEA Grapalat" w:hAnsi="GHEA Grapalat"/>
          <w:sz w:val="18"/>
          <w:szCs w:val="18"/>
        </w:rPr>
        <w:t xml:space="preserve"> </w:t>
      </w:r>
    </w:p>
    <w:p w:rsidR="004C0E39" w:rsidRPr="009D0F48" w:rsidRDefault="00B23A55" w:rsidP="004C0E39">
      <w:pPr>
        <w:pStyle w:val="FootnoteText"/>
        <w:jc w:val="both"/>
        <w:rPr>
          <w:rFonts w:ascii="GHEA Grapalat" w:hAnsi="GHEA Grapalat"/>
          <w:i/>
          <w:sz w:val="18"/>
          <w:szCs w:val="18"/>
        </w:rPr>
      </w:pPr>
      <w:r w:rsidRPr="009D0F48">
        <w:rPr>
          <w:rFonts w:ascii="GHEA Grapalat" w:hAnsi="GHEA Grapalat"/>
          <w:i/>
          <w:sz w:val="18"/>
          <w:szCs w:val="18"/>
          <w:vertAlign w:val="superscript"/>
        </w:rPr>
        <w:t>11</w:t>
      </w:r>
      <w:r w:rsidR="004C0E39" w:rsidRPr="009D0F48">
        <w:rPr>
          <w:rFonts w:ascii="GHEA Grapalat" w:hAnsi="GHEA Grapalat"/>
          <w:i/>
          <w:sz w:val="18"/>
          <w:szCs w:val="18"/>
          <w:vertAlign w:val="superscript"/>
        </w:rPr>
        <w:t>.1</w:t>
      </w:r>
      <w:r w:rsidR="004C0E39"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C0E39" w:rsidRPr="009D0F48" w:rsidRDefault="004C0E39" w:rsidP="004C0E39">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C0E39" w:rsidRPr="009D0F48" w:rsidRDefault="004C0E39" w:rsidP="004C0E39">
      <w:pPr>
        <w:pStyle w:val="FootnoteText"/>
        <w:jc w:val="both"/>
        <w:rPr>
          <w:rFonts w:ascii="GHEA Grapalat" w:hAnsi="GHEA Grapalat"/>
          <w:i/>
          <w:sz w:val="18"/>
          <w:szCs w:val="18"/>
        </w:rPr>
      </w:pPr>
      <w:r w:rsidRPr="009D0F4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4C0E39" w:rsidRPr="009D0F48" w:rsidRDefault="004C0E39" w:rsidP="00832AB3">
      <w:pPr>
        <w:pStyle w:val="FootnoteText"/>
        <w:jc w:val="both"/>
        <w:rPr>
          <w:ins w:id="14" w:author="Vardan" w:date="2022-05-29T22:18:00Z"/>
          <w:rFonts w:ascii="GHEA Grapalat" w:hAnsi="GHEA Grapalat"/>
          <w:i/>
          <w:sz w:val="18"/>
          <w:szCs w:val="18"/>
        </w:rPr>
      </w:pPr>
    </w:p>
    <w:p w:rsidR="00832AB3" w:rsidRPr="009D0F48" w:rsidRDefault="00832AB3" w:rsidP="00832AB3">
      <w:pPr>
        <w:pStyle w:val="FootnoteText"/>
        <w:jc w:val="both"/>
        <w:rPr>
          <w:rFonts w:ascii="GHEA Grapalat" w:hAnsi="GHEA Grapalat"/>
          <w:i/>
          <w:sz w:val="18"/>
          <w:szCs w:val="18"/>
        </w:rPr>
      </w:pPr>
      <w:r w:rsidRPr="009D0F48">
        <w:rPr>
          <w:rFonts w:ascii="GHEA Grapalat" w:hAnsi="GHEA Grapalat"/>
          <w:i/>
          <w:sz w:val="18"/>
          <w:szCs w:val="18"/>
          <w:vertAlign w:val="superscript"/>
        </w:rPr>
        <w:t>12</w:t>
      </w:r>
      <w:r w:rsidR="003F70BF" w:rsidRPr="009D0F48">
        <w:rPr>
          <w:rFonts w:ascii="GHEA Grapalat" w:hAnsi="GHEA Grapalat"/>
          <w:i/>
          <w:sz w:val="18"/>
          <w:szCs w:val="18"/>
          <w:vertAlign w:val="superscript"/>
        </w:rPr>
        <w:t>.</w:t>
      </w:r>
      <w:r w:rsidR="005E226D" w:rsidRPr="009D0F48">
        <w:rPr>
          <w:rFonts w:ascii="GHEA Grapalat" w:hAnsi="GHEA Grapalat"/>
          <w:i/>
          <w:sz w:val="18"/>
          <w:szCs w:val="18"/>
          <w:vertAlign w:val="superscript"/>
        </w:rPr>
        <w:t>1</w:t>
      </w:r>
      <w:r w:rsidR="005E226D" w:rsidRPr="009D0F48">
        <w:rPr>
          <w:rFonts w:ascii="GHEA Grapalat" w:hAnsi="GHEA Grapalat"/>
          <w:i/>
          <w:sz w:val="18"/>
          <w:szCs w:val="18"/>
        </w:rPr>
        <w:t xml:space="preserve"> </w:t>
      </w:r>
      <w:r w:rsidRPr="009D0F48">
        <w:rPr>
          <w:rFonts w:ascii="GHEA Grapalat" w:hAnsi="GHEA Grapalat"/>
          <w:i/>
          <w:sz w:val="18"/>
          <w:szCs w:val="18"/>
        </w:rPr>
        <w:t>Если цена</w:t>
      </w:r>
      <w:r w:rsidR="005E226D" w:rsidRPr="009D0F48">
        <w:rPr>
          <w:rFonts w:ascii="GHEA Grapalat" w:hAnsi="GHEA Grapalat"/>
          <w:i/>
          <w:sz w:val="18"/>
          <w:szCs w:val="18"/>
        </w:rPr>
        <w:t xml:space="preserve"> </w:t>
      </w:r>
      <w:r w:rsidR="004C0E39" w:rsidRPr="009D0F48">
        <w:rPr>
          <w:rFonts w:ascii="GHEA Grapalat" w:hAnsi="GHEA Grapalat"/>
          <w:i/>
          <w:sz w:val="18"/>
          <w:szCs w:val="18"/>
        </w:rPr>
        <w:t>закупки</w:t>
      </w:r>
      <w:r w:rsidRPr="009D0F48">
        <w:rPr>
          <w:rFonts w:ascii="GHEA Grapalat" w:hAnsi="GHEA Grapalat"/>
          <w:i/>
          <w:sz w:val="18"/>
          <w:szCs w:val="18"/>
        </w:rPr>
        <w:t xml:space="preserve"> данного лота по заявке на закупку</w:t>
      </w:r>
      <w:r w:rsidR="005E226D" w:rsidRPr="009D0F48">
        <w:rPr>
          <w:rFonts w:ascii="GHEA Grapalat" w:hAnsi="GHEA Grapalat"/>
          <w:i/>
          <w:sz w:val="18"/>
          <w:szCs w:val="18"/>
        </w:rPr>
        <w:t>:</w:t>
      </w:r>
    </w:p>
    <w:p w:rsidR="00E8513D" w:rsidRPr="009D0F48" w:rsidRDefault="00E8513D" w:rsidP="00832AB3">
      <w:pPr>
        <w:pStyle w:val="FootnoteText"/>
        <w:jc w:val="both"/>
        <w:rPr>
          <w:rFonts w:ascii="GHEA Grapalat" w:hAnsi="GHEA Grapalat"/>
          <w:i/>
          <w:sz w:val="18"/>
          <w:szCs w:val="18"/>
        </w:rPr>
      </w:pPr>
      <w:r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Pr="009D0F48">
        <w:rPr>
          <w:rFonts w:ascii="GHEA Grapalat" w:hAnsi="GHEA Grapalat"/>
          <w:i/>
          <w:sz w:val="18"/>
          <w:szCs w:val="18"/>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D0F48">
        <w:rPr>
          <w:rFonts w:ascii="Cambria Math" w:hAnsi="Cambria Math" w:cs="Cambria Math"/>
          <w:i/>
          <w:sz w:val="18"/>
          <w:szCs w:val="18"/>
        </w:rPr>
        <w:t>․</w:t>
      </w:r>
    </w:p>
    <w:p w:rsidR="00E96941" w:rsidRPr="009D0F48" w:rsidRDefault="00832AB3" w:rsidP="00E96941">
      <w:pPr>
        <w:pStyle w:val="FootnoteText"/>
        <w:jc w:val="both"/>
        <w:rPr>
          <w:rFonts w:ascii="GHEA Grapalat" w:hAnsi="GHEA Grapalat"/>
          <w:i/>
          <w:sz w:val="18"/>
          <w:szCs w:val="18"/>
        </w:rPr>
      </w:pPr>
      <w:r w:rsidRPr="009D0F48">
        <w:rPr>
          <w:rFonts w:ascii="GHEA Grapalat" w:hAnsi="GHEA Grapalat"/>
          <w:i/>
          <w:sz w:val="18"/>
          <w:szCs w:val="18"/>
        </w:rPr>
        <w:t xml:space="preserve">- </w:t>
      </w:r>
      <w:r w:rsidR="00E96941"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00E96941" w:rsidRPr="009D0F48">
        <w:rPr>
          <w:rFonts w:ascii="GHEA Grapalat" w:hAnsi="GHEA Grapalat"/>
          <w:i/>
          <w:sz w:val="18"/>
          <w:szCs w:val="18"/>
        </w:rPr>
        <w:t xml:space="preserve">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w:t>
      </w:r>
      <w:r w:rsidR="005537F6" w:rsidRPr="009D0F48">
        <w:rPr>
          <w:rFonts w:ascii="GHEA Grapalat" w:hAnsi="GHEA Grapalat"/>
          <w:i/>
          <w:sz w:val="18"/>
          <w:szCs w:val="18"/>
        </w:rPr>
        <w:t xml:space="preserve"> соглашения о неустойке</w:t>
      </w:r>
      <w:r w:rsidR="00E96941" w:rsidRPr="009D0F48">
        <w:rPr>
          <w:rFonts w:ascii="GHEA Grapalat" w:hAnsi="GHEA Grapalat"/>
          <w:i/>
          <w:sz w:val="18"/>
          <w:szCs w:val="18"/>
        </w:rPr>
        <w:t xml:space="preserve"> (приложение 4</w:t>
      </w:r>
      <w:del w:id="15" w:author="Vardan" w:date="2022-10-29T22:38:00Z">
        <w:r w:rsidR="00E96941" w:rsidRPr="009D0F48" w:rsidDel="00F11926">
          <w:rPr>
            <w:rFonts w:ascii="Cambria Math" w:hAnsi="Cambria Math" w:cs="Cambria Math"/>
            <w:i/>
            <w:sz w:val="18"/>
            <w:szCs w:val="18"/>
          </w:rPr>
          <w:delText>․</w:delText>
        </w:r>
      </w:del>
      <w:ins w:id="16" w:author="Vardan" w:date="2022-10-29T22:38:00Z">
        <w:r w:rsidR="00F11926" w:rsidRPr="009D0F48">
          <w:rPr>
            <w:rFonts w:ascii="Cambria Math" w:hAnsi="Cambria Math" w:cs="Cambria Math"/>
            <w:i/>
            <w:sz w:val="18"/>
            <w:szCs w:val="18"/>
          </w:rPr>
          <w:t>.</w:t>
        </w:r>
      </w:ins>
      <w:r w:rsidR="00E96941" w:rsidRPr="009D0F48">
        <w:rPr>
          <w:rFonts w:ascii="GHEA Grapalat" w:hAnsi="GHEA Grapalat"/>
          <w:i/>
          <w:sz w:val="18"/>
          <w:szCs w:val="18"/>
        </w:rPr>
        <w:t xml:space="preserve">2) </w:t>
      </w:r>
      <w:r w:rsidR="00E96941" w:rsidRPr="009D0F48">
        <w:rPr>
          <w:rFonts w:ascii="GHEA Grapalat" w:hAnsi="GHEA Grapalat" w:cs="GHEA Grapalat"/>
          <w:i/>
          <w:sz w:val="18"/>
          <w:szCs w:val="18"/>
        </w:rPr>
        <w:t>или</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а</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число</w:t>
      </w:r>
      <w:r w:rsidR="00E96941" w:rsidRPr="009D0F48">
        <w:rPr>
          <w:rFonts w:ascii="GHEA Grapalat" w:hAnsi="GHEA Grapalat"/>
          <w:i/>
          <w:sz w:val="18"/>
          <w:szCs w:val="18"/>
        </w:rPr>
        <w:t xml:space="preserve"> " 20 "</w:t>
      </w:r>
      <w:r w:rsidR="00E96941" w:rsidRPr="009D0F48">
        <w:rPr>
          <w:rFonts w:ascii="GHEA Grapalat" w:hAnsi="GHEA Grapalat" w:cs="GHEA Grapalat"/>
          <w:i/>
          <w:sz w:val="18"/>
          <w:szCs w:val="18"/>
        </w:rPr>
        <w:t>заменяется</w:t>
      </w:r>
      <w:r w:rsidR="00E96941" w:rsidRPr="009D0F48">
        <w:rPr>
          <w:rFonts w:ascii="GHEA Grapalat" w:hAnsi="GHEA Grapalat"/>
          <w:i/>
          <w:sz w:val="18"/>
          <w:szCs w:val="18"/>
        </w:rPr>
        <w:t xml:space="preserve"> </w:t>
      </w:r>
      <w:r w:rsidR="005A2C26" w:rsidRPr="009D0F48">
        <w:rPr>
          <w:rFonts w:ascii="GHEA Grapalat" w:hAnsi="GHEA Grapalat"/>
          <w:i/>
          <w:sz w:val="18"/>
          <w:szCs w:val="18"/>
        </w:rPr>
        <w:t>числом</w:t>
      </w:r>
      <w:r w:rsidR="00E96941" w:rsidRPr="009D0F48">
        <w:rPr>
          <w:rFonts w:ascii="GHEA Grapalat" w:hAnsi="GHEA Grapalat"/>
          <w:i/>
          <w:sz w:val="18"/>
          <w:szCs w:val="18"/>
        </w:rPr>
        <w:t xml:space="preserve"> "90".</w:t>
      </w:r>
    </w:p>
    <w:p w:rsidR="00832AB3" w:rsidRPr="009D0F48" w:rsidRDefault="00832AB3" w:rsidP="00832AB3">
      <w:pPr>
        <w:pStyle w:val="FootnoteText"/>
        <w:jc w:val="both"/>
        <w:rPr>
          <w:rFonts w:ascii="GHEA Grapalat" w:hAnsi="GHEA Grapalat"/>
          <w:i/>
          <w:sz w:val="18"/>
          <w:szCs w:val="18"/>
        </w:rPr>
      </w:pPr>
      <w:r w:rsidRPr="009D0F48">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D544C1" w:rsidRPr="00BC30EA" w:rsidRDefault="00D544C1" w:rsidP="00832AB3">
      <w:pPr>
        <w:pStyle w:val="FootnoteText"/>
        <w:jc w:val="both"/>
        <w:rPr>
          <w:rFonts w:ascii="GHEA Grapalat" w:hAnsi="GHEA Grapalat"/>
          <w:i/>
          <w:sz w:val="18"/>
          <w:szCs w:val="18"/>
        </w:rPr>
      </w:pPr>
    </w:p>
    <w:p w:rsidR="0035631F" w:rsidRDefault="00CF7623" w:rsidP="00B46D58">
      <w:pPr>
        <w:widowControl w:val="0"/>
        <w:tabs>
          <w:tab w:val="left" w:pos="1276"/>
        </w:tabs>
        <w:spacing w:after="160"/>
        <w:ind w:firstLine="567"/>
        <w:jc w:val="both"/>
        <w:rPr>
          <w:ins w:id="17" w:author="Vardan" w:date="2022-10-29T22:39:00Z"/>
          <w:rFonts w:ascii="GHEA Grapalat" w:hAnsi="GHEA Grapalat"/>
        </w:rPr>
      </w:pPr>
      <w:r w:rsidRPr="00692995">
        <w:rPr>
          <w:rFonts w:ascii="GHEA Grapalat" w:hAnsi="GHEA Grapalat" w:cs="Sylfaen"/>
        </w:rPr>
        <w:t>Обеспечение квалификации в виде</w:t>
      </w:r>
      <w:r w:rsidR="00223984">
        <w:rPr>
          <w:rFonts w:ascii="GHEA Grapalat" w:hAnsi="GHEA Grapalat" w:cs="Sylfaen"/>
        </w:rPr>
        <w:t xml:space="preserve"> банковской</w:t>
      </w:r>
      <w:r w:rsidRPr="00692995">
        <w:rPr>
          <w:rFonts w:ascii="GHEA Grapalat" w:hAnsi="GHEA Grapalat" w:cs="Sylfaen"/>
        </w:rPr>
        <w:t xml:space="preserve"> гарантии отобранный участник представляет согласно приложению 4.1</w:t>
      </w:r>
      <w:r w:rsidR="00226D65" w:rsidRPr="00FE0498">
        <w:rPr>
          <w:rFonts w:ascii="GHEA Grapalat" w:hAnsi="GHEA Grapalat" w:cs="Sylfaen"/>
        </w:rPr>
        <w:t>.</w:t>
      </w:r>
      <w:r w:rsidR="008C0485" w:rsidRPr="00692995">
        <w:rPr>
          <w:rStyle w:val="FootnoteReference"/>
          <w:rFonts w:ascii="GHEA Grapalat" w:hAnsi="GHEA Grapalat"/>
        </w:rPr>
        <w:footnoteReference w:customMarkFollows="1" w:id="10"/>
        <w:t>12</w:t>
      </w:r>
      <w:r w:rsidR="00A6609C" w:rsidRPr="00692995">
        <w:rPr>
          <w:rFonts w:ascii="GHEA Grapalat" w:hAnsi="GHEA Grapalat"/>
        </w:rPr>
        <w:t xml:space="preserve"> </w:t>
      </w:r>
    </w:p>
    <w:p w:rsidR="006C7A9C" w:rsidRPr="00692995" w:rsidRDefault="006C7A9C" w:rsidP="00B46D5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xml:space="preserve">, подлежит возврату в случае надлежащего исполнения исполнителем этого соглашения (соглашений) в полном объеме и полного </w:t>
      </w:r>
      <w:r w:rsidRPr="0014372B">
        <w:rPr>
          <w:rFonts w:ascii="GHEA Grapalat" w:hAnsi="GHEA Grapalat" w:cs="Sylfaen"/>
          <w:lang w:val="hy-AM"/>
        </w:rPr>
        <w:lastRenderedPageBreak/>
        <w:t>принятия заказчиком его результата</w:t>
      </w:r>
      <w:r>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1D2159">
        <w:rPr>
          <w:rStyle w:val="FootnoteReference"/>
          <w:rFonts w:ascii="GHEA Grapalat" w:hAnsi="GHEA Grapalat"/>
        </w:rPr>
        <w:footnoteReference w:customMarkFollows="1" w:id="11"/>
        <w:t>13</w:t>
      </w:r>
      <w:r w:rsidR="00375E5E">
        <w:rPr>
          <w:rFonts w:ascii="GHEA Grapalat" w:hAnsi="GHEA Grapalat"/>
        </w:rPr>
        <w:t>.</w:t>
      </w:r>
    </w:p>
    <w:p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w:t>
      </w:r>
      <w:r w:rsidRPr="00674D86">
        <w:rPr>
          <w:rFonts w:ascii="GHEA Grapalat" w:hAnsi="GHEA Grapalat"/>
          <w:color w:val="FF0000"/>
        </w:rPr>
        <w:t>900008000</w:t>
      </w:r>
      <w:r w:rsidR="00B66AB9" w:rsidRPr="00674D86">
        <w:rPr>
          <w:rFonts w:ascii="GHEA Grapalat" w:hAnsi="GHEA Grapalat"/>
          <w:color w:val="FF0000"/>
        </w:rPr>
        <w:t>66</w:t>
      </w:r>
      <w:r w:rsidRPr="00674D86">
        <w:rPr>
          <w:rFonts w:ascii="GHEA Grapalat" w:hAnsi="GHEA Grapalat"/>
          <w:color w:val="FF0000"/>
        </w:rPr>
        <w:t>4</w:t>
      </w:r>
      <w:r w:rsidRPr="009044F1">
        <w:rPr>
          <w:rFonts w:ascii="GHEA Grapalat" w:hAnsi="GHEA Grapalat"/>
        </w:rPr>
        <w:t>", открытый в Центральном казначействе на имя уполномоченного органа.</w:t>
      </w:r>
    </w:p>
    <w:p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720697" w:rsidRPr="000811C1">
        <w:rPr>
          <w:rFonts w:ascii="GHEA Grapalat" w:hAnsi="GHEA Grapalat" w:cs="Sylfaen"/>
        </w:rPr>
        <w:t>обеспечени</w:t>
      </w:r>
      <w:r w:rsidR="00720697">
        <w:rPr>
          <w:rFonts w:ascii="GHEA Grapalat" w:hAnsi="GHEA Grapalat" w:cs="Sylfaen"/>
        </w:rPr>
        <w:t>я</w:t>
      </w:r>
      <w:r w:rsidR="00720697" w:rsidRPr="000811C1">
        <w:rPr>
          <w:rFonts w:ascii="GHEA Grapalat" w:hAnsi="GHEA Grapalat" w:cs="Sylfaen"/>
        </w:rPr>
        <w:t xml:space="preserve"> </w:t>
      </w:r>
      <w:r w:rsidRPr="000811C1">
        <w:rPr>
          <w:rFonts w:ascii="GHEA Grapalat" w:hAnsi="GHEA Grapalat" w:cs="Sylfaen"/>
        </w:rPr>
        <w:t>договора</w:t>
      </w:r>
      <w:r w:rsidR="00720697">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 xml:space="preserve">В случае если договором предусмотрено условие о предоставлении </w:t>
      </w:r>
      <w:r w:rsidRPr="009044F1">
        <w:rPr>
          <w:rFonts w:ascii="GHEA Grapalat" w:hAnsi="GHEA Grapalat"/>
        </w:rPr>
        <w:lastRenderedPageBreak/>
        <w:t>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F97093">
        <w:rPr>
          <w:rFonts w:ascii="GHEA Grapalat" w:hAnsi="GHEA Grapalat"/>
        </w:rPr>
        <w:t xml:space="preserve"> </w:t>
      </w:r>
      <w:r w:rsidR="00F97093" w:rsidRPr="001647D2">
        <w:rPr>
          <w:rFonts w:ascii="GHEA Grapalat" w:hAnsi="GHEA Grapalat"/>
        </w:rPr>
        <w:t>(</w:t>
      </w:r>
      <w:r w:rsidR="00F97093">
        <w:rPr>
          <w:rFonts w:ascii="GHEA Grapalat" w:hAnsi="GHEA Grapalat"/>
        </w:rPr>
        <w:t>П</w:t>
      </w:r>
      <w:r w:rsidR="00F97093" w:rsidRPr="001647D2">
        <w:rPr>
          <w:rFonts w:ascii="GHEA Grapalat" w:hAnsi="GHEA Grapalat"/>
        </w:rPr>
        <w:t xml:space="preserve">риложение </w:t>
      </w:r>
      <w:r w:rsidR="00F97093">
        <w:rPr>
          <w:rFonts w:ascii="GHEA Grapalat" w:hAnsi="GHEA Grapalat"/>
        </w:rPr>
        <w:t>5.2</w:t>
      </w:r>
      <w:r w:rsidR="00F97093"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25AFA" w:rsidRDefault="002807DD" w:rsidP="00EA64AF">
      <w:pPr>
        <w:widowControl w:val="0"/>
        <w:tabs>
          <w:tab w:val="left" w:pos="1134"/>
        </w:tabs>
        <w:spacing w:after="160"/>
        <w:ind w:firstLine="567"/>
        <w:jc w:val="both"/>
        <w:rPr>
          <w:rFonts w:ascii="GHEA Grapalat" w:hAnsi="GHEA Grapalat"/>
        </w:rPr>
      </w:pPr>
      <w:r>
        <w:rPr>
          <w:rFonts w:ascii="GHEA Grapalat" w:hAnsi="GHEA Grapalat"/>
          <w:b/>
        </w:rPr>
        <w:t xml:space="preserve"> </w:t>
      </w:r>
      <w:r w:rsidR="00525AFA" w:rsidRPr="00EA64AF">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уполномоченному органу</w:t>
      </w:r>
      <w:r w:rsidR="00525AFA" w:rsidRPr="00EA64AF">
        <w:rPr>
          <w:rFonts w:ascii="GHEA Grapalat" w:hAnsi="GHEA Grapalat"/>
          <w:lang w:val="hy-AM"/>
        </w:rPr>
        <w:t>,</w:t>
      </w:r>
      <w:r w:rsidR="00525AFA" w:rsidRPr="00EA64AF">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Default="002807DD" w:rsidP="002807DD">
      <w:pPr>
        <w:rPr>
          <w:rFonts w:ascii="GHEA Grapalat" w:hAnsi="GHEA Grapalat"/>
          <w:b/>
        </w:rPr>
      </w:pPr>
      <w:r>
        <w:rPr>
          <w:rFonts w:ascii="GHEA Grapalat" w:hAnsi="GHEA Grapalat"/>
          <w:b/>
        </w:rPr>
        <w:t xml:space="preserve">                </w:t>
      </w:r>
    </w:p>
    <w:p w:rsidR="002807DD" w:rsidRPr="00ED628D" w:rsidRDefault="002807DD" w:rsidP="002807DD">
      <w:pPr>
        <w:rPr>
          <w:rFonts w:ascii="GHEA Grapalat" w:hAnsi="GHEA Grapalat"/>
          <w:b/>
          <w:lang w:val="hy-AM"/>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D3420" w:rsidRDefault="003D3420">
      <w:pP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 xml:space="preserve">аждое заинтересованное лицо вправе обжаловать действия </w:t>
      </w:r>
      <w:r w:rsidRPr="00216702">
        <w:rPr>
          <w:rFonts w:ascii="GHEA Grapalat" w:hAnsi="GHEA Grapalat"/>
        </w:rPr>
        <w:lastRenderedPageBreak/>
        <w:t>(бездействие)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 xml:space="preserve">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w:t>
      </w:r>
      <w:r w:rsidRPr="00570BBD">
        <w:rPr>
          <w:rFonts w:ascii="GHEA Grapalat" w:hAnsi="GHEA Grapalat"/>
        </w:rPr>
        <w:lastRenderedPageBreak/>
        <w:t>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 </w:t>
      </w:r>
      <w:r w:rsidRPr="008A240A">
        <w:rPr>
          <w:rFonts w:ascii="GHEA Grapalat" w:hAnsi="GHEA Grapalat"/>
          <w:color w:val="000000" w:themeColor="text1"/>
        </w:rPr>
        <w:t>своей</w:t>
      </w:r>
      <w:r w:rsidRPr="00570BBD">
        <w:rPr>
          <w:rFonts w:ascii="GHEA Grapalat" w:hAnsi="GHEA Grapalat"/>
        </w:rPr>
        <w:t xml:space="preserve"> инициативе пришел к выводу о необходимости рассмотрения дела в судебном заседании</w:t>
      </w:r>
      <w:r>
        <w:rPr>
          <w:rFonts w:ascii="GHEA Grapalat" w:hAnsi="GHEA Grapalat"/>
        </w:rPr>
        <w:t xml:space="preserve">. </w:t>
      </w:r>
    </w:p>
    <w:p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47984" w:rsidRPr="009044F1" w:rsidRDefault="00E47984" w:rsidP="00E47984">
      <w:pPr>
        <w:widowControl w:val="0"/>
        <w:spacing w:after="160"/>
        <w:jc w:val="both"/>
        <w:rPr>
          <w:ins w:id="18" w:author="Vardan" w:date="2022-05-29T22:22:00Z"/>
          <w:rFonts w:ascii="GHEA Grapalat" w:hAnsi="GHEA Grapalat" w:cs="Sylfaen"/>
          <w:b/>
        </w:rPr>
      </w:pPr>
    </w:p>
    <w:p w:rsidR="00E47984" w:rsidRPr="009044F1" w:rsidRDefault="00E47984" w:rsidP="00B46D58">
      <w:pPr>
        <w:widowControl w:val="0"/>
        <w:spacing w:after="160"/>
        <w:ind w:firstLine="567"/>
        <w:jc w:val="both"/>
        <w:rPr>
          <w:ins w:id="19" w:author="Vardan" w:date="2022-05-29T22:22:00Z"/>
          <w:rFonts w:ascii="GHEA Grapalat" w:hAnsi="GHEA Grapalat" w:cs="Sylfaen"/>
          <w:b/>
        </w:rPr>
      </w:pPr>
    </w:p>
    <w:p w:rsidR="00AE679C" w:rsidRPr="009044F1" w:rsidDel="00E47984" w:rsidRDefault="00AE679C" w:rsidP="00B46D58">
      <w:pPr>
        <w:widowControl w:val="0"/>
        <w:spacing w:after="160"/>
        <w:jc w:val="center"/>
        <w:rPr>
          <w:del w:id="20" w:author="Vardan" w:date="2022-05-29T22:21:00Z"/>
          <w:rFonts w:ascii="GHEA Grapalat" w:hAnsi="GHEA Grapalat" w:cs="Sylfaen"/>
          <w:b/>
        </w:rPr>
      </w:pPr>
    </w:p>
    <w:p w:rsidR="004373E3" w:rsidRDefault="004373E3" w:rsidP="00B46D58">
      <w:pPr>
        <w:rPr>
          <w:rFonts w:ascii="GHEA Grapalat" w:hAnsi="GHEA Grapalat"/>
          <w:b/>
        </w:rPr>
      </w:pPr>
      <w:del w:id="21" w:author="Vardan" w:date="2022-05-29T22:21:00Z">
        <w:r w:rsidDel="00E47984">
          <w:rPr>
            <w:rFonts w:ascii="GHEA Grapalat" w:hAnsi="GHEA Grapalat"/>
            <w:b/>
          </w:rPr>
          <w:br w:type="page"/>
        </w:r>
      </w:del>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1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разборчивый вариант, </w:t>
      </w:r>
      <w:r w:rsidR="00D41F7D" w:rsidRPr="00B138F3">
        <w:rPr>
          <w:rFonts w:ascii="GHEA Grapalat" w:hAnsi="GHEA Grapalat"/>
        </w:rPr>
        <w:t>воспроизведенный</w:t>
      </w:r>
      <w:r w:rsidRPr="00B138F3">
        <w:rPr>
          <w:rFonts w:ascii="GHEA Grapalat" w:hAnsi="GHEA Grapalat"/>
        </w:rPr>
        <w:t xml:space="preserve"> (отсканированный) с оригинала документа, удостоверяющего оплату наличных денег, или оригинала банковской </w:t>
      </w:r>
      <w:r w:rsidRPr="00B138F3">
        <w:rPr>
          <w:rFonts w:ascii="GHEA Grapalat" w:hAnsi="GHEA Grapalat"/>
        </w:rPr>
        <w:lastRenderedPageBreak/>
        <w:t>гарантии.</w:t>
      </w:r>
      <w:r w:rsidR="00D06AAC" w:rsidRPr="00B138F3">
        <w:rPr>
          <w:rFonts w:ascii="GHEA Grapalat" w:hAnsi="GHEA Grapalat"/>
        </w:rPr>
        <w:t>Если обеспечение заявки представляется в форме банковской гарантии, то в случае организации процедуры закупки электронным способом представляется воспроизведенный (отсканированный) с оригинала гарантии вариант, при условии, что его оригинал представляет</w:t>
      </w:r>
      <w:r w:rsidR="00301EBE" w:rsidRPr="00B138F3">
        <w:rPr>
          <w:rFonts w:ascii="GHEA Grapalat" w:hAnsi="GHEA Grapalat"/>
        </w:rPr>
        <w:t>ся</w:t>
      </w:r>
      <w:r w:rsidR="00D06AAC" w:rsidRPr="00B138F3">
        <w:rPr>
          <w:rFonts w:ascii="GHEA Grapalat" w:hAnsi="GHEA Grapalat"/>
        </w:rPr>
        <w:t xml:space="preserve"> в оценочную комиссию до 17:00 по ереванскому времени рабочего дня, следующего за истечением </w:t>
      </w:r>
      <w:r w:rsidR="00301EBE" w:rsidRPr="00B138F3">
        <w:rPr>
          <w:rFonts w:ascii="GHEA Grapalat" w:hAnsi="GHEA Grapalat"/>
        </w:rPr>
        <w:t xml:space="preserve">окончательного </w:t>
      </w:r>
      <w:r w:rsidR="00D06AAC" w:rsidRPr="00B138F3">
        <w:rPr>
          <w:rFonts w:ascii="GHEA Grapalat" w:hAnsi="GHEA Grapalat"/>
        </w:rPr>
        <w:t>срока подачи заявок</w:t>
      </w:r>
      <w:r w:rsidR="00161B32">
        <w:rPr>
          <w:rFonts w:ascii="GHEA Grapalat" w:hAnsi="GHEA Grapalat"/>
        </w:rPr>
        <w:t xml:space="preserve"> с сопроводительным письмом</w:t>
      </w:r>
      <w:r w:rsidRPr="00B138F3">
        <w:rPr>
          <w:rFonts w:ascii="GHEA Grapalat" w:hAnsi="GHEA Grapalat"/>
        </w:rPr>
        <w:t>.</w:t>
      </w:r>
      <w:r w:rsidR="00596FF8">
        <w:rPr>
          <w:rStyle w:val="FootnoteReference"/>
          <w:rFonts w:ascii="GHEA Grapalat" w:hAnsi="GHEA Grapalat"/>
        </w:rPr>
        <w:footnoteReference w:customMarkFollows="1" w:id="13"/>
        <w:t>16</w:t>
      </w:r>
    </w:p>
    <w:p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74D86" w:rsidRPr="00674D86">
        <w:rPr>
          <w:rFonts w:ascii="GHEA Grapalat" w:hAnsi="GHEA Grapalat"/>
          <w:sz w:val="24"/>
          <w:szCs w:val="24"/>
        </w:rPr>
        <w:t>ԱԳՆ-ԲՄԾՁԲ-23/01</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74D86" w:rsidRPr="00674D86">
        <w:rPr>
          <w:rFonts w:ascii="GHEA Grapalat" w:hAnsi="GHEA Grapalat"/>
        </w:rPr>
        <w:t>ԱԳՆ-ԲՄԾՁԲ-23/01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lastRenderedPageBreak/>
        <w:t>аименование участника</w:t>
      </w:r>
    </w:p>
    <w:p w:rsidR="00A3536B" w:rsidRPr="0001546B" w:rsidRDefault="00A3536B" w:rsidP="00A3536B">
      <w:pPr>
        <w:rPr>
          <w:rFonts w:ascii="GHEA Grapalat" w:hAnsi="GHEA Grapalat"/>
          <w:i/>
          <w:sz w:val="16"/>
          <w:vertAlign w:val="superscript"/>
          <w:lang w:val="es-ES"/>
        </w:rPr>
      </w:pPr>
    </w:p>
    <w:p w:rsidR="00A3536B" w:rsidRPr="003823BA" w:rsidRDefault="00A3536B" w:rsidP="00A3536B">
      <w:pPr>
        <w:rPr>
          <w:rFonts w:ascii="GHEA Grapalat" w:hAnsi="GHEA Grapalat" w:cs="Sylfaen"/>
          <w:sz w:val="20"/>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Pr="0001546B">
        <w:rPr>
          <w:rFonts w:ascii="GHEA Grapalat" w:hAnsi="GHEA Grapalat"/>
        </w:rPr>
        <w:t>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674D86" w:rsidRPr="00674D86">
        <w:rPr>
          <w:rFonts w:ascii="GHEA Grapalat" w:hAnsi="GHEA Grapalat"/>
        </w:rPr>
        <w:t>ԱԳՆ-ԲՄԾՁԲ-23/01</w:t>
      </w:r>
      <w:r w:rsidRPr="0001546B">
        <w:rPr>
          <w:rFonts w:ascii="GHEA Grapalat" w:hAnsi="GHEA Grapalat"/>
        </w:rPr>
        <w:t>,</w:t>
      </w:r>
      <w:r w:rsidRPr="003823BA">
        <w:rPr>
          <w:rFonts w:ascii="GHEA Grapalat" w:hAnsi="GHEA Grapalat"/>
          <w:color w:val="000000" w:themeColor="text1"/>
        </w:rPr>
        <w:t>и</w:t>
      </w:r>
      <w:r w:rsidRPr="0001546B">
        <w:rPr>
          <w:rFonts w:ascii="GHEA Grapalat" w:hAnsi="GHEA Grapalat"/>
          <w:sz w:val="20"/>
          <w:u w:val="single"/>
          <w:lang w:val="hy-AM"/>
        </w:rPr>
        <w:t xml:space="preserve"> </w:t>
      </w:r>
      <w:r w:rsidR="003823BA">
        <w:rPr>
          <w:rFonts w:ascii="GHEA Grapalat" w:hAnsi="GHEA Grapalat"/>
          <w:sz w:val="20"/>
          <w:u w:val="single"/>
        </w:rPr>
        <w:t>____________________________</w:t>
      </w:r>
    </w:p>
    <w:p w:rsidR="00A3536B" w:rsidRPr="0001546B" w:rsidRDefault="00A3536B" w:rsidP="00A3536B">
      <w:pPr>
        <w:tabs>
          <w:tab w:val="left" w:pos="6450"/>
        </w:tabs>
        <w:rPr>
          <w:rFonts w:ascii="GHEA Grapalat" w:hAnsi="GHEA Grapalat"/>
          <w:sz w:val="16"/>
        </w:rPr>
      </w:pPr>
      <w:r w:rsidRPr="0001546B">
        <w:rPr>
          <w:rFonts w:ascii="GHEA Grapalat" w:hAnsi="GHEA Grapalat" w:cs="Sylfaen"/>
          <w:sz w:val="20"/>
          <w:lang w:val="es-ES"/>
        </w:rPr>
        <w:t xml:space="preserve">                                                         </w:t>
      </w:r>
      <w:r w:rsidRPr="0001546B">
        <w:rPr>
          <w:rFonts w:ascii="GHEA Grapalat" w:hAnsi="GHEA Grapalat" w:cs="Sylfaen"/>
          <w:sz w:val="20"/>
        </w:rPr>
        <w:t xml:space="preserve">       </w:t>
      </w:r>
      <w:r w:rsidRPr="0001546B">
        <w:rPr>
          <w:rFonts w:ascii="GHEA Grapalat" w:hAnsi="GHEA Grapalat" w:cs="Sylfaen"/>
          <w:sz w:val="20"/>
          <w:lang w:val="es-ES"/>
        </w:rPr>
        <w:t xml:space="preserve"> </w:t>
      </w:r>
      <w:r w:rsidR="003823BA">
        <w:rPr>
          <w:rFonts w:ascii="GHEA Grapalat" w:hAnsi="GHEA Grapalat" w:cs="Sylfaen"/>
          <w:sz w:val="20"/>
        </w:rPr>
        <w:t xml:space="preserve">                                            </w:t>
      </w:r>
      <w:r w:rsidRPr="0001546B">
        <w:rPr>
          <w:rFonts w:ascii="GHEA Grapalat" w:hAnsi="GHEA Grapalat"/>
          <w:sz w:val="16"/>
        </w:rPr>
        <w:t>наименование участника</w:t>
      </w:r>
    </w:p>
    <w:p w:rsidR="006B3E56" w:rsidRPr="00F738FA" w:rsidRDefault="00A3536B" w:rsidP="00850153">
      <w:pPr>
        <w:widowControl w:val="0"/>
        <w:spacing w:after="160"/>
        <w:jc w:val="both"/>
        <w:rPr>
          <w:rFonts w:ascii="GHEA Grapalat" w:hAnsi="GHEA Grapalat" w:cs="Arial"/>
        </w:rPr>
      </w:pPr>
      <w:r w:rsidRPr="00F738FA">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F738FA">
        <w:rPr>
          <w:rFonts w:ascii="GHEA Grapalat" w:hAnsi="GHEA Grapalat"/>
        </w:rPr>
        <w:t>,</w:t>
      </w:r>
    </w:p>
    <w:p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305944" w:rsidRPr="00F738FA">
        <w:rPr>
          <w:rFonts w:ascii="GHEA Grapalat" w:hAnsi="GHEA Grapalat"/>
        </w:rPr>
        <w:t xml:space="preserve">открытом конкурсе </w:t>
      </w:r>
      <w:r w:rsidR="006B3E56" w:rsidRPr="00F738FA">
        <w:rPr>
          <w:rFonts w:ascii="GHEA Grapalat" w:hAnsi="GHEA Grapalat"/>
        </w:rPr>
        <w:t xml:space="preserve">под кодом </w:t>
      </w:r>
      <w:r w:rsidR="00674D86" w:rsidRPr="00674D86">
        <w:rPr>
          <w:rFonts w:ascii="GHEA Grapalat" w:hAnsi="GHEA Grapalat"/>
        </w:rPr>
        <w:t>ԱԳՆ-ԲՄԾՁԲ-23/01</w:t>
      </w:r>
    </w:p>
    <w:p w:rsidR="006B3E56" w:rsidRPr="002C10A0" w:rsidRDefault="006B3E56" w:rsidP="00A77633">
      <w:pPr>
        <w:pStyle w:val="ListParagraph"/>
        <w:widowControl w:val="0"/>
        <w:numPr>
          <w:ilvl w:val="0"/>
          <w:numId w:val="9"/>
        </w:numPr>
        <w:tabs>
          <w:tab w:val="left" w:pos="567"/>
        </w:tabs>
        <w:spacing w:after="160"/>
        <w:jc w:val="both"/>
        <w:rPr>
          <w:rFonts w:ascii="GHEA Grapalat" w:hAnsi="GHEA Grapalat"/>
        </w:rPr>
      </w:pPr>
      <w:r w:rsidRPr="002C10A0">
        <w:rPr>
          <w:rFonts w:ascii="GHEA Grapalat" w:hAnsi="GHEA Grapalat"/>
        </w:rPr>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22"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rsidR="006B3E56" w:rsidRPr="002C10A0" w:rsidRDefault="006B3E56" w:rsidP="00A77633">
      <w:pPr>
        <w:pStyle w:val="ListParagraph"/>
        <w:widowControl w:val="0"/>
        <w:numPr>
          <w:ilvl w:val="0"/>
          <w:numId w:val="9"/>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305944" w:rsidRPr="002C10A0">
        <w:rPr>
          <w:rFonts w:ascii="GHEA Grapalat" w:hAnsi="GHEA Grapalat"/>
        </w:rPr>
        <w:t>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rsidR="006B3E56" w:rsidRDefault="00155668" w:rsidP="00155668">
      <w:pPr>
        <w:widowControl w:val="0"/>
        <w:spacing w:after="160"/>
        <w:jc w:val="both"/>
        <w:rPr>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14"/>
        <w:t>**</w:t>
      </w:r>
      <w:r w:rsidR="006B3E56" w:rsidRPr="00155668">
        <w:rPr>
          <w:rFonts w:ascii="GHEA Grapalat" w:hAnsi="GHEA Grapalat"/>
          <w:sz w:val="28"/>
          <w:szCs w:val="28"/>
        </w:rPr>
        <w:t xml:space="preserve"> </w:t>
      </w:r>
    </w:p>
    <w:p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6B3E56" w:rsidRPr="00D3436F" w:rsidRDefault="006B3E56" w:rsidP="00B46D58">
      <w:pPr>
        <w:tabs>
          <w:tab w:val="left" w:pos="7371"/>
        </w:tabs>
        <w:spacing w:after="160"/>
        <w:ind w:left="3544" w:firstLine="3"/>
        <w:jc w:val="both"/>
        <w:rPr>
          <w:rFonts w:ascii="GHEA Grapalat" w:hAnsi="GHEA Grapalat"/>
          <w:sz w:val="16"/>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rsidP="00DB6B33">
      <w:pPr>
        <w:jc w:val="right"/>
        <w:rPr>
          <w:rFonts w:ascii="GHEA Grapalat" w:hAnsi="GHEA Grapalat"/>
          <w:b/>
        </w:rPr>
      </w:pPr>
      <w:r>
        <w:rPr>
          <w:rFonts w:ascii="GHEA Grapalat" w:hAnsi="GHEA Grapalat"/>
          <w:b/>
        </w:rPr>
        <w:t>Приложение 1.</w:t>
      </w:r>
      <w:r w:rsidR="00AC6131">
        <w:rPr>
          <w:rFonts w:ascii="GHEA Grapalat" w:hAnsi="GHEA Grapalat"/>
          <w:b/>
        </w:rPr>
        <w:t>2</w:t>
      </w:r>
      <w:r>
        <w:rPr>
          <w:rFonts w:ascii="GHEA Grapalat" w:hAnsi="GHEA Grapalat"/>
          <w:b/>
        </w:rPr>
        <w:t xml:space="preserve">** </w:t>
      </w:r>
    </w:p>
    <w:p w:rsidR="00DB6B33" w:rsidRPr="00FA6464" w:rsidRDefault="00DB6B33" w:rsidP="00DB6B33">
      <w:pPr>
        <w:jc w:val="right"/>
        <w:rPr>
          <w:rFonts w:ascii="GHEA Grapalat" w:hAnsi="GHEA Grapalat"/>
          <w:b/>
        </w:rPr>
      </w:pPr>
      <w:r w:rsidRPr="001439BD">
        <w:rPr>
          <w:rFonts w:ascii="GHEA Grapalat" w:hAnsi="GHEA Grapalat"/>
          <w:b/>
        </w:rPr>
        <w:t>к Приглашению на открытый конкурс</w:t>
      </w:r>
    </w:p>
    <w:p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674D86" w:rsidRPr="00674D86">
        <w:rPr>
          <w:rFonts w:ascii="GHEA Grapalat" w:hAnsi="GHEA Grapalat"/>
          <w:b/>
          <w:i w:val="0"/>
          <w:sz w:val="24"/>
          <w:szCs w:val="24"/>
        </w:rPr>
        <w:t>ԱԳՆ-ԲՄԾՁԲ-23/01</w:t>
      </w: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AC34B0" w:rsidRDefault="00AC34B0" w:rsidP="00AC34B0">
      <w:pPr>
        <w:ind w:left="360" w:hanging="360"/>
        <w:jc w:val="center"/>
        <w:rPr>
          <w:rFonts w:ascii="GHEA Grapalat" w:hAnsi="GHEA Grapalat"/>
          <w:b/>
        </w:rPr>
      </w:pPr>
      <w:r>
        <w:rPr>
          <w:rFonts w:ascii="GHEA Grapalat" w:hAnsi="GHEA Grapalat"/>
          <w:b/>
        </w:rPr>
        <w:t>ФОРМА</w:t>
      </w:r>
    </w:p>
    <w:p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C34B0" w:rsidRPr="00ED3A13" w:rsidRDefault="00AC34B0" w:rsidP="00AC34B0">
      <w:pPr>
        <w:ind w:left="360" w:hanging="360"/>
        <w:jc w:val="center"/>
        <w:rPr>
          <w:rFonts w:ascii="GHEA Grapalat" w:eastAsia="GHEA Grapalat" w:hAnsi="GHEA Grapalat" w:cs="GHEA Grapalat"/>
          <w:b/>
        </w:rPr>
      </w:pPr>
    </w:p>
    <w:p w:rsidR="00AC34B0" w:rsidRPr="00FD1EE4" w:rsidRDefault="00AC34B0" w:rsidP="00A77633">
      <w:pPr>
        <w:numPr>
          <w:ilvl w:val="0"/>
          <w:numId w:val="1"/>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C34B0" w:rsidRPr="00FD1EE4" w:rsidRDefault="00AC34B0" w:rsidP="00A7763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rsidTr="00DF1F49">
        <w:tc>
          <w:tcPr>
            <w:tcW w:w="2836"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A7763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A7763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A7763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DF1F49">
            <w:pPr>
              <w:spacing w:before="240" w:after="240"/>
              <w:ind w:left="993" w:hanging="851"/>
              <w:rPr>
                <w:rFonts w:ascii="GHEA Grapalat" w:eastAsia="GHEA Grapalat" w:hAnsi="GHEA Grapalat" w:cs="GHEA Grapalat"/>
              </w:rPr>
            </w:pPr>
          </w:p>
        </w:tc>
      </w:tr>
    </w:tbl>
    <w:p w:rsidR="00AC34B0" w:rsidRPr="00FD1EE4" w:rsidRDefault="00AC34B0" w:rsidP="00A7763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487"/>
        </w:trPr>
        <w:tc>
          <w:tcPr>
            <w:tcW w:w="2835"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7763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rPr>
          <w:rFonts w:ascii="GHEA Grapalat" w:eastAsia="GHEA Grapalat" w:hAnsi="GHEA Grapalat" w:cs="GHEA Grapalat"/>
        </w:rPr>
      </w:pPr>
    </w:p>
    <w:p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rsidR="00AC34B0" w:rsidRPr="009A52BE" w:rsidRDefault="00AC34B0" w:rsidP="00A77633">
      <w:pPr>
        <w:numPr>
          <w:ilvl w:val="0"/>
          <w:numId w:val="1"/>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C34B0" w:rsidRPr="004E2F96" w:rsidRDefault="00AC34B0" w:rsidP="00A7763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7763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361"/>
        </w:trPr>
        <w:tc>
          <w:tcPr>
            <w:tcW w:w="2835"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574FF7" w:rsidRDefault="00AC34B0" w:rsidP="00A7763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rsidTr="00DF1F49">
        <w:tc>
          <w:tcPr>
            <w:tcW w:w="2836"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A77633">
            <w:pPr>
              <w:numPr>
                <w:ilvl w:val="2"/>
                <w:numId w:val="1"/>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C34B0" w:rsidRPr="00FD1EE4" w:rsidRDefault="00760BBE"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760BBE"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AC34B0" w:rsidRPr="00CB7DFD" w:rsidRDefault="00AC34B0" w:rsidP="00A77633">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C34B0" w:rsidRPr="00FD1EE4" w:rsidRDefault="00AC34B0" w:rsidP="00A7763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A7763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C34B0" w:rsidRPr="00FD1EE4" w:rsidRDefault="00760BBE"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760BBE"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A7763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B047A2"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A7763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A7763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C34B0" w:rsidRPr="00FD1EE4" w:rsidRDefault="00760BBE"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760BBE"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rsidR="00AC34B0" w:rsidRPr="00FD1EE4" w:rsidRDefault="00AC34B0" w:rsidP="00A77633">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C34B0" w:rsidRPr="00FD1EE4" w:rsidRDefault="00AC34B0" w:rsidP="00A7763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rsidTr="00DF1F49">
        <w:tc>
          <w:tcPr>
            <w:tcW w:w="2836"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7763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rsidTr="00DF1F49">
        <w:tc>
          <w:tcPr>
            <w:tcW w:w="2977"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7763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rsidTr="00DF1F49">
        <w:tc>
          <w:tcPr>
            <w:tcW w:w="2943"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43"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43"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43"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7763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rsidTr="00DF1F49">
        <w:tc>
          <w:tcPr>
            <w:tcW w:w="2837"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8C665F" w:rsidRDefault="00AC34B0" w:rsidP="00A7763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rsidTr="00DF1F49">
        <w:trPr>
          <w:trHeight w:val="924"/>
        </w:trPr>
        <w:tc>
          <w:tcPr>
            <w:tcW w:w="9016" w:type="dxa"/>
            <w:gridSpan w:val="2"/>
            <w:vAlign w:val="center"/>
          </w:tcPr>
          <w:p w:rsidR="00AC34B0" w:rsidRPr="00FD1EE4" w:rsidRDefault="00760BBE"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rsidTr="00DF1F49">
        <w:trPr>
          <w:trHeight w:val="684"/>
        </w:trPr>
        <w:tc>
          <w:tcPr>
            <w:tcW w:w="4508"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282"/>
        </w:trPr>
        <w:tc>
          <w:tcPr>
            <w:tcW w:w="4508"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C34B0" w:rsidRPr="006B364D" w:rsidRDefault="00760BBE"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rsidR="00AC34B0" w:rsidRPr="00F10CBA" w:rsidRDefault="00760BBE"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rsidTr="00DF1F49">
        <w:tc>
          <w:tcPr>
            <w:tcW w:w="9016" w:type="dxa"/>
            <w:gridSpan w:val="2"/>
            <w:vAlign w:val="center"/>
          </w:tcPr>
          <w:p w:rsidR="00AC34B0" w:rsidRPr="00FD1EE4" w:rsidRDefault="00760BBE"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rsidTr="00DF1F49">
        <w:tc>
          <w:tcPr>
            <w:tcW w:w="9016" w:type="dxa"/>
            <w:gridSpan w:val="2"/>
            <w:vAlign w:val="center"/>
          </w:tcPr>
          <w:p w:rsidR="00AC34B0" w:rsidRPr="00FD1EE4" w:rsidRDefault="00760BBE"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rsidR="00AC34B0" w:rsidRPr="00A5193B" w:rsidRDefault="00AC34B0" w:rsidP="00A7763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rsidTr="00DF1F49">
        <w:trPr>
          <w:trHeight w:val="924"/>
        </w:trPr>
        <w:tc>
          <w:tcPr>
            <w:tcW w:w="9016" w:type="dxa"/>
            <w:gridSpan w:val="2"/>
            <w:vAlign w:val="center"/>
          </w:tcPr>
          <w:p w:rsidR="00AC34B0" w:rsidRPr="00FD1EE4" w:rsidRDefault="00760BBE"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C34B0" w:rsidRPr="00FD1EE4" w:rsidTr="00DF1F49">
        <w:trPr>
          <w:trHeight w:val="684"/>
        </w:trPr>
        <w:tc>
          <w:tcPr>
            <w:tcW w:w="4508"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282"/>
        </w:trPr>
        <w:tc>
          <w:tcPr>
            <w:tcW w:w="4508"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C34B0" w:rsidRPr="00C843BA" w:rsidRDefault="00760BBE"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rsidR="00AC34B0" w:rsidRPr="00C843BA" w:rsidRDefault="00760BBE"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rsidTr="00DF1F49">
        <w:tc>
          <w:tcPr>
            <w:tcW w:w="9016" w:type="dxa"/>
            <w:gridSpan w:val="2"/>
            <w:vAlign w:val="center"/>
          </w:tcPr>
          <w:p w:rsidR="00AC34B0" w:rsidRPr="00FD1EE4" w:rsidRDefault="00760BBE"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rsidTr="00DF1F49">
        <w:tc>
          <w:tcPr>
            <w:tcW w:w="9016" w:type="dxa"/>
            <w:gridSpan w:val="2"/>
            <w:vAlign w:val="center"/>
          </w:tcPr>
          <w:p w:rsidR="00AC34B0" w:rsidRPr="00FD1EE4" w:rsidRDefault="00760BBE"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rsidTr="00DF1F49">
        <w:tc>
          <w:tcPr>
            <w:tcW w:w="9016" w:type="dxa"/>
            <w:gridSpan w:val="2"/>
            <w:vAlign w:val="center"/>
          </w:tcPr>
          <w:p w:rsidR="00AC34B0" w:rsidRPr="00FD1EE4" w:rsidRDefault="00760BBE"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rsidTr="00DF1F49">
        <w:tc>
          <w:tcPr>
            <w:tcW w:w="9016" w:type="dxa"/>
            <w:gridSpan w:val="2"/>
            <w:vAlign w:val="center"/>
          </w:tcPr>
          <w:p w:rsidR="00AC34B0" w:rsidRPr="00FD1EE4" w:rsidRDefault="00760BBE"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rsidR="00AC34B0" w:rsidRPr="00FD1EE4" w:rsidRDefault="00AC34B0" w:rsidP="00A7763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C34B0" w:rsidRPr="00B23852" w:rsidRDefault="00760BBE"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rsidR="00AC34B0" w:rsidRPr="00FD1EE4" w:rsidRDefault="00760BBE"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rsidTr="00DF1F49">
        <w:tc>
          <w:tcPr>
            <w:tcW w:w="2837"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AC34B0" w:rsidRPr="005600B4" w:rsidRDefault="00760BBE"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rsidR="00AC34B0" w:rsidRPr="005600B4" w:rsidRDefault="00760BBE"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rsidR="00AC34B0" w:rsidRPr="00FD1EE4" w:rsidRDefault="00AC34B0" w:rsidP="00A7763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C34B0" w:rsidRPr="00FD1EE4" w:rsidRDefault="00AC34B0" w:rsidP="00A77633">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C34B0" w:rsidRPr="00FD1EE4" w:rsidRDefault="00AC34B0" w:rsidP="00A7763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7763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rPr>
          <w:trHeight w:val="853"/>
        </w:trPr>
        <w:tc>
          <w:tcPr>
            <w:tcW w:w="2835" w:type="dxa"/>
            <w:vMerge w:val="restart"/>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A7763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A7763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A7763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A7763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bl>
    <w:p w:rsidR="00AC34B0" w:rsidRDefault="00AC34B0" w:rsidP="00A7763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7763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C34B0" w:rsidRPr="00E86814" w:rsidRDefault="00AC34B0" w:rsidP="00A77633">
      <w:pPr>
        <w:pStyle w:val="ListParagraph"/>
        <w:numPr>
          <w:ilvl w:val="0"/>
          <w:numId w:val="1"/>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rsidTr="00DF1F49">
        <w:tc>
          <w:tcPr>
            <w:tcW w:w="9016" w:type="dxa"/>
            <w:shd w:val="clear" w:color="auto" w:fill="DBE5F1" w:themeFill="accent1" w:themeFillTint="33"/>
          </w:tcPr>
          <w:p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rsidTr="00DF1F49">
        <w:trPr>
          <w:trHeight w:val="10187"/>
        </w:trPr>
        <w:tc>
          <w:tcPr>
            <w:tcW w:w="9016" w:type="dxa"/>
          </w:tcPr>
          <w:p w:rsidR="00AC34B0" w:rsidRPr="00FD1EE4" w:rsidRDefault="00AC34B0" w:rsidP="00DF1F49">
            <w:pPr>
              <w:rPr>
                <w:rFonts w:ascii="GHEA Grapalat" w:eastAsia="GHEA Grapalat" w:hAnsi="GHEA Grapalat" w:cs="GHEA Grapalat"/>
                <w:b/>
                <w:color w:val="000000"/>
              </w:rPr>
            </w:pPr>
          </w:p>
        </w:tc>
      </w:tr>
    </w:tbl>
    <w:p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rsidR="00AC34B0" w:rsidRDefault="00AC34B0" w:rsidP="00AC34B0">
      <w:pPr>
        <w:rPr>
          <w:rFonts w:ascii="GHEA Grapalat" w:hAnsi="GHEA Grapalat"/>
          <w:b/>
        </w:rPr>
      </w:pPr>
    </w:p>
    <w:p w:rsidR="00AC34B0" w:rsidRDefault="00AC34B0" w:rsidP="00AC34B0">
      <w:pPr>
        <w:rPr>
          <w:ins w:id="24" w:author="Inesa Kocharyan" w:date="2021-09-01T11:45:00Z"/>
          <w:rFonts w:ascii="GHEA Grapalat" w:hAnsi="GHEA Grapalat"/>
          <w:b/>
        </w:rPr>
      </w:pPr>
    </w:p>
    <w:p w:rsidR="00AC34B0" w:rsidRDefault="00AC34B0" w:rsidP="00AC34B0">
      <w:pPr>
        <w:rPr>
          <w:rFonts w:ascii="GHEA Grapalat" w:hAnsi="GHEA Grapalat"/>
          <w:b/>
        </w:rPr>
      </w:pPr>
      <w:r>
        <w:rPr>
          <w:rFonts w:ascii="GHEA Grapalat" w:hAnsi="GHEA Grapalat"/>
          <w:b/>
        </w:rPr>
        <w:br w:type="page"/>
      </w:r>
    </w:p>
    <w:p w:rsidR="00AC34B0" w:rsidRDefault="00AC34B0" w:rsidP="00AC34B0">
      <w:pPr>
        <w:spacing w:line="360" w:lineRule="auto"/>
        <w:contextualSpacing/>
        <w:jc w:val="center"/>
        <w:rPr>
          <w:rFonts w:ascii="GHEA Grapalat" w:hAnsi="GHEA Grapalat"/>
          <w:b/>
        </w:rPr>
      </w:pPr>
    </w:p>
    <w:p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C34B0" w:rsidRPr="000306ED" w:rsidRDefault="00AC34B0" w:rsidP="00A77633">
      <w:pPr>
        <w:pStyle w:val="ListParagraph"/>
        <w:numPr>
          <w:ilvl w:val="0"/>
          <w:numId w:val="2"/>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C34B0" w:rsidRPr="000306ED" w:rsidRDefault="00AC34B0" w:rsidP="00A77633">
      <w:pPr>
        <w:pStyle w:val="ListParagraph"/>
        <w:numPr>
          <w:ilvl w:val="0"/>
          <w:numId w:val="3"/>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C34B0" w:rsidRPr="000306ED" w:rsidRDefault="00AC34B0" w:rsidP="00A77633">
      <w:pPr>
        <w:pStyle w:val="ListParagraph"/>
        <w:numPr>
          <w:ilvl w:val="0"/>
          <w:numId w:val="3"/>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C34B0" w:rsidRPr="000306ED" w:rsidRDefault="00AC34B0" w:rsidP="00A77633">
      <w:pPr>
        <w:pStyle w:val="ListParagraph"/>
        <w:numPr>
          <w:ilvl w:val="0"/>
          <w:numId w:val="3"/>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C34B0" w:rsidRPr="000306ED" w:rsidRDefault="00AC34B0" w:rsidP="00A77633">
      <w:pPr>
        <w:pStyle w:val="ListParagraph"/>
        <w:numPr>
          <w:ilvl w:val="0"/>
          <w:numId w:val="2"/>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C34B0" w:rsidRPr="000306ED" w:rsidRDefault="00AC34B0" w:rsidP="00A77633">
      <w:pPr>
        <w:pStyle w:val="ListParagraph"/>
        <w:numPr>
          <w:ilvl w:val="0"/>
          <w:numId w:val="4"/>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AC34B0" w:rsidRPr="000306ED" w:rsidRDefault="00AC34B0" w:rsidP="00A77633">
      <w:pPr>
        <w:pStyle w:val="ListParagraph"/>
        <w:numPr>
          <w:ilvl w:val="0"/>
          <w:numId w:val="4"/>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C34B0" w:rsidRPr="000306ED" w:rsidRDefault="00AC34B0" w:rsidP="00A77633">
      <w:pPr>
        <w:pStyle w:val="ListParagraph"/>
        <w:numPr>
          <w:ilvl w:val="0"/>
          <w:numId w:val="4"/>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A77633">
      <w:pPr>
        <w:pStyle w:val="ListParagraph"/>
        <w:numPr>
          <w:ilvl w:val="0"/>
          <w:numId w:val="2"/>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A77633">
      <w:pPr>
        <w:pStyle w:val="ListParagraph"/>
        <w:numPr>
          <w:ilvl w:val="0"/>
          <w:numId w:val="5"/>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w:t>
      </w:r>
      <w:r w:rsidRPr="000306ED">
        <w:rPr>
          <w:rFonts w:ascii="GHEA Grapalat" w:hAnsi="GHEA Grapalat"/>
        </w:rPr>
        <w:lastRenderedPageBreak/>
        <w:t>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A77633">
      <w:pPr>
        <w:pStyle w:val="ListParagraph"/>
        <w:numPr>
          <w:ilvl w:val="0"/>
          <w:numId w:val="2"/>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A77633">
      <w:pPr>
        <w:pStyle w:val="ListParagraph"/>
        <w:numPr>
          <w:ilvl w:val="0"/>
          <w:numId w:val="6"/>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w:t>
      </w:r>
      <w:r w:rsidRPr="000306ED">
        <w:rPr>
          <w:rFonts w:ascii="GHEA Grapalat" w:hAnsi="GHEA Grapalat"/>
        </w:rPr>
        <w:lastRenderedPageBreak/>
        <w:t>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lastRenderedPageBreak/>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w:t>
      </w:r>
      <w:r w:rsidRPr="000306ED">
        <w:rPr>
          <w:rFonts w:ascii="GHEA Grapalat" w:hAnsi="GHEA Grapalat"/>
        </w:rPr>
        <w:lastRenderedPageBreak/>
        <w:t>заключенных сделок), на основании личного влияния иного характера или иными средствами;</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DB6B33" w:rsidRDefault="00DB6B33" w:rsidP="00AC34B0">
      <w:pPr>
        <w:pStyle w:val="BodyTextIndent3"/>
        <w:widowControl w:val="0"/>
        <w:spacing w:after="160" w:line="240" w:lineRule="auto"/>
        <w:ind w:firstLine="0"/>
        <w:rPr>
          <w:rFonts w:ascii="GHEA Grapalat" w:hAnsi="GHEA Grapalat"/>
          <w:b/>
          <w:sz w:val="24"/>
          <w:szCs w:val="24"/>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74D86" w:rsidRPr="00674D86">
        <w:rPr>
          <w:rFonts w:ascii="GHEA Grapalat" w:hAnsi="GHEA Grapalat"/>
          <w:b/>
          <w:sz w:val="24"/>
          <w:szCs w:val="24"/>
        </w:rPr>
        <w:t>ԱԳՆ-ԲՄԾՁԲ-23/01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74D86" w:rsidRPr="00674D86">
        <w:rPr>
          <w:rFonts w:ascii="GHEA Grapalat" w:hAnsi="GHEA Grapalat"/>
          <w:spacing w:val="-6"/>
        </w:rPr>
        <w:t>ԱԳՆ-ԲՄԾՁԲ-23/01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rsidTr="003D2166">
        <w:trPr>
          <w:trHeight w:val="916"/>
          <w:jc w:val="center"/>
        </w:trPr>
        <w:tc>
          <w:tcPr>
            <w:tcW w:w="1084" w:type="dxa"/>
            <w:tcBorders>
              <w:top w:val="single" w:sz="4" w:space="0" w:color="auto"/>
              <w:left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5"/>
              <w:t>**</w:t>
            </w:r>
          </w:p>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3D2166" w:rsidRPr="005744FC"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674D86" w:rsidRDefault="00674D86" w:rsidP="00B46D58">
            <w:pPr>
              <w:widowControl w:val="0"/>
              <w:rPr>
                <w:rFonts w:ascii="GHEA Grapalat" w:hAnsi="GHEA Grapalat"/>
                <w:sz w:val="20"/>
                <w:szCs w:val="20"/>
              </w:rPr>
            </w:pPr>
            <w:r w:rsidRPr="00674D86">
              <w:rPr>
                <w:rFonts w:ascii="GHEA Grapalat" w:hAnsi="GHEA Grapalat"/>
                <w:sz w:val="20"/>
                <w:szCs w:val="20"/>
              </w:rPr>
              <w:t>УСЛУГИ МЕДИЦИНСКОГО СТРАХОВАНИЯ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74D86" w:rsidRPr="00674D86">
        <w:rPr>
          <w:rFonts w:ascii="GHEA Grapalat" w:hAnsi="GHEA Grapalat"/>
          <w:b/>
          <w:sz w:val="24"/>
          <w:szCs w:val="24"/>
        </w:rPr>
        <w:t>ԱԳՆ-ԲՄԾՁԲ-23/01</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0B1C12">
        <w:rPr>
          <w:rFonts w:ascii="GHEA Grapalat" w:eastAsiaTheme="minorHAnsi" w:hAnsi="GHEA Grapalat" w:cstheme="minorBidi"/>
        </w:rPr>
        <w:t>пяти</w:t>
      </w:r>
      <w:r w:rsidR="000B1C12"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C7A38" w:rsidRPr="007C2C8F" w:rsidRDefault="00FC7A38" w:rsidP="00FC7A38">
      <w:pPr>
        <w:pStyle w:val="NormalWeb"/>
        <w:shd w:val="clear" w:color="auto" w:fill="FFFFFF"/>
        <w:ind w:firstLine="374"/>
        <w:contextualSpacing/>
        <w:jc w:val="both"/>
        <w:rPr>
          <w:rFonts w:ascii="GHEA Grapalat" w:eastAsiaTheme="minorHAnsi" w:hAnsi="GHEA Grapalat" w:cstheme="minorBidi"/>
        </w:rPr>
      </w:pPr>
      <w:r w:rsidRPr="007C2C8F">
        <w:rPr>
          <w:rFonts w:ascii="GHEA Grapalat" w:eastAsiaTheme="minorHAnsi" w:hAnsi="GHEA Grapalat" w:cstheme="minorBidi"/>
        </w:rPr>
        <w:t xml:space="preserve">5. Гарантия действует девяносто рабочих </w:t>
      </w:r>
      <w:r w:rsidRPr="00A75ACE">
        <w:rPr>
          <w:rFonts w:ascii="GHEA Grapalat" w:eastAsiaTheme="minorHAnsi" w:hAnsi="GHEA Grapalat" w:cstheme="minorBidi"/>
        </w:rPr>
        <w:t>дней</w:t>
      </w:r>
      <w:r w:rsidR="00083476" w:rsidRPr="00A75ACE">
        <w:rPr>
          <w:rFonts w:ascii="GHEA Grapalat" w:eastAsiaTheme="minorHAnsi" w:hAnsi="GHEA Grapalat" w:cstheme="minorBidi"/>
        </w:rPr>
        <w:t>**</w:t>
      </w:r>
      <w:r w:rsidRPr="00A75ACE">
        <w:rPr>
          <w:rFonts w:ascii="GHEA Grapalat" w:eastAsiaTheme="minorHAnsi" w:hAnsi="GHEA Grapalat" w:cstheme="minorBidi"/>
        </w:rPr>
        <w:t xml:space="preserve"> </w:t>
      </w:r>
      <w:r w:rsidRPr="007C2C8F">
        <w:rPr>
          <w:rFonts w:ascii="GHEA Grapalat" w:eastAsiaTheme="minorHAnsi" w:hAnsi="GHEA Grapalat" w:cstheme="minorBidi"/>
        </w:rPr>
        <w:t xml:space="preserve">со дня подачи принципалом заявки на участие в организованной бенефициаром процедуре закупок под кодом   ________________________________.    </w:t>
      </w:r>
    </w:p>
    <w:p w:rsidR="00FC7A38" w:rsidRPr="007C2C8F" w:rsidRDefault="00FC7A38" w:rsidP="00FC7A38">
      <w:pPr>
        <w:pStyle w:val="NormalWeb"/>
        <w:shd w:val="clear" w:color="auto" w:fill="FFFFFF"/>
        <w:ind w:firstLine="374"/>
        <w:contextualSpacing/>
        <w:jc w:val="both"/>
        <w:rPr>
          <w:rFonts w:ascii="GHEA Grapalat" w:eastAsiaTheme="minorHAnsi" w:hAnsi="GHEA Grapalat" w:cstheme="minorBidi"/>
          <w:sz w:val="18"/>
          <w:szCs w:val="18"/>
        </w:rPr>
      </w:pPr>
      <w:r w:rsidRPr="007C2C8F">
        <w:rPr>
          <w:rFonts w:eastAsiaTheme="minorHAnsi" w:cstheme="minorBidi"/>
        </w:rPr>
        <w:t xml:space="preserve">                  </w:t>
      </w:r>
      <w:r w:rsidRPr="007C2C8F">
        <w:rPr>
          <w:rFonts w:ascii="GHEA Grapalat" w:eastAsiaTheme="minorHAnsi" w:hAnsi="GHEA Grapalat" w:cstheme="minorBidi"/>
          <w:sz w:val="18"/>
          <w:szCs w:val="18"/>
        </w:rPr>
        <w:t>код процедуры</w:t>
      </w:r>
    </w:p>
    <w:p w:rsidR="003A7B6D" w:rsidRDefault="003A7B6D" w:rsidP="003A7B6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02445">
        <w:rPr>
          <w:rFonts w:ascii="GHEA Grapalat" w:eastAsiaTheme="minorHAnsi" w:hAnsi="GHEA Grapalat" w:cstheme="minorBidi"/>
        </w:rPr>
        <w:t>Информацию о факте предоставления настоящей гарантии</w:t>
      </w:r>
      <w:r w:rsidR="008D1FFF">
        <w:rPr>
          <w:rFonts w:ascii="GHEA Grapalat" w:eastAsiaTheme="minorHAnsi" w:hAnsi="GHEA Grapalat" w:cstheme="minorBidi"/>
        </w:rPr>
        <w:t xml:space="preserve"> -</w:t>
      </w:r>
      <w:r w:rsidR="008D1FFF" w:rsidRPr="00B8432E">
        <w:t xml:space="preserve"> </w:t>
      </w:r>
      <w:r w:rsidR="008D1FFF"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8D1FFF">
        <w:rPr>
          <w:rFonts w:ascii="GHEA Grapalat" w:eastAsiaTheme="minorHAnsi" w:hAnsi="GHEA Grapalat" w:cstheme="minorBidi"/>
        </w:rPr>
        <w:t>,</w:t>
      </w:r>
      <w:r w:rsidRPr="00C02445">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3A7B6D" w:rsidRDefault="003A7B6D" w:rsidP="003A7B6D">
      <w:pPr>
        <w:pStyle w:val="NormalWeb"/>
        <w:shd w:val="clear" w:color="auto" w:fill="FFFFFF"/>
        <w:spacing w:before="0" w:beforeAutospacing="0" w:after="0" w:afterAutospacing="0"/>
        <w:ind w:firstLine="375"/>
        <w:jc w:val="both"/>
        <w:rPr>
          <w:rStyle w:val="Strong"/>
          <w:b w:val="0"/>
          <w:bCs w:val="0"/>
          <w:sz w:val="20"/>
          <w:szCs w:val="20"/>
        </w:rPr>
      </w:pPr>
    </w:p>
    <w:p w:rsidR="00BF7253" w:rsidRPr="006E6694"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color w:val="FF0000"/>
          <w:sz w:val="20"/>
          <w:szCs w:val="20"/>
        </w:rPr>
      </w:pPr>
    </w:p>
    <w:p w:rsidR="00BF7253" w:rsidRPr="000211F4"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11F4">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253B00" w:rsidRPr="000211F4">
        <w:rPr>
          <w:rFonts w:ascii="GHEA Grapalat" w:eastAsiaTheme="minorHAnsi" w:hAnsi="GHEA Grapalat" w:cstheme="minorBidi"/>
        </w:rPr>
        <w:t>е</w:t>
      </w:r>
      <w:r w:rsidRPr="000211F4">
        <w:rPr>
          <w:rFonts w:ascii="GHEA Grapalat" w:eastAsiaTheme="minorHAnsi" w:hAnsi="GHEA Grapalat" w:cstheme="minorBidi"/>
        </w:rPr>
        <w:t>тся копия протокола заседания оценочной комиссии об отклонении заявки</w:t>
      </w:r>
      <w:r w:rsidR="00253B00" w:rsidRPr="000211F4">
        <w:rPr>
          <w:rFonts w:ascii="GHEA Grapalat" w:eastAsiaTheme="minorHAnsi" w:hAnsi="GHEA Grapalat" w:cstheme="minorBidi"/>
        </w:rPr>
        <w:t>.</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9B7A85" w:rsidRDefault="009B7A85" w:rsidP="001005B0">
      <w:pPr>
        <w:widowControl w:val="0"/>
        <w:spacing w:after="160"/>
        <w:ind w:firstLine="567"/>
        <w:jc w:val="right"/>
        <w:rPr>
          <w:rFonts w:ascii="GHEA Grapalat" w:hAnsi="GHEA Grapalat"/>
          <w:b/>
        </w:rPr>
      </w:pPr>
    </w:p>
    <w:p w:rsidR="00551887" w:rsidRPr="00503411" w:rsidRDefault="00551887" w:rsidP="00551887">
      <w:pPr>
        <w:widowControl w:val="0"/>
        <w:spacing w:after="160"/>
        <w:ind w:firstLine="567"/>
        <w:jc w:val="right"/>
        <w:rPr>
          <w:rFonts w:ascii="GHEA Grapalat" w:hAnsi="GHEA Grapalat"/>
          <w:b/>
        </w:rPr>
      </w:pPr>
      <w:r w:rsidRPr="00B138F3">
        <w:rPr>
          <w:rFonts w:ascii="GHEA Grapalat" w:hAnsi="GHEA Grapalat"/>
          <w:b/>
        </w:rPr>
        <w:t>Приложение № 4</w:t>
      </w:r>
      <w:r w:rsidRPr="00503411">
        <w:rPr>
          <w:rFonts w:ascii="GHEA Grapalat" w:hAnsi="GHEA Grapalat"/>
          <w:b/>
        </w:rPr>
        <w:t>.1</w:t>
      </w:r>
    </w:p>
    <w:p w:rsidR="00551887" w:rsidRPr="00B138F3" w:rsidRDefault="00551887" w:rsidP="00551887">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674D86" w:rsidRPr="00674D86">
        <w:rPr>
          <w:rFonts w:ascii="GHEA Grapalat" w:hAnsi="GHEA Grapalat"/>
          <w:b/>
        </w:rPr>
        <w:t>ԱԳՆ-ԲՄԾՁԲ-23/01</w:t>
      </w:r>
    </w:p>
    <w:p w:rsidR="00551887" w:rsidRDefault="00551887">
      <w:pPr>
        <w:rPr>
          <w:rFonts w:ascii="GHEA Grapalat" w:hAnsi="GHEA Grapalat"/>
          <w:i/>
          <w:sz w:val="22"/>
          <w:szCs w:val="22"/>
        </w:rPr>
      </w:pPr>
    </w:p>
    <w:p w:rsidR="00A77CB2" w:rsidRPr="00B138F3" w:rsidRDefault="00A77CB2" w:rsidP="00A77CB2">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77CB2" w:rsidRPr="00B138F3" w:rsidRDefault="00A77CB2" w:rsidP="00A77CB2">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A77CB2" w:rsidRPr="00B138F3" w:rsidRDefault="00A77CB2" w:rsidP="00A77CB2">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6C2680">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A77CB2" w:rsidRPr="00B138F3" w:rsidRDefault="00A77CB2" w:rsidP="00A77CB2">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6C2680">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rsidR="00A77CB2" w:rsidRPr="00B138F3" w:rsidRDefault="00A77CB2" w:rsidP="00A77CB2">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A77CB2" w:rsidRPr="00B138F3" w:rsidRDefault="00A77CB2" w:rsidP="00A77CB2">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A77CB2" w:rsidRPr="00B138F3" w:rsidRDefault="00A77CB2" w:rsidP="00A77CB2">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A77CB2" w:rsidRPr="00B138F3" w:rsidRDefault="00A77CB2" w:rsidP="00A77CB2">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A77CB2" w:rsidRPr="00B138F3" w:rsidRDefault="00A77CB2" w:rsidP="00A77CB2">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A77CB2" w:rsidRPr="00B138F3" w:rsidRDefault="00A77CB2" w:rsidP="00A77CB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A77CB2" w:rsidRPr="00B138F3" w:rsidRDefault="00A77CB2" w:rsidP="00A77CB2">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A77CB2" w:rsidRPr="00B138F3" w:rsidRDefault="00A77CB2" w:rsidP="00A77CB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w:t>
      </w:r>
      <w:r w:rsidR="00E37CF1" w:rsidRPr="00B138F3">
        <w:rPr>
          <w:rFonts w:ascii="GHEA Grapalat" w:eastAsiaTheme="minorHAnsi" w:hAnsi="GHEA Grapalat" w:cstheme="minorBidi"/>
          <w:sz w:val="18"/>
          <w:szCs w:val="18"/>
        </w:rPr>
        <w:t xml:space="preserve">выдающего гарантию </w:t>
      </w:r>
      <w:r w:rsidRPr="00B138F3">
        <w:rPr>
          <w:rFonts w:ascii="GHEA Grapalat" w:eastAsiaTheme="minorHAnsi" w:hAnsi="GHEA Grapalat" w:cstheme="minorBidi"/>
          <w:sz w:val="18"/>
          <w:szCs w:val="18"/>
        </w:rPr>
        <w:t>банка</w:t>
      </w:r>
      <w:r w:rsidR="00E37CF1">
        <w:rPr>
          <w:rFonts w:ascii="GHEA Grapalat" w:eastAsiaTheme="minorHAnsi" w:hAnsi="GHEA Grapalat" w:cstheme="minorBidi"/>
          <w:sz w:val="18"/>
          <w:szCs w:val="18"/>
        </w:rPr>
        <w:t xml:space="preserve"> </w:t>
      </w:r>
    </w:p>
    <w:p w:rsidR="00A77CB2" w:rsidRPr="00B138F3" w:rsidRDefault="00A77CB2" w:rsidP="00A77CB2">
      <w:pPr>
        <w:pStyle w:val="NormalWeb"/>
        <w:shd w:val="clear" w:color="auto" w:fill="FFFFFF"/>
        <w:spacing w:before="0" w:beforeAutospacing="0" w:after="0" w:afterAutospacing="0"/>
        <w:jc w:val="both"/>
        <w:rPr>
          <w:rFonts w:ascii="GHEA Grapalat" w:eastAsiaTheme="minorHAnsi" w:hAnsi="GHEA Grapalat" w:cstheme="minorBidi"/>
        </w:rPr>
      </w:pPr>
    </w:p>
    <w:p w:rsidR="00A77CB2" w:rsidRPr="00B138F3" w:rsidRDefault="00A77CB2" w:rsidP="00A77CB2">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A77CB2" w:rsidRPr="00B138F3" w:rsidRDefault="00A77CB2" w:rsidP="00A77CB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297195" w:rsidRPr="003961EF" w:rsidRDefault="00A77CB2" w:rsidP="0029719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544DC8">
        <w:rPr>
          <w:rFonts w:ascii="GHEA Grapalat" w:eastAsiaTheme="minorHAnsi" w:hAnsi="GHEA Grapalat" w:cstheme="minorBidi"/>
        </w:rPr>
        <w:t>пяти</w:t>
      </w:r>
      <w:r w:rsidR="00544DC8" w:rsidRPr="00B138F3">
        <w:rPr>
          <w:rFonts w:ascii="GHEA Grapalat" w:eastAsiaTheme="minorHAnsi" w:hAnsi="GHEA Grapalat" w:cstheme="minorBidi"/>
        </w:rPr>
        <w:t xml:space="preserve"> </w:t>
      </w:r>
      <w:r w:rsidRPr="00B138F3">
        <w:rPr>
          <w:rFonts w:ascii="GHEA Grapalat" w:eastAsiaTheme="minorHAnsi" w:hAnsi="GHEA Grapalat" w:cstheme="minorBidi"/>
        </w:rPr>
        <w:t>рабочих  дней после получения требования</w:t>
      </w:r>
      <w:r w:rsidRPr="0064267C">
        <w:rPr>
          <w:rFonts w:ascii="GHEA Grapalat" w:eastAsiaTheme="minorHAnsi" w:hAnsi="GHEA Grapalat" w:cstheme="minorBidi"/>
        </w:rPr>
        <w:t xml:space="preserve">. </w:t>
      </w:r>
      <w:r w:rsidR="00B71894" w:rsidRPr="00DE48DC">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B71894" w:rsidRPr="00DE48DC">
        <w:rPr>
          <w:rFonts w:ascii="GHEA Grapalat" w:eastAsiaTheme="minorHAnsi" w:hAnsi="GHEA Grapalat" w:cstheme="minorBidi"/>
          <w:lang w:val="hy-AM"/>
        </w:rPr>
        <w:t xml:space="preserve">двухсторонне утвержденного </w:t>
      </w:r>
      <w:r w:rsidR="0059705D" w:rsidRPr="0064267C">
        <w:rPr>
          <w:rFonts w:ascii="GHEA Grapalat" w:eastAsiaTheme="minorHAnsi" w:hAnsi="GHEA Grapalat" w:cstheme="minorBidi"/>
        </w:rPr>
        <w:t>акта</w:t>
      </w:r>
      <w:r w:rsidRPr="0064267C">
        <w:rPr>
          <w:rFonts w:ascii="GHEA Grapalat" w:eastAsiaTheme="minorHAnsi" w:hAnsi="GHEA Grapalat" w:cstheme="minorBidi"/>
        </w:rPr>
        <w:t xml:space="preserve"> (</w:t>
      </w:r>
      <w:r w:rsidR="0059705D" w:rsidRPr="0064267C">
        <w:rPr>
          <w:rFonts w:ascii="GHEA Grapalat" w:eastAsiaTheme="minorHAnsi" w:hAnsi="GHEA Grapalat" w:cstheme="minorBidi"/>
          <w:lang w:val="hy-AM"/>
        </w:rPr>
        <w:t>актов</w:t>
      </w:r>
      <w:r w:rsidRPr="0064267C">
        <w:rPr>
          <w:rFonts w:ascii="GHEA Grapalat" w:eastAsiaTheme="minorHAnsi" w:hAnsi="GHEA Grapalat" w:cstheme="minorBidi"/>
        </w:rPr>
        <w:t>) сдачи-прием</w:t>
      </w:r>
      <w:r w:rsidR="0059705D" w:rsidRPr="0064267C">
        <w:rPr>
          <w:rFonts w:ascii="GHEA Grapalat" w:eastAsiaTheme="minorHAnsi" w:hAnsi="GHEA Grapalat" w:cstheme="minorBidi"/>
          <w:lang w:val="hy-AM"/>
        </w:rPr>
        <w:t>ки</w:t>
      </w:r>
      <w:r w:rsidRPr="0064267C">
        <w:rPr>
          <w:rFonts w:ascii="GHEA Grapalat" w:eastAsiaTheme="minorHAnsi" w:hAnsi="GHEA Grapalat" w:cstheme="minorBidi"/>
        </w:rPr>
        <w:t xml:space="preserve"> </w:t>
      </w:r>
      <w:r w:rsidR="00297195" w:rsidRPr="00DE48DC">
        <w:rPr>
          <w:rFonts w:ascii="GHEA Grapalat" w:eastAsiaTheme="minorHAnsi" w:hAnsi="GHEA Grapalat" w:cstheme="minorBidi"/>
        </w:rPr>
        <w:t>между бенефициаром и принципалом в рамках исполнения договора</w:t>
      </w:r>
      <w:r w:rsidR="00297195" w:rsidRPr="00DE48DC">
        <w:rPr>
          <w:rFonts w:ascii="GHEA Grapalat" w:eastAsiaTheme="minorHAnsi" w:hAnsi="GHEA Grapalat" w:cstheme="minorBidi"/>
          <w:lang w:val="hy-AM"/>
        </w:rPr>
        <w:t xml:space="preserve"> и</w:t>
      </w:r>
      <w:r w:rsidR="00297195" w:rsidRPr="00DE48DC">
        <w:rPr>
          <w:rFonts w:ascii="GHEA Grapalat" w:eastAsiaTheme="minorHAnsi" w:hAnsi="GHEA Grapalat" w:cstheme="minorBidi"/>
        </w:rPr>
        <w:t xml:space="preserve"> представленн</w:t>
      </w:r>
      <w:r w:rsidR="00297195" w:rsidRPr="00DE48DC">
        <w:rPr>
          <w:rFonts w:ascii="GHEA Grapalat" w:eastAsiaTheme="minorHAnsi" w:hAnsi="GHEA Grapalat" w:cstheme="minorBidi"/>
          <w:lang w:val="hy-AM"/>
        </w:rPr>
        <w:t>ого принципалом</w:t>
      </w:r>
      <w:r w:rsidR="00297195" w:rsidRPr="00DE48DC">
        <w:rPr>
          <w:rFonts w:ascii="GHEA Grapalat" w:eastAsiaTheme="minorHAnsi" w:hAnsi="GHEA Grapalat" w:cstheme="minorBidi"/>
        </w:rPr>
        <w:t xml:space="preserve"> лицу давшему гарантию</w:t>
      </w:r>
      <w:r w:rsidR="00297195" w:rsidRPr="00DE48DC">
        <w:rPr>
          <w:rFonts w:ascii="GHEA Grapalat" w:eastAsiaTheme="minorHAnsi" w:hAnsi="GHEA Grapalat" w:cstheme="minorBidi"/>
          <w:lang w:val="hy-AM"/>
        </w:rPr>
        <w:t>.</w:t>
      </w:r>
      <w:r w:rsidR="00297195" w:rsidRPr="003961EF">
        <w:rPr>
          <w:rFonts w:ascii="GHEA Grapalat" w:eastAsiaTheme="minorHAnsi" w:hAnsi="GHEA Grapalat" w:cstheme="minorBidi"/>
        </w:rPr>
        <w:t xml:space="preserve"> </w:t>
      </w:r>
    </w:p>
    <w:p w:rsidR="00A77CB2" w:rsidRPr="00B138F3" w:rsidRDefault="00A77CB2" w:rsidP="00297195">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A77CB2" w:rsidRPr="00B138F3" w:rsidRDefault="00A77CB2" w:rsidP="00A77CB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A77CB2" w:rsidRPr="00B138F3" w:rsidRDefault="00A77CB2" w:rsidP="00A77CB2">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77CB2" w:rsidRPr="00B138F3" w:rsidRDefault="00A77CB2" w:rsidP="00A77CB2">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6E6694" w:rsidRPr="002951A1" w:rsidRDefault="006E6694" w:rsidP="006E6694">
      <w:pPr>
        <w:pStyle w:val="NormalWeb"/>
        <w:shd w:val="clear" w:color="auto" w:fill="FFFFFF"/>
        <w:ind w:firstLine="374"/>
        <w:contextualSpacing/>
        <w:jc w:val="both"/>
        <w:rPr>
          <w:rFonts w:ascii="GHEA Grapalat" w:eastAsiaTheme="minorHAnsi" w:hAnsi="GHEA Grapalat" w:cstheme="minorBidi"/>
        </w:rPr>
      </w:pPr>
      <w:r w:rsidRPr="002951A1">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6E6694" w:rsidRPr="002951A1" w:rsidRDefault="006E6694" w:rsidP="006E6694">
      <w:pPr>
        <w:pStyle w:val="NormalWeb"/>
        <w:shd w:val="clear" w:color="auto" w:fill="FFFFFF"/>
        <w:ind w:firstLine="374"/>
        <w:contextualSpacing/>
        <w:jc w:val="both"/>
        <w:rPr>
          <w:rFonts w:ascii="GHEA Grapalat" w:eastAsiaTheme="minorHAnsi" w:hAnsi="GHEA Grapalat" w:cstheme="minorBidi"/>
        </w:rPr>
      </w:pPr>
      <w:r w:rsidRPr="002951A1">
        <w:rPr>
          <w:rFonts w:ascii="GHEA Grapalat" w:eastAsiaTheme="minorHAnsi" w:hAnsi="GHEA Grapalat" w:cstheme="minorBidi"/>
          <w:sz w:val="18"/>
          <w:szCs w:val="18"/>
        </w:rPr>
        <w:t>номер заключаемого договара</w:t>
      </w:r>
    </w:p>
    <w:p w:rsidR="006E6694" w:rsidRPr="002951A1" w:rsidRDefault="006E6694" w:rsidP="006E6694">
      <w:pPr>
        <w:pStyle w:val="NormalWeb"/>
        <w:shd w:val="clear" w:color="auto" w:fill="FFFFFF"/>
        <w:ind w:firstLine="374"/>
        <w:contextualSpacing/>
        <w:jc w:val="both"/>
        <w:rPr>
          <w:rFonts w:ascii="GHEA Grapalat" w:eastAsiaTheme="minorHAnsi" w:hAnsi="GHEA Grapalat" w:cstheme="minorBidi"/>
        </w:rPr>
      </w:pPr>
    </w:p>
    <w:p w:rsidR="006E6694" w:rsidRPr="002951A1" w:rsidRDefault="006E6694" w:rsidP="006E6694">
      <w:pPr>
        <w:pStyle w:val="NormalWeb"/>
        <w:shd w:val="clear" w:color="auto" w:fill="FFFFFF"/>
        <w:contextualSpacing/>
        <w:jc w:val="both"/>
        <w:rPr>
          <w:rFonts w:ascii="GHEA Grapalat" w:eastAsiaTheme="minorHAnsi" w:hAnsi="GHEA Grapalat" w:cstheme="minorBidi"/>
          <w:lang w:val="hy-AM"/>
        </w:rPr>
      </w:pPr>
      <w:r w:rsidRPr="002951A1">
        <w:rPr>
          <w:rFonts w:ascii="GHEA Grapalat" w:eastAsiaTheme="minorHAnsi" w:hAnsi="GHEA Grapalat" w:cstheme="minorBidi"/>
        </w:rPr>
        <w:t xml:space="preserve">и  действует </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в</w:t>
      </w:r>
      <w:r w:rsidRPr="002951A1">
        <w:rPr>
          <w:rFonts w:ascii="GHEA Grapalat" w:hAnsi="GHEA Grapalat"/>
        </w:rPr>
        <w:t>ключительно</w:t>
      </w:r>
      <w:r w:rsidRPr="002951A1">
        <w:rPr>
          <w:rFonts w:ascii="GHEA Grapalat" w:eastAsiaTheme="minorHAnsi" w:hAnsi="GHEA Grapalat" w:cstheme="minorBidi"/>
        </w:rPr>
        <w:t xml:space="preserve"> </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 xml:space="preserve">до </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 xml:space="preserve">девяностого </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 xml:space="preserve">рабочего </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дня</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 xml:space="preserve">следующего за днем </w:t>
      </w:r>
    </w:p>
    <w:p w:rsidR="006E6694" w:rsidRPr="002951A1" w:rsidRDefault="006E6694" w:rsidP="006E6694">
      <w:pPr>
        <w:pStyle w:val="NormalWeb"/>
        <w:shd w:val="clear" w:color="auto" w:fill="FFFFFF"/>
        <w:contextualSpacing/>
        <w:jc w:val="both"/>
        <w:rPr>
          <w:rFonts w:ascii="GHEA Grapalat" w:eastAsiaTheme="minorHAnsi" w:hAnsi="GHEA Grapalat" w:cstheme="minorBidi"/>
          <w:sz w:val="18"/>
          <w:szCs w:val="18"/>
          <w:lang w:val="hy-AM"/>
        </w:rPr>
      </w:pPr>
    </w:p>
    <w:p w:rsidR="006E6694" w:rsidRPr="002951A1" w:rsidRDefault="006E6694" w:rsidP="00C7001C">
      <w:pPr>
        <w:pStyle w:val="NormalWeb"/>
        <w:shd w:val="clear" w:color="auto" w:fill="FFFFFF"/>
        <w:contextualSpacing/>
        <w:jc w:val="center"/>
        <w:rPr>
          <w:rFonts w:eastAsiaTheme="minorHAnsi" w:cstheme="minorBidi"/>
        </w:rPr>
      </w:pPr>
      <w:r w:rsidRPr="002951A1">
        <w:rPr>
          <w:rFonts w:ascii="GHEA Grapalat" w:eastAsiaTheme="minorHAnsi" w:hAnsi="GHEA Grapalat" w:cstheme="minorBidi"/>
          <w:lang w:val="hy-AM"/>
        </w:rPr>
        <w:t>--------------------------------------------------------</w:t>
      </w:r>
      <w:r w:rsidRPr="002951A1">
        <w:rPr>
          <w:rFonts w:ascii="GHEA Grapalat" w:eastAsiaTheme="minorHAnsi" w:hAnsi="GHEA Grapalat" w:cstheme="minorBidi"/>
        </w:rPr>
        <w:t>------------------</w:t>
      </w:r>
      <w:r w:rsidRPr="002951A1">
        <w:rPr>
          <w:rFonts w:ascii="GHEA Grapalat" w:eastAsiaTheme="minorHAnsi" w:hAnsi="GHEA Grapalat" w:cstheme="minorBidi"/>
          <w:lang w:val="hy-AM"/>
        </w:rPr>
        <w:t>----------------------</w:t>
      </w:r>
      <w:r w:rsidRPr="002951A1">
        <w:rPr>
          <w:rFonts w:eastAsiaTheme="minorHAnsi" w:cstheme="minorBidi"/>
        </w:rPr>
        <w:t xml:space="preserve"> </w:t>
      </w:r>
      <w:r w:rsidRPr="002951A1">
        <w:rPr>
          <w:rFonts w:eastAsiaTheme="minorHAnsi" w:cstheme="minorBidi"/>
          <w:lang w:val="hy-AM"/>
        </w:rPr>
        <w:t>.</w:t>
      </w:r>
      <w:r w:rsidRPr="002951A1">
        <w:rPr>
          <w:rFonts w:eastAsiaTheme="minorHAnsi" w:cstheme="minorBidi"/>
        </w:rPr>
        <w:t xml:space="preserve">           </w:t>
      </w:r>
      <w:r w:rsidRPr="002951A1">
        <w:rPr>
          <w:rFonts w:ascii="GHEA Grapalat" w:eastAsiaTheme="minorHAnsi" w:hAnsi="GHEA Grapalat" w:cstheme="minorBidi"/>
          <w:sz w:val="16"/>
          <w:szCs w:val="16"/>
        </w:rPr>
        <w:t xml:space="preserve"> крайн</w:t>
      </w:r>
      <w:r w:rsidR="001B37FE">
        <w:rPr>
          <w:rFonts w:ascii="GHEA Grapalat" w:eastAsiaTheme="minorHAnsi" w:hAnsi="GHEA Grapalat" w:cstheme="minorBidi"/>
          <w:sz w:val="16"/>
          <w:szCs w:val="16"/>
        </w:rPr>
        <w:t>и</w:t>
      </w:r>
      <w:r w:rsidRPr="002951A1">
        <w:rPr>
          <w:rFonts w:ascii="GHEA Grapalat" w:eastAsiaTheme="minorHAnsi" w:hAnsi="GHEA Grapalat" w:cstheme="minorBidi"/>
          <w:sz w:val="16"/>
          <w:szCs w:val="16"/>
        </w:rPr>
        <w:t>й срок оказния услуг</w:t>
      </w:r>
      <w:r w:rsidRPr="002951A1">
        <w:rPr>
          <w:rFonts w:ascii="GHEA Grapalat" w:eastAsiaTheme="minorHAnsi" w:hAnsi="GHEA Grapalat" w:cstheme="minorBidi"/>
          <w:sz w:val="16"/>
          <w:szCs w:val="16"/>
          <w:lang w:val="hy-AM"/>
        </w:rPr>
        <w:t>, предусмотренн</w:t>
      </w:r>
      <w:r w:rsidRPr="002951A1">
        <w:rPr>
          <w:rFonts w:ascii="GHEA Grapalat" w:eastAsiaTheme="minorHAnsi" w:hAnsi="GHEA Grapalat" w:cstheme="minorBidi"/>
          <w:sz w:val="16"/>
          <w:szCs w:val="16"/>
        </w:rPr>
        <w:t xml:space="preserve">ый </w:t>
      </w:r>
      <w:r w:rsidRPr="002951A1">
        <w:rPr>
          <w:rFonts w:ascii="GHEA Grapalat" w:eastAsiaTheme="minorHAnsi" w:hAnsi="GHEA Grapalat" w:cstheme="minorBidi"/>
          <w:sz w:val="16"/>
          <w:szCs w:val="16"/>
          <w:lang w:val="hy-AM"/>
        </w:rPr>
        <w:t>заключаемым договором</w:t>
      </w:r>
    </w:p>
    <w:p w:rsidR="006E6694" w:rsidRPr="002951A1" w:rsidRDefault="006E6694" w:rsidP="006E6694">
      <w:pPr>
        <w:pStyle w:val="NormalWeb"/>
        <w:shd w:val="clear" w:color="auto" w:fill="FFFFFF"/>
        <w:contextualSpacing/>
        <w:jc w:val="both"/>
        <w:rPr>
          <w:rFonts w:ascii="GHEA Grapalat" w:eastAsiaTheme="minorHAnsi" w:hAnsi="GHEA Grapalat" w:cstheme="minorBidi"/>
        </w:rPr>
      </w:pPr>
      <w:r w:rsidRPr="002951A1">
        <w:rPr>
          <w:rFonts w:ascii="GHEA Grapalat" w:eastAsiaTheme="minorHAnsi" w:hAnsi="GHEA Grapalat" w:cstheme="minorBidi"/>
        </w:rPr>
        <w:lastRenderedPageBreak/>
        <w:t>В день предоставления гарантии лицо</w:t>
      </w:r>
      <w:r w:rsidR="00E72207" w:rsidRPr="002951A1">
        <w:rPr>
          <w:rFonts w:ascii="GHEA Grapalat" w:eastAsiaTheme="minorHAnsi" w:hAnsi="GHEA Grapalat" w:cstheme="minorBidi"/>
        </w:rPr>
        <w:t>,</w:t>
      </w:r>
      <w:r w:rsidRPr="002951A1">
        <w:rPr>
          <w:rFonts w:ascii="GHEA Grapalat" w:eastAsiaTheme="minorHAnsi" w:hAnsi="GHEA Grapalat" w:cstheme="minorBidi"/>
        </w:rPr>
        <w:t xml:space="preserve"> выдающее гарантию</w:t>
      </w:r>
      <w:r w:rsidR="00E72207" w:rsidRPr="002951A1">
        <w:rPr>
          <w:rFonts w:ascii="GHEA Grapalat" w:eastAsiaTheme="minorHAnsi" w:hAnsi="GHEA Grapalat" w:cstheme="minorBidi"/>
        </w:rPr>
        <w:t>,</w:t>
      </w:r>
      <w:r w:rsidRPr="002951A1">
        <w:rPr>
          <w:rFonts w:ascii="GHEA Grapalat" w:eastAsiaTheme="minorHAnsi" w:hAnsi="GHEA Grapalat" w:cstheme="minorBidi"/>
        </w:rPr>
        <w:t xml:space="preserve"> с официального адреса</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электронной почты высылает воспроизведенный (отсканированный) с оригинала</w:t>
      </w:r>
      <w:r w:rsidR="00E72207" w:rsidRPr="002951A1">
        <w:rPr>
          <w:rFonts w:ascii="GHEA Grapalat" w:eastAsiaTheme="minorHAnsi" w:hAnsi="GHEA Grapalat" w:cstheme="minorBidi"/>
        </w:rPr>
        <w:t xml:space="preserve"> настоящей гарантии</w:t>
      </w:r>
      <w:r w:rsidRPr="002951A1">
        <w:rPr>
          <w:rFonts w:ascii="GHEA Grapalat" w:eastAsiaTheme="minorHAnsi" w:hAnsi="GHEA Grapalat" w:cstheme="minorBidi"/>
        </w:rPr>
        <w:t xml:space="preserve">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2951A1">
        <w:rPr>
          <w:rFonts w:ascii="GHEA Grapalat" w:eastAsiaTheme="minorHAnsi" w:hAnsi="GHEA Grapalat" w:cstheme="minorBidi"/>
          <w:lang w:val="hy-AM"/>
        </w:rPr>
        <w:t>.</w:t>
      </w:r>
      <w:r w:rsidRPr="002951A1">
        <w:rPr>
          <w:rFonts w:ascii="GHEA Grapalat" w:eastAsiaTheme="minorHAnsi" w:hAnsi="GHEA Grapalat" w:cstheme="minorBidi"/>
        </w:rPr>
        <w:t xml:space="preserve"> </w:t>
      </w:r>
    </w:p>
    <w:p w:rsidR="00F42158" w:rsidRPr="002951A1" w:rsidRDefault="00F42158" w:rsidP="00A77CB2">
      <w:pPr>
        <w:pStyle w:val="NormalWeb"/>
        <w:shd w:val="clear" w:color="auto" w:fill="FFFFFF"/>
        <w:contextualSpacing/>
        <w:jc w:val="both"/>
        <w:rPr>
          <w:rFonts w:ascii="GHEA Grapalat" w:eastAsiaTheme="minorHAnsi" w:hAnsi="GHEA Grapalat" w:cstheme="minorBidi"/>
        </w:rPr>
      </w:pP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A77CB2" w:rsidRPr="00B138F3" w:rsidRDefault="00A77CB2" w:rsidP="00A77CB2">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A77CB2" w:rsidRPr="00B138F3" w:rsidRDefault="00A77CB2" w:rsidP="00A77CB2">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4F2BE7" w:rsidRPr="004F2BE7" w:rsidRDefault="00A77CB2" w:rsidP="00B1015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0150">
        <w:rPr>
          <w:rFonts w:ascii="GHEA Grapalat" w:eastAsiaTheme="minorHAnsi" w:hAnsi="GHEA Grapalat" w:cstheme="minorBidi"/>
        </w:rPr>
        <w:t xml:space="preserve">3) </w:t>
      </w:r>
      <w:r w:rsidR="004F2BE7" w:rsidRPr="00DE1DDD">
        <w:rPr>
          <w:rFonts w:ascii="GHEA Grapalat" w:eastAsiaTheme="minorHAnsi" w:hAnsi="GHEA Grapalat" w:cstheme="minorBidi"/>
          <w:lang w:val="hy-AM"/>
        </w:rPr>
        <w:t xml:space="preserve">двухсторонне </w:t>
      </w:r>
      <w:r w:rsidR="004F2BE7" w:rsidRPr="00DE1DDD">
        <w:rPr>
          <w:rFonts w:ascii="GHEA Grapalat" w:eastAsiaTheme="minorHAnsi" w:hAnsi="GHEA Grapalat" w:cstheme="minorBidi"/>
        </w:rPr>
        <w:t xml:space="preserve">утвержденный в рамках договора между бенефициаром и принципалом акт (акты) </w:t>
      </w:r>
      <w:r w:rsidR="004F2BE7">
        <w:rPr>
          <w:rFonts w:ascii="GHEA Grapalat" w:eastAsiaTheme="minorHAnsi" w:hAnsi="GHEA Grapalat" w:cstheme="minorBidi"/>
          <w:lang w:val="hy-AM"/>
        </w:rPr>
        <w:t>сдачи-приемки</w:t>
      </w:r>
      <w:r w:rsidR="004F2BE7" w:rsidRPr="00A74B0D">
        <w:rPr>
          <w:rFonts w:ascii="GHEA Grapalat" w:eastAsiaTheme="minorHAnsi" w:hAnsi="GHEA Grapalat" w:cstheme="minorBidi"/>
        </w:rPr>
        <w:t xml:space="preserve"> </w:t>
      </w:r>
      <w:r w:rsidR="004F2BE7" w:rsidRPr="00DE1DDD">
        <w:rPr>
          <w:rFonts w:ascii="GHEA Grapalat" w:eastAsiaTheme="minorHAnsi" w:hAnsi="GHEA Grapalat" w:cstheme="minorBidi"/>
        </w:rPr>
        <w:t>или его</w:t>
      </w:r>
      <w:r w:rsidR="004F2BE7" w:rsidRPr="00DE1DDD">
        <w:rPr>
          <w:rFonts w:ascii="GHEA Grapalat" w:eastAsiaTheme="minorHAnsi" w:hAnsi="GHEA Grapalat" w:cstheme="minorBidi"/>
          <w:lang w:val="hy-AM"/>
        </w:rPr>
        <w:t xml:space="preserve"> </w:t>
      </w:r>
      <w:r w:rsidR="004F2BE7" w:rsidRPr="00DE1DDD">
        <w:rPr>
          <w:rFonts w:ascii="GHEA Grapalat" w:eastAsiaTheme="minorHAnsi" w:hAnsi="GHEA Grapalat" w:cstheme="minorBidi"/>
        </w:rPr>
        <w:t>(</w:t>
      </w:r>
      <w:r w:rsidR="004F2BE7" w:rsidRPr="00DE1DDD">
        <w:rPr>
          <w:rFonts w:ascii="GHEA Grapalat" w:eastAsiaTheme="minorHAnsi" w:hAnsi="GHEA Grapalat" w:cstheme="minorBidi"/>
          <w:lang w:val="hy-AM"/>
        </w:rPr>
        <w:t>их</w:t>
      </w:r>
      <w:r w:rsidR="004F2BE7" w:rsidRPr="00DE1DDD">
        <w:rPr>
          <w:rFonts w:ascii="GHEA Grapalat" w:eastAsiaTheme="minorHAnsi" w:hAnsi="GHEA Grapalat" w:cstheme="minorBidi"/>
        </w:rPr>
        <w:t>) копии.</w:t>
      </w: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77CB2" w:rsidRPr="00B138F3" w:rsidRDefault="00A77CB2" w:rsidP="00A77CB2">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A77CB2" w:rsidRPr="00B138F3" w:rsidRDefault="00A77CB2" w:rsidP="00A77CB2">
      <w:pPr>
        <w:pStyle w:val="NormalWeb"/>
        <w:shd w:val="clear" w:color="auto" w:fill="FFFFFF"/>
        <w:spacing w:before="0" w:beforeAutospacing="0" w:after="0" w:afterAutospacing="0"/>
        <w:ind w:firstLine="375"/>
        <w:rPr>
          <w:rFonts w:ascii="GHEA Grapalat" w:eastAsiaTheme="minorHAnsi" w:hAnsi="GHEA Grapalat" w:cstheme="minorBidi"/>
        </w:rPr>
      </w:pPr>
    </w:p>
    <w:p w:rsidR="00A77CB2" w:rsidRPr="00B138F3" w:rsidRDefault="00A77CB2" w:rsidP="00A77CB2">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77CB2" w:rsidRPr="00B138F3" w:rsidRDefault="00A77CB2" w:rsidP="00A77CB2">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77CB2" w:rsidRPr="00B138F3" w:rsidRDefault="00A77CB2" w:rsidP="00A77CB2">
      <w:pPr>
        <w:pStyle w:val="NormalWeb"/>
        <w:shd w:val="clear" w:color="auto" w:fill="FFFFFF"/>
        <w:spacing w:before="0" w:beforeAutospacing="0" w:after="0" w:afterAutospacing="0"/>
        <w:ind w:firstLine="375"/>
        <w:jc w:val="both"/>
        <w:rPr>
          <w:rFonts w:ascii="GHEA Grapalat" w:hAnsi="GHEA Grapalat"/>
          <w:sz w:val="20"/>
          <w:szCs w:val="20"/>
        </w:rPr>
      </w:pPr>
    </w:p>
    <w:p w:rsidR="00A77CB2" w:rsidRPr="00B138F3" w:rsidRDefault="00A77CB2" w:rsidP="00A77CB2">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77CB2" w:rsidRPr="00B138F3" w:rsidRDefault="00A77CB2" w:rsidP="00A77CB2">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77CB2" w:rsidRPr="00B138F3" w:rsidRDefault="00A77CB2" w:rsidP="00A77CB2">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77CB2" w:rsidRPr="00B138F3" w:rsidRDefault="00A77CB2" w:rsidP="00A77CB2">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77CB2" w:rsidRPr="00B138F3" w:rsidRDefault="00A77CB2" w:rsidP="00A77CB2">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77CB2" w:rsidRPr="00B138F3" w:rsidRDefault="00A77CB2" w:rsidP="00A77CB2">
      <w:pPr>
        <w:widowControl w:val="0"/>
        <w:spacing w:after="160"/>
        <w:ind w:left="567" w:right="565"/>
        <w:jc w:val="center"/>
        <w:rPr>
          <w:rFonts w:ascii="GHEA Grapalat" w:hAnsi="GHEA Grapalat"/>
          <w:b/>
        </w:rPr>
      </w:pPr>
    </w:p>
    <w:p w:rsidR="00A77CB2" w:rsidRDefault="00A77CB2" w:rsidP="00A77CB2">
      <w:pPr>
        <w:rPr>
          <w:rFonts w:ascii="GHEA Grapalat" w:hAnsi="GHEA Grapalat"/>
          <w:i/>
          <w:sz w:val="22"/>
          <w:szCs w:val="22"/>
        </w:rPr>
      </w:pPr>
    </w:p>
    <w:p w:rsidR="003D2FE2" w:rsidRPr="00503411" w:rsidRDefault="00A77CB2" w:rsidP="00C33BC6">
      <w:pPr>
        <w:jc w:val="right"/>
        <w:rPr>
          <w:rFonts w:ascii="GHEA Grapalat" w:hAnsi="GHEA Grapalat" w:cs="GHEA Grapalat"/>
          <w:b/>
          <w:i/>
          <w:sz w:val="22"/>
          <w:szCs w:val="22"/>
        </w:rPr>
      </w:pPr>
      <w:r>
        <w:rPr>
          <w:rFonts w:ascii="GHEA Grapalat" w:hAnsi="GHEA Grapalat"/>
          <w:i/>
          <w:sz w:val="22"/>
          <w:szCs w:val="22"/>
        </w:rPr>
        <w:br w:type="page"/>
      </w:r>
      <w:r w:rsidR="003D2FE2" w:rsidRPr="00302A3A">
        <w:rPr>
          <w:rFonts w:ascii="GHEA Grapalat" w:hAnsi="GHEA Grapalat"/>
          <w:b/>
          <w:i/>
          <w:sz w:val="22"/>
          <w:szCs w:val="22"/>
        </w:rPr>
        <w:lastRenderedPageBreak/>
        <w:t>Приложение № 4.</w:t>
      </w:r>
      <w:r w:rsidR="00551887" w:rsidRPr="00503411">
        <w:rPr>
          <w:rFonts w:ascii="GHEA Grapalat" w:hAnsi="GHEA Grapalat"/>
          <w:b/>
          <w:i/>
          <w:sz w:val="22"/>
          <w:szCs w:val="22"/>
        </w:rPr>
        <w:t>2</w:t>
      </w:r>
    </w:p>
    <w:p w:rsidR="003D2FE2" w:rsidRPr="00302A3A" w:rsidRDefault="003D2FE2" w:rsidP="00302A3A">
      <w:pPr>
        <w:widowControl w:val="0"/>
        <w:spacing w:after="160"/>
        <w:contextualSpacing/>
        <w:jc w:val="right"/>
        <w:rPr>
          <w:rFonts w:ascii="GHEA Grapalat" w:hAnsi="GHEA Grapalat" w:cs="GHEA Grapalat"/>
          <w:b/>
          <w:i/>
          <w:sz w:val="22"/>
          <w:szCs w:val="22"/>
        </w:rPr>
      </w:pPr>
      <w:r w:rsidRPr="00302A3A">
        <w:rPr>
          <w:rFonts w:ascii="GHEA Grapalat" w:hAnsi="GHEA Grapalat"/>
          <w:b/>
          <w:i/>
          <w:sz w:val="22"/>
          <w:szCs w:val="22"/>
        </w:rPr>
        <w:t>к Приглашению на открытый конкурс</w:t>
      </w:r>
      <w:r w:rsidRPr="00302A3A">
        <w:rPr>
          <w:rFonts w:ascii="GHEA Grapalat" w:hAnsi="GHEA Grapalat" w:cs="GHEA Grapalat"/>
          <w:b/>
          <w:i/>
          <w:sz w:val="22"/>
          <w:szCs w:val="22"/>
        </w:rPr>
        <w:br/>
      </w:r>
      <w:r w:rsidRPr="00302A3A">
        <w:rPr>
          <w:rFonts w:ascii="GHEA Grapalat" w:hAnsi="GHEA Grapalat"/>
          <w:b/>
          <w:i/>
          <w:sz w:val="22"/>
          <w:szCs w:val="22"/>
        </w:rPr>
        <w:t xml:space="preserve">под кодом </w:t>
      </w:r>
      <w:r w:rsidR="00674D86" w:rsidRPr="00674D86">
        <w:rPr>
          <w:rFonts w:ascii="GHEA Grapalat" w:hAnsi="GHEA Grapalat"/>
          <w:b/>
          <w:i/>
          <w:sz w:val="22"/>
          <w:szCs w:val="22"/>
        </w:rPr>
        <w:t>ԱԳՆ-ԲՄԾՁԲ-23/01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0211F4">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0211F4">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6"/>
              <w:t>**</w:t>
            </w:r>
          </w:p>
        </w:tc>
      </w:tr>
    </w:tbl>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DD75C0" w:rsidRDefault="003D2FE2" w:rsidP="00DD75C0">
      <w:pPr>
        <w:widowControl w:val="0"/>
        <w:tabs>
          <w:tab w:val="left" w:pos="567"/>
        </w:tabs>
        <w:jc w:val="both"/>
        <w:rPr>
          <w:rFonts w:ascii="GHEA Grapalat" w:hAnsi="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DD75C0" w:rsidRPr="001C2725">
        <w:rPr>
          <w:rFonts w:ascii="GHEA Grapalat" w:hAnsi="GHEA Grapalat"/>
          <w:spacing w:val="-6"/>
          <w:sz w:val="22"/>
          <w:szCs w:val="22"/>
        </w:rPr>
        <w:t>Компания участвует в организованной Минестерство иностранных дел РА (далее — Заказчик) процедуре закупок под кодом ԱԳՆ-ԲՄԾՁԲ-2</w:t>
      </w:r>
      <w:r w:rsidR="00DD75C0">
        <w:rPr>
          <w:rFonts w:ascii="GHEA Grapalat" w:hAnsi="GHEA Grapalat"/>
          <w:spacing w:val="-6"/>
          <w:sz w:val="22"/>
          <w:szCs w:val="22"/>
        </w:rPr>
        <w:t>3</w:t>
      </w:r>
      <w:r w:rsidR="00DD75C0" w:rsidRPr="001C2725">
        <w:rPr>
          <w:rFonts w:ascii="GHEA Grapalat" w:hAnsi="GHEA Grapalat"/>
          <w:spacing w:val="-6"/>
          <w:sz w:val="22"/>
          <w:szCs w:val="22"/>
        </w:rPr>
        <w:t>/01</w:t>
      </w:r>
    </w:p>
    <w:p w:rsidR="003D2FE2" w:rsidRPr="00B138F3" w:rsidRDefault="003D2FE2" w:rsidP="00DD75C0">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w:t>
      </w:r>
      <w:r w:rsidRPr="00B138F3">
        <w:rPr>
          <w:rFonts w:ascii="GHEA Grapalat" w:hAnsi="GHEA Grapalat"/>
          <w:sz w:val="22"/>
          <w:szCs w:val="22"/>
        </w:rPr>
        <w:lastRenderedPageBreak/>
        <w:t>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0211F4" w:rsidRDefault="003D2FE2" w:rsidP="000211F4">
      <w:pPr>
        <w:widowControl w:val="0"/>
        <w:spacing w:after="160"/>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686472" w:rsidRPr="003A1A43" w:rsidRDefault="00686472" w:rsidP="00686472">
      <w:pPr>
        <w:widowControl w:val="0"/>
        <w:spacing w:after="160"/>
        <w:ind w:right="4250"/>
        <w:jc w:val="center"/>
        <w:rPr>
          <w:rFonts w:ascii="GHEA Grapalat" w:hAnsi="GHEA Grapalat"/>
          <w:sz w:val="22"/>
          <w:szCs w:val="22"/>
          <w:vertAlign w:val="superscript"/>
        </w:rPr>
      </w:pPr>
      <w:r w:rsidRPr="003A1A43">
        <w:rPr>
          <w:rFonts w:ascii="GHEA Grapalat" w:hAnsi="GHEA Grapalat"/>
          <w:sz w:val="22"/>
          <w:szCs w:val="22"/>
          <w:vertAlign w:val="superscript"/>
        </w:rPr>
        <w:t>банковский счет компании</w:t>
      </w:r>
    </w:p>
    <w:p w:rsidR="00686472" w:rsidRPr="003A1A43" w:rsidRDefault="00686472" w:rsidP="00686472">
      <w:pPr>
        <w:widowControl w:val="0"/>
        <w:jc w:val="both"/>
        <w:rPr>
          <w:rFonts w:ascii="GHEA Grapalat" w:hAnsi="GHEA Grapalat"/>
          <w:sz w:val="22"/>
          <w:szCs w:val="22"/>
        </w:rPr>
      </w:pPr>
    </w:p>
    <w:p w:rsidR="00686472" w:rsidRPr="003A1A43" w:rsidRDefault="00686472" w:rsidP="00686472">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rsidR="00686472" w:rsidRPr="00EF0787" w:rsidRDefault="00686472" w:rsidP="00686472">
      <w:pPr>
        <w:widowControl w:val="0"/>
        <w:spacing w:after="160"/>
        <w:ind w:right="4250"/>
        <w:jc w:val="center"/>
        <w:rPr>
          <w:rFonts w:ascii="GHEA Grapalat" w:hAnsi="GHEA Grapalat"/>
          <w:sz w:val="22"/>
          <w:szCs w:val="22"/>
          <w:vertAlign w:val="superscript"/>
        </w:rPr>
      </w:pPr>
      <w:r w:rsidRPr="003A1A43">
        <w:rPr>
          <w:rFonts w:ascii="GHEA Grapalat" w:hAnsi="GHEA Grapalat"/>
          <w:sz w:val="22"/>
          <w:szCs w:val="22"/>
          <w:vertAlign w:val="superscript"/>
        </w:rPr>
        <w:lastRenderedPageBreak/>
        <w:t>учетный номер налогоплательщика</w:t>
      </w:r>
      <w:r w:rsidR="00EF0787" w:rsidRPr="0038674A">
        <w:rPr>
          <w:rFonts w:ascii="GHEA Grapalat" w:hAnsi="GHEA Grapalat"/>
          <w:sz w:val="22"/>
          <w:szCs w:val="22"/>
          <w:vertAlign w:val="superscript"/>
        </w:rPr>
        <w:t xml:space="preserve"> </w:t>
      </w:r>
      <w:r w:rsidR="00EF0787">
        <w:rPr>
          <w:rFonts w:ascii="GHEA Grapalat" w:hAnsi="GHEA Grapalat"/>
          <w:sz w:val="22"/>
          <w:szCs w:val="22"/>
          <w:vertAlign w:val="superscript"/>
        </w:rPr>
        <w:t>компании</w:t>
      </w:r>
    </w:p>
    <w:p w:rsidR="00686472" w:rsidRPr="003A1A43" w:rsidRDefault="00686472" w:rsidP="00686472">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rsidR="00686472" w:rsidRPr="00B138F3" w:rsidRDefault="00DE4A78" w:rsidP="00686472">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 xml:space="preserve">имя, фамилия, подпись </w:t>
      </w:r>
      <w:r w:rsidR="00686472" w:rsidRPr="003A1A43">
        <w:rPr>
          <w:rFonts w:ascii="GHEA Grapalat" w:hAnsi="GHEA Grapalat"/>
          <w:sz w:val="22"/>
          <w:szCs w:val="22"/>
          <w:vertAlign w:val="superscript"/>
        </w:rPr>
        <w:t xml:space="preserve"> директора компании</w:t>
      </w:r>
    </w:p>
    <w:p w:rsidR="00686472" w:rsidRPr="00830700" w:rsidRDefault="00686472" w:rsidP="000211F4">
      <w:pPr>
        <w:widowControl w:val="0"/>
        <w:spacing w:after="160"/>
        <w:rPr>
          <w:rFonts w:ascii="GHEA Grapalat" w:hAnsi="GHEA Grapalat"/>
          <w:sz w:val="22"/>
          <w:szCs w:val="22"/>
          <w:vertAlign w:val="superscript"/>
        </w:rPr>
      </w:pPr>
    </w:p>
    <w:p w:rsidR="000211F4" w:rsidRPr="006F01C7" w:rsidRDefault="000211F4" w:rsidP="000211F4">
      <w:pPr>
        <w:widowControl w:val="0"/>
        <w:spacing w:after="160"/>
        <w:jc w:val="both"/>
        <w:rPr>
          <w:rFonts w:ascii="GHEA Grapalat" w:hAnsi="GHEA Grapalat"/>
          <w:sz w:val="22"/>
          <w:szCs w:val="22"/>
        </w:rPr>
      </w:pPr>
      <w:r w:rsidRPr="000211F4">
        <w:rPr>
          <w:rFonts w:ascii="GHEA Grapalat" w:hAnsi="GHEA Grapalat"/>
          <w:sz w:val="22"/>
          <w:szCs w:val="22"/>
        </w:rPr>
        <w:t xml:space="preserve"> </w:t>
      </w:r>
      <w:r w:rsidRPr="00B138F3">
        <w:rPr>
          <w:rFonts w:ascii="GHEA Grapalat" w:hAnsi="GHEA Grapalat"/>
          <w:sz w:val="22"/>
          <w:szCs w:val="22"/>
        </w:rPr>
        <w:t>М. П.</w:t>
      </w:r>
      <w:r w:rsidRPr="000211F4">
        <w:rPr>
          <w:rFonts w:ascii="GHEA Grapalat" w:hAnsi="GHEA Grapalat"/>
          <w:sz w:val="22"/>
          <w:szCs w:val="22"/>
        </w:rPr>
        <w:t xml:space="preserve"> </w:t>
      </w:r>
      <w:r w:rsidRPr="00B138F3">
        <w:rPr>
          <w:rFonts w:ascii="GHEA Grapalat" w:hAnsi="GHEA Grapalat"/>
          <w:sz w:val="22"/>
          <w:szCs w:val="22"/>
        </w:rPr>
        <w:t>День/месяц/год</w:t>
      </w:r>
    </w:p>
    <w:p w:rsidR="000211F4" w:rsidRPr="006F01C7" w:rsidRDefault="000211F4" w:rsidP="000211F4">
      <w:pPr>
        <w:widowControl w:val="0"/>
        <w:spacing w:after="160"/>
        <w:jc w:val="both"/>
        <w:rPr>
          <w:rFonts w:ascii="GHEA Grapalat" w:hAnsi="GHEA Grapalat"/>
          <w:sz w:val="22"/>
          <w:szCs w:val="22"/>
        </w:rPr>
      </w:pPr>
    </w:p>
    <w:p w:rsidR="000211F4" w:rsidRPr="006F01C7" w:rsidRDefault="000211F4" w:rsidP="000211F4">
      <w:pPr>
        <w:widowControl w:val="0"/>
        <w:spacing w:after="160"/>
        <w:jc w:val="both"/>
        <w:rPr>
          <w:rFonts w:ascii="GHEA Grapalat" w:hAnsi="GHEA Grapalat"/>
          <w:sz w:val="22"/>
          <w:szCs w:val="22"/>
        </w:rPr>
      </w:pPr>
    </w:p>
    <w:p w:rsidR="000211F4" w:rsidRPr="00B138F3" w:rsidRDefault="000211F4" w:rsidP="000211F4">
      <w:pPr>
        <w:widowControl w:val="0"/>
        <w:spacing w:after="160"/>
        <w:rPr>
          <w:rFonts w:ascii="GHEA Grapalat" w:hAnsi="GHEA Grapalat"/>
          <w:sz w:val="22"/>
          <w:szCs w:val="22"/>
        </w:rPr>
      </w:pPr>
    </w:p>
    <w:p w:rsidR="003D2FE2" w:rsidRPr="00B138F3" w:rsidRDefault="003D2FE2" w:rsidP="003D2FE2">
      <w:pPr>
        <w:widowControl w:val="0"/>
        <w:spacing w:after="160"/>
        <w:ind w:right="4250"/>
        <w:jc w:val="center"/>
        <w:rPr>
          <w:rFonts w:ascii="GHEA Grapalat" w:hAnsi="GHEA Grapalat"/>
          <w:sz w:val="22"/>
          <w:szCs w:val="22"/>
          <w:vertAlign w:val="superscript"/>
        </w:rPr>
      </w:pPr>
    </w:p>
    <w:p w:rsidR="003D2FE2" w:rsidRPr="000211F4" w:rsidRDefault="003D2FE2" w:rsidP="003D2FE2">
      <w:pPr>
        <w:widowControl w:val="0"/>
        <w:spacing w:after="160"/>
        <w:jc w:val="right"/>
        <w:rPr>
          <w:rFonts w:ascii="GHEA Grapalat" w:hAnsi="GHEA Grapalat"/>
          <w:sz w:val="22"/>
          <w:szCs w:val="22"/>
        </w:rPr>
      </w:pPr>
    </w:p>
    <w:p w:rsidR="000211F4" w:rsidRPr="000211F4" w:rsidRDefault="000211F4"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DD75C0">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w:t>
            </w:r>
            <w:r w:rsidR="00DD75C0">
              <w:rPr>
                <w:rFonts w:ascii="GHEA Grapalat" w:hAnsi="GHEA Grapalat"/>
              </w:rPr>
              <w:t xml:space="preserve"> бенефициара</w:t>
            </w:r>
            <w:r w:rsidR="00DD75C0">
              <w:t xml:space="preserve"> </w:t>
            </w:r>
            <w:r w:rsidR="00DD75C0" w:rsidRPr="00DD75C0">
              <w:rPr>
                <w:rFonts w:ascii="GHEA Grapalat" w:hAnsi="GHEA Grapalat"/>
              </w:rPr>
              <w:t>Минестерство иностранных дел РА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041084" w:rsidRPr="00041084">
              <w:rPr>
                <w:rFonts w:ascii="GHEA Grapalat" w:hAnsi="GHEA Grapalat"/>
              </w:rPr>
              <w:t>02527728</w:t>
            </w:r>
          </w:p>
        </w:tc>
      </w:tr>
      <w:tr w:rsidR="00E752B6"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04108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 xml:space="preserve">Обслуживающая бенефициара Финансовая организация </w:t>
            </w:r>
          </w:p>
        </w:tc>
      </w:tr>
      <w:tr w:rsidR="00E752B6"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041084">
              <w:rPr>
                <w:rFonts w:ascii="GHEA Grapalat" w:hAnsi="GHEA Grapalat"/>
              </w:rPr>
              <w:t xml:space="preserve"> </w:t>
            </w:r>
            <w:r w:rsidR="00041084" w:rsidRPr="00041084">
              <w:rPr>
                <w:rFonts w:ascii="GHEA Grapalat" w:hAnsi="GHEA Grapalat"/>
              </w:rPr>
              <w:t>900008000664</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566D4F">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566D4F">
              <w:rPr>
                <w:rFonts w:ascii="GHEA Grapalat" w:hAnsi="GHEA Grapalat"/>
              </w:rPr>
              <w:t>квалификации</w:t>
            </w:r>
            <w:r w:rsidRPr="00B138F3">
              <w:rPr>
                <w:rFonts w:ascii="GHEA Grapalat" w:hAnsi="GHEA Grapalat"/>
              </w:rPr>
              <w:t>)</w:t>
            </w:r>
          </w:p>
        </w:tc>
      </w:tr>
      <w:tr w:rsidR="00E752B6" w:rsidRPr="00B138F3" w:rsidTr="00BF1257">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BF125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jc w:val="right"/>
              <w:rPr>
                <w:rFonts w:ascii="GHEA Grapalat" w:hAnsi="GHEA Grapalat" w:cs="Tahoma"/>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BF1257">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BF125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BF125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Arial"/>
              </w:rPr>
            </w:pP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BF125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A337D">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sidR="003A337D">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41084" w:rsidRDefault="00041084" w:rsidP="00235549">
      <w:pPr>
        <w:widowControl w:val="0"/>
        <w:spacing w:after="160"/>
        <w:ind w:firstLine="567"/>
        <w:jc w:val="right"/>
        <w:rPr>
          <w:rFonts w:ascii="GHEA Grapalat" w:hAnsi="GHEA Grapalat"/>
          <w:b/>
        </w:rPr>
      </w:pPr>
    </w:p>
    <w:p w:rsidR="00041084" w:rsidRDefault="00041084" w:rsidP="00235549">
      <w:pPr>
        <w:widowControl w:val="0"/>
        <w:spacing w:after="160"/>
        <w:ind w:firstLine="567"/>
        <w:jc w:val="right"/>
        <w:rPr>
          <w:rFonts w:ascii="GHEA Grapalat" w:hAnsi="GHEA Grapalat"/>
          <w:b/>
        </w:rPr>
      </w:pPr>
    </w:p>
    <w:p w:rsidR="00041084" w:rsidRDefault="00041084" w:rsidP="00235549">
      <w:pPr>
        <w:widowControl w:val="0"/>
        <w:spacing w:after="160"/>
        <w:ind w:firstLine="567"/>
        <w:jc w:val="right"/>
        <w:rPr>
          <w:rFonts w:ascii="GHEA Grapalat" w:hAnsi="GHEA Grapalat"/>
          <w:b/>
        </w:rPr>
      </w:pPr>
    </w:p>
    <w:p w:rsidR="00041084" w:rsidRDefault="00041084" w:rsidP="00235549">
      <w:pPr>
        <w:widowControl w:val="0"/>
        <w:spacing w:after="160"/>
        <w:ind w:firstLine="567"/>
        <w:jc w:val="right"/>
        <w:rPr>
          <w:rFonts w:ascii="GHEA Grapalat" w:hAnsi="GHEA Grapalat"/>
          <w:b/>
        </w:rPr>
      </w:pPr>
    </w:p>
    <w:p w:rsidR="00041084" w:rsidRDefault="00041084" w:rsidP="00235549">
      <w:pPr>
        <w:widowControl w:val="0"/>
        <w:spacing w:after="160"/>
        <w:ind w:firstLine="567"/>
        <w:jc w:val="right"/>
        <w:rPr>
          <w:rFonts w:ascii="GHEA Grapalat" w:hAnsi="GHEA Grapalat"/>
          <w:b/>
        </w:rPr>
      </w:pPr>
    </w:p>
    <w:p w:rsidR="00041084" w:rsidRDefault="00041084" w:rsidP="00235549">
      <w:pPr>
        <w:widowControl w:val="0"/>
        <w:spacing w:after="160"/>
        <w:ind w:firstLine="567"/>
        <w:jc w:val="right"/>
        <w:rPr>
          <w:rFonts w:ascii="GHEA Grapalat" w:hAnsi="GHEA Grapalat"/>
          <w:b/>
        </w:rPr>
      </w:pPr>
    </w:p>
    <w:p w:rsidR="00041084" w:rsidRDefault="00041084" w:rsidP="00235549">
      <w:pPr>
        <w:widowControl w:val="0"/>
        <w:spacing w:after="160"/>
        <w:ind w:firstLine="567"/>
        <w:jc w:val="right"/>
        <w:rPr>
          <w:rFonts w:ascii="GHEA Grapalat" w:hAnsi="GHEA Grapalat"/>
          <w:b/>
        </w:rPr>
      </w:pPr>
    </w:p>
    <w:p w:rsidR="00041084" w:rsidRDefault="00041084" w:rsidP="00235549">
      <w:pPr>
        <w:widowControl w:val="0"/>
        <w:spacing w:after="160"/>
        <w:ind w:firstLine="567"/>
        <w:jc w:val="right"/>
        <w:rPr>
          <w:rFonts w:ascii="GHEA Grapalat" w:hAnsi="GHEA Grapalat"/>
          <w:b/>
        </w:rPr>
      </w:pPr>
    </w:p>
    <w:p w:rsidR="00041084" w:rsidRDefault="00041084" w:rsidP="00235549">
      <w:pPr>
        <w:widowControl w:val="0"/>
        <w:spacing w:after="160"/>
        <w:ind w:firstLine="567"/>
        <w:jc w:val="right"/>
        <w:rPr>
          <w:rFonts w:ascii="GHEA Grapalat" w:hAnsi="GHEA Grapalat"/>
          <w:b/>
        </w:rPr>
      </w:pPr>
    </w:p>
    <w:p w:rsidR="00041084" w:rsidRDefault="00041084" w:rsidP="00235549">
      <w:pPr>
        <w:widowControl w:val="0"/>
        <w:spacing w:after="160"/>
        <w:ind w:firstLine="567"/>
        <w:jc w:val="right"/>
        <w:rPr>
          <w:rFonts w:ascii="GHEA Grapalat" w:hAnsi="GHEA Grapalat"/>
          <w:b/>
        </w:rPr>
      </w:pPr>
    </w:p>
    <w:p w:rsidR="00041084" w:rsidRDefault="00041084" w:rsidP="00235549">
      <w:pPr>
        <w:widowControl w:val="0"/>
        <w:spacing w:after="160"/>
        <w:ind w:firstLine="567"/>
        <w:jc w:val="right"/>
        <w:rPr>
          <w:rFonts w:ascii="GHEA Grapalat" w:hAnsi="GHEA Grapalat"/>
          <w:b/>
        </w:rPr>
      </w:pPr>
    </w:p>
    <w:p w:rsidR="00041084" w:rsidRDefault="00041084" w:rsidP="00235549">
      <w:pPr>
        <w:widowControl w:val="0"/>
        <w:spacing w:after="160"/>
        <w:ind w:firstLine="567"/>
        <w:jc w:val="right"/>
        <w:rPr>
          <w:rFonts w:ascii="GHEA Grapalat" w:hAnsi="GHEA Grapalat"/>
          <w:b/>
        </w:rPr>
      </w:pPr>
    </w:p>
    <w:p w:rsidR="00041084" w:rsidRDefault="00041084" w:rsidP="00235549">
      <w:pPr>
        <w:widowControl w:val="0"/>
        <w:spacing w:after="160"/>
        <w:ind w:firstLine="567"/>
        <w:jc w:val="right"/>
        <w:rPr>
          <w:rFonts w:ascii="GHEA Grapalat" w:hAnsi="GHEA Grapalat"/>
          <w:b/>
        </w:rPr>
      </w:pPr>
    </w:p>
    <w:p w:rsidR="00041084" w:rsidRDefault="00041084" w:rsidP="00235549">
      <w:pPr>
        <w:widowControl w:val="0"/>
        <w:spacing w:after="160"/>
        <w:ind w:firstLine="567"/>
        <w:jc w:val="right"/>
        <w:rPr>
          <w:rFonts w:ascii="GHEA Grapalat" w:hAnsi="GHEA Grapalat"/>
          <w:b/>
        </w:rPr>
      </w:pPr>
    </w:p>
    <w:p w:rsidR="00041084" w:rsidRDefault="00041084" w:rsidP="00235549">
      <w:pPr>
        <w:widowControl w:val="0"/>
        <w:spacing w:after="160"/>
        <w:ind w:firstLine="567"/>
        <w:jc w:val="right"/>
        <w:rPr>
          <w:rFonts w:ascii="GHEA Grapalat" w:hAnsi="GHEA Grapalat"/>
          <w:b/>
        </w:rPr>
      </w:pPr>
    </w:p>
    <w:p w:rsidR="00041084" w:rsidRDefault="00041084" w:rsidP="00235549">
      <w:pPr>
        <w:widowControl w:val="0"/>
        <w:spacing w:after="160"/>
        <w:ind w:firstLine="567"/>
        <w:jc w:val="right"/>
        <w:rPr>
          <w:rFonts w:ascii="GHEA Grapalat" w:hAnsi="GHEA Grapalat"/>
          <w:b/>
        </w:rPr>
      </w:pPr>
    </w:p>
    <w:p w:rsidR="00041084" w:rsidRDefault="00041084" w:rsidP="00235549">
      <w:pPr>
        <w:widowControl w:val="0"/>
        <w:spacing w:after="160"/>
        <w:ind w:firstLine="567"/>
        <w:jc w:val="right"/>
        <w:rPr>
          <w:rFonts w:ascii="GHEA Grapalat" w:hAnsi="GHEA Grapalat"/>
          <w:b/>
        </w:rPr>
      </w:pPr>
    </w:p>
    <w:p w:rsidR="00041084" w:rsidRDefault="00041084" w:rsidP="00235549">
      <w:pPr>
        <w:widowControl w:val="0"/>
        <w:spacing w:after="160"/>
        <w:ind w:firstLine="567"/>
        <w:jc w:val="right"/>
        <w:rPr>
          <w:rFonts w:ascii="GHEA Grapalat" w:hAnsi="GHEA Grapalat"/>
          <w:b/>
        </w:rPr>
      </w:pPr>
    </w:p>
    <w:p w:rsidR="00041084" w:rsidRDefault="00041084" w:rsidP="00235549">
      <w:pPr>
        <w:widowControl w:val="0"/>
        <w:spacing w:after="160"/>
        <w:ind w:firstLine="567"/>
        <w:jc w:val="right"/>
        <w:rPr>
          <w:rFonts w:ascii="GHEA Grapalat" w:hAnsi="GHEA Grapalat"/>
          <w:b/>
        </w:rPr>
      </w:pPr>
    </w:p>
    <w:p w:rsidR="00041084" w:rsidRDefault="00041084" w:rsidP="00235549">
      <w:pPr>
        <w:widowControl w:val="0"/>
        <w:spacing w:after="160"/>
        <w:ind w:firstLine="567"/>
        <w:jc w:val="right"/>
        <w:rPr>
          <w:rFonts w:ascii="GHEA Grapalat" w:hAnsi="GHEA Grapalat"/>
          <w:b/>
        </w:rPr>
      </w:pPr>
    </w:p>
    <w:p w:rsidR="00041084" w:rsidRDefault="00041084" w:rsidP="00235549">
      <w:pPr>
        <w:widowControl w:val="0"/>
        <w:spacing w:after="160"/>
        <w:ind w:firstLine="567"/>
        <w:jc w:val="right"/>
        <w:rPr>
          <w:rFonts w:ascii="GHEA Grapalat" w:hAnsi="GHEA Grapalat"/>
          <w:b/>
        </w:rPr>
      </w:pPr>
    </w:p>
    <w:p w:rsidR="00041084" w:rsidRDefault="00041084" w:rsidP="00235549">
      <w:pPr>
        <w:widowControl w:val="0"/>
        <w:spacing w:after="160"/>
        <w:ind w:firstLine="567"/>
        <w:jc w:val="right"/>
        <w:rPr>
          <w:rFonts w:ascii="GHEA Grapalat" w:hAnsi="GHEA Grapalat"/>
          <w:b/>
        </w:rPr>
      </w:pPr>
    </w:p>
    <w:p w:rsidR="00041084" w:rsidRDefault="00041084" w:rsidP="00235549">
      <w:pPr>
        <w:widowControl w:val="0"/>
        <w:spacing w:after="160"/>
        <w:ind w:firstLine="567"/>
        <w:jc w:val="right"/>
        <w:rPr>
          <w:rFonts w:ascii="GHEA Grapalat" w:hAnsi="GHEA Grapalat"/>
          <w:b/>
        </w:rPr>
      </w:pPr>
    </w:p>
    <w:p w:rsidR="00041084" w:rsidRDefault="00041084" w:rsidP="00235549">
      <w:pPr>
        <w:widowControl w:val="0"/>
        <w:spacing w:after="160"/>
        <w:ind w:firstLine="567"/>
        <w:jc w:val="right"/>
        <w:rPr>
          <w:rFonts w:ascii="GHEA Grapalat" w:hAnsi="GHEA Grapalat"/>
          <w:b/>
        </w:rPr>
      </w:pPr>
    </w:p>
    <w:p w:rsidR="00041084" w:rsidRDefault="00041084"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041084" w:rsidRPr="00041084">
        <w:rPr>
          <w:rFonts w:ascii="GHEA Grapalat" w:hAnsi="GHEA Grapalat"/>
          <w:b/>
          <w:sz w:val="24"/>
          <w:szCs w:val="24"/>
        </w:rPr>
        <w:t>ԱԳՆ-ԲՄԾՁԲ-2</w:t>
      </w:r>
      <w:r w:rsidR="00041084">
        <w:rPr>
          <w:rFonts w:ascii="GHEA Grapalat" w:hAnsi="GHEA Grapalat"/>
          <w:b/>
          <w:sz w:val="24"/>
          <w:szCs w:val="24"/>
        </w:rPr>
        <w:t>3</w:t>
      </w:r>
      <w:r w:rsidR="00041084" w:rsidRPr="00041084">
        <w:rPr>
          <w:rFonts w:ascii="GHEA Grapalat" w:hAnsi="GHEA Grapalat"/>
          <w:b/>
          <w:sz w:val="24"/>
          <w:szCs w:val="24"/>
        </w:rPr>
        <w:t>/01</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sz w:val="18"/>
          <w:szCs w:val="18"/>
        </w:rPr>
        <w:t>номер заключаемого договара</w:t>
      </w:r>
    </w:p>
    <w:p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p>
    <w:p w:rsidR="00ED3432" w:rsidRPr="00200B3B" w:rsidRDefault="00ED3432"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 xml:space="preserve">и  действует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в</w:t>
      </w:r>
      <w:r w:rsidRPr="00200B3B">
        <w:rPr>
          <w:rFonts w:ascii="GHEA Grapalat" w:hAnsi="GHEA Grapalat"/>
        </w:rPr>
        <w:t>ключительно</w:t>
      </w:r>
      <w:r w:rsidRPr="00200B3B">
        <w:rPr>
          <w:rFonts w:ascii="GHEA Grapalat" w:eastAsiaTheme="minorHAnsi" w:hAnsi="GHEA Grapalat" w:cstheme="minorBidi"/>
        </w:rPr>
        <w:t xml:space="preserve">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девяностого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рабочего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дня</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следующего за днем </w:t>
      </w:r>
    </w:p>
    <w:p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 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w:t>
      </w:r>
      <w:r w:rsidRPr="00200B3B">
        <w:rPr>
          <w:rFonts w:ascii="GHEA Grapalat" w:eastAsiaTheme="minorHAnsi" w:hAnsi="GHEA Grapalat" w:cstheme="minorBidi"/>
        </w:rPr>
        <w:lastRenderedPageBreak/>
        <w:t xml:space="preserve">организованной с целью заключения договора упомянутого в пункте 1 настоящей гарантии. </w:t>
      </w:r>
    </w:p>
    <w:p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5F68FA" w:rsidRDefault="005F68FA">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041084" w:rsidRPr="00041084">
        <w:rPr>
          <w:rFonts w:ascii="GHEA Grapalat" w:hAnsi="GHEA Grapalat"/>
          <w:i/>
        </w:rPr>
        <w:t>ԱԳՆ-ԲՄԾՁԲ-2</w:t>
      </w:r>
      <w:r w:rsidR="000451FC">
        <w:rPr>
          <w:rFonts w:ascii="GHEA Grapalat" w:hAnsi="GHEA Grapalat"/>
          <w:i/>
        </w:rPr>
        <w:t>3</w:t>
      </w:r>
      <w:r w:rsidR="00041084" w:rsidRPr="00041084">
        <w:rPr>
          <w:rFonts w:ascii="GHEA Grapalat" w:hAnsi="GHEA Grapalat"/>
          <w:i/>
        </w:rPr>
        <w:t>/01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41084" w:rsidRDefault="000A214C" w:rsidP="00041084">
      <w:pPr>
        <w:widowControl w:val="0"/>
        <w:tabs>
          <w:tab w:val="left" w:pos="567"/>
        </w:tabs>
        <w:jc w:val="both"/>
        <w:rPr>
          <w:rFonts w:ascii="GHEA Grapalat" w:hAnsi="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041084" w:rsidRPr="00041084">
        <w:rPr>
          <w:rFonts w:ascii="GHEA Grapalat" w:hAnsi="GHEA Grapalat"/>
          <w:spacing w:val="-6"/>
        </w:rPr>
        <w:t>Компания участвует в организованной Минестерство иностранных дел РА (далее — Заказчик) процедуре закупок под кодом ԱԳՆ-ԲՄԾՁԲ-2</w:t>
      </w:r>
      <w:r w:rsidR="00041084">
        <w:rPr>
          <w:rFonts w:ascii="GHEA Grapalat" w:hAnsi="GHEA Grapalat"/>
          <w:spacing w:val="-6"/>
        </w:rPr>
        <w:t>3</w:t>
      </w:r>
      <w:r w:rsidR="00041084" w:rsidRPr="00041084">
        <w:rPr>
          <w:rFonts w:ascii="GHEA Grapalat" w:hAnsi="GHEA Grapalat"/>
          <w:spacing w:val="-6"/>
        </w:rPr>
        <w:t>/01</w:t>
      </w:r>
    </w:p>
    <w:p w:rsidR="000A214C" w:rsidRPr="00B138F3" w:rsidRDefault="000A214C" w:rsidP="00041084">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2909B4" w:rsidRPr="00A93341" w:rsidRDefault="000A214C" w:rsidP="002909B4">
      <w:pPr>
        <w:widowControl w:val="0"/>
        <w:tabs>
          <w:tab w:val="left" w:pos="1134"/>
        </w:tabs>
        <w:spacing w:after="160"/>
        <w:ind w:firstLine="567"/>
        <w:jc w:val="both"/>
        <w:rPr>
          <w:rFonts w:ascii="GHEA Grapalat" w:hAnsi="GHEA Grapalat"/>
          <w:lang w:val="hy-AM"/>
        </w:rPr>
      </w:pPr>
      <w:r w:rsidRPr="00A93341">
        <w:rPr>
          <w:rFonts w:ascii="GHEA Grapalat" w:hAnsi="GHEA Grapalat"/>
        </w:rPr>
        <w:t>2.1.</w:t>
      </w:r>
      <w:r w:rsidRPr="00A9334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2909B4" w:rsidRPr="00A93341">
        <w:rPr>
          <w:rFonts w:ascii="GHEA Grapalat" w:hAnsi="GHEA Grapalat"/>
        </w:rPr>
        <w:t xml:space="preserve">до двадцатого рабочего дня, </w:t>
      </w:r>
      <w:r w:rsidR="004D31CE" w:rsidRPr="00CF4C91">
        <w:rPr>
          <w:rFonts w:ascii="GHEA Grapalat" w:hAnsi="GHEA Grapalat"/>
        </w:rPr>
        <w:t xml:space="preserve">следующего за последним днем полного выполнения взятых </w:t>
      </w:r>
      <w:r w:rsidR="004D31CE" w:rsidRPr="00695645">
        <w:rPr>
          <w:rFonts w:ascii="GHEA Grapalat" w:hAnsi="GHEA Grapalat"/>
        </w:rPr>
        <w:t>К</w:t>
      </w:r>
      <w:r w:rsidR="004D31CE" w:rsidRPr="00CF4C91">
        <w:rPr>
          <w:rFonts w:ascii="GHEA Grapalat" w:hAnsi="GHEA Grapalat"/>
        </w:rPr>
        <w:t>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A93341">
        <w:rPr>
          <w:rFonts w:ascii="GHEA Grapalat" w:hAnsi="GHEA Grapalat"/>
        </w:rPr>
        <w:t>2.2.</w:t>
      </w:r>
      <w:r w:rsidRPr="00A93341">
        <w:rPr>
          <w:rFonts w:ascii="GHEA Grapalat" w:hAnsi="GHEA Grapalat"/>
        </w:rPr>
        <w:tab/>
        <w:t>Представив настоящее Соглашение и прилагаемое Требование</w:t>
      </w:r>
      <w:r w:rsidRPr="00B138F3">
        <w:rPr>
          <w:rFonts w:ascii="GHEA Grapalat" w:hAnsi="GHEA Grapalat"/>
        </w:rPr>
        <w:t xml:space="preserve">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недостижения согласия споры разрешаются в </w:t>
      </w:r>
      <w:r w:rsidRPr="00B138F3">
        <w:rPr>
          <w:rFonts w:ascii="GHEA Grapalat" w:hAnsi="GHEA Grapalat"/>
        </w:rPr>
        <w:lastRenderedPageBreak/>
        <w:t>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04108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w:t>
            </w:r>
            <w:r w:rsidR="00041084">
              <w:rPr>
                <w:rFonts w:ascii="GHEA Grapalat" w:hAnsi="GHEA Grapalat"/>
              </w:rPr>
              <w:t xml:space="preserve"> бенефициара</w:t>
            </w:r>
            <w:r w:rsidR="00041084">
              <w:t xml:space="preserve"> </w:t>
            </w:r>
            <w:r w:rsidR="00041084" w:rsidRPr="00041084">
              <w:rPr>
                <w:rFonts w:ascii="GHEA Grapalat" w:hAnsi="GHEA Grapalat"/>
              </w:rPr>
              <w:t>Минестерство иностранных дел РА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041084" w:rsidRPr="00041084">
              <w:rPr>
                <w:rFonts w:ascii="GHEA Grapalat" w:hAnsi="GHEA Grapalat"/>
              </w:rPr>
              <w:t>0252772</w:t>
            </w:r>
            <w:r w:rsidR="00041084">
              <w:rPr>
                <w:rFonts w:ascii="GHEA Grapalat" w:hAnsi="GHEA Grapalat"/>
              </w:rPr>
              <w:t>8</w:t>
            </w:r>
          </w:p>
        </w:tc>
      </w:tr>
      <w:tr w:rsidR="00E752B6"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0451FC" w:rsidRPr="000451FC">
              <w:rPr>
                <w:rFonts w:ascii="GHEA Grapalat" w:hAnsi="GHEA Grapalat"/>
              </w:rPr>
              <w:t>900005000758</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BF1257">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BF125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jc w:val="right"/>
              <w:rPr>
                <w:rFonts w:ascii="GHEA Grapalat" w:hAnsi="GHEA Grapalat" w:cs="Tahoma"/>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BF1257">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BF125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BF125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Arial"/>
              </w:rPr>
            </w:pP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BF125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52091F" w:rsidRDefault="0052091F" w:rsidP="00F42158">
      <w:pPr>
        <w:widowControl w:val="0"/>
        <w:spacing w:after="160"/>
        <w:ind w:firstLine="567"/>
        <w:jc w:val="right"/>
        <w:rPr>
          <w:rFonts w:ascii="GHEA Grapalat" w:hAnsi="GHEA Grapalat"/>
          <w:b/>
        </w:rPr>
      </w:pPr>
    </w:p>
    <w:p w:rsidR="0052091F" w:rsidRDefault="0052091F" w:rsidP="00F42158">
      <w:pPr>
        <w:widowControl w:val="0"/>
        <w:spacing w:after="160"/>
        <w:ind w:firstLine="567"/>
        <w:jc w:val="right"/>
        <w:rPr>
          <w:rFonts w:ascii="GHEA Grapalat" w:hAnsi="GHEA Grapalat"/>
          <w:b/>
        </w:rPr>
      </w:pPr>
    </w:p>
    <w:p w:rsidR="0052091F" w:rsidRDefault="0052091F" w:rsidP="00F42158">
      <w:pPr>
        <w:widowControl w:val="0"/>
        <w:spacing w:after="160"/>
        <w:ind w:firstLine="567"/>
        <w:jc w:val="right"/>
        <w:rPr>
          <w:rFonts w:ascii="GHEA Grapalat" w:hAnsi="GHEA Grapalat"/>
          <w:b/>
        </w:rPr>
      </w:pPr>
    </w:p>
    <w:p w:rsidR="0052091F" w:rsidRDefault="0052091F" w:rsidP="00F42158">
      <w:pPr>
        <w:widowControl w:val="0"/>
        <w:spacing w:after="160"/>
        <w:ind w:firstLine="567"/>
        <w:jc w:val="right"/>
        <w:rPr>
          <w:rFonts w:ascii="GHEA Grapalat" w:hAnsi="GHEA Grapalat"/>
          <w:b/>
        </w:rPr>
      </w:pPr>
    </w:p>
    <w:p w:rsidR="0052091F" w:rsidRDefault="0052091F" w:rsidP="00F42158">
      <w:pPr>
        <w:widowControl w:val="0"/>
        <w:spacing w:after="160"/>
        <w:ind w:firstLine="567"/>
        <w:jc w:val="right"/>
        <w:rPr>
          <w:rFonts w:ascii="GHEA Grapalat" w:hAnsi="GHEA Grapalat"/>
          <w:b/>
        </w:rPr>
      </w:pPr>
    </w:p>
    <w:p w:rsidR="0052091F" w:rsidRDefault="0052091F" w:rsidP="00F42158">
      <w:pPr>
        <w:widowControl w:val="0"/>
        <w:spacing w:after="160"/>
        <w:ind w:firstLine="567"/>
        <w:jc w:val="right"/>
        <w:rPr>
          <w:rFonts w:ascii="GHEA Grapalat" w:hAnsi="GHEA Grapalat"/>
          <w:b/>
        </w:rPr>
      </w:pPr>
    </w:p>
    <w:p w:rsidR="0052091F" w:rsidRDefault="0052091F" w:rsidP="00F42158">
      <w:pPr>
        <w:widowControl w:val="0"/>
        <w:spacing w:after="160"/>
        <w:ind w:firstLine="567"/>
        <w:jc w:val="right"/>
        <w:rPr>
          <w:rFonts w:ascii="GHEA Grapalat" w:hAnsi="GHEA Grapalat"/>
          <w:b/>
        </w:rPr>
      </w:pPr>
    </w:p>
    <w:p w:rsidR="0052091F" w:rsidRDefault="0052091F" w:rsidP="00F42158">
      <w:pPr>
        <w:widowControl w:val="0"/>
        <w:spacing w:after="160"/>
        <w:ind w:firstLine="567"/>
        <w:jc w:val="right"/>
        <w:rPr>
          <w:rFonts w:ascii="GHEA Grapalat" w:hAnsi="GHEA Grapalat"/>
          <w:b/>
        </w:rPr>
      </w:pPr>
    </w:p>
    <w:p w:rsidR="0052091F" w:rsidRDefault="0052091F" w:rsidP="00F42158">
      <w:pPr>
        <w:widowControl w:val="0"/>
        <w:spacing w:after="160"/>
        <w:ind w:firstLine="567"/>
        <w:jc w:val="right"/>
        <w:rPr>
          <w:rFonts w:ascii="GHEA Grapalat" w:hAnsi="GHEA Grapalat"/>
          <w:b/>
        </w:rPr>
      </w:pPr>
    </w:p>
    <w:p w:rsidR="0052091F" w:rsidRDefault="0052091F" w:rsidP="00F42158">
      <w:pPr>
        <w:widowControl w:val="0"/>
        <w:spacing w:after="160"/>
        <w:ind w:firstLine="567"/>
        <w:jc w:val="right"/>
        <w:rPr>
          <w:rFonts w:ascii="GHEA Grapalat" w:hAnsi="GHEA Grapalat"/>
          <w:b/>
        </w:rPr>
      </w:pPr>
    </w:p>
    <w:p w:rsidR="0052091F" w:rsidRDefault="0052091F" w:rsidP="00F42158">
      <w:pPr>
        <w:widowControl w:val="0"/>
        <w:spacing w:after="160"/>
        <w:ind w:firstLine="567"/>
        <w:jc w:val="right"/>
        <w:rPr>
          <w:rFonts w:ascii="GHEA Grapalat" w:hAnsi="GHEA Grapalat"/>
          <w:b/>
        </w:rPr>
      </w:pPr>
    </w:p>
    <w:p w:rsidR="0052091F" w:rsidRDefault="0052091F" w:rsidP="00F42158">
      <w:pPr>
        <w:widowControl w:val="0"/>
        <w:spacing w:after="160"/>
        <w:ind w:firstLine="567"/>
        <w:jc w:val="right"/>
        <w:rPr>
          <w:rFonts w:ascii="GHEA Grapalat" w:hAnsi="GHEA Grapalat"/>
          <w:b/>
        </w:rPr>
      </w:pPr>
    </w:p>
    <w:p w:rsidR="0052091F" w:rsidRDefault="0052091F" w:rsidP="00F42158">
      <w:pPr>
        <w:widowControl w:val="0"/>
        <w:spacing w:after="160"/>
        <w:ind w:firstLine="567"/>
        <w:jc w:val="right"/>
        <w:rPr>
          <w:rFonts w:ascii="GHEA Grapalat" w:hAnsi="GHEA Grapalat"/>
          <w:b/>
        </w:rPr>
      </w:pPr>
    </w:p>
    <w:p w:rsidR="0052091F" w:rsidRDefault="0052091F" w:rsidP="00F42158">
      <w:pPr>
        <w:widowControl w:val="0"/>
        <w:spacing w:after="160"/>
        <w:ind w:firstLine="567"/>
        <w:jc w:val="right"/>
        <w:rPr>
          <w:rFonts w:ascii="GHEA Grapalat" w:hAnsi="GHEA Grapalat"/>
          <w:b/>
        </w:rPr>
      </w:pPr>
    </w:p>
    <w:p w:rsidR="0052091F" w:rsidRDefault="0052091F" w:rsidP="00F42158">
      <w:pPr>
        <w:widowControl w:val="0"/>
        <w:spacing w:after="160"/>
        <w:ind w:firstLine="567"/>
        <w:jc w:val="right"/>
        <w:rPr>
          <w:rFonts w:ascii="GHEA Grapalat" w:hAnsi="GHEA Grapalat"/>
          <w:b/>
        </w:rPr>
      </w:pPr>
    </w:p>
    <w:p w:rsidR="0052091F" w:rsidRDefault="0052091F" w:rsidP="00F42158">
      <w:pPr>
        <w:widowControl w:val="0"/>
        <w:spacing w:after="160"/>
        <w:ind w:firstLine="567"/>
        <w:jc w:val="right"/>
        <w:rPr>
          <w:rFonts w:ascii="GHEA Grapalat" w:hAnsi="GHEA Grapalat"/>
          <w:b/>
        </w:rPr>
      </w:pPr>
    </w:p>
    <w:p w:rsidR="0052091F" w:rsidRDefault="0052091F" w:rsidP="00F42158">
      <w:pPr>
        <w:widowControl w:val="0"/>
        <w:spacing w:after="160"/>
        <w:ind w:firstLine="567"/>
        <w:jc w:val="right"/>
        <w:rPr>
          <w:rFonts w:ascii="GHEA Grapalat" w:hAnsi="GHEA Grapalat"/>
          <w:b/>
        </w:rPr>
      </w:pPr>
    </w:p>
    <w:p w:rsidR="0052091F" w:rsidRDefault="0052091F" w:rsidP="00F42158">
      <w:pPr>
        <w:widowControl w:val="0"/>
        <w:spacing w:after="160"/>
        <w:ind w:firstLine="567"/>
        <w:jc w:val="right"/>
        <w:rPr>
          <w:rFonts w:ascii="GHEA Grapalat" w:hAnsi="GHEA Grapalat"/>
          <w:b/>
        </w:rPr>
      </w:pPr>
    </w:p>
    <w:p w:rsidR="0052091F" w:rsidRDefault="0052091F" w:rsidP="00F42158">
      <w:pPr>
        <w:widowControl w:val="0"/>
        <w:spacing w:after="160"/>
        <w:ind w:firstLine="567"/>
        <w:jc w:val="right"/>
        <w:rPr>
          <w:rFonts w:ascii="GHEA Grapalat" w:hAnsi="GHEA Grapalat"/>
          <w:b/>
        </w:rPr>
      </w:pPr>
    </w:p>
    <w:p w:rsidR="0052091F" w:rsidRDefault="0052091F" w:rsidP="00F42158">
      <w:pPr>
        <w:widowControl w:val="0"/>
        <w:spacing w:after="160"/>
        <w:ind w:firstLine="567"/>
        <w:jc w:val="right"/>
        <w:rPr>
          <w:rFonts w:ascii="GHEA Grapalat" w:hAnsi="GHEA Grapalat"/>
          <w:b/>
        </w:rPr>
      </w:pPr>
    </w:p>
    <w:p w:rsidR="0052091F" w:rsidRDefault="0052091F" w:rsidP="00F42158">
      <w:pPr>
        <w:widowControl w:val="0"/>
        <w:spacing w:after="160"/>
        <w:ind w:firstLine="567"/>
        <w:jc w:val="right"/>
        <w:rPr>
          <w:rFonts w:ascii="GHEA Grapalat" w:hAnsi="GHEA Grapalat"/>
          <w:b/>
        </w:rPr>
      </w:pPr>
    </w:p>
    <w:p w:rsidR="0052091F" w:rsidRDefault="0052091F" w:rsidP="00F42158">
      <w:pPr>
        <w:widowControl w:val="0"/>
        <w:spacing w:after="160"/>
        <w:ind w:firstLine="567"/>
        <w:jc w:val="right"/>
        <w:rPr>
          <w:rFonts w:ascii="GHEA Grapalat" w:hAnsi="GHEA Grapalat"/>
          <w:b/>
        </w:rPr>
      </w:pPr>
    </w:p>
    <w:p w:rsidR="0052091F" w:rsidRDefault="0052091F" w:rsidP="00F42158">
      <w:pPr>
        <w:widowControl w:val="0"/>
        <w:spacing w:after="160"/>
        <w:ind w:firstLine="567"/>
        <w:jc w:val="right"/>
        <w:rPr>
          <w:rFonts w:ascii="GHEA Grapalat" w:hAnsi="GHEA Grapalat"/>
          <w:b/>
        </w:rPr>
      </w:pPr>
    </w:p>
    <w:p w:rsidR="0052091F" w:rsidRDefault="0052091F" w:rsidP="00F42158">
      <w:pPr>
        <w:widowControl w:val="0"/>
        <w:spacing w:after="160"/>
        <w:ind w:firstLine="567"/>
        <w:jc w:val="right"/>
        <w:rPr>
          <w:rFonts w:ascii="GHEA Grapalat" w:hAnsi="GHEA Grapalat"/>
          <w:b/>
        </w:rPr>
      </w:pPr>
    </w:p>
    <w:p w:rsidR="0052091F" w:rsidRDefault="0052091F" w:rsidP="00F42158">
      <w:pPr>
        <w:widowControl w:val="0"/>
        <w:spacing w:after="160"/>
        <w:ind w:firstLine="567"/>
        <w:jc w:val="right"/>
        <w:rPr>
          <w:rFonts w:ascii="GHEA Grapalat" w:hAnsi="GHEA Grapalat"/>
          <w:b/>
        </w:rPr>
      </w:pPr>
    </w:p>
    <w:p w:rsidR="00F42158" w:rsidRDefault="00F42158">
      <w:pPr>
        <w:rPr>
          <w:rFonts w:ascii="GHEA Grapalat" w:hAnsi="GHEA Grapalat"/>
          <w:b/>
        </w:rPr>
      </w:pPr>
    </w:p>
    <w:p w:rsidR="003B2F27" w:rsidRPr="006F1605" w:rsidRDefault="003B2F27" w:rsidP="00B47EA9">
      <w:pPr>
        <w:pStyle w:val="norm"/>
        <w:widowControl w:val="0"/>
        <w:spacing w:after="160" w:line="24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3B2F27" w:rsidRPr="00C95D0C" w:rsidRDefault="003B2F27" w:rsidP="00B47EA9">
      <w:pPr>
        <w:pStyle w:val="BodyTextIndent3"/>
        <w:widowControl w:val="0"/>
        <w:spacing w:after="160" w:line="240" w:lineRule="auto"/>
        <w:jc w:val="right"/>
        <w:rPr>
          <w:rFonts w:ascii="GHEA Grapalat" w:hAnsi="GHEA Grapalat" w:cs="Sylfaen"/>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52091F" w:rsidRPr="0052091F">
        <w:rPr>
          <w:rFonts w:ascii="GHEA Grapalat" w:hAnsi="GHEA Grapalat"/>
          <w:b/>
          <w:sz w:val="24"/>
          <w:szCs w:val="24"/>
        </w:rPr>
        <w:t>ԱԳՆ-ԲՄԾՁԲ-2</w:t>
      </w:r>
      <w:r w:rsidR="00C33BC6">
        <w:rPr>
          <w:rFonts w:ascii="GHEA Grapalat" w:hAnsi="GHEA Grapalat"/>
          <w:b/>
          <w:sz w:val="24"/>
          <w:szCs w:val="24"/>
        </w:rPr>
        <w:t>3</w:t>
      </w:r>
      <w:r w:rsidR="0052091F" w:rsidRPr="0052091F">
        <w:rPr>
          <w:rFonts w:ascii="GHEA Grapalat" w:hAnsi="GHEA Grapalat"/>
          <w:b/>
          <w:sz w:val="24"/>
          <w:szCs w:val="24"/>
        </w:rPr>
        <w:t>/01</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Del="00DE24EF" w:rsidRDefault="003B2F27" w:rsidP="003B2F27">
      <w:pPr>
        <w:widowControl w:val="0"/>
        <w:spacing w:after="160" w:line="360" w:lineRule="auto"/>
        <w:jc w:val="center"/>
        <w:rPr>
          <w:del w:id="25"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Del="00DE24EF" w:rsidRDefault="003B2F27" w:rsidP="003B2F27">
      <w:pPr>
        <w:widowControl w:val="0"/>
        <w:spacing w:after="120"/>
        <w:jc w:val="both"/>
        <w:rPr>
          <w:del w:id="26" w:author="Vardan" w:date="2022-03-24T23:12:00Z"/>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3F3FE8"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003F3FE8" w:rsidRPr="008B7378">
        <w:rPr>
          <w:rFonts w:ascii="GHEA Grapalat" w:hAnsi="GHEA Grapalat"/>
          <w:vertAlign w:val="superscript"/>
        </w:rPr>
        <w:t>16.1</w:t>
      </w:r>
    </w:p>
    <w:p w:rsidR="003B2F27" w:rsidRDefault="003B2F27" w:rsidP="003B2F27">
      <w:pP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B2F27">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255F0E" w:rsidRPr="008B7378" w:rsidRDefault="003B2F27" w:rsidP="003B2F27">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rsidR="003B2F27" w:rsidRPr="00AD29CE" w:rsidRDefault="003B2F27" w:rsidP="00F72272">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A115B0"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 xml:space="preserve">Не принимать услугу, с установлением по своему усмотрению разумного </w:t>
      </w:r>
      <w:r w:rsidRPr="00AD29CE">
        <w:rPr>
          <w:rFonts w:ascii="GHEA Grapalat" w:hAnsi="GHEA Grapalat"/>
        </w:rPr>
        <w:lastRenderedPageBreak/>
        <w:t>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1F56F3" w:rsidRPr="004B7F02">
        <w:rPr>
          <w:rFonts w:ascii="GHEA Grapalat" w:hAnsi="GHEA Grapalat"/>
          <w:vertAlign w:val="superscript"/>
        </w:rPr>
        <w:t>16.</w:t>
      </w:r>
      <w:r w:rsidR="00A115B0" w:rsidRPr="004B7F02">
        <w:rPr>
          <w:rFonts w:ascii="GHEA Grapalat" w:hAnsi="GHEA Grapalat"/>
          <w:vertAlign w:val="superscript"/>
        </w:rPr>
        <w:t>2</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005E3152" w:rsidRPr="005E3152">
        <w:rPr>
          <w:rFonts w:ascii="GHEA Grapalat" w:hAnsi="GHEA Grapalat"/>
        </w:rPr>
        <w:t xml:space="preserve"> </w:t>
      </w:r>
      <w:r w:rsidR="005E3152"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rsidR="00F72272" w:rsidRPr="004B7F02" w:rsidRDefault="00F72272">
      <w:pPr>
        <w:rPr>
          <w:rFonts w:ascii="GHEA Grapalat" w:hAnsi="GHEA Grapalat"/>
          <w:b/>
        </w:rPr>
      </w:pPr>
      <w:r w:rsidRPr="004B7F02">
        <w:rPr>
          <w:rFonts w:ascii="GHEA Grapalat" w:hAnsi="GHEA Grapalat"/>
          <w:b/>
        </w:rPr>
        <w:t>-----------------------------------</w:t>
      </w:r>
    </w:p>
    <w:p w:rsidR="00F72272" w:rsidRPr="004B7F02" w:rsidRDefault="00F72272" w:rsidP="00F72272">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 xml:space="preserve">Если предметом закупки является оказание услуг технического </w:t>
      </w:r>
      <w:r w:rsidR="00145EEE" w:rsidRPr="004B7F02">
        <w:rPr>
          <w:rFonts w:ascii="GHEA Grapalat" w:hAnsi="GHEA Grapalat"/>
          <w:i/>
          <w:sz w:val="18"/>
          <w:szCs w:val="18"/>
        </w:rPr>
        <w:t>надзора</w:t>
      </w:r>
      <w:r w:rsidRPr="004B7F02">
        <w:rPr>
          <w:rFonts w:ascii="GHEA Grapalat" w:hAnsi="GHEA Grapalat"/>
          <w:i/>
          <w:sz w:val="18"/>
          <w:szCs w:val="18"/>
        </w:rPr>
        <w:t xml:space="preserve"> за выполнением строительных проектов, то пункт «а» пункта 2.1.2 излагается в следующей редакции: </w:t>
      </w:r>
      <w:r w:rsidR="0021329C" w:rsidRPr="004B7F02">
        <w:rPr>
          <w:rFonts w:ascii="GHEA Grapalat" w:hAnsi="GHEA Grapalat"/>
          <w:i/>
          <w:sz w:val="18"/>
          <w:szCs w:val="18"/>
        </w:rPr>
        <w:t>«</w:t>
      </w:r>
      <w:r w:rsidRPr="004B7F02">
        <w:rPr>
          <w:rFonts w:ascii="GHEA Grapalat" w:hAnsi="GHEA Grapalat"/>
          <w:i/>
          <w:sz w:val="18"/>
          <w:szCs w:val="18"/>
        </w:rPr>
        <w:t>Не прин</w:t>
      </w:r>
      <w:r w:rsidR="00145EEE" w:rsidRPr="004B7F02">
        <w:rPr>
          <w:rFonts w:ascii="GHEA Grapalat" w:hAnsi="GHEA Grapalat"/>
          <w:i/>
          <w:sz w:val="18"/>
          <w:szCs w:val="18"/>
        </w:rPr>
        <w:t>има</w:t>
      </w:r>
      <w:r w:rsidRPr="004B7F02">
        <w:rPr>
          <w:rFonts w:ascii="GHEA Grapalat" w:hAnsi="GHEA Grapalat"/>
          <w:i/>
          <w:sz w:val="18"/>
          <w:szCs w:val="18"/>
        </w:rPr>
        <w:t>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w:t>
      </w:r>
      <w:r w:rsidR="00145EEE" w:rsidRPr="004B7F02">
        <w:rPr>
          <w:rFonts w:ascii="GHEA Grapalat" w:hAnsi="GHEA Grapalat"/>
          <w:i/>
          <w:sz w:val="18"/>
          <w:szCs w:val="18"/>
        </w:rPr>
        <w:t>ей</w:t>
      </w:r>
      <w:r w:rsidRPr="004B7F02">
        <w:rPr>
          <w:rFonts w:ascii="GHEA Grapalat" w:hAnsi="GHEA Grapalat"/>
          <w:i/>
          <w:sz w:val="18"/>
          <w:szCs w:val="18"/>
        </w:rPr>
        <w:t xml:space="preserve"> пунктом 5.3 договора»</w:t>
      </w:r>
      <w:r w:rsidRPr="004B7F02">
        <w:rPr>
          <w:rFonts w:ascii="GHEA Grapalat" w:hAnsi="GHEA Grapalat"/>
          <w:i/>
          <w:sz w:val="18"/>
          <w:szCs w:val="18"/>
          <w:vertAlign w:val="superscript"/>
        </w:rPr>
        <w:br w:type="page"/>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w:t>
      </w:r>
      <w:r w:rsidR="0041043D" w:rsidRPr="00675436">
        <w:rPr>
          <w:rFonts w:ascii="GHEA Grapalat" w:hAnsi="GHEA Grapalat"/>
        </w:rPr>
        <w:t xml:space="preserve"> за должным образом оказанные услуги</w:t>
      </w:r>
      <w:r w:rsidRPr="00675436">
        <w:rPr>
          <w:rFonts w:ascii="GHEA Grapalat" w:hAnsi="GHEA Grapalat"/>
        </w:rPr>
        <w:t>, а в случае нарушения Заказчиком срока</w:t>
      </w:r>
      <w:r w:rsidR="000005D0" w:rsidRPr="00675436">
        <w:rPr>
          <w:rFonts w:ascii="GHEA Grapalat" w:hAnsi="GHEA Grapalat"/>
        </w:rPr>
        <w:t xml:space="preserve"> уплаты</w:t>
      </w:r>
      <w:r w:rsidRPr="00675436">
        <w:rPr>
          <w:rFonts w:ascii="GHEA Grapalat" w:hAnsi="GHEA Grapalat"/>
        </w:rPr>
        <w:t>, указанного в пункте 4.2 договора — также предусмотренную пунктом 5</w:t>
      </w:r>
      <w:r w:rsidRPr="00AD29CE">
        <w:rPr>
          <w:rFonts w:ascii="GHEA Grapalat" w:hAnsi="GHEA Grapalat"/>
        </w:rPr>
        <w:t>.5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sidR="005F640A">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4F1B04" w:rsidRPr="00234B8B">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2E3ED1">
        <w:rPr>
          <w:rStyle w:val="FootnoteReference"/>
          <w:rFonts w:ascii="GHEA Grapalat" w:hAnsi="GHEA Grapalat"/>
        </w:rPr>
        <w:footnoteReference w:customMarkFollows="1" w:id="18"/>
        <w:t>17</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C8503C" w:rsidRPr="00B138F3" w:rsidRDefault="00C8503C" w:rsidP="00C8503C">
      <w:pPr>
        <w:widowControl w:val="0"/>
        <w:tabs>
          <w:tab w:val="left" w:pos="1418"/>
        </w:tabs>
        <w:spacing w:after="160"/>
        <w:ind w:firstLine="567"/>
        <w:jc w:val="both"/>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B86FB7">
        <w:rPr>
          <w:rFonts w:ascii="GHEA Grapalat" w:hAnsi="GHEA Grapalat"/>
          <w:vertAlign w:val="superscript"/>
        </w:rPr>
        <w:t>17.1</w:t>
      </w:r>
      <w:r w:rsidRPr="00B86FB7">
        <w:rPr>
          <w:rFonts w:ascii="GHEA Grapalat" w:hAnsi="GHEA Grapalat"/>
        </w:rPr>
        <w:t xml:space="preserve"> </w:t>
      </w:r>
    </w:p>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w:t>
      </w:r>
      <w:r w:rsidR="008A240A" w:rsidRPr="000D18C2">
        <w:rPr>
          <w:rFonts w:ascii="GHEA Grapalat" w:hAnsi="GHEA Grapalat"/>
        </w:rPr>
        <w:t>5</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lastRenderedPageBreak/>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E3117">
        <w:rPr>
          <w:rStyle w:val="FootnoteReference"/>
          <w:rFonts w:ascii="GHEA Grapalat" w:hAnsi="GHEA Grapalat"/>
        </w:rPr>
        <w:footnoteReference w:customMarkFollows="1" w:id="19"/>
        <w:t>18</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001B5DD1" w:rsidRPr="00976E3D">
        <w:rPr>
          <w:rFonts w:ascii="GHEA Grapalat" w:hAnsi="GHEA Grapalat"/>
        </w:rPr>
        <w:t xml:space="preserve">, </w:t>
      </w:r>
      <w:r w:rsidRPr="00976E3D">
        <w:rPr>
          <w:rFonts w:ascii="GHEA Grapalat" w:hAnsi="GHEA Grapalat"/>
        </w:rPr>
        <w:t>Заказчик платит за предоставленную ему услугу</w:t>
      </w:r>
      <w:r w:rsidR="00703CC6" w:rsidRPr="00976E3D">
        <w:rPr>
          <w:rFonts w:ascii="GHEA Grapalat" w:hAnsi="GHEA Grapalat"/>
        </w:rPr>
        <w:t>,</w:t>
      </w:r>
      <w:r w:rsidRPr="00976E3D">
        <w:rPr>
          <w:rFonts w:ascii="GHEA Grapalat" w:hAnsi="GHEA Grapalat"/>
        </w:rPr>
        <w:t xml:space="preserve"> </w:t>
      </w:r>
      <w:r w:rsidR="007B4FB7" w:rsidRPr="00976E3D">
        <w:rPr>
          <w:rFonts w:ascii="GHEA Grapalat" w:hAnsi="GHEA Grapalat"/>
        </w:rPr>
        <w:t>в случае принятия в порядке, предусмотренном разделом 3 договора</w:t>
      </w:r>
      <w:r w:rsidR="00703CC6" w:rsidRPr="00976E3D">
        <w:rPr>
          <w:rFonts w:ascii="GHEA Grapalat" w:hAnsi="GHEA Grapalat"/>
        </w:rPr>
        <w:t>,</w:t>
      </w:r>
      <w:r w:rsidR="007B4FB7" w:rsidRPr="00976E3D">
        <w:rPr>
          <w:rFonts w:ascii="GHEA Grapalat" w:hAnsi="GHEA Grapalat"/>
        </w:rPr>
        <w:t xml:space="preserve">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1515B8">
        <w:rPr>
          <w:rFonts w:ascii="GHEA Grapalat" w:hAnsi="GHEA Grapalat"/>
        </w:rPr>
        <w:t>в течение месяцев</w:t>
      </w:r>
      <w:r w:rsidR="002035B5" w:rsidRPr="00CF61D6">
        <w:rPr>
          <w:rFonts w:ascii="GHEA Grapalat" w:hAnsi="GHEA Grapalat"/>
        </w:rPr>
        <w:t>, предусмотренных</w:t>
      </w:r>
      <w:r w:rsidR="002035B5" w:rsidRPr="00AD29CE" w:rsidDel="002035B5">
        <w:rPr>
          <w:rFonts w:ascii="GHEA Grapalat" w:hAnsi="GHEA Grapalat"/>
        </w:rPr>
        <w:t xml:space="preserve"> </w:t>
      </w:r>
      <w:r w:rsidRPr="00AD29CE">
        <w:rPr>
          <w:rFonts w:ascii="GHEA Grapalat" w:hAnsi="GHEA Grapalat"/>
        </w:rPr>
        <w:t xml:space="preserve">графиком оплаты договора (Приложение № 2), но не позднее чем до </w:t>
      </w:r>
      <w:r w:rsidR="002035B5">
        <w:rPr>
          <w:rFonts w:ascii="GHEA Grapalat" w:hAnsi="GHEA Grapalat"/>
        </w:rPr>
        <w:t xml:space="preserve">-   </w:t>
      </w:r>
      <w:r w:rsidR="002035B5" w:rsidRPr="00AD29CE">
        <w:rPr>
          <w:rFonts w:ascii="GHEA Grapalat" w:hAnsi="GHEA Grapalat"/>
        </w:rPr>
        <w:t xml:space="preserve"> </w:t>
      </w:r>
      <w:r w:rsidR="002035B5" w:rsidRPr="00B138F3">
        <w:rPr>
          <w:rFonts w:ascii="GHEA Grapalat" w:hAnsi="GHEA Grapalat"/>
        </w:rPr>
        <w:t>ого</w:t>
      </w:r>
      <w:r w:rsidR="002035B5">
        <w:rPr>
          <w:rFonts w:ascii="GHEA Grapalat" w:hAnsi="GHEA Grapalat"/>
        </w:rPr>
        <w:t xml:space="preserve"> </w:t>
      </w:r>
      <w:r w:rsidRPr="00AD29CE">
        <w:rPr>
          <w:rFonts w:ascii="GHEA Grapalat" w:hAnsi="GHEA Grapalat"/>
        </w:rPr>
        <w:t xml:space="preserve">декабря данного года. </w:t>
      </w:r>
    </w:p>
    <w:p w:rsidR="00DE24EF" w:rsidRPr="00DE24EF" w:rsidRDefault="00DE24EF"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lastRenderedPageBreak/>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273F5F">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8E3117">
        <w:rPr>
          <w:rStyle w:val="FootnoteReference"/>
          <w:rFonts w:ascii="GHEA Grapalat" w:hAnsi="GHEA Grapalat"/>
        </w:rPr>
        <w:footnoteReference w:customMarkFollows="1" w:id="20"/>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w:t>
      </w:r>
      <w:r w:rsidRPr="00AD29CE">
        <w:rPr>
          <w:rFonts w:ascii="GHEA Grapalat" w:hAnsi="GHEA Grapalat"/>
        </w:rPr>
        <w:lastRenderedPageBreak/>
        <w:t>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29734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D76C3C" w:rsidRPr="00D76C3C">
        <w:rPr>
          <w:rFonts w:ascii="GHEA Grapalat" w:hAnsi="GHEA Grapalat"/>
        </w:rPr>
        <w:t xml:space="preserve"> </w:t>
      </w:r>
      <w:r w:rsidR="00D76C3C" w:rsidRPr="00D077F8">
        <w:rPr>
          <w:rFonts w:ascii="GHEA Grapalat" w:hAnsi="GHEA Grapalat"/>
        </w:rPr>
        <w:t>в указанный срок</w:t>
      </w:r>
      <w:r w:rsidRPr="00D077F8">
        <w:rPr>
          <w:rFonts w:ascii="GHEA Grapalat" w:hAnsi="GHEA Grapalat"/>
        </w:rPr>
        <w:t xml:space="preserve"> суммы.</w:t>
      </w:r>
      <w:r w:rsidR="0029734E" w:rsidRPr="00D077F8">
        <w:rPr>
          <w:rFonts w:ascii="GHEA Grapalat" w:hAnsi="GHEA Grapalat"/>
          <w:vertAlign w:val="superscript"/>
        </w:rPr>
        <w:t>21.1</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395B34"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7. ИНЫЕ УСЛОВИЯ</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B62D69">
        <w:rPr>
          <w:rStyle w:val="FootnoteReference"/>
          <w:rFonts w:ascii="GHEA Grapalat" w:hAnsi="GHEA Grapalat" w:cs="Sylfaen"/>
        </w:rPr>
        <w:footnoteReference w:customMarkFollows="1" w:id="21"/>
        <w:t>22</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 xml:space="preserve">Изменения и дополнения могут быть внесены в договор исключительно </w:t>
      </w:r>
      <w:r w:rsidRPr="00AD29CE">
        <w:rPr>
          <w:rFonts w:ascii="GHEA Grapalat" w:hAnsi="GHEA Grapalat"/>
        </w:rPr>
        <w:lastRenderedPageBreak/>
        <w:t>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Pr>
          <w:rStyle w:val="FootnoteReference"/>
          <w:rFonts w:ascii="GHEA Grapalat" w:hAnsi="GHEA Grapalat"/>
        </w:rPr>
        <w:footnoteReference w:customMarkFollows="1" w:id="22"/>
        <w:t>23</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Pr>
          <w:rStyle w:val="FootnoteReference"/>
          <w:rFonts w:ascii="GHEA Grapalat" w:hAnsi="GHEA Grapalat"/>
        </w:rPr>
        <w:footnoteReference w:customMarkFollows="1" w:id="23"/>
        <w:t>24</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5D2FE1"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6F3BDC">
        <w:rPr>
          <w:rFonts w:ascii="GHEA Grapalat" w:hAnsi="GHEA Grapalat"/>
        </w:rPr>
        <w:t xml:space="preserve">оказании </w:t>
      </w:r>
      <w:r w:rsidR="00FC1506" w:rsidRPr="00AD29CE">
        <w:rPr>
          <w:rFonts w:ascii="GHEA Grapalat" w:hAnsi="GHEA Grapalat"/>
        </w:rPr>
        <w:t>услуг</w:t>
      </w:r>
      <w:r w:rsidR="00FC1506">
        <w:rPr>
          <w:rFonts w:ascii="GHEA Grapalat" w:hAnsi="GHEA Grapalat"/>
        </w:rPr>
        <w:t>и</w:t>
      </w:r>
      <w:r>
        <w:rPr>
          <w:rFonts w:ascii="GHEA Grapalat" w:hAnsi="GHEA Grapalat"/>
        </w:rPr>
        <w:t xml:space="preserve">, </w:t>
      </w:r>
      <w:r w:rsidRPr="005124C0">
        <w:rPr>
          <w:rFonts w:ascii="GHEA Grapalat" w:hAnsi="GHEA Grapalat"/>
        </w:rPr>
        <w:t xml:space="preserve">а </w:t>
      </w:r>
      <w:r w:rsidR="005D2FE1" w:rsidRPr="00C8334C">
        <w:rPr>
          <w:rFonts w:ascii="GHEA Grapalat" w:hAnsi="GHEA Grapalat"/>
        </w:rPr>
        <w:t>письменно</w:t>
      </w:r>
      <w:r w:rsidR="005D2FE1" w:rsidRPr="006F3BDC">
        <w:rPr>
          <w:rFonts w:ascii="GHEA Grapalat" w:hAnsi="GHEA Grapalat"/>
        </w:rPr>
        <w:t>е</w:t>
      </w:r>
      <w:r w:rsidR="005D2FE1"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5D2FE1" w:rsidRPr="006F3BDC">
        <w:rPr>
          <w:rFonts w:ascii="GHEA Grapalat" w:hAnsi="GHEA Grapalat"/>
        </w:rPr>
        <w:t>7-и</w:t>
      </w:r>
      <w:r w:rsidR="005D2FE1" w:rsidRPr="005124C0">
        <w:rPr>
          <w:rFonts w:ascii="GHEA Grapalat" w:hAnsi="GHEA Grapalat"/>
        </w:rPr>
        <w:t xml:space="preserve"> </w:t>
      </w:r>
      <w:r w:rsidRPr="005124C0">
        <w:rPr>
          <w:rFonts w:ascii="GHEA Grapalat" w:hAnsi="GHEA Grapalat"/>
        </w:rPr>
        <w:t xml:space="preserve">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w:t>
      </w:r>
      <w:r w:rsidRPr="00AD29CE">
        <w:rPr>
          <w:rFonts w:ascii="GHEA Grapalat" w:hAnsi="GHEA Grapalat"/>
        </w:rPr>
        <w:lastRenderedPageBreak/>
        <w:t>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6F3BDC">
        <w:rPr>
          <w:rFonts w:ascii="GHEA Grapalat" w:hAnsi="GHEA Grapalat"/>
        </w:rPr>
        <w:t>рамок</w:t>
      </w:r>
      <w:r w:rsidR="005D2FE1" w:rsidRPr="00AD29CE">
        <w:rPr>
          <w:rFonts w:ascii="GHEA Grapalat" w:hAnsi="GHEA Grapalat"/>
        </w:rPr>
        <w:t xml:space="preserve"> </w:t>
      </w:r>
      <w:r w:rsidRPr="00AD29CE">
        <w:rPr>
          <w:rFonts w:ascii="GHEA Grapalat" w:hAnsi="GHEA Grapalat"/>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w:t>
      </w:r>
      <w:r w:rsidRPr="00AD29CE">
        <w:rPr>
          <w:rFonts w:ascii="GHEA Grapalat" w:hAnsi="GHEA Grapalat"/>
        </w:rPr>
        <w:lastRenderedPageBreak/>
        <w:t>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DA4040" w:rsidRPr="00AD29CE">
        <w:rPr>
          <w:rFonts w:ascii="GHEA Grapalat" w:hAnsi="GHEA Grapalat"/>
        </w:rPr>
        <w:t>суд</w:t>
      </w:r>
      <w:r w:rsidR="00DA4040" w:rsidRPr="00E45C1A">
        <w:rPr>
          <w:rFonts w:ascii="GHEA Grapalat" w:hAnsi="GHEA Grapalat"/>
        </w:rPr>
        <w:t>ебном порядке</w:t>
      </w:r>
      <w:r w:rsidRPr="00AD29CE">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8E019D" w:rsidRPr="00812F04">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w:t>
      </w:r>
      <w:r w:rsidR="008E019D">
        <w:rPr>
          <w:rFonts w:ascii="GHEA Grapalat" w:hAnsi="GHEA Grapalat"/>
          <w:color w:val="000000" w:themeColor="text1"/>
        </w:rPr>
        <w:t>.</w:t>
      </w:r>
      <w:r w:rsidR="008E019D" w:rsidRPr="00A44549">
        <w:rPr>
          <w:rFonts w:ascii="GHEA Grapalat" w:hAnsi="GHEA Grapalat"/>
          <w:color w:val="000000" w:themeColor="text1"/>
        </w:rPr>
        <w:t xml:space="preserve"> </w:t>
      </w:r>
      <w:r w:rsidRPr="00AD29CE">
        <w:rPr>
          <w:rFonts w:ascii="GHEA Grapalat" w:hAnsi="GHEA Grapalat"/>
        </w:rPr>
        <w:t xml:space="preserve">Если размер выделенных для исполнения договора финансовых средств превышает </w:t>
      </w:r>
      <w:r w:rsidR="003704F8">
        <w:rPr>
          <w:rFonts w:ascii="GHEA Grapalat" w:hAnsi="GHEA Grapalat"/>
        </w:rPr>
        <w:t>двадцатипяти</w:t>
      </w:r>
      <w:r w:rsidR="003704F8" w:rsidRPr="00AD29CE">
        <w:rPr>
          <w:rFonts w:ascii="GHEA Grapalat" w:hAnsi="GHEA Grapalat"/>
        </w:rPr>
        <w:t xml:space="preserve">кратный </w:t>
      </w:r>
      <w:r w:rsidRPr="00AD29CE">
        <w:rPr>
          <w:rFonts w:ascii="GHEA Grapalat" w:hAnsi="GHEA Grapalat"/>
        </w:rPr>
        <w:t>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Pr>
          <w:rFonts w:ascii="GHEA Grapalat" w:hAnsi="GHEA Grapalat"/>
        </w:rPr>
        <w:t>й квалификации и</w:t>
      </w:r>
      <w:r w:rsidRPr="00AD29CE">
        <w:rPr>
          <w:rFonts w:ascii="GHEA Grapalat" w:hAnsi="GHEA Grapalat"/>
        </w:rPr>
        <w:t xml:space="preserve"> договора заменяется гарантией или наличными деньгами, с учетом требований </w:t>
      </w:r>
      <w:r w:rsidR="00FD4924" w:rsidRPr="00AD29CE">
        <w:rPr>
          <w:rFonts w:ascii="GHEA Grapalat" w:hAnsi="GHEA Grapalat"/>
        </w:rPr>
        <w:t>абзаца "</w:t>
      </w:r>
      <w:r w:rsidR="00FD4924">
        <w:rPr>
          <w:rFonts w:ascii="GHEA Grapalat" w:hAnsi="GHEA Grapalat"/>
        </w:rPr>
        <w:t>в</w:t>
      </w:r>
      <w:r w:rsidR="00FD4924" w:rsidRPr="00AD29CE">
        <w:rPr>
          <w:rFonts w:ascii="GHEA Grapalat" w:hAnsi="GHEA Grapalat"/>
        </w:rPr>
        <w:t>" подпункта</w:t>
      </w:r>
      <w:r w:rsidR="008A7C50">
        <w:rPr>
          <w:rFonts w:ascii="GHEA Grapalat" w:hAnsi="GHEA Grapalat"/>
        </w:rPr>
        <w:t xml:space="preserve"> 1 и</w:t>
      </w:r>
      <w:r w:rsidR="00FD4924" w:rsidRPr="00AD29CE">
        <w:rPr>
          <w:rFonts w:ascii="GHEA Grapalat" w:hAnsi="GHEA Grapalat"/>
        </w:rPr>
        <w:t xml:space="preserve"> </w:t>
      </w:r>
      <w:r w:rsidRPr="00AD29CE">
        <w:rPr>
          <w:rFonts w:ascii="GHEA Grapalat" w:hAnsi="GHEA Grapalat"/>
        </w:rPr>
        <w:t>абзаца "б" подпункта 1</w:t>
      </w:r>
      <w:r w:rsidR="002C12AE">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Pr>
          <w:rFonts w:ascii="GHEA Grapalat" w:hAnsi="GHEA Grapalat"/>
        </w:rPr>
        <w:t>й</w:t>
      </w:r>
      <w:r w:rsidRPr="00AD29CE">
        <w:rPr>
          <w:rFonts w:ascii="GHEA Grapalat" w:hAnsi="GHEA Grapalat"/>
        </w:rPr>
        <w:t xml:space="preserve"> </w:t>
      </w:r>
      <w:r w:rsidR="00A15315">
        <w:rPr>
          <w:rFonts w:ascii="GHEA Grapalat" w:hAnsi="GHEA Grapalat"/>
        </w:rPr>
        <w:lastRenderedPageBreak/>
        <w:t xml:space="preserve">квалификации и </w:t>
      </w:r>
      <w:r w:rsidRPr="00AD29CE">
        <w:rPr>
          <w:rFonts w:ascii="GHEA Grapalat" w:hAnsi="GHEA Grapalat"/>
        </w:rPr>
        <w:t>договора представленн</w:t>
      </w:r>
      <w:r w:rsidR="00A27144">
        <w:rPr>
          <w:rFonts w:ascii="GHEA Grapalat" w:hAnsi="GHEA Grapalat"/>
        </w:rPr>
        <w:t>ых</w:t>
      </w:r>
      <w:r w:rsidRPr="00AD29CE">
        <w:rPr>
          <w:rFonts w:ascii="GHEA Grapalat" w:hAnsi="GHEA Grapalat"/>
        </w:rPr>
        <w:t xml:space="preserve"> в виде неустойки,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EF16B3">
        <w:rPr>
          <w:rStyle w:val="FootnoteReference"/>
          <w:rFonts w:ascii="GHEA Grapalat" w:hAnsi="GHEA Grapalat"/>
        </w:rPr>
        <w:footnoteReference w:customMarkFollows="1" w:id="24"/>
        <w:t>25</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5"/>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606"/>
        <w:gridCol w:w="1174"/>
        <w:gridCol w:w="1355"/>
        <w:gridCol w:w="822"/>
        <w:gridCol w:w="1241"/>
        <w:gridCol w:w="1825"/>
      </w:tblGrid>
      <w:tr w:rsidR="003B2F27" w:rsidRPr="00E40AC8" w:rsidTr="0052091F">
        <w:trPr>
          <w:trHeight w:val="422"/>
          <w:jc w:val="center"/>
        </w:trPr>
        <w:tc>
          <w:tcPr>
            <w:tcW w:w="11749"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52091F">
        <w:trPr>
          <w:trHeight w:val="247"/>
          <w:jc w:val="center"/>
        </w:trPr>
        <w:tc>
          <w:tcPr>
            <w:tcW w:w="188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3066"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52091F">
        <w:trPr>
          <w:trHeight w:val="501"/>
          <w:jc w:val="center"/>
        </w:trPr>
        <w:tc>
          <w:tcPr>
            <w:tcW w:w="1880" w:type="dxa"/>
            <w:vMerge/>
            <w:vAlign w:val="center"/>
          </w:tcPr>
          <w:p w:rsidR="003B2F27" w:rsidRPr="00E40AC8" w:rsidRDefault="003B2F27" w:rsidP="005B7138">
            <w:pPr>
              <w:widowControl w:val="0"/>
              <w:spacing w:after="120"/>
              <w:jc w:val="center"/>
              <w:rPr>
                <w:rFonts w:ascii="GHEA Grapalat" w:hAnsi="GHEA Grapalat"/>
                <w:sz w:val="20"/>
              </w:rPr>
            </w:pPr>
          </w:p>
        </w:tc>
        <w:tc>
          <w:tcPr>
            <w:tcW w:w="1846" w:type="dxa"/>
            <w:vMerge/>
            <w:vAlign w:val="center"/>
          </w:tcPr>
          <w:p w:rsidR="003B2F27" w:rsidRPr="00E40AC8" w:rsidRDefault="003B2F27" w:rsidP="005B7138">
            <w:pPr>
              <w:widowControl w:val="0"/>
              <w:spacing w:after="120"/>
              <w:jc w:val="center"/>
              <w:rPr>
                <w:rFonts w:ascii="GHEA Grapalat" w:hAnsi="GHEA Grapalat"/>
                <w:sz w:val="20"/>
              </w:rPr>
            </w:pPr>
          </w:p>
        </w:tc>
        <w:tc>
          <w:tcPr>
            <w:tcW w:w="1606" w:type="dxa"/>
            <w:vMerge/>
            <w:vAlign w:val="center"/>
          </w:tcPr>
          <w:p w:rsidR="003B2F27" w:rsidRPr="00E40AC8" w:rsidRDefault="003B2F27" w:rsidP="005B7138">
            <w:pPr>
              <w:widowControl w:val="0"/>
              <w:spacing w:after="120"/>
              <w:jc w:val="center"/>
              <w:rPr>
                <w:rFonts w:ascii="GHEA Grapalat" w:hAnsi="GHEA Grapalat"/>
                <w:sz w:val="20"/>
              </w:rPr>
            </w:pPr>
          </w:p>
        </w:tc>
        <w:tc>
          <w:tcPr>
            <w:tcW w:w="1174" w:type="dxa"/>
            <w:vMerge/>
            <w:vAlign w:val="center"/>
          </w:tcPr>
          <w:p w:rsidR="003B2F27" w:rsidRPr="00E40AC8" w:rsidRDefault="003B2F27" w:rsidP="005B7138">
            <w:pPr>
              <w:widowControl w:val="0"/>
              <w:spacing w:after="120"/>
              <w:jc w:val="center"/>
              <w:rPr>
                <w:rFonts w:ascii="GHEA Grapalat" w:hAnsi="GHEA Grapalat"/>
                <w:sz w:val="20"/>
              </w:rPr>
            </w:pPr>
          </w:p>
        </w:tc>
        <w:tc>
          <w:tcPr>
            <w:tcW w:w="1355" w:type="dxa"/>
            <w:vMerge/>
            <w:vAlign w:val="center"/>
          </w:tcPr>
          <w:p w:rsidR="003B2F27" w:rsidRPr="00E40AC8" w:rsidRDefault="003B2F27" w:rsidP="005B7138">
            <w:pPr>
              <w:widowControl w:val="0"/>
              <w:spacing w:after="120"/>
              <w:jc w:val="center"/>
              <w:rPr>
                <w:rFonts w:ascii="GHEA Grapalat" w:hAnsi="GHEA Grapalat"/>
                <w:sz w:val="20"/>
              </w:rPr>
            </w:pPr>
          </w:p>
        </w:tc>
        <w:tc>
          <w:tcPr>
            <w:tcW w:w="822" w:type="dxa"/>
            <w:vMerge/>
            <w:vAlign w:val="center"/>
          </w:tcPr>
          <w:p w:rsidR="003B2F27" w:rsidRPr="00E40AC8" w:rsidRDefault="003B2F27" w:rsidP="005B7138">
            <w:pPr>
              <w:widowControl w:val="0"/>
              <w:spacing w:after="120"/>
              <w:jc w:val="center"/>
              <w:rPr>
                <w:rFonts w:ascii="GHEA Grapalat" w:hAnsi="GHEA Grapalat"/>
                <w:sz w:val="20"/>
              </w:rPr>
            </w:pPr>
          </w:p>
        </w:tc>
        <w:tc>
          <w:tcPr>
            <w:tcW w:w="1241"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825"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6"/>
              <w:t>**</w:t>
            </w:r>
          </w:p>
        </w:tc>
      </w:tr>
      <w:tr w:rsidR="0052091F" w:rsidRPr="00E40AC8" w:rsidTr="0052091F">
        <w:trPr>
          <w:trHeight w:val="277"/>
          <w:jc w:val="center"/>
        </w:trPr>
        <w:tc>
          <w:tcPr>
            <w:tcW w:w="1880" w:type="dxa"/>
          </w:tcPr>
          <w:p w:rsidR="0052091F" w:rsidRPr="00E40AC8" w:rsidRDefault="0052091F" w:rsidP="0052091F">
            <w:pPr>
              <w:widowControl w:val="0"/>
              <w:spacing w:after="120"/>
              <w:jc w:val="center"/>
              <w:rPr>
                <w:rFonts w:ascii="GHEA Grapalat" w:hAnsi="GHEA Grapalat"/>
                <w:sz w:val="20"/>
              </w:rPr>
            </w:pPr>
          </w:p>
        </w:tc>
        <w:tc>
          <w:tcPr>
            <w:tcW w:w="1846" w:type="dxa"/>
          </w:tcPr>
          <w:p w:rsidR="0052091F" w:rsidRPr="000D18C2" w:rsidRDefault="0052091F" w:rsidP="00FC3528">
            <w:pPr>
              <w:widowControl w:val="0"/>
              <w:spacing w:after="120"/>
              <w:jc w:val="center"/>
              <w:rPr>
                <w:rFonts w:ascii="GHEA Grapalat" w:hAnsi="GHEA Grapalat"/>
                <w:sz w:val="20"/>
                <w:lang w:val="en-US"/>
              </w:rPr>
            </w:pPr>
            <w:r w:rsidRPr="000D18C2">
              <w:rPr>
                <w:rFonts w:ascii="GHEA Grapalat" w:hAnsi="GHEA Grapalat"/>
                <w:sz w:val="20"/>
              </w:rPr>
              <w:t>66511140/</w:t>
            </w:r>
            <w:r w:rsidR="000D18C2" w:rsidRPr="000D18C2">
              <w:rPr>
                <w:rFonts w:ascii="GHEA Grapalat" w:hAnsi="GHEA Grapalat"/>
                <w:sz w:val="20"/>
                <w:lang w:val="en-US"/>
              </w:rPr>
              <w:t>50</w:t>
            </w:r>
            <w:r w:rsidR="00FC3528">
              <w:rPr>
                <w:rFonts w:ascii="GHEA Grapalat" w:hAnsi="GHEA Grapalat"/>
                <w:sz w:val="20"/>
                <w:lang w:val="en-US"/>
              </w:rPr>
              <w:t>2</w:t>
            </w:r>
          </w:p>
        </w:tc>
        <w:tc>
          <w:tcPr>
            <w:tcW w:w="1606" w:type="dxa"/>
          </w:tcPr>
          <w:p w:rsidR="0052091F" w:rsidRPr="00E41AF9" w:rsidRDefault="0052091F" w:rsidP="0052091F">
            <w:pPr>
              <w:widowControl w:val="0"/>
              <w:spacing w:after="120"/>
              <w:jc w:val="center"/>
              <w:rPr>
                <w:rFonts w:ascii="GHEA Grapalat" w:hAnsi="GHEA Grapalat"/>
                <w:sz w:val="20"/>
                <w:lang w:val="en-US"/>
              </w:rPr>
            </w:pPr>
            <w:r>
              <w:rPr>
                <w:rFonts w:ascii="GHEA Grapalat" w:hAnsi="GHEA Grapalat"/>
                <w:sz w:val="20"/>
                <w:lang w:val="en-US"/>
              </w:rPr>
              <w:t>***</w:t>
            </w:r>
            <w:r>
              <w:t xml:space="preserve"> </w:t>
            </w:r>
            <w:r w:rsidRPr="00E41AF9">
              <w:rPr>
                <w:rFonts w:ascii="GHEA Grapalat" w:hAnsi="GHEA Grapalat"/>
                <w:sz w:val="20"/>
                <w:lang w:val="en-US"/>
              </w:rPr>
              <w:t>техническая характеристика</w:t>
            </w:r>
            <w:r>
              <w:rPr>
                <w:rFonts w:ascii="GHEA Grapalat" w:hAnsi="GHEA Grapalat"/>
                <w:sz w:val="20"/>
                <w:lang w:val="en-US"/>
              </w:rPr>
              <w:t xml:space="preserve"> прилагается</w:t>
            </w:r>
          </w:p>
        </w:tc>
        <w:tc>
          <w:tcPr>
            <w:tcW w:w="1174" w:type="dxa"/>
          </w:tcPr>
          <w:p w:rsidR="0052091F" w:rsidRPr="00E41AF9" w:rsidRDefault="0052091F" w:rsidP="0052091F">
            <w:pPr>
              <w:widowControl w:val="0"/>
              <w:spacing w:after="120"/>
              <w:jc w:val="center"/>
              <w:rPr>
                <w:rFonts w:ascii="GHEA Grapalat" w:hAnsi="GHEA Grapalat"/>
                <w:sz w:val="20"/>
                <w:lang w:val="en-US"/>
              </w:rPr>
            </w:pPr>
            <w:r>
              <w:rPr>
                <w:rFonts w:ascii="GHEA Grapalat" w:hAnsi="GHEA Grapalat"/>
                <w:sz w:val="20"/>
                <w:lang w:val="en-US"/>
              </w:rPr>
              <w:t>драм</w:t>
            </w:r>
          </w:p>
        </w:tc>
        <w:tc>
          <w:tcPr>
            <w:tcW w:w="1355" w:type="dxa"/>
          </w:tcPr>
          <w:p w:rsidR="0052091F" w:rsidRPr="00E40AC8" w:rsidRDefault="0052091F" w:rsidP="0052091F">
            <w:pPr>
              <w:widowControl w:val="0"/>
              <w:spacing w:after="120"/>
              <w:jc w:val="center"/>
              <w:rPr>
                <w:rFonts w:ascii="GHEA Grapalat" w:hAnsi="GHEA Grapalat"/>
                <w:sz w:val="20"/>
              </w:rPr>
            </w:pPr>
          </w:p>
        </w:tc>
        <w:tc>
          <w:tcPr>
            <w:tcW w:w="822" w:type="dxa"/>
          </w:tcPr>
          <w:p w:rsidR="0052091F" w:rsidRPr="00E41AF9" w:rsidRDefault="0052091F" w:rsidP="0052091F">
            <w:pPr>
              <w:widowControl w:val="0"/>
              <w:spacing w:after="120"/>
              <w:jc w:val="center"/>
              <w:rPr>
                <w:rFonts w:ascii="GHEA Grapalat" w:hAnsi="GHEA Grapalat"/>
                <w:sz w:val="20"/>
                <w:lang w:val="en-US"/>
              </w:rPr>
            </w:pPr>
            <w:r>
              <w:rPr>
                <w:rFonts w:ascii="GHEA Grapalat" w:hAnsi="GHEA Grapalat"/>
                <w:sz w:val="20"/>
                <w:lang w:val="en-US"/>
              </w:rPr>
              <w:t>1</w:t>
            </w:r>
          </w:p>
        </w:tc>
        <w:tc>
          <w:tcPr>
            <w:tcW w:w="1241" w:type="dxa"/>
          </w:tcPr>
          <w:p w:rsidR="0052091F" w:rsidRPr="00E40AC8" w:rsidRDefault="0052091F" w:rsidP="0052091F">
            <w:pPr>
              <w:widowControl w:val="0"/>
              <w:spacing w:after="120"/>
              <w:jc w:val="center"/>
              <w:rPr>
                <w:rFonts w:ascii="GHEA Grapalat" w:hAnsi="GHEA Grapalat"/>
                <w:sz w:val="20"/>
              </w:rPr>
            </w:pPr>
            <w:r w:rsidRPr="00E41AF9">
              <w:rPr>
                <w:rFonts w:ascii="GHEA Grapalat" w:hAnsi="GHEA Grapalat"/>
                <w:sz w:val="20"/>
              </w:rPr>
              <w:t>По адресам, указанным заказчиком</w:t>
            </w:r>
          </w:p>
        </w:tc>
        <w:tc>
          <w:tcPr>
            <w:tcW w:w="1825" w:type="dxa"/>
          </w:tcPr>
          <w:p w:rsidR="0052091F" w:rsidRDefault="0052091F" w:rsidP="0052091F">
            <w:pPr>
              <w:widowControl w:val="0"/>
              <w:spacing w:after="120"/>
              <w:jc w:val="center"/>
              <w:rPr>
                <w:rFonts w:ascii="GHEA Grapalat" w:hAnsi="GHEA Grapalat"/>
                <w:sz w:val="20"/>
              </w:rPr>
            </w:pPr>
            <w:r w:rsidRPr="00E41AF9">
              <w:rPr>
                <w:rFonts w:ascii="GHEA Grapalat" w:hAnsi="GHEA Grapalat"/>
                <w:sz w:val="20"/>
              </w:rPr>
              <w:t>Для 202</w:t>
            </w:r>
            <w:r>
              <w:rPr>
                <w:rFonts w:ascii="GHEA Grapalat" w:hAnsi="GHEA Grapalat"/>
                <w:sz w:val="20"/>
              </w:rPr>
              <w:t>3</w:t>
            </w:r>
            <w:r w:rsidRPr="00E41AF9">
              <w:rPr>
                <w:rFonts w:ascii="GHEA Grapalat" w:hAnsi="GHEA Grapalat"/>
                <w:sz w:val="20"/>
              </w:rPr>
              <w:t>г. с 21- дня вступления в силу условия выполнения прав и обязанностей сторон, предусмотренных договором до 30.12.202</w:t>
            </w:r>
            <w:r>
              <w:rPr>
                <w:rFonts w:ascii="GHEA Grapalat" w:hAnsi="GHEA Grapalat"/>
                <w:sz w:val="20"/>
              </w:rPr>
              <w:t>3</w:t>
            </w:r>
            <w:r w:rsidRPr="00E41AF9">
              <w:rPr>
                <w:rFonts w:ascii="GHEA Grapalat" w:hAnsi="GHEA Grapalat"/>
                <w:sz w:val="20"/>
              </w:rPr>
              <w:t xml:space="preserve"> г. </w:t>
            </w:r>
          </w:p>
          <w:p w:rsidR="0052091F" w:rsidRDefault="0052091F" w:rsidP="0052091F">
            <w:pPr>
              <w:widowControl w:val="0"/>
              <w:spacing w:after="120"/>
              <w:jc w:val="center"/>
              <w:rPr>
                <w:rFonts w:ascii="GHEA Grapalat" w:hAnsi="GHEA Grapalat"/>
                <w:sz w:val="20"/>
              </w:rPr>
            </w:pPr>
          </w:p>
          <w:p w:rsidR="0052091F" w:rsidRPr="001920A5" w:rsidRDefault="0052091F" w:rsidP="0052091F">
            <w:pPr>
              <w:widowControl w:val="0"/>
              <w:spacing w:after="120"/>
              <w:jc w:val="center"/>
              <w:rPr>
                <w:rFonts w:ascii="GHEA Grapalat" w:hAnsi="GHEA Grapalat"/>
                <w:sz w:val="20"/>
              </w:rPr>
            </w:pPr>
            <w:r w:rsidRPr="00E41AF9">
              <w:rPr>
                <w:rFonts w:ascii="GHEA Grapalat" w:hAnsi="GHEA Grapalat"/>
                <w:sz w:val="20"/>
              </w:rPr>
              <w:t xml:space="preserve"> </w:t>
            </w:r>
            <w:r w:rsidRPr="001920A5">
              <w:rPr>
                <w:rFonts w:ascii="GHEA Grapalat" w:hAnsi="GHEA Grapalat"/>
                <w:sz w:val="20"/>
              </w:rPr>
              <w:t>А на 202</w:t>
            </w:r>
            <w:r>
              <w:rPr>
                <w:rFonts w:ascii="GHEA Grapalat" w:hAnsi="GHEA Grapalat"/>
                <w:sz w:val="20"/>
              </w:rPr>
              <w:t>4</w:t>
            </w:r>
            <w:r w:rsidRPr="001920A5">
              <w:rPr>
                <w:rFonts w:ascii="GHEA Grapalat" w:hAnsi="GHEA Grapalat"/>
                <w:sz w:val="20"/>
              </w:rPr>
              <w:t xml:space="preserve"> год</w:t>
            </w:r>
          </w:p>
          <w:p w:rsidR="0052091F" w:rsidRPr="00E40AC8" w:rsidRDefault="0052091F" w:rsidP="0052091F">
            <w:pPr>
              <w:widowControl w:val="0"/>
              <w:spacing w:after="120"/>
              <w:jc w:val="center"/>
              <w:rPr>
                <w:rFonts w:ascii="GHEA Grapalat" w:hAnsi="GHEA Grapalat"/>
                <w:sz w:val="20"/>
              </w:rPr>
            </w:pPr>
            <w:r w:rsidRPr="001920A5">
              <w:rPr>
                <w:rFonts w:ascii="GHEA Grapalat" w:hAnsi="GHEA Grapalat"/>
                <w:sz w:val="20"/>
              </w:rPr>
              <w:t>В случае предоставления соответствующих финансовых средств договор между сторонами вступает в силу до 31 марта 202</w:t>
            </w:r>
            <w:r>
              <w:rPr>
                <w:rFonts w:ascii="GHEA Grapalat" w:hAnsi="GHEA Grapalat"/>
                <w:sz w:val="20"/>
              </w:rPr>
              <w:t>4</w:t>
            </w:r>
            <w:r w:rsidRPr="001920A5">
              <w:rPr>
                <w:rFonts w:ascii="GHEA Grapalat" w:hAnsi="GHEA Grapalat"/>
                <w:sz w:val="20"/>
              </w:rPr>
              <w:t xml:space="preserve"> года включительно. Факт регистрации договора в Министерстве финансов РА </w:t>
            </w:r>
            <w:r w:rsidRPr="001920A5">
              <w:rPr>
                <w:rFonts w:ascii="GHEA Grapalat" w:hAnsi="GHEA Grapalat"/>
                <w:sz w:val="20"/>
              </w:rPr>
              <w:lastRenderedPageBreak/>
              <w:t>является условием выполнения прав и обязанностей сторон, предусмотренных договором.</w:t>
            </w:r>
          </w:p>
        </w:tc>
      </w:tr>
    </w:tbl>
    <w:p w:rsidR="003B2F27" w:rsidRDefault="00C33BC6" w:rsidP="003B2F27">
      <w:pPr>
        <w:widowControl w:val="0"/>
        <w:spacing w:after="160" w:line="360" w:lineRule="auto"/>
        <w:jc w:val="center"/>
        <w:rPr>
          <w:rFonts w:ascii="GHEA Grapalat" w:hAnsi="GHEA Grapalat"/>
        </w:rPr>
      </w:pPr>
      <w:r>
        <w:rPr>
          <w:rFonts w:ascii="GHEA Grapalat" w:hAnsi="GHEA Grapalat"/>
        </w:rPr>
        <w:lastRenderedPageBreak/>
        <w:t>***</w:t>
      </w:r>
    </w:p>
    <w:p w:rsidR="00C33BC6" w:rsidRPr="00C33BC6" w:rsidRDefault="00C33BC6" w:rsidP="00C33BC6">
      <w:pPr>
        <w:spacing w:after="160" w:line="242" w:lineRule="auto"/>
        <w:jc w:val="both"/>
        <w:rPr>
          <w:rFonts w:ascii="Arial" w:eastAsia="Arial" w:hAnsi="Arial" w:cs="Arial"/>
          <w:b/>
          <w:bCs/>
          <w:color w:val="003781"/>
          <w:w w:val="90"/>
          <w:sz w:val="26"/>
          <w:szCs w:val="26"/>
          <w:lang w:eastAsia="en-US" w:bidi="ar-SA"/>
        </w:rPr>
      </w:pPr>
      <w:bookmarkStart w:id="27" w:name="_Toc48805902"/>
      <w:r w:rsidRPr="00C33BC6">
        <w:rPr>
          <w:rFonts w:ascii="Arial" w:eastAsia="Arial" w:hAnsi="Arial" w:cs="Arial"/>
          <w:b/>
          <w:bCs/>
          <w:color w:val="003781"/>
          <w:w w:val="90"/>
          <w:sz w:val="26"/>
          <w:szCs w:val="26"/>
          <w:lang w:eastAsia="en-US" w:bidi="ar-SA"/>
        </w:rPr>
        <w:t>СТРАХОВАНИЕ СОВМЕСТНОГО ЗДОРВЬЯ СОТУДНИКОВ МИД РА И ЧЛЕНОВ ИХ СЕМЬИ КОМАНДИРОВАННЫХ В ЗАРУБЕЖНЫЕ СТРАНЫ</w:t>
      </w:r>
    </w:p>
    <w:p w:rsidR="00C33BC6" w:rsidRPr="00C33BC6" w:rsidRDefault="00C33BC6" w:rsidP="00C33BC6">
      <w:pPr>
        <w:rPr>
          <w:rFonts w:ascii="Arial AMU" w:hAnsi="Arial AMU" w:cs="Mangal"/>
          <w:b/>
          <w:color w:val="003781"/>
          <w:lang w:eastAsia="en-US" w:bidi="ar-SA"/>
        </w:rPr>
      </w:pPr>
    </w:p>
    <w:p w:rsidR="00C33BC6" w:rsidRPr="00C33BC6" w:rsidRDefault="00C33BC6" w:rsidP="00C33BC6">
      <w:pPr>
        <w:rPr>
          <w:rFonts w:ascii="Arial AMU" w:hAnsi="Arial AMU" w:cs="Mangal"/>
          <w:b/>
          <w:color w:val="003781"/>
          <w:lang w:val="hy-AM" w:eastAsia="en-US" w:bidi="ar-SA"/>
        </w:rPr>
      </w:pPr>
      <w:r w:rsidRPr="00C33BC6">
        <w:rPr>
          <w:rFonts w:ascii="Arial AMU" w:hAnsi="Arial AMU" w:cs="Mangal"/>
          <w:b/>
          <w:color w:val="003781"/>
          <w:lang w:val="hy-AM" w:eastAsia="en-US" w:bidi="ar-SA"/>
        </w:rPr>
        <w:t xml:space="preserve">Таблица возмещений </w:t>
      </w:r>
    </w:p>
    <w:p w:rsidR="00C33BC6" w:rsidRPr="00C33BC6" w:rsidRDefault="00C33BC6" w:rsidP="00C33BC6">
      <w:pPr>
        <w:rPr>
          <w:rFonts w:ascii="Arial AMU" w:hAnsi="Arial AMU" w:cs="Mangal"/>
          <w:b/>
          <w:color w:val="003781"/>
          <w:lang w:val="hy-AM" w:eastAsia="en-US" w:bidi="ar-SA"/>
        </w:rPr>
      </w:pPr>
      <w:r w:rsidRPr="00C33BC6">
        <w:rPr>
          <w:rFonts w:ascii="Arial AMU" w:hAnsi="Arial AMU" w:cs="Mangal"/>
          <w:b/>
          <w:color w:val="003781"/>
          <w:lang w:val="hy-AM" w:eastAsia="en-US" w:bidi="ar-SA"/>
        </w:rPr>
        <w:t>Tables of benefits</w:t>
      </w:r>
    </w:p>
    <w:p w:rsidR="00C33BC6" w:rsidRPr="00C33BC6" w:rsidRDefault="00C33BC6" w:rsidP="00C33BC6">
      <w:pPr>
        <w:spacing w:after="120"/>
        <w:jc w:val="both"/>
        <w:rPr>
          <w:rFonts w:ascii="Arial AMU" w:hAnsi="Arial AMU" w:cs="Arial"/>
          <w:bCs/>
          <w:color w:val="003781"/>
          <w:sz w:val="18"/>
          <w:szCs w:val="18"/>
          <w:lang w:val="hy-AM" w:eastAsia="en-US" w:bidi="ar-SA"/>
        </w:rPr>
      </w:pPr>
    </w:p>
    <w:p w:rsidR="00C33BC6" w:rsidRPr="00C33BC6" w:rsidRDefault="00C33BC6" w:rsidP="00C33BC6">
      <w:pPr>
        <w:spacing w:after="120"/>
        <w:jc w:val="both"/>
        <w:rPr>
          <w:rFonts w:ascii="Arial AMU" w:eastAsia="MS Mincho" w:hAnsi="Arial AMU" w:cs="Arial"/>
          <w:color w:val="000000"/>
          <w:sz w:val="18"/>
          <w:szCs w:val="18"/>
          <w:lang w:eastAsia="en-US" w:bidi="ar-SA"/>
        </w:rPr>
      </w:pPr>
      <w:r w:rsidRPr="00C33BC6">
        <w:rPr>
          <w:rFonts w:ascii="Arial AMU" w:eastAsia="MS Mincho" w:hAnsi="Arial AMU" w:cs="Arial"/>
          <w:color w:val="000000"/>
          <w:sz w:val="18"/>
          <w:szCs w:val="18"/>
          <w:lang w:eastAsia="en-US" w:bidi="ar-SA"/>
        </w:rPr>
        <w:t>Обязательным условием является наличие у риска, представленного в этом документе, перестрахования, и перестраховщик должен иметь один</w:t>
      </w:r>
      <w:r w:rsidRPr="00C33BC6">
        <w:rPr>
          <w:rFonts w:ascii="Calibri" w:eastAsia="MS Mincho" w:hAnsi="Calibri" w:cs="Arial"/>
          <w:color w:val="000000"/>
          <w:sz w:val="18"/>
          <w:szCs w:val="18"/>
          <w:lang w:eastAsia="en-US" w:bidi="ar-SA"/>
        </w:rPr>
        <w:t xml:space="preserve"> </w:t>
      </w:r>
      <w:r w:rsidRPr="00C33BC6">
        <w:rPr>
          <w:rFonts w:ascii="Arial AMU" w:eastAsia="MS Mincho" w:hAnsi="Arial AMU" w:cs="Arial"/>
          <w:color w:val="000000"/>
          <w:sz w:val="18"/>
          <w:szCs w:val="18"/>
          <w:lang w:eastAsia="en-US" w:bidi="ar-SA"/>
        </w:rPr>
        <w:t>из следующих рейтингов, присвоенные следующим международным рейтинговым агентством</w:t>
      </w:r>
    </w:p>
    <w:p w:rsidR="00C33BC6" w:rsidRPr="00C33BC6" w:rsidRDefault="00C33BC6" w:rsidP="00C33BC6">
      <w:pPr>
        <w:spacing w:after="120"/>
        <w:jc w:val="both"/>
        <w:rPr>
          <w:rFonts w:ascii="Arial AMU" w:eastAsia="MS Mincho" w:hAnsi="Arial AMU" w:cs="Arial"/>
          <w:color w:val="000000"/>
          <w:sz w:val="18"/>
          <w:szCs w:val="18"/>
          <w:lang w:val="hy-AM" w:eastAsia="en-US" w:bidi="ar-SA"/>
        </w:rPr>
      </w:pPr>
      <w:r w:rsidRPr="00C33BC6">
        <w:rPr>
          <w:rFonts w:ascii="Arial AMU" w:eastAsia="MS Mincho" w:hAnsi="Arial AMU" w:cs="Arial"/>
          <w:color w:val="000000"/>
          <w:sz w:val="18"/>
          <w:szCs w:val="18"/>
          <w:lang w:val="hy-AM" w:eastAsia="en-US" w:bidi="ar-SA"/>
        </w:rPr>
        <w:t xml:space="preserve">It is a prerequisite for the risk presented in this document to have reinsurance, and the reinsurer must have </w:t>
      </w:r>
      <w:r w:rsidRPr="00C33BC6">
        <w:rPr>
          <w:rFonts w:ascii="Arial AMU" w:eastAsia="MS Mincho" w:hAnsi="Arial AMU" w:cs="Arial"/>
          <w:color w:val="000000"/>
          <w:sz w:val="18"/>
          <w:szCs w:val="18"/>
          <w:lang w:val="en-US" w:eastAsia="en-US" w:bidi="ar-SA"/>
        </w:rPr>
        <w:t>one of the following</w:t>
      </w:r>
      <w:r w:rsidRPr="00C33BC6">
        <w:rPr>
          <w:rFonts w:ascii="Calibri" w:eastAsia="MS Mincho" w:hAnsi="Calibri" w:cs="Arial"/>
          <w:color w:val="000000"/>
          <w:sz w:val="18"/>
          <w:szCs w:val="18"/>
          <w:lang w:val="en-US" w:eastAsia="en-US" w:bidi="ar-SA"/>
        </w:rPr>
        <w:t xml:space="preserve"> </w:t>
      </w:r>
      <w:r w:rsidRPr="00C33BC6">
        <w:rPr>
          <w:rFonts w:ascii="Arial AMU" w:eastAsia="MS Mincho" w:hAnsi="Arial AMU" w:cs="Arial"/>
          <w:color w:val="000000"/>
          <w:sz w:val="18"/>
          <w:szCs w:val="18"/>
          <w:lang w:val="hy-AM" w:eastAsia="en-US" w:bidi="ar-SA"/>
        </w:rPr>
        <w:t>rating given by the</w:t>
      </w:r>
      <w:r w:rsidRPr="00C33BC6">
        <w:rPr>
          <w:rFonts w:ascii="Arial AMU" w:eastAsia="MS Mincho" w:hAnsi="Arial AMU" w:cs="Arial"/>
          <w:color w:val="000000"/>
          <w:sz w:val="18"/>
          <w:szCs w:val="18"/>
          <w:lang w:val="en-US" w:eastAsia="en-US" w:bidi="ar-SA"/>
        </w:rPr>
        <w:t xml:space="preserve"> below mentioned</w:t>
      </w:r>
      <w:r w:rsidRPr="00C33BC6">
        <w:rPr>
          <w:rFonts w:ascii="Arial AMU" w:eastAsia="MS Mincho" w:hAnsi="Arial AMU" w:cs="Arial"/>
          <w:color w:val="000000"/>
          <w:sz w:val="18"/>
          <w:szCs w:val="18"/>
          <w:lang w:val="hy-AM" w:eastAsia="en-US" w:bidi="ar-SA"/>
        </w:rPr>
        <w:t xml:space="preserve"> international rating agency:</w:t>
      </w:r>
    </w:p>
    <w:p w:rsidR="00C33BC6" w:rsidRPr="00C33BC6" w:rsidRDefault="00C33BC6" w:rsidP="00C33BC6">
      <w:pPr>
        <w:rPr>
          <w:rFonts w:ascii="Arial AMU" w:eastAsia="MS Mincho" w:hAnsi="Arial AMU" w:cs="Arial"/>
          <w:color w:val="000000"/>
          <w:sz w:val="18"/>
          <w:szCs w:val="18"/>
          <w:lang w:val="hy-AM" w:eastAsia="en-US" w:bidi="ar-SA"/>
        </w:rPr>
      </w:pPr>
    </w:p>
    <w:p w:rsidR="00C33BC6" w:rsidRPr="00C33BC6" w:rsidRDefault="00C33BC6" w:rsidP="00C33BC6">
      <w:pPr>
        <w:jc w:val="both"/>
        <w:rPr>
          <w:rFonts w:ascii="Arial AMU" w:eastAsia="MS Mincho" w:hAnsi="Arial AMU" w:cs="Arial"/>
          <w:color w:val="000000"/>
          <w:sz w:val="18"/>
          <w:szCs w:val="18"/>
          <w:lang w:val="hy-AM" w:eastAsia="en-US" w:bidi="ar-SA"/>
        </w:rPr>
      </w:pPr>
      <w:r w:rsidRPr="00C33BC6">
        <w:rPr>
          <w:rFonts w:ascii="Arial AMU" w:eastAsia="MS Mincho" w:hAnsi="Arial AMU" w:cs="Arial"/>
          <w:color w:val="000000"/>
          <w:sz w:val="18"/>
          <w:szCs w:val="18"/>
          <w:lang w:val="en-US" w:eastAsia="en-US" w:bidi="ar-SA"/>
        </w:rPr>
        <w:t>Stabdard and Poor</w:t>
      </w:r>
      <w:r w:rsidRPr="00C33BC6">
        <w:rPr>
          <w:rFonts w:ascii="Arial" w:eastAsia="MS Mincho" w:hAnsi="Arial" w:cs="Arial"/>
          <w:color w:val="000000"/>
          <w:sz w:val="18"/>
          <w:szCs w:val="18"/>
          <w:lang w:val="en-US" w:eastAsia="en-US" w:bidi="ar-SA"/>
        </w:rPr>
        <w:t>’</w:t>
      </w:r>
      <w:r w:rsidRPr="00C33BC6">
        <w:rPr>
          <w:rFonts w:ascii="Arial AMU" w:eastAsia="MS Mincho" w:hAnsi="Arial AMU" w:cs="Arial"/>
          <w:color w:val="000000"/>
          <w:sz w:val="18"/>
          <w:szCs w:val="18"/>
          <w:lang w:val="en-US" w:eastAsia="en-US" w:bidi="ar-SA"/>
        </w:rPr>
        <w:t xml:space="preserve">s/Fitch </w:t>
      </w:r>
      <w:r w:rsidRPr="00C33BC6">
        <w:rPr>
          <w:rFonts w:ascii="Arial" w:eastAsia="MS Mincho" w:hAnsi="Arial" w:cs="Arial"/>
          <w:color w:val="000000"/>
          <w:sz w:val="18"/>
          <w:szCs w:val="18"/>
          <w:lang w:val="en-US" w:eastAsia="en-US" w:bidi="ar-SA"/>
        </w:rPr>
        <w:t>–</w:t>
      </w:r>
      <w:r w:rsidRPr="00C33BC6">
        <w:rPr>
          <w:rFonts w:ascii="Arial AMU" w:eastAsia="MS Mincho" w:hAnsi="Arial AMU" w:cs="Arial"/>
          <w:color w:val="000000"/>
          <w:sz w:val="18"/>
          <w:szCs w:val="18"/>
          <w:lang w:val="en-US" w:eastAsia="en-US" w:bidi="ar-SA"/>
        </w:rPr>
        <w:t xml:space="preserve"> from </w:t>
      </w:r>
      <w:r w:rsidRPr="00C33BC6">
        <w:rPr>
          <w:rFonts w:ascii="Arial AMU" w:eastAsia="MS Mincho" w:hAnsi="Arial AMU" w:cs="Arial"/>
          <w:color w:val="000000"/>
          <w:sz w:val="18"/>
          <w:szCs w:val="18"/>
          <w:lang w:val="hy-AM" w:eastAsia="en-US" w:bidi="ar-SA"/>
        </w:rPr>
        <w:t>«AAA»</w:t>
      </w:r>
      <w:r w:rsidRPr="00C33BC6">
        <w:rPr>
          <w:rFonts w:ascii="Arial AMU" w:eastAsia="MS Mincho" w:hAnsi="Arial AMU" w:cs="Arial"/>
          <w:color w:val="000000"/>
          <w:sz w:val="18"/>
          <w:szCs w:val="18"/>
          <w:lang w:val="en-US" w:eastAsia="en-US" w:bidi="ar-SA"/>
        </w:rPr>
        <w:t xml:space="preserve"> to</w:t>
      </w:r>
      <w:r w:rsidRPr="00C33BC6">
        <w:rPr>
          <w:rFonts w:ascii="Arial AMU" w:eastAsia="MS Mincho" w:hAnsi="Arial AMU" w:cs="Arial"/>
          <w:color w:val="000000"/>
          <w:sz w:val="18"/>
          <w:szCs w:val="18"/>
          <w:lang w:val="hy-AM" w:eastAsia="en-US" w:bidi="ar-SA"/>
        </w:rPr>
        <w:t> «AA-»</w:t>
      </w:r>
    </w:p>
    <w:p w:rsidR="00C33BC6" w:rsidRPr="00C33BC6" w:rsidRDefault="00C33BC6" w:rsidP="00C33BC6">
      <w:pPr>
        <w:jc w:val="both"/>
        <w:rPr>
          <w:rFonts w:ascii="Arial AMU" w:eastAsia="MS Mincho" w:hAnsi="Arial AMU" w:cs="Arial"/>
          <w:color w:val="000000"/>
          <w:sz w:val="18"/>
          <w:szCs w:val="18"/>
          <w:lang w:val="hy-AM" w:eastAsia="en-US" w:bidi="ar-SA"/>
        </w:rPr>
      </w:pPr>
      <w:r w:rsidRPr="00C33BC6">
        <w:rPr>
          <w:rFonts w:ascii="Arial AMU" w:eastAsia="MS Mincho" w:hAnsi="Arial AMU" w:cs="Arial"/>
          <w:color w:val="000000"/>
          <w:sz w:val="18"/>
          <w:szCs w:val="18"/>
          <w:lang w:val="en-US" w:eastAsia="en-US" w:bidi="ar-SA"/>
        </w:rPr>
        <w:t xml:space="preserve">A.M.Best </w:t>
      </w:r>
      <w:r w:rsidRPr="00C33BC6">
        <w:rPr>
          <w:rFonts w:ascii="Arial" w:eastAsia="MS Mincho" w:hAnsi="Arial" w:cs="Arial"/>
          <w:color w:val="000000"/>
          <w:sz w:val="18"/>
          <w:szCs w:val="18"/>
          <w:lang w:val="en-US" w:eastAsia="en-US" w:bidi="ar-SA"/>
        </w:rPr>
        <w:t>–</w:t>
      </w:r>
      <w:r w:rsidRPr="00C33BC6">
        <w:rPr>
          <w:rFonts w:ascii="Arial AMU" w:eastAsia="MS Mincho" w:hAnsi="Arial AMU" w:cs="Arial"/>
          <w:color w:val="000000"/>
          <w:sz w:val="18"/>
          <w:szCs w:val="18"/>
          <w:lang w:val="en-US" w:eastAsia="en-US" w:bidi="ar-SA"/>
        </w:rPr>
        <w:t xml:space="preserve"> from </w:t>
      </w:r>
      <w:r w:rsidRPr="00C33BC6">
        <w:rPr>
          <w:rFonts w:ascii="Arial AMU" w:eastAsia="MS Mincho" w:hAnsi="Arial AMU" w:cs="Arial"/>
          <w:color w:val="000000"/>
          <w:sz w:val="18"/>
          <w:szCs w:val="18"/>
          <w:lang w:val="hy-AM" w:eastAsia="en-US" w:bidi="ar-SA"/>
        </w:rPr>
        <w:t>«A++»</w:t>
      </w:r>
      <w:r w:rsidRPr="00C33BC6">
        <w:rPr>
          <w:rFonts w:ascii="Arial AMU" w:eastAsia="MS Mincho" w:hAnsi="Arial AMU" w:cs="Arial"/>
          <w:color w:val="000000"/>
          <w:sz w:val="18"/>
          <w:szCs w:val="18"/>
          <w:lang w:val="en-US" w:eastAsia="en-US" w:bidi="ar-SA"/>
        </w:rPr>
        <w:t xml:space="preserve"> to</w:t>
      </w:r>
      <w:r w:rsidRPr="00C33BC6">
        <w:rPr>
          <w:rFonts w:ascii="Arial AMU" w:eastAsia="MS Mincho" w:hAnsi="Arial AMU" w:cs="Arial"/>
          <w:color w:val="000000"/>
          <w:sz w:val="18"/>
          <w:szCs w:val="18"/>
          <w:lang w:val="hy-AM" w:eastAsia="en-US" w:bidi="ar-SA"/>
        </w:rPr>
        <w:t> «A+»</w:t>
      </w:r>
    </w:p>
    <w:p w:rsidR="00C33BC6" w:rsidRPr="00C33BC6" w:rsidRDefault="00C33BC6" w:rsidP="00C33BC6">
      <w:pPr>
        <w:jc w:val="both"/>
        <w:rPr>
          <w:rFonts w:ascii="Arial AMU" w:eastAsia="MS Mincho" w:hAnsi="Arial AMU" w:cs="Arial"/>
          <w:color w:val="000000"/>
          <w:sz w:val="18"/>
          <w:szCs w:val="18"/>
          <w:lang w:val="en-US" w:eastAsia="en-US" w:bidi="ar-SA"/>
        </w:rPr>
      </w:pPr>
      <w:r w:rsidRPr="00C33BC6">
        <w:rPr>
          <w:rFonts w:ascii="Arial AMU" w:eastAsia="MS Mincho" w:hAnsi="Arial AMU" w:cs="Arial"/>
          <w:color w:val="000000"/>
          <w:sz w:val="18"/>
          <w:szCs w:val="18"/>
          <w:lang w:val="hy-AM" w:eastAsia="en-US" w:bidi="ar-SA"/>
        </w:rPr>
        <w:t>Moody</w:t>
      </w:r>
      <w:r w:rsidRPr="00C33BC6">
        <w:rPr>
          <w:rFonts w:ascii="Arial" w:eastAsia="MS Mincho" w:hAnsi="Arial" w:cs="Arial"/>
          <w:color w:val="000000"/>
          <w:sz w:val="18"/>
          <w:szCs w:val="18"/>
          <w:lang w:val="hy-AM" w:eastAsia="en-US" w:bidi="ar-SA"/>
        </w:rPr>
        <w:t>’</w:t>
      </w:r>
      <w:r w:rsidRPr="00C33BC6">
        <w:rPr>
          <w:rFonts w:ascii="Arial AMU" w:eastAsia="MS Mincho" w:hAnsi="Arial AMU" w:cs="Arial"/>
          <w:color w:val="000000"/>
          <w:sz w:val="18"/>
          <w:szCs w:val="18"/>
          <w:lang w:val="hy-AM" w:eastAsia="en-US" w:bidi="ar-SA"/>
        </w:rPr>
        <w:t xml:space="preserve">s </w:t>
      </w:r>
      <w:r w:rsidRPr="00C33BC6">
        <w:rPr>
          <w:rFonts w:ascii="Arial" w:eastAsia="MS Mincho" w:hAnsi="Arial" w:cs="Arial"/>
          <w:color w:val="000000"/>
          <w:sz w:val="18"/>
          <w:szCs w:val="18"/>
          <w:lang w:val="hy-AM" w:eastAsia="en-US" w:bidi="ar-SA"/>
        </w:rPr>
        <w:t>–</w:t>
      </w:r>
      <w:r w:rsidRPr="00C33BC6">
        <w:rPr>
          <w:rFonts w:ascii="Arial AMU" w:eastAsia="MS Mincho" w:hAnsi="Arial AMU" w:cs="Arial"/>
          <w:color w:val="000000"/>
          <w:sz w:val="18"/>
          <w:szCs w:val="18"/>
          <w:lang w:val="hy-AM" w:eastAsia="en-US" w:bidi="ar-SA"/>
        </w:rPr>
        <w:t xml:space="preserve"> </w:t>
      </w:r>
      <w:r w:rsidRPr="00C33BC6">
        <w:rPr>
          <w:rFonts w:ascii="Arial AMU" w:eastAsia="MS Mincho" w:hAnsi="Arial AMU" w:cs="Arial"/>
          <w:color w:val="000000"/>
          <w:sz w:val="18"/>
          <w:szCs w:val="18"/>
          <w:lang w:val="en-US" w:eastAsia="en-US" w:bidi="ar-SA"/>
        </w:rPr>
        <w:t>f</w:t>
      </w:r>
      <w:r w:rsidRPr="00C33BC6">
        <w:rPr>
          <w:rFonts w:ascii="Arial AMU" w:eastAsia="MS Mincho" w:hAnsi="Arial AMU" w:cs="Arial"/>
          <w:color w:val="000000"/>
          <w:sz w:val="18"/>
          <w:szCs w:val="18"/>
          <w:lang w:val="hy-AM" w:eastAsia="en-US" w:bidi="ar-SA"/>
        </w:rPr>
        <w:t>r</w:t>
      </w:r>
      <w:r w:rsidRPr="00C33BC6">
        <w:rPr>
          <w:rFonts w:ascii="Arial AMU" w:eastAsia="MS Mincho" w:hAnsi="Arial AMU" w:cs="Arial"/>
          <w:color w:val="000000"/>
          <w:sz w:val="18"/>
          <w:szCs w:val="18"/>
          <w:lang w:val="en-US" w:eastAsia="en-US" w:bidi="ar-SA"/>
        </w:rPr>
        <w:t xml:space="preserve">om </w:t>
      </w:r>
      <w:r w:rsidRPr="00C33BC6">
        <w:rPr>
          <w:rFonts w:ascii="Arial AMU" w:eastAsia="MS Mincho" w:hAnsi="Arial AMU" w:cs="Arial"/>
          <w:color w:val="000000"/>
          <w:sz w:val="18"/>
          <w:szCs w:val="18"/>
          <w:lang w:val="hy-AM" w:eastAsia="en-US" w:bidi="ar-SA"/>
        </w:rPr>
        <w:t>«</w:t>
      </w:r>
      <w:r w:rsidRPr="00C33BC6">
        <w:rPr>
          <w:rFonts w:ascii="Arial AMU" w:eastAsia="MS Mincho" w:hAnsi="Arial AMU" w:cs="Calibri"/>
          <w:color w:val="000000"/>
          <w:sz w:val="18"/>
          <w:szCs w:val="18"/>
          <w:lang w:val="en-US" w:eastAsia="en-US" w:bidi="ar-SA"/>
        </w:rPr>
        <w:t>Aaa</w:t>
      </w:r>
      <w:r w:rsidRPr="00C33BC6">
        <w:rPr>
          <w:rFonts w:ascii="Arial AMU" w:eastAsia="MS Mincho" w:hAnsi="Arial AMU" w:cs="Arial AMU"/>
          <w:color w:val="000000"/>
          <w:sz w:val="18"/>
          <w:szCs w:val="18"/>
          <w:lang w:val="hy-AM" w:eastAsia="en-US" w:bidi="ar-SA"/>
        </w:rPr>
        <w:t>»</w:t>
      </w:r>
      <w:r w:rsidRPr="00C33BC6">
        <w:rPr>
          <w:rFonts w:ascii="Arial AMU" w:eastAsia="MS Mincho" w:hAnsi="Arial AMU" w:cs="Arial"/>
          <w:color w:val="000000"/>
          <w:sz w:val="18"/>
          <w:szCs w:val="18"/>
          <w:lang w:val="en-US" w:eastAsia="en-US" w:bidi="ar-SA"/>
        </w:rPr>
        <w:t xml:space="preserve"> to</w:t>
      </w:r>
      <w:r w:rsidRPr="00C33BC6">
        <w:rPr>
          <w:rFonts w:ascii="Arial AMU" w:eastAsia="MS Mincho" w:hAnsi="Arial AMU" w:cs="Arial"/>
          <w:color w:val="000000"/>
          <w:sz w:val="18"/>
          <w:szCs w:val="18"/>
          <w:lang w:val="hy-AM" w:eastAsia="en-US" w:bidi="ar-SA"/>
        </w:rPr>
        <w:t xml:space="preserve"> «</w:t>
      </w:r>
      <w:r w:rsidRPr="00C33BC6">
        <w:rPr>
          <w:rFonts w:ascii="Arial AMU" w:eastAsia="MS Mincho" w:hAnsi="Arial AMU" w:cs="Calibri"/>
          <w:color w:val="000000"/>
          <w:sz w:val="18"/>
          <w:szCs w:val="18"/>
          <w:lang w:val="en-US" w:eastAsia="en-US" w:bidi="ar-SA"/>
        </w:rPr>
        <w:t>Aa</w:t>
      </w:r>
      <w:r w:rsidRPr="00C33BC6">
        <w:rPr>
          <w:rFonts w:ascii="Arial AMU" w:eastAsia="MS Mincho" w:hAnsi="Arial AMU" w:cs="Arial"/>
          <w:color w:val="000000"/>
          <w:sz w:val="18"/>
          <w:szCs w:val="18"/>
          <w:lang w:val="hy-AM" w:eastAsia="en-US" w:bidi="ar-SA"/>
        </w:rPr>
        <w:t>3»</w:t>
      </w:r>
    </w:p>
    <w:p w:rsidR="00C33BC6" w:rsidRPr="00C33BC6" w:rsidRDefault="00C33BC6" w:rsidP="00C33BC6">
      <w:pPr>
        <w:spacing w:after="120"/>
        <w:jc w:val="both"/>
        <w:rPr>
          <w:rFonts w:ascii="Arial AMU" w:eastAsia="MS Mincho" w:hAnsi="Arial AMU" w:cs="Arial"/>
          <w:color w:val="000000"/>
          <w:sz w:val="12"/>
          <w:szCs w:val="12"/>
          <w:lang w:val="hy-AM" w:eastAsia="en-US" w:bidi="ar-SA"/>
        </w:rPr>
      </w:pPr>
    </w:p>
    <w:p w:rsidR="00C33BC6" w:rsidRPr="00C33BC6" w:rsidRDefault="00C33BC6" w:rsidP="00C33BC6">
      <w:pPr>
        <w:autoSpaceDE w:val="0"/>
        <w:autoSpaceDN w:val="0"/>
        <w:adjustRightInd w:val="0"/>
        <w:spacing w:before="120" w:after="120"/>
        <w:jc w:val="both"/>
        <w:rPr>
          <w:rFonts w:ascii="Arial AMU" w:eastAsia="MS Mincho" w:hAnsi="Arial AMU" w:cs="Arial"/>
          <w:color w:val="000000"/>
          <w:sz w:val="18"/>
          <w:szCs w:val="18"/>
          <w:lang w:val="hy-AM" w:eastAsia="en-US" w:bidi="ar-SA"/>
        </w:rPr>
      </w:pPr>
      <w:r w:rsidRPr="00C33BC6">
        <w:rPr>
          <w:rFonts w:ascii="Arial AMU" w:eastAsia="MS Mincho" w:hAnsi="Arial AMU" w:cs="Arial"/>
          <w:color w:val="000000"/>
          <w:sz w:val="18"/>
          <w:szCs w:val="18"/>
          <w:lang w:val="hy-AM" w:eastAsia="en-US" w:bidi="ar-SA"/>
        </w:rPr>
        <w:t>В таблице ниже представлены услуги, предоставляемые по договору.</w:t>
      </w:r>
      <w:r w:rsidRPr="00C33BC6">
        <w:rPr>
          <w:rFonts w:ascii="Calibri" w:eastAsia="MS Mincho" w:hAnsi="Calibri" w:cs="Arial"/>
          <w:color w:val="000000"/>
          <w:sz w:val="18"/>
          <w:szCs w:val="18"/>
          <w:lang w:eastAsia="en-US" w:bidi="ar-SA"/>
        </w:rPr>
        <w:t xml:space="preserve"> </w:t>
      </w:r>
      <w:r w:rsidRPr="00C33BC6">
        <w:rPr>
          <w:rFonts w:ascii="Arial AMU" w:eastAsia="MS Mincho" w:hAnsi="Arial AMU" w:cs="Arial"/>
          <w:color w:val="000000"/>
          <w:sz w:val="18"/>
          <w:szCs w:val="18"/>
          <w:lang w:val="hy-AM" w:eastAsia="en-US" w:bidi="ar-SA"/>
        </w:rPr>
        <w:t>Все льготы и суммы к вычету для каждого человека за каждый страховой год, если не указано иное.</w:t>
      </w:r>
    </w:p>
    <w:p w:rsidR="00C33BC6" w:rsidRPr="00C33BC6" w:rsidRDefault="00C33BC6" w:rsidP="00C33BC6">
      <w:pPr>
        <w:autoSpaceDE w:val="0"/>
        <w:autoSpaceDN w:val="0"/>
        <w:adjustRightInd w:val="0"/>
        <w:spacing w:before="120" w:after="120"/>
        <w:jc w:val="both"/>
        <w:rPr>
          <w:rFonts w:ascii="Arial AMU" w:eastAsia="MS Mincho" w:hAnsi="Arial AMU" w:cs="Arial"/>
          <w:color w:val="000000"/>
          <w:sz w:val="18"/>
          <w:szCs w:val="18"/>
          <w:lang w:val="en-GB" w:eastAsia="en-US" w:bidi="ar-SA"/>
        </w:rPr>
      </w:pPr>
      <w:r w:rsidRPr="00C33BC6">
        <w:rPr>
          <w:rFonts w:ascii="Arial AMU" w:eastAsia="MS Mincho" w:hAnsi="Arial AMU" w:cs="Arial"/>
          <w:color w:val="000000"/>
          <w:sz w:val="18"/>
          <w:szCs w:val="18"/>
          <w:lang w:val="en-GB" w:eastAsia="en-US" w:bidi="ar-SA"/>
        </w:rPr>
        <w:t>The table below lists all of the benefits covered under the quotation. All benefit and deductible amounts are per person, per Insurance Year, unless otherwise indicated.</w:t>
      </w:r>
    </w:p>
    <w:tbl>
      <w:tblPr>
        <w:tblW w:w="5002"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bottom w:w="28" w:type="dxa"/>
        </w:tblCellMar>
        <w:tblLook w:val="0000" w:firstRow="0" w:lastRow="0" w:firstColumn="0" w:lastColumn="0" w:noHBand="0" w:noVBand="0"/>
      </w:tblPr>
      <w:tblGrid>
        <w:gridCol w:w="7379"/>
        <w:gridCol w:w="1912"/>
      </w:tblGrid>
      <w:tr w:rsidR="00C33BC6" w:rsidRPr="00C33BC6" w:rsidTr="00F24BDB">
        <w:trPr>
          <w:trHeight w:val="20"/>
          <w:tblHeader/>
        </w:trPr>
        <w:tc>
          <w:tcPr>
            <w:tcW w:w="3971" w:type="pct"/>
            <w:tcBorders>
              <w:bottom w:val="single" w:sz="4" w:space="0" w:color="FFFFFF"/>
            </w:tcBorders>
            <w:shd w:val="clear" w:color="auto" w:fill="113388"/>
            <w:vAlign w:val="center"/>
          </w:tcPr>
          <w:p w:rsidR="00C33BC6" w:rsidRPr="00C33BC6" w:rsidRDefault="00C33BC6" w:rsidP="00C33BC6">
            <w:pPr>
              <w:spacing w:before="20" w:after="20"/>
              <w:ind w:left="57"/>
              <w:rPr>
                <w:rFonts w:ascii="Arial AMU" w:hAnsi="Arial AMU" w:cs="Arial"/>
                <w:b/>
                <w:bCs/>
                <w:iCs/>
                <w:sz w:val="18"/>
                <w:szCs w:val="18"/>
                <w:lang w:val="en-GB" w:eastAsia="en-US" w:bidi="ar-SA"/>
              </w:rPr>
            </w:pPr>
            <w:r w:rsidRPr="00C33BC6">
              <w:rPr>
                <w:rFonts w:ascii="Arial AMU" w:hAnsi="Arial AMU" w:cs="Arial"/>
                <w:b/>
                <w:sz w:val="18"/>
                <w:szCs w:val="18"/>
                <w:lang w:val="hy-AM" w:eastAsia="en-US" w:bidi="ar-SA"/>
              </w:rPr>
              <w:t xml:space="preserve">Основной план / </w:t>
            </w:r>
            <w:r w:rsidRPr="00C33BC6">
              <w:rPr>
                <w:rFonts w:ascii="Arial AMU" w:hAnsi="Arial AMU" w:cs="Arial"/>
                <w:b/>
                <w:sz w:val="18"/>
                <w:szCs w:val="18"/>
                <w:lang w:val="en-GB" w:eastAsia="en-US" w:bidi="ar-SA"/>
              </w:rPr>
              <w:t>Core Plan</w:t>
            </w:r>
            <w:r w:rsidRPr="00C33BC6">
              <w:rPr>
                <w:rFonts w:ascii="Arial AMU" w:hAnsi="Arial AMU" w:cs="Arial"/>
                <w:b/>
                <w:bCs/>
                <w:iCs/>
                <w:sz w:val="18"/>
                <w:szCs w:val="18"/>
                <w:lang w:val="en-GB" w:eastAsia="en-US" w:bidi="ar-SA"/>
              </w:rPr>
              <w:t xml:space="preserve"> </w:t>
            </w:r>
          </w:p>
        </w:tc>
        <w:tc>
          <w:tcPr>
            <w:tcW w:w="1029" w:type="pct"/>
            <w:tcBorders>
              <w:bottom w:val="single" w:sz="4" w:space="0" w:color="FFFFFF"/>
            </w:tcBorders>
            <w:shd w:val="clear" w:color="auto" w:fill="113388"/>
            <w:vAlign w:val="center"/>
          </w:tcPr>
          <w:p w:rsidR="00C33BC6" w:rsidRPr="00C33BC6" w:rsidRDefault="00C33BC6" w:rsidP="00C33BC6">
            <w:pPr>
              <w:spacing w:before="20" w:after="20"/>
              <w:jc w:val="center"/>
              <w:rPr>
                <w:rFonts w:ascii="Arial AMU" w:hAnsi="Arial AMU" w:cs="Arial"/>
                <w:b/>
                <w:iCs/>
                <w:sz w:val="18"/>
                <w:szCs w:val="18"/>
                <w:lang w:val="hy-AM" w:eastAsia="en-US" w:bidi="ar-SA"/>
              </w:rPr>
            </w:pPr>
            <w:r w:rsidRPr="00C33BC6">
              <w:rPr>
                <w:rFonts w:ascii="Arial AMU" w:hAnsi="Arial AMU" w:cs="Arial"/>
                <w:b/>
                <w:iCs/>
                <w:sz w:val="18"/>
                <w:szCs w:val="18"/>
                <w:lang w:val="hy-AM" w:eastAsia="en-US" w:bidi="ar-SA"/>
              </w:rPr>
              <w:t>МИД Армении</w:t>
            </w:r>
          </w:p>
          <w:p w:rsidR="00C33BC6" w:rsidRPr="00C33BC6" w:rsidRDefault="00C33BC6" w:rsidP="00C33BC6">
            <w:pPr>
              <w:spacing w:before="20" w:after="20"/>
              <w:jc w:val="center"/>
              <w:rPr>
                <w:rFonts w:ascii="Arial AMU" w:hAnsi="Arial AMU" w:cs="Arial"/>
                <w:b/>
                <w:iCs/>
                <w:sz w:val="18"/>
                <w:szCs w:val="18"/>
                <w:lang w:val="en-GB" w:eastAsia="en-US" w:bidi="ar-SA"/>
              </w:rPr>
            </w:pPr>
            <w:r w:rsidRPr="00C33BC6">
              <w:rPr>
                <w:rFonts w:ascii="Arial AMU" w:hAnsi="Arial AMU" w:cs="Arial"/>
                <w:b/>
                <w:iCs/>
                <w:sz w:val="18"/>
                <w:szCs w:val="18"/>
                <w:lang w:val="en-GB" w:eastAsia="en-US" w:bidi="ar-SA"/>
              </w:rPr>
              <w:t>MOFA Armenia</w:t>
            </w:r>
          </w:p>
        </w:tc>
      </w:tr>
      <w:tr w:rsidR="00C33BC6" w:rsidRPr="00C33BC6" w:rsidTr="00C33BC6">
        <w:trPr>
          <w:trHeight w:val="20"/>
        </w:trPr>
        <w:tc>
          <w:tcPr>
            <w:tcW w:w="3971" w:type="pct"/>
            <w:shd w:val="clear" w:color="auto" w:fill="D5DCE4"/>
            <w:vAlign w:val="center"/>
          </w:tcPr>
          <w:p w:rsidR="00C33BC6" w:rsidRPr="00C33BC6" w:rsidRDefault="00C33BC6" w:rsidP="00C33BC6">
            <w:pPr>
              <w:spacing w:before="20" w:after="20"/>
              <w:ind w:left="57"/>
              <w:rPr>
                <w:rFonts w:ascii="Arial AMU" w:hAnsi="Arial AMU" w:cs="Arial"/>
                <w:b/>
                <w:bCs/>
                <w:sz w:val="18"/>
                <w:szCs w:val="18"/>
                <w:lang w:val="hy-AM" w:eastAsia="en-US" w:bidi="ar-SA"/>
              </w:rPr>
            </w:pPr>
            <w:r w:rsidRPr="00C33BC6">
              <w:rPr>
                <w:rFonts w:ascii="Arial AMU" w:hAnsi="Arial AMU" w:cs="Arial"/>
                <w:b/>
                <w:bCs/>
                <w:sz w:val="18"/>
                <w:szCs w:val="18"/>
                <w:lang w:val="hy-AM" w:eastAsia="en-US" w:bidi="ar-SA"/>
              </w:rPr>
              <w:t xml:space="preserve">Максимальная страховая сумма (доллар США) </w:t>
            </w:r>
          </w:p>
          <w:p w:rsidR="00C33BC6" w:rsidRPr="00C33BC6" w:rsidRDefault="00C33BC6" w:rsidP="00C33BC6">
            <w:pPr>
              <w:spacing w:before="20" w:after="20"/>
              <w:ind w:left="57"/>
              <w:rPr>
                <w:rFonts w:ascii="Arial AMU" w:hAnsi="Arial AMU" w:cs="Arial"/>
                <w:b/>
                <w:bCs/>
                <w:sz w:val="18"/>
                <w:szCs w:val="18"/>
                <w:lang w:val="en-GB" w:eastAsia="en-US" w:bidi="ar-SA"/>
              </w:rPr>
            </w:pPr>
            <w:r w:rsidRPr="00C33BC6">
              <w:rPr>
                <w:rFonts w:ascii="Arial AMU" w:hAnsi="Arial AMU" w:cs="Arial"/>
                <w:b/>
                <w:bCs/>
                <w:sz w:val="18"/>
                <w:szCs w:val="18"/>
                <w:lang w:val="en-GB" w:eastAsia="en-US" w:bidi="ar-SA"/>
              </w:rPr>
              <w:t>Maximum plan benefit USD ($)</w:t>
            </w:r>
          </w:p>
        </w:tc>
        <w:tc>
          <w:tcPr>
            <w:tcW w:w="1029" w:type="pct"/>
            <w:shd w:val="clear" w:color="auto" w:fill="D5DCE4"/>
            <w:vAlign w:val="center"/>
          </w:tcPr>
          <w:p w:rsidR="00C33BC6" w:rsidRPr="00C33BC6" w:rsidRDefault="00C33BC6" w:rsidP="00C33BC6">
            <w:pPr>
              <w:spacing w:before="20" w:after="120"/>
              <w:jc w:val="center"/>
              <w:rPr>
                <w:rFonts w:ascii="Arial AMU" w:hAnsi="Arial AMU" w:cs="Arial"/>
                <w:b/>
                <w:bCs/>
                <w:sz w:val="18"/>
                <w:szCs w:val="18"/>
                <w:highlight w:val="yellow"/>
                <w:lang w:val="en-GB" w:eastAsia="en-US" w:bidi="ar-SA"/>
              </w:rPr>
            </w:pPr>
          </w:p>
          <w:p w:rsidR="00C33BC6" w:rsidRPr="00C33BC6" w:rsidRDefault="00C33BC6" w:rsidP="00C33BC6">
            <w:pPr>
              <w:spacing w:before="20" w:after="120"/>
              <w:jc w:val="center"/>
              <w:rPr>
                <w:rFonts w:ascii="Arial AMU" w:hAnsi="Arial AMU" w:cs="Arial"/>
                <w:b/>
                <w:bCs/>
                <w:sz w:val="18"/>
                <w:szCs w:val="18"/>
                <w:lang w:val="en-GB" w:eastAsia="en-US" w:bidi="ar-SA"/>
              </w:rPr>
            </w:pPr>
            <w:r w:rsidRPr="00C33BC6">
              <w:rPr>
                <w:rFonts w:ascii="Arial AMU" w:hAnsi="Arial AMU" w:cs="Arial"/>
                <w:b/>
                <w:bCs/>
                <w:sz w:val="18"/>
                <w:szCs w:val="18"/>
                <w:lang w:val="en-GB" w:eastAsia="en-US" w:bidi="ar-SA"/>
              </w:rPr>
              <w:t xml:space="preserve">$200,000 </w:t>
            </w:r>
          </w:p>
          <w:p w:rsidR="00C33BC6" w:rsidRPr="00C33BC6" w:rsidRDefault="00C33BC6" w:rsidP="00C33BC6">
            <w:pPr>
              <w:spacing w:before="20" w:after="20"/>
              <w:jc w:val="center"/>
              <w:rPr>
                <w:rFonts w:ascii="Arial AMU" w:hAnsi="Arial AMU" w:cs="Arial"/>
                <w:b/>
                <w:bCs/>
                <w:sz w:val="18"/>
                <w:szCs w:val="18"/>
                <w:lang w:val="en-GB" w:eastAsia="en-US" w:bidi="ar-SA"/>
              </w:rPr>
            </w:pPr>
          </w:p>
        </w:tc>
      </w:tr>
      <w:tr w:rsidR="00C33BC6" w:rsidRPr="008A240A" w:rsidTr="00F24BDB">
        <w:trPr>
          <w:trHeight w:val="20"/>
        </w:trPr>
        <w:tc>
          <w:tcPr>
            <w:tcW w:w="5000" w:type="pct"/>
            <w:gridSpan w:val="2"/>
            <w:shd w:val="clear" w:color="auto" w:fill="C6CEE2"/>
            <w:vAlign w:val="center"/>
          </w:tcPr>
          <w:p w:rsidR="00C33BC6" w:rsidRPr="00C33BC6" w:rsidRDefault="00C33BC6" w:rsidP="00C33BC6">
            <w:pPr>
              <w:spacing w:before="20" w:after="20"/>
              <w:rPr>
                <w:rFonts w:ascii="Arial AMU" w:hAnsi="Arial AMU" w:cs="Arial"/>
                <w:b/>
                <w:sz w:val="18"/>
                <w:szCs w:val="18"/>
                <w:lang w:val="hy-AM" w:eastAsia="en-US" w:bidi="ar-SA"/>
              </w:rPr>
            </w:pPr>
            <w:r w:rsidRPr="00C33BC6">
              <w:rPr>
                <w:rFonts w:ascii="Arial AMU" w:hAnsi="Arial AMU" w:cs="Arial"/>
                <w:b/>
                <w:sz w:val="18"/>
                <w:szCs w:val="18"/>
                <w:lang w:val="hy-AM" w:eastAsia="en-US" w:bidi="ar-SA"/>
              </w:rPr>
              <w:t>Стационарные услуги</w:t>
            </w:r>
            <w:r w:rsidRPr="00C33BC6">
              <w:rPr>
                <w:rFonts w:ascii="Calibri" w:hAnsi="Calibri" w:cs="Arial"/>
                <w:b/>
                <w:sz w:val="18"/>
                <w:szCs w:val="18"/>
                <w:lang w:val="en-US" w:eastAsia="en-US" w:bidi="ar-SA"/>
              </w:rPr>
              <w:t xml:space="preserve"> </w:t>
            </w:r>
          </w:p>
          <w:p w:rsidR="00C33BC6" w:rsidRPr="00C33BC6" w:rsidRDefault="00C33BC6" w:rsidP="00C33BC6">
            <w:pPr>
              <w:spacing w:before="20" w:after="20"/>
              <w:rPr>
                <w:rFonts w:ascii="Arial AMU" w:hAnsi="Arial AMU" w:cs="Arial"/>
                <w:sz w:val="18"/>
                <w:szCs w:val="18"/>
                <w:lang w:val="en-GB" w:eastAsia="en-US" w:bidi="ar-SA"/>
              </w:rPr>
            </w:pPr>
            <w:r w:rsidRPr="00C33BC6">
              <w:rPr>
                <w:rFonts w:ascii="Arial AMU" w:hAnsi="Arial AMU" w:cs="Arial"/>
                <w:b/>
                <w:sz w:val="18"/>
                <w:szCs w:val="18"/>
                <w:lang w:val="en-GB" w:eastAsia="en-US" w:bidi="ar-SA"/>
              </w:rPr>
              <w:t xml:space="preserve">In-patient benefits </w:t>
            </w:r>
          </w:p>
        </w:tc>
      </w:tr>
      <w:tr w:rsidR="00C33BC6" w:rsidRPr="00C33BC6" w:rsidTr="00C33BC6">
        <w:trPr>
          <w:trHeight w:val="20"/>
        </w:trPr>
        <w:tc>
          <w:tcPr>
            <w:tcW w:w="3971" w:type="pct"/>
            <w:shd w:val="clear" w:color="auto" w:fill="D5DCE4"/>
          </w:tcPr>
          <w:p w:rsidR="00C33BC6" w:rsidRPr="00C33BC6" w:rsidRDefault="00C33BC6" w:rsidP="00C33BC6">
            <w:pPr>
              <w:tabs>
                <w:tab w:val="left" w:pos="3600"/>
              </w:tabs>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Расходы пробывания в медицинском учреждении</w:t>
            </w:r>
          </w:p>
          <w:p w:rsidR="00C33BC6" w:rsidRPr="00C33BC6" w:rsidRDefault="00C33BC6" w:rsidP="00C33BC6">
            <w:pPr>
              <w:tabs>
                <w:tab w:val="left" w:pos="3600"/>
              </w:tabs>
              <w:spacing w:before="20" w:after="20"/>
              <w:ind w:left="57"/>
              <w:rPr>
                <w:rFonts w:ascii="Arial AMU" w:hAnsi="Arial AMU" w:cs="Arial"/>
                <w:color w:val="000000"/>
                <w:sz w:val="18"/>
                <w:szCs w:val="18"/>
                <w:lang w:eastAsia="en-US" w:bidi="ar-SA"/>
              </w:rPr>
            </w:pPr>
            <w:r w:rsidRPr="00C33BC6">
              <w:rPr>
                <w:rFonts w:ascii="Arial AMU" w:hAnsi="Arial AMU" w:cs="Arial"/>
                <w:color w:val="000000"/>
                <w:sz w:val="18"/>
                <w:szCs w:val="18"/>
                <w:lang w:val="en-GB" w:eastAsia="en-US" w:bidi="ar-SA"/>
              </w:rPr>
              <w:t>Hospital</w:t>
            </w:r>
            <w:r w:rsidRPr="00C33BC6">
              <w:rPr>
                <w:rFonts w:ascii="Arial AMU" w:hAnsi="Arial AMU" w:cs="Arial"/>
                <w:color w:val="000000"/>
                <w:sz w:val="18"/>
                <w:szCs w:val="18"/>
                <w:lang w:eastAsia="en-US" w:bidi="ar-SA"/>
              </w:rPr>
              <w:t xml:space="preserve"> </w:t>
            </w:r>
            <w:r w:rsidRPr="00C33BC6">
              <w:rPr>
                <w:rFonts w:ascii="Arial AMU" w:hAnsi="Arial AMU" w:cs="Arial"/>
                <w:color w:val="000000"/>
                <w:sz w:val="18"/>
                <w:szCs w:val="18"/>
                <w:lang w:val="en-GB" w:eastAsia="en-US" w:bidi="ar-SA"/>
              </w:rPr>
              <w:t>accommodation</w:t>
            </w:r>
          </w:p>
        </w:tc>
        <w:tc>
          <w:tcPr>
            <w:tcW w:w="1029" w:type="pct"/>
            <w:shd w:val="clear" w:color="auto" w:fill="D5DCE4"/>
            <w:vAlign w:val="center"/>
          </w:tcPr>
          <w:p w:rsidR="00C33BC6" w:rsidRPr="00C33BC6" w:rsidRDefault="00C33BC6" w:rsidP="00C33BC6">
            <w:pPr>
              <w:tabs>
                <w:tab w:val="left" w:pos="3600"/>
              </w:tabs>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hy-AM" w:eastAsia="en-US" w:bidi="ar-SA"/>
              </w:rPr>
              <w:t xml:space="preserve">Личная комната </w:t>
            </w:r>
            <w:r w:rsidRPr="00C33BC6">
              <w:rPr>
                <w:rFonts w:ascii="Arial AMU" w:hAnsi="Arial AMU" w:cs="Arial"/>
                <w:color w:val="000000"/>
                <w:sz w:val="18"/>
                <w:szCs w:val="18"/>
                <w:lang w:val="en-GB" w:eastAsia="en-US" w:bidi="ar-SA"/>
              </w:rPr>
              <w:t>Private room</w:t>
            </w:r>
          </w:p>
        </w:tc>
      </w:tr>
      <w:tr w:rsidR="00C33BC6" w:rsidRPr="00C33BC6" w:rsidTr="00C33BC6">
        <w:trPr>
          <w:trHeight w:val="20"/>
        </w:trPr>
        <w:tc>
          <w:tcPr>
            <w:tcW w:w="3971" w:type="pct"/>
            <w:shd w:val="clear" w:color="auto" w:fill="D5DCE4"/>
          </w:tcPr>
          <w:p w:rsidR="00C33BC6" w:rsidRPr="00C33BC6" w:rsidRDefault="00C33BC6" w:rsidP="00C33BC6">
            <w:pPr>
              <w:spacing w:before="20" w:after="20"/>
              <w:ind w:left="57"/>
              <w:rPr>
                <w:rFonts w:ascii="Arial AMU" w:hAnsi="Arial AMU" w:cs="Arial"/>
                <w:sz w:val="18"/>
                <w:szCs w:val="18"/>
                <w:lang w:val="hy-AM" w:eastAsia="en-US" w:bidi="ar-SA"/>
              </w:rPr>
            </w:pPr>
            <w:r w:rsidRPr="00C33BC6">
              <w:rPr>
                <w:rFonts w:ascii="Arial AMU" w:hAnsi="Arial AMU" w:cs="Arial"/>
                <w:sz w:val="18"/>
                <w:szCs w:val="18"/>
                <w:lang w:val="hy-AM" w:eastAsia="en-US" w:bidi="ar-SA"/>
              </w:rPr>
              <w:t>Интенсивная терапия</w:t>
            </w:r>
          </w:p>
          <w:p w:rsidR="00C33BC6" w:rsidRPr="00C33BC6" w:rsidRDefault="00C33BC6" w:rsidP="00C33BC6">
            <w:pPr>
              <w:spacing w:before="20" w:after="20"/>
              <w:ind w:left="57"/>
              <w:rPr>
                <w:rFonts w:ascii="Arial AMU" w:hAnsi="Arial AMU" w:cs="Arial"/>
                <w:color w:val="000000"/>
                <w:sz w:val="18"/>
                <w:szCs w:val="18"/>
                <w:lang w:val="en-GB" w:eastAsia="en-US" w:bidi="ar-SA"/>
              </w:rPr>
            </w:pPr>
            <w:r w:rsidRPr="00C33BC6">
              <w:rPr>
                <w:rFonts w:ascii="Arial AMU" w:hAnsi="Arial AMU" w:cs="Arial"/>
                <w:sz w:val="18"/>
                <w:szCs w:val="18"/>
                <w:lang w:val="en-GB" w:eastAsia="en-US" w:bidi="ar-SA"/>
              </w:rPr>
              <w:t>Intensive care</w:t>
            </w:r>
          </w:p>
        </w:tc>
        <w:tc>
          <w:tcPr>
            <w:tcW w:w="1029"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Полная компенсация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Full refund</w:t>
            </w:r>
          </w:p>
        </w:tc>
      </w:tr>
      <w:tr w:rsidR="00C33BC6" w:rsidRPr="00C33BC6" w:rsidTr="00C33BC6">
        <w:trPr>
          <w:trHeight w:val="20"/>
        </w:trPr>
        <w:tc>
          <w:tcPr>
            <w:tcW w:w="3971" w:type="pct"/>
            <w:shd w:val="clear" w:color="auto" w:fill="D5DCE4"/>
          </w:tcPr>
          <w:p w:rsidR="00C33BC6" w:rsidRPr="00C33BC6" w:rsidRDefault="00C33BC6" w:rsidP="00C33BC6">
            <w:pPr>
              <w:autoSpaceDE w:val="0"/>
              <w:autoSpaceDN w:val="0"/>
              <w:adjustRightInd w:val="0"/>
              <w:spacing w:before="20" w:after="20"/>
              <w:ind w:left="57"/>
              <w:rPr>
                <w:rFonts w:ascii="Arial AMU" w:hAnsi="Arial AMU" w:cs="Arial"/>
                <w:color w:val="000000"/>
                <w:sz w:val="18"/>
                <w:szCs w:val="18"/>
                <w:lang w:val="hy-AM" w:eastAsia="en-GB" w:bidi="ar-SA"/>
              </w:rPr>
            </w:pPr>
            <w:r w:rsidRPr="00C33BC6">
              <w:rPr>
                <w:rFonts w:ascii="Arial AMU" w:hAnsi="Arial AMU" w:cs="Arial"/>
                <w:color w:val="000000"/>
                <w:sz w:val="18"/>
                <w:szCs w:val="18"/>
                <w:lang w:val="hy-AM" w:eastAsia="en-GB" w:bidi="ar-SA"/>
              </w:rPr>
              <w:t xml:space="preserve">Лекарства, отпускаемые по рецепту и продукты медицинского назначения (Только стационарная и дневная медицинская помощь) (Прописанное лекарство — это лекарство, которое можно получить на законных основаниях только в том случае, если его пропишет врач)  </w:t>
            </w:r>
          </w:p>
          <w:p w:rsidR="00C33BC6" w:rsidRPr="00C33BC6" w:rsidRDefault="00C33BC6" w:rsidP="00C33BC6">
            <w:pPr>
              <w:autoSpaceDE w:val="0"/>
              <w:autoSpaceDN w:val="0"/>
              <w:adjustRightInd w:val="0"/>
              <w:spacing w:before="20" w:after="20"/>
              <w:ind w:left="57"/>
              <w:rPr>
                <w:rFonts w:ascii="Arial AMU" w:hAnsi="Arial AMU" w:cs="Arial"/>
                <w:color w:val="000000"/>
                <w:sz w:val="18"/>
                <w:szCs w:val="18"/>
                <w:lang w:val="hy-AM" w:eastAsia="en-GB" w:bidi="ar-SA"/>
              </w:rPr>
            </w:pPr>
            <w:r w:rsidRPr="00C33BC6">
              <w:rPr>
                <w:rFonts w:ascii="Arial AMU" w:hAnsi="Arial AMU" w:cs="Arial"/>
                <w:color w:val="000000"/>
                <w:sz w:val="18"/>
                <w:szCs w:val="18"/>
                <w:lang w:val="en-GB" w:eastAsia="en-GB" w:bidi="ar-SA"/>
              </w:rPr>
              <w:t>Prescription drugs and materials</w:t>
            </w:r>
            <w:r w:rsidRPr="00C33BC6">
              <w:rPr>
                <w:rFonts w:ascii="Arial AMU" w:hAnsi="Arial AMU" w:cs="Arial"/>
                <w:color w:val="000000"/>
                <w:sz w:val="18"/>
                <w:szCs w:val="18"/>
                <w:lang w:val="hy-AM" w:eastAsia="en-GB" w:bidi="ar-SA"/>
              </w:rPr>
              <w:t xml:space="preserve"> </w:t>
            </w:r>
          </w:p>
          <w:p w:rsidR="00C33BC6" w:rsidRPr="00C33BC6" w:rsidRDefault="00C33BC6" w:rsidP="00C33BC6">
            <w:pPr>
              <w:autoSpaceDE w:val="0"/>
              <w:autoSpaceDN w:val="0"/>
              <w:adjustRightInd w:val="0"/>
              <w:spacing w:before="20" w:after="20"/>
              <w:ind w:left="57"/>
              <w:rPr>
                <w:rFonts w:ascii="Arial AMU" w:hAnsi="Arial AMU" w:cs="Arial"/>
                <w:color w:val="000000"/>
                <w:sz w:val="18"/>
                <w:szCs w:val="18"/>
                <w:lang w:val="en-GB" w:eastAsia="en-GB" w:bidi="ar-SA"/>
              </w:rPr>
            </w:pPr>
            <w:r w:rsidRPr="00C33BC6">
              <w:rPr>
                <w:rFonts w:ascii="Arial AMU" w:hAnsi="Arial AMU" w:cs="Arial"/>
                <w:color w:val="000000"/>
                <w:sz w:val="18"/>
                <w:szCs w:val="18"/>
                <w:lang w:val="en-GB" w:eastAsia="en-GB" w:bidi="ar-SA"/>
              </w:rPr>
              <w:t>(in-patient and day-care treatment only) (Prescription drugs are those which legally can only be purchased when you have a doctor</w:t>
            </w:r>
            <w:r w:rsidRPr="00C33BC6">
              <w:rPr>
                <w:rFonts w:ascii="Arial" w:hAnsi="Arial" w:cs="Arial"/>
                <w:color w:val="000000"/>
                <w:sz w:val="18"/>
                <w:szCs w:val="18"/>
                <w:lang w:val="en-GB" w:eastAsia="en-GB" w:bidi="ar-SA"/>
              </w:rPr>
              <w:t>’</w:t>
            </w:r>
            <w:r w:rsidRPr="00C33BC6">
              <w:rPr>
                <w:rFonts w:ascii="Arial AMU" w:hAnsi="Arial AMU" w:cs="Arial"/>
                <w:color w:val="000000"/>
                <w:sz w:val="18"/>
                <w:szCs w:val="18"/>
                <w:lang w:val="en-GB" w:eastAsia="en-GB" w:bidi="ar-SA"/>
              </w:rPr>
              <w:t>s prescription)</w:t>
            </w:r>
          </w:p>
        </w:tc>
        <w:tc>
          <w:tcPr>
            <w:tcW w:w="1029"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Полная компенсация</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Full refund</w:t>
            </w:r>
          </w:p>
        </w:tc>
      </w:tr>
      <w:tr w:rsidR="00C33BC6" w:rsidRPr="00C33BC6" w:rsidTr="00C33BC6">
        <w:trPr>
          <w:trHeight w:val="20"/>
        </w:trPr>
        <w:tc>
          <w:tcPr>
            <w:tcW w:w="3971" w:type="pct"/>
            <w:shd w:val="clear" w:color="auto" w:fill="D5DCE4"/>
          </w:tcPr>
          <w:p w:rsidR="00C33BC6" w:rsidRPr="00C33BC6" w:rsidRDefault="00C33BC6" w:rsidP="00C33BC6">
            <w:pPr>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Стоимость операции, включая анестезию и стоимость больничной палаты </w:t>
            </w:r>
          </w:p>
          <w:p w:rsidR="00C33BC6" w:rsidRPr="00C33BC6" w:rsidRDefault="00C33BC6" w:rsidP="00C33BC6">
            <w:pPr>
              <w:spacing w:before="20" w:after="20"/>
              <w:ind w:left="57"/>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Surgical fees, including anaesthesia and theatre charges</w:t>
            </w:r>
          </w:p>
        </w:tc>
        <w:tc>
          <w:tcPr>
            <w:tcW w:w="1029"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Полная компенсация</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Full refund</w:t>
            </w:r>
          </w:p>
        </w:tc>
      </w:tr>
      <w:tr w:rsidR="00C33BC6" w:rsidRPr="00C33BC6" w:rsidTr="00C33BC6">
        <w:trPr>
          <w:trHeight w:val="20"/>
        </w:trPr>
        <w:tc>
          <w:tcPr>
            <w:tcW w:w="3971" w:type="pct"/>
            <w:shd w:val="clear" w:color="auto" w:fill="D5DCE4"/>
          </w:tcPr>
          <w:p w:rsidR="00C33BC6" w:rsidRPr="00C33BC6" w:rsidRDefault="00C33BC6" w:rsidP="00C33BC6">
            <w:pPr>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Плата за услуги врача и терапевта (Только стационарная и дневная медицинская помощь)</w:t>
            </w:r>
          </w:p>
          <w:p w:rsidR="00C33BC6" w:rsidRPr="00C33BC6" w:rsidRDefault="00C33BC6" w:rsidP="00C33BC6">
            <w:pPr>
              <w:spacing w:before="20" w:after="20"/>
              <w:ind w:left="57"/>
              <w:rPr>
                <w:rFonts w:ascii="Arial AMU" w:hAnsi="Arial AMU" w:cs="Arial"/>
                <w:color w:val="000000"/>
                <w:sz w:val="18"/>
                <w:szCs w:val="18"/>
                <w:lang w:val="en-US" w:eastAsia="en-US" w:bidi="ar-SA"/>
              </w:rPr>
            </w:pPr>
            <w:r w:rsidRPr="00C33BC6">
              <w:rPr>
                <w:rFonts w:ascii="Arial AMU" w:hAnsi="Arial AMU" w:cs="Arial"/>
                <w:color w:val="000000"/>
                <w:sz w:val="18"/>
                <w:szCs w:val="18"/>
                <w:lang w:val="en-GB" w:eastAsia="en-US" w:bidi="ar-SA"/>
              </w:rPr>
              <w:t>Physician</w:t>
            </w:r>
            <w:r w:rsidRPr="00C33BC6">
              <w:rPr>
                <w:rFonts w:ascii="Arial AMU" w:hAnsi="Arial AMU" w:cs="Arial"/>
                <w:color w:val="000000"/>
                <w:sz w:val="18"/>
                <w:szCs w:val="18"/>
                <w:lang w:val="en-US" w:eastAsia="en-US" w:bidi="ar-SA"/>
              </w:rPr>
              <w:t xml:space="preserve"> </w:t>
            </w:r>
            <w:r w:rsidRPr="00C33BC6">
              <w:rPr>
                <w:rFonts w:ascii="Arial AMU" w:hAnsi="Arial AMU" w:cs="Arial"/>
                <w:color w:val="000000"/>
                <w:sz w:val="18"/>
                <w:szCs w:val="18"/>
                <w:lang w:val="en-GB" w:eastAsia="en-US" w:bidi="ar-SA"/>
              </w:rPr>
              <w:t>and</w:t>
            </w:r>
            <w:r w:rsidRPr="00C33BC6">
              <w:rPr>
                <w:rFonts w:ascii="Arial AMU" w:hAnsi="Arial AMU" w:cs="Arial"/>
                <w:color w:val="000000"/>
                <w:sz w:val="18"/>
                <w:szCs w:val="18"/>
                <w:lang w:val="en-US" w:eastAsia="en-US" w:bidi="ar-SA"/>
              </w:rPr>
              <w:t xml:space="preserve"> </w:t>
            </w:r>
            <w:r w:rsidRPr="00C33BC6">
              <w:rPr>
                <w:rFonts w:ascii="Arial AMU" w:hAnsi="Arial AMU" w:cs="Arial"/>
                <w:color w:val="000000"/>
                <w:sz w:val="18"/>
                <w:szCs w:val="18"/>
                <w:lang w:val="en-GB" w:eastAsia="en-US" w:bidi="ar-SA"/>
              </w:rPr>
              <w:t>therapist</w:t>
            </w:r>
            <w:r w:rsidRPr="00C33BC6">
              <w:rPr>
                <w:rFonts w:ascii="Arial AMU" w:hAnsi="Arial AMU" w:cs="Arial"/>
                <w:color w:val="000000"/>
                <w:sz w:val="18"/>
                <w:szCs w:val="18"/>
                <w:lang w:val="en-US" w:eastAsia="en-US" w:bidi="ar-SA"/>
              </w:rPr>
              <w:t xml:space="preserve"> </w:t>
            </w:r>
            <w:r w:rsidRPr="00C33BC6">
              <w:rPr>
                <w:rFonts w:ascii="Arial AMU" w:hAnsi="Arial AMU" w:cs="Arial"/>
                <w:color w:val="000000"/>
                <w:sz w:val="18"/>
                <w:szCs w:val="18"/>
                <w:lang w:val="en-GB" w:eastAsia="en-US" w:bidi="ar-SA"/>
              </w:rPr>
              <w:t>fees</w:t>
            </w:r>
            <w:r w:rsidRPr="00C33BC6">
              <w:rPr>
                <w:rFonts w:ascii="Calibri" w:hAnsi="Calibri" w:cs="Arial"/>
                <w:color w:val="000000"/>
                <w:sz w:val="18"/>
                <w:szCs w:val="18"/>
                <w:lang w:val="en-US" w:eastAsia="en-US" w:bidi="ar-SA"/>
              </w:rPr>
              <w:t xml:space="preserve"> </w:t>
            </w:r>
            <w:r w:rsidRPr="00C33BC6">
              <w:rPr>
                <w:rFonts w:ascii="Arial AMU" w:hAnsi="Arial AMU" w:cs="Arial"/>
                <w:color w:val="000000"/>
                <w:sz w:val="18"/>
                <w:szCs w:val="18"/>
                <w:lang w:val="en-GB" w:eastAsia="en-US" w:bidi="ar-SA"/>
              </w:rPr>
              <w:t>(in-patient and day-care treatment only)</w:t>
            </w:r>
          </w:p>
        </w:tc>
        <w:tc>
          <w:tcPr>
            <w:tcW w:w="1029"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Полная компенсация</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Full refund</w:t>
            </w:r>
          </w:p>
        </w:tc>
      </w:tr>
      <w:tr w:rsidR="00C33BC6" w:rsidRPr="00C33BC6" w:rsidTr="00C33BC6">
        <w:trPr>
          <w:trHeight w:val="20"/>
        </w:trPr>
        <w:tc>
          <w:tcPr>
            <w:tcW w:w="3971" w:type="pct"/>
            <w:shd w:val="clear" w:color="auto" w:fill="D5DCE4"/>
          </w:tcPr>
          <w:p w:rsidR="00C33BC6" w:rsidRPr="00C33BC6" w:rsidRDefault="00C33BC6" w:rsidP="00C33BC6">
            <w:pPr>
              <w:spacing w:before="20" w:after="20"/>
              <w:ind w:left="57"/>
              <w:rPr>
                <w:rFonts w:ascii="Arial AMU" w:hAnsi="Arial AMU" w:cs="Arial"/>
                <w:color w:val="000000"/>
                <w:sz w:val="18"/>
                <w:szCs w:val="18"/>
                <w:vertAlign w:val="superscript"/>
                <w:lang w:val="hy-AM" w:eastAsia="en-US" w:bidi="ar-SA"/>
              </w:rPr>
            </w:pPr>
            <w:r w:rsidRPr="00C33BC6">
              <w:rPr>
                <w:rFonts w:ascii="Arial AMU" w:hAnsi="Arial AMU" w:cs="Arial"/>
                <w:color w:val="000000"/>
                <w:sz w:val="18"/>
                <w:szCs w:val="18"/>
                <w:lang w:val="hy-AM" w:eastAsia="en-US" w:bidi="ar-SA"/>
              </w:rPr>
              <w:t>Хирургические принадлежности и материалы</w:t>
            </w:r>
            <w:r w:rsidRPr="00C33BC6">
              <w:rPr>
                <w:rFonts w:ascii="Arial AMU" w:hAnsi="Arial AMU" w:cs="Arial"/>
                <w:color w:val="000000"/>
                <w:sz w:val="18"/>
                <w:szCs w:val="18"/>
                <w:vertAlign w:val="superscript"/>
                <w:lang w:val="hy-AM" w:eastAsia="en-US" w:bidi="ar-SA"/>
              </w:rPr>
              <w:t xml:space="preserve"> </w:t>
            </w:r>
          </w:p>
          <w:p w:rsidR="00C33BC6" w:rsidRPr="00C33BC6" w:rsidRDefault="00C33BC6" w:rsidP="00C33BC6">
            <w:pPr>
              <w:spacing w:before="20" w:after="20"/>
              <w:ind w:left="57"/>
              <w:rPr>
                <w:rFonts w:ascii="Arial AMU" w:hAnsi="Arial AMU" w:cs="Arial"/>
                <w:color w:val="000000"/>
                <w:sz w:val="18"/>
                <w:szCs w:val="18"/>
                <w:lang w:eastAsia="en-US" w:bidi="ar-SA"/>
              </w:rPr>
            </w:pPr>
            <w:r w:rsidRPr="00C33BC6">
              <w:rPr>
                <w:rFonts w:ascii="Arial AMU" w:hAnsi="Arial AMU" w:cs="Arial"/>
                <w:color w:val="000000"/>
                <w:sz w:val="18"/>
                <w:szCs w:val="18"/>
                <w:lang w:val="en-GB" w:eastAsia="en-US" w:bidi="ar-SA"/>
              </w:rPr>
              <w:t>Surgical</w:t>
            </w:r>
            <w:r w:rsidRPr="00C33BC6">
              <w:rPr>
                <w:rFonts w:ascii="Arial AMU" w:hAnsi="Arial AMU" w:cs="Arial"/>
                <w:color w:val="000000"/>
                <w:sz w:val="18"/>
                <w:szCs w:val="18"/>
                <w:lang w:eastAsia="en-US" w:bidi="ar-SA"/>
              </w:rPr>
              <w:t xml:space="preserve"> </w:t>
            </w:r>
            <w:r w:rsidRPr="00C33BC6">
              <w:rPr>
                <w:rFonts w:ascii="Arial AMU" w:hAnsi="Arial AMU" w:cs="Arial"/>
                <w:color w:val="000000"/>
                <w:sz w:val="18"/>
                <w:szCs w:val="18"/>
                <w:lang w:val="en-GB" w:eastAsia="en-US" w:bidi="ar-SA"/>
              </w:rPr>
              <w:t>appliances</w:t>
            </w:r>
            <w:r w:rsidRPr="00C33BC6">
              <w:rPr>
                <w:rFonts w:ascii="Arial AMU" w:hAnsi="Arial AMU" w:cs="Arial"/>
                <w:color w:val="000000"/>
                <w:sz w:val="18"/>
                <w:szCs w:val="18"/>
                <w:lang w:eastAsia="en-US" w:bidi="ar-SA"/>
              </w:rPr>
              <w:t xml:space="preserve"> </w:t>
            </w:r>
            <w:r w:rsidRPr="00C33BC6">
              <w:rPr>
                <w:rFonts w:ascii="Arial AMU" w:hAnsi="Arial AMU" w:cs="Arial"/>
                <w:color w:val="000000"/>
                <w:sz w:val="18"/>
                <w:szCs w:val="18"/>
                <w:lang w:val="en-GB" w:eastAsia="en-US" w:bidi="ar-SA"/>
              </w:rPr>
              <w:t>and</w:t>
            </w:r>
            <w:r w:rsidRPr="00C33BC6">
              <w:rPr>
                <w:rFonts w:ascii="Arial AMU" w:hAnsi="Arial AMU" w:cs="Arial"/>
                <w:color w:val="000000"/>
                <w:sz w:val="18"/>
                <w:szCs w:val="18"/>
                <w:lang w:eastAsia="en-US" w:bidi="ar-SA"/>
              </w:rPr>
              <w:t xml:space="preserve"> </w:t>
            </w:r>
            <w:r w:rsidRPr="00C33BC6">
              <w:rPr>
                <w:rFonts w:ascii="Arial AMU" w:hAnsi="Arial AMU" w:cs="Arial"/>
                <w:color w:val="000000"/>
                <w:sz w:val="18"/>
                <w:szCs w:val="18"/>
                <w:lang w:val="en-GB" w:eastAsia="en-US" w:bidi="ar-SA"/>
              </w:rPr>
              <w:t>materials</w:t>
            </w:r>
          </w:p>
        </w:tc>
        <w:tc>
          <w:tcPr>
            <w:tcW w:w="1029"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Полная компенсация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Full refund</w:t>
            </w:r>
          </w:p>
        </w:tc>
      </w:tr>
      <w:tr w:rsidR="00C33BC6" w:rsidRPr="00C33BC6" w:rsidTr="00C33BC6">
        <w:trPr>
          <w:trHeight w:val="20"/>
        </w:trPr>
        <w:tc>
          <w:tcPr>
            <w:tcW w:w="3971" w:type="pct"/>
            <w:shd w:val="clear" w:color="auto" w:fill="D5DCE4"/>
          </w:tcPr>
          <w:p w:rsidR="00C33BC6" w:rsidRPr="00C33BC6" w:rsidRDefault="00C33BC6" w:rsidP="00C33BC6">
            <w:pPr>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lastRenderedPageBreak/>
              <w:t>Диагностические исследования (Только стационарная и дневная медицинская помощь)</w:t>
            </w:r>
          </w:p>
          <w:p w:rsidR="00C33BC6" w:rsidRPr="00C33BC6" w:rsidRDefault="00C33BC6" w:rsidP="00C33BC6">
            <w:pPr>
              <w:spacing w:before="20" w:after="20"/>
              <w:ind w:left="57"/>
              <w:rPr>
                <w:rFonts w:ascii="Arial AMU" w:hAnsi="Arial AMU" w:cs="Arial"/>
                <w:color w:val="000000"/>
                <w:sz w:val="18"/>
                <w:szCs w:val="18"/>
                <w:lang w:val="en-US" w:eastAsia="en-US" w:bidi="ar-SA"/>
              </w:rPr>
            </w:pPr>
            <w:r w:rsidRPr="00C33BC6">
              <w:rPr>
                <w:rFonts w:ascii="Arial AMU" w:hAnsi="Arial AMU" w:cs="Arial"/>
                <w:color w:val="000000"/>
                <w:sz w:val="18"/>
                <w:szCs w:val="18"/>
                <w:lang w:val="en-GB" w:eastAsia="en-US" w:bidi="ar-SA"/>
              </w:rPr>
              <w:t>Diagnostic</w:t>
            </w:r>
            <w:r w:rsidRPr="00C33BC6">
              <w:rPr>
                <w:rFonts w:ascii="Arial AMU" w:hAnsi="Arial AMU" w:cs="Arial"/>
                <w:color w:val="000000"/>
                <w:sz w:val="18"/>
                <w:szCs w:val="18"/>
                <w:lang w:val="en-US" w:eastAsia="en-US" w:bidi="ar-SA"/>
              </w:rPr>
              <w:t xml:space="preserve"> </w:t>
            </w:r>
            <w:r w:rsidRPr="00C33BC6">
              <w:rPr>
                <w:rFonts w:ascii="Arial AMU" w:hAnsi="Arial AMU" w:cs="Arial"/>
                <w:color w:val="000000"/>
                <w:sz w:val="18"/>
                <w:szCs w:val="18"/>
                <w:lang w:val="en-GB" w:eastAsia="en-US" w:bidi="ar-SA"/>
              </w:rPr>
              <w:t>tests</w:t>
            </w:r>
            <w:r w:rsidRPr="00C33BC6">
              <w:rPr>
                <w:rFonts w:ascii="Arial AMU" w:hAnsi="Arial AMU" w:cs="Arial"/>
                <w:color w:val="000000"/>
                <w:sz w:val="18"/>
                <w:szCs w:val="18"/>
                <w:lang w:val="hy-AM" w:eastAsia="en-GB" w:bidi="ar-SA"/>
              </w:rPr>
              <w:t xml:space="preserve"> </w:t>
            </w:r>
            <w:r w:rsidRPr="00C33BC6">
              <w:rPr>
                <w:rFonts w:ascii="Arial AMU" w:hAnsi="Arial AMU" w:cs="Arial"/>
                <w:color w:val="000000"/>
                <w:sz w:val="18"/>
                <w:szCs w:val="18"/>
                <w:lang w:val="en-US" w:eastAsia="en-US" w:bidi="ar-SA"/>
              </w:rPr>
              <w:t>(</w:t>
            </w:r>
            <w:r w:rsidRPr="00C33BC6">
              <w:rPr>
                <w:rFonts w:ascii="Arial AMU" w:hAnsi="Arial AMU" w:cs="Arial"/>
                <w:color w:val="000000"/>
                <w:sz w:val="18"/>
                <w:szCs w:val="18"/>
                <w:lang w:val="en-GB" w:eastAsia="en-US" w:bidi="ar-SA"/>
              </w:rPr>
              <w:t>in</w:t>
            </w:r>
            <w:r w:rsidRPr="00C33BC6">
              <w:rPr>
                <w:rFonts w:ascii="Arial AMU" w:hAnsi="Arial AMU" w:cs="Arial"/>
                <w:color w:val="000000"/>
                <w:sz w:val="18"/>
                <w:szCs w:val="18"/>
                <w:lang w:val="en-US" w:eastAsia="en-US" w:bidi="ar-SA"/>
              </w:rPr>
              <w:t>-</w:t>
            </w:r>
            <w:r w:rsidRPr="00C33BC6">
              <w:rPr>
                <w:rFonts w:ascii="Arial AMU" w:hAnsi="Arial AMU" w:cs="Arial"/>
                <w:color w:val="000000"/>
                <w:sz w:val="18"/>
                <w:szCs w:val="18"/>
                <w:lang w:val="en-GB" w:eastAsia="en-US" w:bidi="ar-SA"/>
              </w:rPr>
              <w:t>patient</w:t>
            </w:r>
            <w:r w:rsidRPr="00C33BC6">
              <w:rPr>
                <w:rFonts w:ascii="Arial AMU" w:hAnsi="Arial AMU" w:cs="Arial"/>
                <w:color w:val="000000"/>
                <w:sz w:val="18"/>
                <w:szCs w:val="18"/>
                <w:lang w:val="en-US" w:eastAsia="en-US" w:bidi="ar-SA"/>
              </w:rPr>
              <w:t xml:space="preserve"> </w:t>
            </w:r>
            <w:r w:rsidRPr="00C33BC6">
              <w:rPr>
                <w:rFonts w:ascii="Arial AMU" w:hAnsi="Arial AMU" w:cs="Arial"/>
                <w:color w:val="000000"/>
                <w:sz w:val="18"/>
                <w:szCs w:val="18"/>
                <w:lang w:val="en-GB" w:eastAsia="en-US" w:bidi="ar-SA"/>
              </w:rPr>
              <w:t>and</w:t>
            </w:r>
            <w:r w:rsidRPr="00C33BC6">
              <w:rPr>
                <w:rFonts w:ascii="Arial AMU" w:hAnsi="Arial AMU" w:cs="Arial"/>
                <w:color w:val="000000"/>
                <w:sz w:val="18"/>
                <w:szCs w:val="18"/>
                <w:lang w:val="en-US" w:eastAsia="en-US" w:bidi="ar-SA"/>
              </w:rPr>
              <w:t xml:space="preserve"> </w:t>
            </w:r>
            <w:r w:rsidRPr="00C33BC6">
              <w:rPr>
                <w:rFonts w:ascii="Arial AMU" w:hAnsi="Arial AMU" w:cs="Arial"/>
                <w:color w:val="000000"/>
                <w:sz w:val="18"/>
                <w:szCs w:val="18"/>
                <w:lang w:val="en-GB" w:eastAsia="en-US" w:bidi="ar-SA"/>
              </w:rPr>
              <w:t>day</w:t>
            </w:r>
            <w:r w:rsidRPr="00C33BC6">
              <w:rPr>
                <w:rFonts w:ascii="Arial AMU" w:hAnsi="Arial AMU" w:cs="Arial"/>
                <w:color w:val="000000"/>
                <w:sz w:val="18"/>
                <w:szCs w:val="18"/>
                <w:lang w:val="en-US" w:eastAsia="en-US" w:bidi="ar-SA"/>
              </w:rPr>
              <w:t>-</w:t>
            </w:r>
            <w:r w:rsidRPr="00C33BC6">
              <w:rPr>
                <w:rFonts w:ascii="Arial AMU" w:hAnsi="Arial AMU" w:cs="Arial"/>
                <w:color w:val="000000"/>
                <w:sz w:val="18"/>
                <w:szCs w:val="18"/>
                <w:lang w:val="en-GB" w:eastAsia="en-US" w:bidi="ar-SA"/>
              </w:rPr>
              <w:t>care</w:t>
            </w:r>
            <w:r w:rsidRPr="00C33BC6">
              <w:rPr>
                <w:rFonts w:ascii="Arial AMU" w:hAnsi="Arial AMU" w:cs="Arial"/>
                <w:color w:val="000000"/>
                <w:sz w:val="18"/>
                <w:szCs w:val="18"/>
                <w:lang w:val="en-US" w:eastAsia="en-US" w:bidi="ar-SA"/>
              </w:rPr>
              <w:t xml:space="preserve"> </w:t>
            </w:r>
            <w:r w:rsidRPr="00C33BC6">
              <w:rPr>
                <w:rFonts w:ascii="Arial AMU" w:hAnsi="Arial AMU" w:cs="Arial"/>
                <w:color w:val="000000"/>
                <w:sz w:val="18"/>
                <w:szCs w:val="18"/>
                <w:lang w:val="en-GB" w:eastAsia="en-US" w:bidi="ar-SA"/>
              </w:rPr>
              <w:t>treatment</w:t>
            </w:r>
            <w:r w:rsidRPr="00C33BC6">
              <w:rPr>
                <w:rFonts w:ascii="Arial AMU" w:hAnsi="Arial AMU" w:cs="Arial"/>
                <w:color w:val="000000"/>
                <w:sz w:val="18"/>
                <w:szCs w:val="18"/>
                <w:lang w:val="en-US" w:eastAsia="en-US" w:bidi="ar-SA"/>
              </w:rPr>
              <w:t xml:space="preserve"> </w:t>
            </w:r>
            <w:r w:rsidRPr="00C33BC6">
              <w:rPr>
                <w:rFonts w:ascii="Arial AMU" w:hAnsi="Arial AMU" w:cs="Arial"/>
                <w:color w:val="000000"/>
                <w:sz w:val="18"/>
                <w:szCs w:val="18"/>
                <w:lang w:val="en-GB" w:eastAsia="en-US" w:bidi="ar-SA"/>
              </w:rPr>
              <w:t>only</w:t>
            </w:r>
            <w:r w:rsidRPr="00C33BC6">
              <w:rPr>
                <w:rFonts w:ascii="Arial AMU" w:hAnsi="Arial AMU" w:cs="Arial"/>
                <w:color w:val="000000"/>
                <w:sz w:val="18"/>
                <w:szCs w:val="18"/>
                <w:lang w:val="en-US" w:eastAsia="en-US" w:bidi="ar-SA"/>
              </w:rPr>
              <w:t>)</w:t>
            </w:r>
          </w:p>
        </w:tc>
        <w:tc>
          <w:tcPr>
            <w:tcW w:w="1029"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Полная компенсация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Full refund</w:t>
            </w:r>
          </w:p>
        </w:tc>
      </w:tr>
      <w:tr w:rsidR="00C33BC6" w:rsidRPr="00C33BC6" w:rsidTr="00C33BC6">
        <w:trPr>
          <w:trHeight w:val="20"/>
        </w:trPr>
        <w:tc>
          <w:tcPr>
            <w:tcW w:w="3971" w:type="pct"/>
            <w:shd w:val="clear" w:color="auto" w:fill="D5DCE4"/>
          </w:tcPr>
          <w:p w:rsidR="00C33BC6" w:rsidRPr="00C33BC6" w:rsidRDefault="00C33BC6" w:rsidP="00C33BC6">
            <w:pPr>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Трансплантация органов </w:t>
            </w:r>
          </w:p>
          <w:p w:rsidR="00C33BC6" w:rsidRPr="00C33BC6" w:rsidRDefault="00C33BC6" w:rsidP="00C33BC6">
            <w:pPr>
              <w:spacing w:before="20" w:after="20"/>
              <w:ind w:left="57"/>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Organ transplant</w:t>
            </w:r>
          </w:p>
        </w:tc>
        <w:tc>
          <w:tcPr>
            <w:tcW w:w="1029"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Полная компенсация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Full refund</w:t>
            </w:r>
          </w:p>
        </w:tc>
      </w:tr>
      <w:tr w:rsidR="00C33BC6" w:rsidRPr="00C33BC6" w:rsidTr="00C33BC6">
        <w:trPr>
          <w:trHeight w:val="20"/>
        </w:trPr>
        <w:tc>
          <w:tcPr>
            <w:tcW w:w="3971" w:type="pct"/>
            <w:shd w:val="clear" w:color="auto" w:fill="D5DCE4"/>
          </w:tcPr>
          <w:p w:rsidR="00C33BC6" w:rsidRPr="00C33BC6" w:rsidRDefault="00C33BC6" w:rsidP="00C33BC6">
            <w:pPr>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Расходы пробывания одного родителя в медицинском учреждении с ребёнком младше 18 лет</w:t>
            </w:r>
          </w:p>
          <w:p w:rsidR="00C33BC6" w:rsidRPr="00C33BC6" w:rsidRDefault="00C33BC6" w:rsidP="00C33BC6">
            <w:pPr>
              <w:spacing w:before="20" w:after="20"/>
              <w:ind w:left="57"/>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Accommodation costs for one parent staying in hospital with an insured child under 18</w:t>
            </w:r>
          </w:p>
        </w:tc>
        <w:tc>
          <w:tcPr>
            <w:tcW w:w="1029"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Полная компенсация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Full refund</w:t>
            </w:r>
          </w:p>
        </w:tc>
      </w:tr>
      <w:tr w:rsidR="00C33BC6" w:rsidRPr="00C33BC6" w:rsidTr="00C33BC6">
        <w:trPr>
          <w:trHeight w:val="20"/>
        </w:trPr>
        <w:tc>
          <w:tcPr>
            <w:tcW w:w="3971" w:type="pct"/>
            <w:shd w:val="clear" w:color="auto" w:fill="D5DCE4"/>
          </w:tcPr>
          <w:p w:rsidR="00C33BC6" w:rsidRPr="00C33BC6" w:rsidRDefault="00C33BC6" w:rsidP="00C33BC6">
            <w:pPr>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Срочная стационарная стоматология</w:t>
            </w:r>
          </w:p>
          <w:p w:rsidR="00C33BC6" w:rsidRPr="00C33BC6" w:rsidRDefault="00C33BC6" w:rsidP="00C33BC6">
            <w:pPr>
              <w:spacing w:before="20" w:after="20"/>
              <w:ind w:left="57"/>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Emergency in-patient dental treatment</w:t>
            </w:r>
          </w:p>
        </w:tc>
        <w:tc>
          <w:tcPr>
            <w:tcW w:w="1029"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Полная компенсация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Full refund</w:t>
            </w:r>
          </w:p>
        </w:tc>
      </w:tr>
      <w:tr w:rsidR="00C33BC6" w:rsidRPr="00C33BC6" w:rsidTr="00F24BDB">
        <w:trPr>
          <w:trHeight w:val="20"/>
        </w:trPr>
        <w:tc>
          <w:tcPr>
            <w:tcW w:w="5000" w:type="pct"/>
            <w:gridSpan w:val="2"/>
            <w:shd w:val="clear" w:color="auto" w:fill="C6CEE2"/>
            <w:vAlign w:val="center"/>
          </w:tcPr>
          <w:p w:rsidR="00C33BC6" w:rsidRPr="00C33BC6" w:rsidRDefault="00C33BC6" w:rsidP="00C33BC6">
            <w:pPr>
              <w:spacing w:before="20" w:after="20"/>
              <w:rPr>
                <w:rFonts w:ascii="Arial AMU" w:hAnsi="Arial AMU" w:cs="Arial"/>
                <w:b/>
                <w:sz w:val="18"/>
                <w:szCs w:val="18"/>
                <w:lang w:val="hy-AM" w:eastAsia="en-US" w:bidi="ar-SA"/>
              </w:rPr>
            </w:pPr>
            <w:r w:rsidRPr="00C33BC6">
              <w:rPr>
                <w:rFonts w:ascii="Arial AMU" w:hAnsi="Arial AMU" w:cs="Arial"/>
                <w:b/>
                <w:sz w:val="18"/>
                <w:szCs w:val="18"/>
                <w:lang w:val="hy-AM" w:eastAsia="en-US" w:bidi="ar-SA"/>
              </w:rPr>
              <w:t xml:space="preserve">Другие услуги </w:t>
            </w:r>
          </w:p>
          <w:p w:rsidR="00C33BC6" w:rsidRPr="00C33BC6" w:rsidRDefault="00C33BC6" w:rsidP="00C33BC6">
            <w:pPr>
              <w:spacing w:before="20" w:after="20"/>
              <w:rPr>
                <w:rFonts w:ascii="Arial AMU" w:hAnsi="Arial AMU" w:cs="Arial"/>
                <w:b/>
                <w:sz w:val="18"/>
                <w:szCs w:val="18"/>
                <w:lang w:val="en-GB" w:eastAsia="en-US" w:bidi="ar-SA"/>
              </w:rPr>
            </w:pPr>
            <w:r w:rsidRPr="00C33BC6">
              <w:rPr>
                <w:rFonts w:ascii="Arial AMU" w:hAnsi="Arial AMU" w:cs="Arial"/>
                <w:b/>
                <w:sz w:val="18"/>
                <w:szCs w:val="18"/>
                <w:lang w:val="en-GB" w:eastAsia="en-US" w:bidi="ar-SA"/>
              </w:rPr>
              <w:t xml:space="preserve">Other benefits </w:t>
            </w:r>
          </w:p>
        </w:tc>
      </w:tr>
      <w:tr w:rsidR="00C33BC6" w:rsidRPr="00C33BC6" w:rsidTr="00C33BC6">
        <w:trPr>
          <w:trHeight w:val="20"/>
        </w:trPr>
        <w:tc>
          <w:tcPr>
            <w:tcW w:w="3971" w:type="pct"/>
            <w:shd w:val="clear" w:color="auto" w:fill="D5DCE4"/>
            <w:vAlign w:val="center"/>
          </w:tcPr>
          <w:p w:rsidR="00C33BC6" w:rsidRPr="00C33BC6" w:rsidRDefault="00C33BC6" w:rsidP="00C33BC6">
            <w:pPr>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Дневная медицинская помощь </w:t>
            </w:r>
          </w:p>
          <w:p w:rsidR="00C33BC6" w:rsidRPr="00C33BC6" w:rsidRDefault="00C33BC6" w:rsidP="00C33BC6">
            <w:pPr>
              <w:spacing w:before="20" w:after="20"/>
              <w:ind w:left="57"/>
              <w:rPr>
                <w:rFonts w:ascii="Arial AMU" w:hAnsi="Arial AMU" w:cs="Arial"/>
                <w:color w:val="000000"/>
                <w:sz w:val="18"/>
                <w:szCs w:val="18"/>
                <w:lang w:eastAsia="en-US" w:bidi="ar-SA"/>
              </w:rPr>
            </w:pPr>
            <w:r w:rsidRPr="00C33BC6">
              <w:rPr>
                <w:rFonts w:ascii="Arial AMU" w:hAnsi="Arial AMU" w:cs="Arial"/>
                <w:color w:val="000000"/>
                <w:sz w:val="18"/>
                <w:szCs w:val="18"/>
                <w:lang w:val="en-GB" w:eastAsia="en-US" w:bidi="ar-SA"/>
              </w:rPr>
              <w:t>Day</w:t>
            </w:r>
            <w:r w:rsidRPr="00C33BC6">
              <w:rPr>
                <w:rFonts w:ascii="Arial AMU" w:hAnsi="Arial AMU" w:cs="Arial"/>
                <w:color w:val="000000"/>
                <w:sz w:val="18"/>
                <w:szCs w:val="18"/>
                <w:lang w:eastAsia="en-US" w:bidi="ar-SA"/>
              </w:rPr>
              <w:t>-</w:t>
            </w:r>
            <w:r w:rsidRPr="00C33BC6">
              <w:rPr>
                <w:rFonts w:ascii="Arial AMU" w:hAnsi="Arial AMU" w:cs="Arial"/>
                <w:color w:val="000000"/>
                <w:sz w:val="18"/>
                <w:szCs w:val="18"/>
                <w:lang w:val="en-GB" w:eastAsia="en-US" w:bidi="ar-SA"/>
              </w:rPr>
              <w:t>care</w:t>
            </w:r>
            <w:r w:rsidRPr="00C33BC6">
              <w:rPr>
                <w:rFonts w:ascii="Arial AMU" w:hAnsi="Arial AMU" w:cs="Arial"/>
                <w:color w:val="000000"/>
                <w:sz w:val="18"/>
                <w:szCs w:val="18"/>
                <w:lang w:eastAsia="en-US" w:bidi="ar-SA"/>
              </w:rPr>
              <w:t xml:space="preserve"> </w:t>
            </w:r>
            <w:r w:rsidRPr="00C33BC6">
              <w:rPr>
                <w:rFonts w:ascii="Arial AMU" w:hAnsi="Arial AMU" w:cs="Arial"/>
                <w:color w:val="000000"/>
                <w:sz w:val="18"/>
                <w:szCs w:val="18"/>
                <w:lang w:val="en-GB" w:eastAsia="en-US" w:bidi="ar-SA"/>
              </w:rPr>
              <w:t>treatment</w:t>
            </w:r>
          </w:p>
        </w:tc>
        <w:tc>
          <w:tcPr>
            <w:tcW w:w="1029"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Полная компенсация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Full refund</w:t>
            </w:r>
          </w:p>
        </w:tc>
      </w:tr>
      <w:tr w:rsidR="00C33BC6" w:rsidRPr="00C33BC6" w:rsidTr="00C33BC6">
        <w:trPr>
          <w:trHeight w:val="20"/>
        </w:trPr>
        <w:tc>
          <w:tcPr>
            <w:tcW w:w="3971" w:type="pct"/>
            <w:shd w:val="clear" w:color="auto" w:fill="D5DCE4"/>
            <w:vAlign w:val="center"/>
          </w:tcPr>
          <w:p w:rsidR="00C33BC6" w:rsidRPr="00C33BC6" w:rsidRDefault="00C33BC6" w:rsidP="00C33BC6">
            <w:pPr>
              <w:spacing w:before="20" w:after="20"/>
              <w:ind w:left="57"/>
              <w:rPr>
                <w:rFonts w:ascii="Arial AMU" w:hAnsi="Arial AMU" w:cs="Arial"/>
                <w:sz w:val="18"/>
                <w:szCs w:val="18"/>
                <w:lang w:val="hy-AM" w:eastAsia="en-US" w:bidi="ar-SA"/>
              </w:rPr>
            </w:pPr>
            <w:r w:rsidRPr="00C33BC6">
              <w:rPr>
                <w:rFonts w:ascii="Arial AMU" w:hAnsi="Arial AMU" w:cs="Arial"/>
                <w:sz w:val="18"/>
                <w:szCs w:val="18"/>
                <w:lang w:val="hy-AM" w:eastAsia="en-US" w:bidi="ar-SA"/>
              </w:rPr>
              <w:t>Диализ почек</w:t>
            </w:r>
          </w:p>
          <w:p w:rsidR="00C33BC6" w:rsidRPr="00C33BC6" w:rsidRDefault="00C33BC6" w:rsidP="00C33BC6">
            <w:pPr>
              <w:spacing w:before="20" w:after="20"/>
              <w:ind w:left="57"/>
              <w:rPr>
                <w:rFonts w:ascii="Arial AMU" w:hAnsi="Arial AMU" w:cs="Arial"/>
                <w:color w:val="000000"/>
                <w:sz w:val="18"/>
                <w:szCs w:val="18"/>
                <w:lang w:val="en-GB" w:eastAsia="en-US" w:bidi="ar-SA"/>
              </w:rPr>
            </w:pPr>
            <w:r w:rsidRPr="00C33BC6">
              <w:rPr>
                <w:rFonts w:ascii="Arial AMU" w:hAnsi="Arial AMU" w:cs="Arial"/>
                <w:sz w:val="18"/>
                <w:szCs w:val="18"/>
                <w:lang w:val="en-GB" w:eastAsia="en-US" w:bidi="ar-SA"/>
              </w:rPr>
              <w:t>Kidney dialysis</w:t>
            </w:r>
          </w:p>
        </w:tc>
        <w:tc>
          <w:tcPr>
            <w:tcW w:w="1029"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sz w:val="18"/>
                <w:szCs w:val="18"/>
                <w:lang w:val="en-GB" w:eastAsia="en-US" w:bidi="ar-SA"/>
              </w:rPr>
              <w:t>$2,500</w:t>
            </w:r>
          </w:p>
        </w:tc>
      </w:tr>
      <w:tr w:rsidR="00C33BC6" w:rsidRPr="00C33BC6" w:rsidTr="00C33BC6">
        <w:trPr>
          <w:trHeight w:val="20"/>
        </w:trPr>
        <w:tc>
          <w:tcPr>
            <w:tcW w:w="3971" w:type="pct"/>
            <w:shd w:val="clear" w:color="auto" w:fill="D5DCE4"/>
            <w:vAlign w:val="center"/>
          </w:tcPr>
          <w:p w:rsidR="00C33BC6" w:rsidRPr="00C33BC6" w:rsidRDefault="00C33BC6" w:rsidP="00C33BC6">
            <w:pPr>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Амбулаторная хирургия </w:t>
            </w:r>
          </w:p>
          <w:p w:rsidR="00C33BC6" w:rsidRPr="00C33BC6" w:rsidRDefault="00C33BC6" w:rsidP="00C33BC6">
            <w:pPr>
              <w:spacing w:before="20" w:after="20"/>
              <w:ind w:left="57"/>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Out-patient surgery</w:t>
            </w:r>
          </w:p>
        </w:tc>
        <w:tc>
          <w:tcPr>
            <w:tcW w:w="1029"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Полная компенсация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Full refund</w:t>
            </w:r>
          </w:p>
        </w:tc>
      </w:tr>
      <w:tr w:rsidR="00C33BC6" w:rsidRPr="00C33BC6" w:rsidTr="00C33BC6">
        <w:trPr>
          <w:trHeight w:val="20"/>
        </w:trPr>
        <w:tc>
          <w:tcPr>
            <w:tcW w:w="3971" w:type="pct"/>
            <w:shd w:val="clear" w:color="auto" w:fill="D5DCE4"/>
            <w:vAlign w:val="center"/>
          </w:tcPr>
          <w:p w:rsidR="00C33BC6" w:rsidRPr="00C33BC6" w:rsidRDefault="00C33BC6" w:rsidP="00C33BC6">
            <w:pPr>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Восстановительное лечение</w:t>
            </w:r>
          </w:p>
          <w:p w:rsidR="00C33BC6" w:rsidRPr="00C33BC6" w:rsidRDefault="00C33BC6" w:rsidP="00C33BC6">
            <w:pPr>
              <w:spacing w:before="20" w:after="20"/>
              <w:ind w:left="57"/>
              <w:rPr>
                <w:rFonts w:ascii="Arial AMU" w:hAnsi="Arial AMU" w:cs="Arial"/>
                <w:color w:val="000000"/>
                <w:sz w:val="18"/>
                <w:szCs w:val="18"/>
                <w:lang w:val="hy-AM" w:eastAsia="en-GB" w:bidi="ar-SA"/>
              </w:rPr>
            </w:pPr>
            <w:r w:rsidRPr="00C33BC6">
              <w:rPr>
                <w:rFonts w:ascii="Arial AMU" w:hAnsi="Arial AMU" w:cs="Arial"/>
                <w:color w:val="000000"/>
                <w:sz w:val="18"/>
                <w:szCs w:val="18"/>
                <w:lang w:val="hy-AM" w:eastAsia="en-US" w:bidi="ar-SA"/>
              </w:rPr>
              <w:t>(стационарное, дневное и амбулаторное лечение; должно быть начато в течение 14 дней после выписки или прекращения неотложного медикаментозного и/или хирургического лечения)</w:t>
            </w:r>
            <w:r w:rsidRPr="00C33BC6">
              <w:rPr>
                <w:rFonts w:ascii="Arial AMU" w:hAnsi="Arial AMU" w:cs="Arial"/>
                <w:color w:val="000000"/>
                <w:sz w:val="18"/>
                <w:szCs w:val="18"/>
                <w:lang w:val="hy-AM" w:eastAsia="en-GB" w:bidi="ar-SA"/>
              </w:rPr>
              <w:t xml:space="preserve"> </w:t>
            </w:r>
          </w:p>
          <w:p w:rsidR="00C33BC6" w:rsidRPr="00C33BC6" w:rsidRDefault="00C33BC6" w:rsidP="00C33BC6">
            <w:pPr>
              <w:spacing w:before="20" w:after="20"/>
              <w:ind w:left="57"/>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 xml:space="preserve">Rehabilitation treatment </w:t>
            </w:r>
          </w:p>
          <w:p w:rsidR="00C33BC6" w:rsidRPr="00C33BC6" w:rsidRDefault="00C33BC6" w:rsidP="00C33BC6">
            <w:pPr>
              <w:spacing w:before="20" w:after="20"/>
              <w:ind w:left="57"/>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(in-patient, day-care and out-patient treatment; must commence within 14 days of discharge after the acute medical and/or surgical treatment ceases)</w:t>
            </w:r>
          </w:p>
        </w:tc>
        <w:tc>
          <w:tcPr>
            <w:tcW w:w="1029"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Полная компенсация не более 30 дней</w:t>
            </w:r>
          </w:p>
          <w:p w:rsidR="00C33BC6" w:rsidRPr="00C33BC6" w:rsidRDefault="00C33BC6" w:rsidP="00C33BC6">
            <w:pPr>
              <w:spacing w:before="20" w:after="20"/>
              <w:jc w:val="center"/>
              <w:rPr>
                <w:rFonts w:ascii="Arial AMU" w:hAnsi="Arial AMU" w:cs="Arial"/>
                <w:color w:val="000000"/>
                <w:sz w:val="18"/>
                <w:szCs w:val="18"/>
                <w:lang w:eastAsia="en-US" w:bidi="ar-SA"/>
              </w:rPr>
            </w:pPr>
            <w:r w:rsidRPr="00C33BC6">
              <w:rPr>
                <w:rFonts w:ascii="Arial AMU" w:hAnsi="Arial AMU" w:cs="Arial"/>
                <w:color w:val="000000"/>
                <w:sz w:val="18"/>
                <w:szCs w:val="18"/>
                <w:lang w:val="hy-AM" w:eastAsia="en-US" w:bidi="ar-SA"/>
              </w:rPr>
              <w:t xml:space="preserve"> </w:t>
            </w:r>
            <w:r w:rsidRPr="00C33BC6">
              <w:rPr>
                <w:rFonts w:ascii="Arial AMU" w:hAnsi="Arial AMU" w:cs="Arial"/>
                <w:color w:val="000000"/>
                <w:sz w:val="18"/>
                <w:szCs w:val="18"/>
                <w:lang w:val="en-GB" w:eastAsia="en-US" w:bidi="ar-SA"/>
              </w:rPr>
              <w:t>Full</w:t>
            </w:r>
            <w:r w:rsidRPr="00C33BC6">
              <w:rPr>
                <w:rFonts w:ascii="Arial AMU" w:hAnsi="Arial AMU" w:cs="Arial"/>
                <w:color w:val="000000"/>
                <w:sz w:val="18"/>
                <w:szCs w:val="18"/>
                <w:lang w:eastAsia="en-US" w:bidi="ar-SA"/>
              </w:rPr>
              <w:t xml:space="preserve"> </w:t>
            </w:r>
            <w:r w:rsidRPr="00C33BC6">
              <w:rPr>
                <w:rFonts w:ascii="Arial AMU" w:hAnsi="Arial AMU" w:cs="Arial"/>
                <w:color w:val="000000"/>
                <w:sz w:val="18"/>
                <w:szCs w:val="18"/>
                <w:lang w:val="en-GB" w:eastAsia="en-US" w:bidi="ar-SA"/>
              </w:rPr>
              <w:t>refund</w:t>
            </w:r>
            <w:r w:rsidRPr="00C33BC6">
              <w:rPr>
                <w:rFonts w:ascii="Arial AMU" w:hAnsi="Arial AMU" w:cs="Arial"/>
                <w:color w:val="000000"/>
                <w:sz w:val="18"/>
                <w:szCs w:val="18"/>
                <w:lang w:eastAsia="en-US" w:bidi="ar-SA"/>
              </w:rPr>
              <w:t xml:space="preserve"> </w:t>
            </w:r>
          </w:p>
          <w:p w:rsidR="00C33BC6" w:rsidRPr="00C33BC6" w:rsidRDefault="00C33BC6" w:rsidP="00C33BC6">
            <w:pPr>
              <w:spacing w:before="20" w:after="20"/>
              <w:jc w:val="center"/>
              <w:rPr>
                <w:rFonts w:ascii="Arial AMU" w:hAnsi="Arial AMU" w:cs="Arial"/>
                <w:color w:val="000000"/>
                <w:sz w:val="18"/>
                <w:szCs w:val="18"/>
                <w:lang w:eastAsia="en-US" w:bidi="ar-SA"/>
              </w:rPr>
            </w:pPr>
            <w:r w:rsidRPr="00C33BC6">
              <w:rPr>
                <w:rFonts w:ascii="Arial AMU" w:hAnsi="Arial AMU" w:cs="Arial"/>
                <w:color w:val="000000"/>
                <w:sz w:val="18"/>
                <w:szCs w:val="18"/>
                <w:lang w:val="en-GB" w:eastAsia="en-US" w:bidi="ar-SA"/>
              </w:rPr>
              <w:t>Max</w:t>
            </w:r>
            <w:r w:rsidRPr="00C33BC6">
              <w:rPr>
                <w:rFonts w:ascii="Arial AMU" w:hAnsi="Arial AMU" w:cs="Arial"/>
                <w:color w:val="000000"/>
                <w:sz w:val="18"/>
                <w:szCs w:val="18"/>
                <w:lang w:eastAsia="en-US" w:bidi="ar-SA"/>
              </w:rPr>
              <w:t xml:space="preserve">. 30 </w:t>
            </w:r>
            <w:r w:rsidRPr="00C33BC6">
              <w:rPr>
                <w:rFonts w:ascii="Arial AMU" w:hAnsi="Arial AMU" w:cs="Arial"/>
                <w:color w:val="000000"/>
                <w:sz w:val="18"/>
                <w:szCs w:val="18"/>
                <w:lang w:val="en-GB" w:eastAsia="en-US" w:bidi="ar-SA"/>
              </w:rPr>
              <w:t>days</w:t>
            </w:r>
          </w:p>
        </w:tc>
      </w:tr>
      <w:tr w:rsidR="00C33BC6" w:rsidRPr="00C33BC6" w:rsidTr="00C33BC6">
        <w:trPr>
          <w:trHeight w:val="20"/>
        </w:trPr>
        <w:tc>
          <w:tcPr>
            <w:tcW w:w="3971" w:type="pct"/>
            <w:shd w:val="clear" w:color="auto" w:fill="D5DCE4"/>
            <w:vAlign w:val="center"/>
          </w:tcPr>
          <w:p w:rsidR="00C33BC6" w:rsidRPr="00C33BC6" w:rsidRDefault="00C33BC6" w:rsidP="00C33BC6">
            <w:pPr>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Местная скорая помощь </w:t>
            </w:r>
          </w:p>
          <w:p w:rsidR="00C33BC6" w:rsidRPr="00C33BC6" w:rsidRDefault="00C33BC6" w:rsidP="00C33BC6">
            <w:pPr>
              <w:spacing w:before="20" w:after="20"/>
              <w:ind w:left="57"/>
              <w:rPr>
                <w:rFonts w:ascii="Arial AMU" w:hAnsi="Arial AMU" w:cs="Arial"/>
                <w:color w:val="000000"/>
                <w:sz w:val="18"/>
                <w:szCs w:val="18"/>
                <w:lang w:eastAsia="en-US" w:bidi="ar-SA"/>
              </w:rPr>
            </w:pPr>
            <w:r w:rsidRPr="00C33BC6">
              <w:rPr>
                <w:rFonts w:ascii="Arial AMU" w:hAnsi="Arial AMU" w:cs="Arial"/>
                <w:color w:val="000000"/>
                <w:sz w:val="18"/>
                <w:szCs w:val="18"/>
                <w:lang w:val="en-GB" w:eastAsia="en-US" w:bidi="ar-SA"/>
              </w:rPr>
              <w:t>Local</w:t>
            </w:r>
            <w:r w:rsidRPr="00C33BC6">
              <w:rPr>
                <w:rFonts w:ascii="Arial AMU" w:hAnsi="Arial AMU" w:cs="Arial"/>
                <w:color w:val="000000"/>
                <w:sz w:val="18"/>
                <w:szCs w:val="18"/>
                <w:lang w:eastAsia="en-US" w:bidi="ar-SA"/>
              </w:rPr>
              <w:t xml:space="preserve"> </w:t>
            </w:r>
            <w:r w:rsidRPr="00C33BC6">
              <w:rPr>
                <w:rFonts w:ascii="Arial AMU" w:hAnsi="Arial AMU" w:cs="Arial"/>
                <w:color w:val="000000"/>
                <w:sz w:val="18"/>
                <w:szCs w:val="18"/>
                <w:lang w:val="en-GB" w:eastAsia="en-US" w:bidi="ar-SA"/>
              </w:rPr>
              <w:t>ambulance</w:t>
            </w:r>
          </w:p>
        </w:tc>
        <w:tc>
          <w:tcPr>
            <w:tcW w:w="1029"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Полная компенсация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Full refund</w:t>
            </w:r>
          </w:p>
        </w:tc>
      </w:tr>
      <w:tr w:rsidR="00C33BC6" w:rsidRPr="00C33BC6" w:rsidTr="00C33BC6">
        <w:trPr>
          <w:trHeight w:val="20"/>
        </w:trPr>
        <w:tc>
          <w:tcPr>
            <w:tcW w:w="3971" w:type="pct"/>
            <w:shd w:val="clear" w:color="auto" w:fill="D5DCE4"/>
            <w:vAlign w:val="center"/>
          </w:tcPr>
          <w:p w:rsidR="00C33BC6" w:rsidRPr="00C33BC6" w:rsidRDefault="00C33BC6" w:rsidP="00C33BC6">
            <w:pPr>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Օդային շտապօգնություն </w:t>
            </w:r>
          </w:p>
          <w:p w:rsidR="00C33BC6" w:rsidRPr="00C33BC6" w:rsidRDefault="00C33BC6" w:rsidP="00C33BC6">
            <w:pPr>
              <w:spacing w:before="20" w:after="20"/>
              <w:ind w:left="57"/>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Air Ambulance</w:t>
            </w:r>
          </w:p>
        </w:tc>
        <w:tc>
          <w:tcPr>
            <w:tcW w:w="1029"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Полная компенсация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Full refund</w:t>
            </w:r>
          </w:p>
        </w:tc>
      </w:tr>
      <w:tr w:rsidR="00C33BC6" w:rsidRPr="00C33BC6" w:rsidTr="00C33BC6">
        <w:trPr>
          <w:trHeight w:val="20"/>
        </w:trPr>
        <w:tc>
          <w:tcPr>
            <w:tcW w:w="3971" w:type="pct"/>
            <w:shd w:val="clear" w:color="auto" w:fill="D5DCE4"/>
            <w:vAlign w:val="center"/>
          </w:tcPr>
          <w:p w:rsidR="00C33BC6" w:rsidRPr="00C33BC6" w:rsidRDefault="00C33BC6" w:rsidP="00C33BC6">
            <w:pPr>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Неотложная помощь за пределами зоны покрытия (для поездок максимум на шесть недель) </w:t>
            </w:r>
          </w:p>
          <w:p w:rsidR="00C33BC6" w:rsidRPr="00C33BC6" w:rsidRDefault="00C33BC6" w:rsidP="00C33BC6">
            <w:pPr>
              <w:spacing w:before="20" w:after="20"/>
              <w:ind w:left="57"/>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 xml:space="preserve">Emergency treatment outside area of cover </w:t>
            </w:r>
            <w:r w:rsidRPr="00C33BC6">
              <w:rPr>
                <w:rFonts w:ascii="Arial AMU" w:hAnsi="Arial AMU" w:cs="Arial"/>
                <w:color w:val="000000"/>
                <w:sz w:val="18"/>
                <w:szCs w:val="18"/>
                <w:lang w:val="en-US" w:eastAsia="en-US" w:bidi="ar-SA"/>
              </w:rPr>
              <w:t>(</w:t>
            </w:r>
            <w:r w:rsidRPr="00C33BC6">
              <w:rPr>
                <w:rFonts w:ascii="Arial AMU" w:hAnsi="Arial AMU" w:cs="Arial"/>
                <w:color w:val="000000"/>
                <w:sz w:val="18"/>
                <w:szCs w:val="18"/>
                <w:lang w:val="en-GB" w:eastAsia="en-US" w:bidi="ar-SA"/>
              </w:rPr>
              <w:t>for trips of a maximum period of six weeks)</w:t>
            </w:r>
          </w:p>
        </w:tc>
        <w:tc>
          <w:tcPr>
            <w:tcW w:w="1029"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$15,000</w:t>
            </w:r>
          </w:p>
        </w:tc>
      </w:tr>
      <w:tr w:rsidR="00C33BC6" w:rsidRPr="00C33BC6" w:rsidTr="00C33BC6">
        <w:trPr>
          <w:trHeight w:val="20"/>
        </w:trPr>
        <w:tc>
          <w:tcPr>
            <w:tcW w:w="3971" w:type="pct"/>
            <w:shd w:val="clear" w:color="auto" w:fill="D5DCE4"/>
            <w:vAlign w:val="center"/>
          </w:tcPr>
          <w:p w:rsidR="00C33BC6" w:rsidRPr="00C33BC6" w:rsidRDefault="00C33BC6" w:rsidP="00C33BC6">
            <w:pPr>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Медицинская эвакуация </w:t>
            </w:r>
          </w:p>
          <w:p w:rsidR="00C33BC6" w:rsidRPr="00C33BC6" w:rsidRDefault="00C33BC6" w:rsidP="00C33BC6">
            <w:pPr>
              <w:spacing w:before="20" w:after="20"/>
              <w:ind w:left="57"/>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Medical evacuation</w:t>
            </w:r>
          </w:p>
          <w:p w:rsidR="00C33BC6" w:rsidRPr="00C33BC6" w:rsidRDefault="00C33BC6" w:rsidP="00A77633">
            <w:pPr>
              <w:numPr>
                <w:ilvl w:val="0"/>
                <w:numId w:val="13"/>
              </w:numPr>
              <w:tabs>
                <w:tab w:val="left" w:pos="390"/>
              </w:tabs>
              <w:spacing w:before="20" w:after="20" w:line="259" w:lineRule="auto"/>
              <w:rPr>
                <w:rFonts w:ascii="Arial AMU" w:hAnsi="Arial AMU" w:cs="Arial"/>
                <w:color w:val="000000"/>
                <w:sz w:val="18"/>
                <w:szCs w:val="18"/>
                <w:lang w:eastAsia="en-US" w:bidi="ar-SA"/>
              </w:rPr>
            </w:pPr>
            <w:r w:rsidRPr="00C33BC6">
              <w:rPr>
                <w:rFonts w:ascii="Arial AMU" w:hAnsi="Arial AMU" w:cs="Arial"/>
                <w:color w:val="000000"/>
                <w:sz w:val="18"/>
                <w:szCs w:val="18"/>
                <w:lang w:val="hy-AM" w:eastAsia="en-US" w:bidi="ar-SA"/>
              </w:rPr>
              <w:t xml:space="preserve">Если необходимое лечение недоступно на месте, мы эвакуируем застрахованного в </w:t>
            </w:r>
            <w:r w:rsidRPr="00C33BC6">
              <w:rPr>
                <w:rFonts w:ascii="Calibri" w:hAnsi="Calibri" w:cs="Arial"/>
                <w:color w:val="000000"/>
                <w:sz w:val="18"/>
                <w:szCs w:val="18"/>
                <w:lang w:eastAsia="en-US" w:bidi="ar-SA"/>
              </w:rPr>
              <w:t xml:space="preserve"> </w:t>
            </w:r>
            <w:r w:rsidRPr="00C33BC6">
              <w:rPr>
                <w:rFonts w:ascii="Arial AMU" w:hAnsi="Arial AMU" w:cs="Arial"/>
                <w:color w:val="000000"/>
                <w:sz w:val="18"/>
                <w:szCs w:val="18"/>
                <w:lang w:val="hy-AM" w:eastAsia="en-US" w:bidi="ar-SA"/>
              </w:rPr>
              <w:t>ближайший подходящий медицинский центр</w:t>
            </w:r>
          </w:p>
          <w:p w:rsidR="00C33BC6" w:rsidRPr="00C33BC6" w:rsidRDefault="00C33BC6" w:rsidP="00C33BC6">
            <w:pPr>
              <w:tabs>
                <w:tab w:val="left" w:pos="390"/>
              </w:tabs>
              <w:spacing w:before="20" w:after="20"/>
              <w:ind w:left="306"/>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Where necessary treatment is not available locally, we will evacuate the insured person to the nearest appropriate medical centre</w:t>
            </w:r>
          </w:p>
          <w:p w:rsidR="00C33BC6" w:rsidRPr="00C33BC6" w:rsidRDefault="00C33BC6" w:rsidP="00A77633">
            <w:pPr>
              <w:numPr>
                <w:ilvl w:val="0"/>
                <w:numId w:val="14"/>
              </w:numPr>
              <w:tabs>
                <w:tab w:val="left" w:pos="390"/>
              </w:tabs>
              <w:spacing w:before="20" w:after="20" w:line="259" w:lineRule="auto"/>
              <w:contextualSpacing/>
              <w:rPr>
                <w:rFonts w:ascii="Arial AMU" w:hAnsi="Arial AMU" w:cs="Arial"/>
                <w:color w:val="000000"/>
                <w:sz w:val="18"/>
                <w:szCs w:val="18"/>
                <w:lang w:val="en-GB" w:eastAsia="en-US" w:bidi="ar-SA"/>
              </w:rPr>
            </w:pPr>
            <w:r w:rsidRPr="00C33BC6">
              <w:rPr>
                <w:rFonts w:ascii="Arial AMU" w:hAnsi="Arial AMU" w:cs="Arial"/>
                <w:color w:val="000000"/>
                <w:sz w:val="18"/>
                <w:szCs w:val="18"/>
                <w:lang w:val="hy-AM" w:eastAsia="en-US" w:bidi="ar-SA"/>
              </w:rPr>
              <w:t>Если требуется постоянное лечение, мы компенсируем расходы на проживание в отеле.</w:t>
            </w:r>
            <w:r w:rsidRPr="00C33BC6">
              <w:rPr>
                <w:rFonts w:ascii="Calibri" w:hAnsi="Calibri" w:cs="Arial"/>
                <w:color w:val="000000"/>
                <w:sz w:val="18"/>
                <w:szCs w:val="18"/>
                <w:lang w:eastAsia="en-US" w:bidi="ar-SA"/>
              </w:rPr>
              <w:t xml:space="preserve">                                                                                                                                                                    </w:t>
            </w:r>
            <w:r w:rsidRPr="00C33BC6">
              <w:rPr>
                <w:rFonts w:ascii="Arial AMU" w:hAnsi="Arial AMU" w:cs="Arial"/>
                <w:color w:val="000000"/>
                <w:sz w:val="18"/>
                <w:szCs w:val="18"/>
                <w:lang w:val="hy-AM" w:eastAsia="en-US" w:bidi="ar-SA"/>
              </w:rPr>
              <w:t xml:space="preserve"> </w:t>
            </w:r>
            <w:r w:rsidRPr="00C33BC6">
              <w:rPr>
                <w:rFonts w:ascii="Arial AMU" w:hAnsi="Arial AMU" w:cs="Arial"/>
                <w:color w:val="000000"/>
                <w:sz w:val="18"/>
                <w:szCs w:val="18"/>
                <w:lang w:val="en-GB" w:eastAsia="en-US" w:bidi="ar-SA"/>
              </w:rPr>
              <w:t>Where ongoing treatment is required, we will cover hotel accommodation costs</w:t>
            </w:r>
          </w:p>
          <w:p w:rsidR="00C33BC6" w:rsidRPr="00C33BC6" w:rsidRDefault="00C33BC6" w:rsidP="00A77633">
            <w:pPr>
              <w:numPr>
                <w:ilvl w:val="0"/>
                <w:numId w:val="14"/>
              </w:numPr>
              <w:tabs>
                <w:tab w:val="left" w:pos="390"/>
              </w:tabs>
              <w:spacing w:before="20" w:after="20" w:line="259" w:lineRule="auto"/>
              <w:contextualSpacing/>
              <w:rPr>
                <w:rFonts w:ascii="Arial AMU" w:hAnsi="Arial AMU" w:cs="Arial"/>
                <w:color w:val="000000"/>
                <w:sz w:val="18"/>
                <w:szCs w:val="18"/>
                <w:lang w:val="en-GB" w:eastAsia="en-US" w:bidi="ar-SA"/>
              </w:rPr>
            </w:pPr>
            <w:r w:rsidRPr="00C33BC6">
              <w:rPr>
                <w:rFonts w:ascii="Arial AMU" w:hAnsi="Arial AMU" w:cs="Arial"/>
                <w:color w:val="000000"/>
                <w:sz w:val="18"/>
                <w:szCs w:val="18"/>
                <w:lang w:val="hy-AM" w:eastAsia="en-US" w:bidi="ar-SA"/>
              </w:rPr>
              <w:t xml:space="preserve">Эвакуация в случае невозможности иследования крови соответствующим образом </w:t>
            </w:r>
            <w:r w:rsidRPr="00C33BC6">
              <w:rPr>
                <w:rFonts w:ascii="Arial AMU" w:hAnsi="Arial AMU" w:cs="Arial"/>
                <w:color w:val="000000"/>
                <w:sz w:val="18"/>
                <w:szCs w:val="18"/>
                <w:lang w:val="en-GB" w:eastAsia="en-US" w:bidi="ar-SA"/>
              </w:rPr>
              <w:t>Evacuation in the event of unavailability of adequately screened blood</w:t>
            </w:r>
          </w:p>
          <w:p w:rsidR="00C33BC6" w:rsidRPr="00C33BC6" w:rsidRDefault="00C33BC6" w:rsidP="00A77633">
            <w:pPr>
              <w:numPr>
                <w:ilvl w:val="0"/>
                <w:numId w:val="15"/>
              </w:numPr>
              <w:tabs>
                <w:tab w:val="left" w:pos="390"/>
              </w:tabs>
              <w:spacing w:before="20" w:after="20" w:line="259" w:lineRule="auto"/>
              <w:rPr>
                <w:rFonts w:ascii="Arial AMU" w:hAnsi="Arial AMU" w:cs="Arial"/>
                <w:color w:val="000000"/>
                <w:sz w:val="18"/>
                <w:szCs w:val="18"/>
                <w:lang w:eastAsia="en-US" w:bidi="ar-SA"/>
              </w:rPr>
            </w:pPr>
            <w:r w:rsidRPr="00C33BC6">
              <w:rPr>
                <w:rFonts w:ascii="Arial AMU" w:hAnsi="Arial AMU" w:cs="Arial"/>
                <w:color w:val="000000"/>
                <w:sz w:val="18"/>
                <w:szCs w:val="18"/>
                <w:lang w:eastAsia="en-US" w:bidi="ar-SA"/>
              </w:rPr>
              <w:t>Если по медицинским показаниям запрещается немедленная поездка  обратно после выписки из стационара, мы возместим расходы на проживание в гостинице</w:t>
            </w:r>
          </w:p>
          <w:p w:rsidR="00C33BC6" w:rsidRPr="00C33BC6" w:rsidRDefault="00C33BC6" w:rsidP="00C33BC6">
            <w:pPr>
              <w:tabs>
                <w:tab w:val="left" w:pos="390"/>
              </w:tabs>
              <w:spacing w:before="20" w:after="20"/>
              <w:ind w:left="306"/>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If medical necessity prevents an immediate return trip following discharge from an in-patient episode of care, we will cover hotel accommodation costs</w:t>
            </w:r>
          </w:p>
        </w:tc>
        <w:tc>
          <w:tcPr>
            <w:tcW w:w="1029" w:type="pct"/>
            <w:shd w:val="clear" w:color="auto" w:fill="D5DCE4"/>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Полная компенсация </w:t>
            </w:r>
          </w:p>
          <w:p w:rsidR="00C33BC6" w:rsidRPr="00C33BC6" w:rsidRDefault="00C33BC6" w:rsidP="00C33BC6">
            <w:pPr>
              <w:spacing w:before="20" w:after="20"/>
              <w:jc w:val="center"/>
              <w:rPr>
                <w:rFonts w:ascii="Arial AMU" w:hAnsi="Arial AMU" w:cs="Arial"/>
                <w:color w:val="000000"/>
                <w:sz w:val="18"/>
                <w:szCs w:val="18"/>
                <w:lang w:eastAsia="en-US" w:bidi="ar-SA"/>
              </w:rPr>
            </w:pPr>
            <w:r w:rsidRPr="00C33BC6">
              <w:rPr>
                <w:rFonts w:ascii="Arial AMU" w:hAnsi="Arial AMU" w:cs="Arial"/>
                <w:color w:val="000000"/>
                <w:sz w:val="18"/>
                <w:szCs w:val="18"/>
                <w:lang w:val="hy-AM" w:eastAsia="en-US" w:bidi="ar-SA"/>
              </w:rPr>
              <w:t>/</w:t>
            </w:r>
            <w:r w:rsidRPr="00C33BC6">
              <w:rPr>
                <w:rFonts w:ascii="Arial AMU" w:hAnsi="Arial AMU" w:cs="Arial"/>
                <w:color w:val="000000"/>
                <w:sz w:val="18"/>
                <w:szCs w:val="18"/>
                <w:lang w:val="en-GB" w:eastAsia="en-US" w:bidi="ar-SA"/>
              </w:rPr>
              <w:t>Full</w:t>
            </w:r>
            <w:r w:rsidRPr="00C33BC6">
              <w:rPr>
                <w:rFonts w:ascii="Arial AMU" w:hAnsi="Arial AMU" w:cs="Arial"/>
                <w:color w:val="000000"/>
                <w:sz w:val="18"/>
                <w:szCs w:val="18"/>
                <w:lang w:eastAsia="en-US" w:bidi="ar-SA"/>
              </w:rPr>
              <w:t xml:space="preserve"> </w:t>
            </w:r>
            <w:r w:rsidRPr="00C33BC6">
              <w:rPr>
                <w:rFonts w:ascii="Arial AMU" w:hAnsi="Arial AMU" w:cs="Arial"/>
                <w:color w:val="000000"/>
                <w:sz w:val="18"/>
                <w:szCs w:val="18"/>
                <w:lang w:val="en-GB" w:eastAsia="en-US" w:bidi="ar-SA"/>
              </w:rPr>
              <w:t>refund</w:t>
            </w:r>
          </w:p>
          <w:p w:rsidR="00C33BC6" w:rsidRPr="00C33BC6" w:rsidRDefault="00C33BC6" w:rsidP="00C33BC6">
            <w:pPr>
              <w:spacing w:before="20" w:after="20"/>
              <w:jc w:val="center"/>
              <w:rPr>
                <w:rFonts w:ascii="Arial AMU" w:hAnsi="Arial AMU" w:cs="Arial"/>
                <w:color w:val="000000"/>
                <w:sz w:val="18"/>
                <w:szCs w:val="18"/>
                <w:lang w:eastAsia="en-US" w:bidi="ar-SA"/>
              </w:rPr>
            </w:pPr>
          </w:p>
          <w:p w:rsidR="00C33BC6" w:rsidRPr="00C33BC6" w:rsidRDefault="00C33BC6" w:rsidP="00C33BC6">
            <w:pPr>
              <w:spacing w:before="20" w:after="20"/>
              <w:jc w:val="center"/>
              <w:rPr>
                <w:rFonts w:ascii="Arial AMU" w:hAnsi="Arial AMU" w:cs="Arial"/>
                <w:color w:val="000000"/>
                <w:sz w:val="18"/>
                <w:szCs w:val="18"/>
                <w:lang w:eastAsia="en-US" w:bidi="ar-SA"/>
              </w:rPr>
            </w:pPr>
          </w:p>
          <w:p w:rsidR="00C33BC6" w:rsidRPr="00C33BC6" w:rsidRDefault="00C33BC6" w:rsidP="00C33BC6">
            <w:pPr>
              <w:spacing w:before="20" w:after="20"/>
              <w:jc w:val="center"/>
              <w:rPr>
                <w:rFonts w:ascii="Arial AMU" w:hAnsi="Arial AMU" w:cs="Arial"/>
                <w:color w:val="000000"/>
                <w:sz w:val="18"/>
                <w:szCs w:val="18"/>
                <w:lang w:eastAsia="en-US" w:bidi="ar-SA"/>
              </w:rPr>
            </w:pPr>
          </w:p>
          <w:p w:rsidR="00C33BC6" w:rsidRPr="00C33BC6" w:rsidRDefault="00C33BC6" w:rsidP="00C33BC6">
            <w:pPr>
              <w:spacing w:before="20" w:after="20"/>
              <w:jc w:val="center"/>
              <w:rPr>
                <w:rFonts w:ascii="Arial AMU" w:hAnsi="Arial AMU" w:cs="Arial"/>
                <w:color w:val="000000"/>
                <w:sz w:val="18"/>
                <w:szCs w:val="18"/>
                <w:lang w:eastAsia="en-US" w:bidi="ar-SA"/>
              </w:rPr>
            </w:pPr>
          </w:p>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Максимум 7 дней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max. 7 days</w:t>
            </w:r>
          </w:p>
        </w:tc>
      </w:tr>
      <w:tr w:rsidR="00C33BC6" w:rsidRPr="00C33BC6" w:rsidTr="00C33BC6">
        <w:trPr>
          <w:trHeight w:val="20"/>
        </w:trPr>
        <w:tc>
          <w:tcPr>
            <w:tcW w:w="3971" w:type="pct"/>
            <w:shd w:val="clear" w:color="auto" w:fill="D5DCE4"/>
            <w:vAlign w:val="center"/>
          </w:tcPr>
          <w:p w:rsidR="00C33BC6" w:rsidRPr="00C33BC6" w:rsidRDefault="00C33BC6" w:rsidP="00C33BC6">
            <w:pPr>
              <w:spacing w:before="20" w:after="20"/>
              <w:ind w:left="57"/>
              <w:rPr>
                <w:rFonts w:ascii="Calibri" w:hAnsi="Calibri" w:cs="Arial"/>
                <w:color w:val="000000"/>
                <w:sz w:val="18"/>
                <w:szCs w:val="18"/>
                <w:lang w:eastAsia="en-US" w:bidi="ar-SA"/>
              </w:rPr>
            </w:pPr>
            <w:r w:rsidRPr="00C33BC6">
              <w:rPr>
                <w:rFonts w:ascii="Arial AMU" w:hAnsi="Arial AMU" w:cs="Arial"/>
                <w:color w:val="000000"/>
                <w:sz w:val="18"/>
                <w:szCs w:val="18"/>
                <w:lang w:eastAsia="en-US" w:bidi="ar-SA"/>
              </w:rPr>
              <w:t xml:space="preserve">Репатриация останков застрахованного лица </w:t>
            </w:r>
          </w:p>
          <w:p w:rsidR="00C33BC6" w:rsidRPr="00C33BC6" w:rsidRDefault="00C33BC6" w:rsidP="00C33BC6">
            <w:pPr>
              <w:spacing w:before="20" w:after="20"/>
              <w:ind w:left="57"/>
              <w:rPr>
                <w:rFonts w:ascii="Arial AMU" w:hAnsi="Arial AMU" w:cs="Arial"/>
                <w:color w:val="000000"/>
                <w:sz w:val="18"/>
                <w:szCs w:val="18"/>
                <w:lang w:eastAsia="en-US" w:bidi="ar-SA"/>
              </w:rPr>
            </w:pPr>
            <w:r w:rsidRPr="00C33BC6">
              <w:rPr>
                <w:rFonts w:ascii="Arial AMU" w:hAnsi="Arial AMU" w:cs="Arial"/>
                <w:color w:val="000000"/>
                <w:sz w:val="18"/>
                <w:szCs w:val="18"/>
                <w:lang w:val="en-GB" w:eastAsia="en-US" w:bidi="ar-SA"/>
              </w:rPr>
              <w:t>Repatriation</w:t>
            </w:r>
            <w:r w:rsidRPr="00C33BC6">
              <w:rPr>
                <w:rFonts w:ascii="Arial AMU" w:hAnsi="Arial AMU" w:cs="Arial"/>
                <w:color w:val="000000"/>
                <w:sz w:val="18"/>
                <w:szCs w:val="18"/>
                <w:lang w:eastAsia="en-US" w:bidi="ar-SA"/>
              </w:rPr>
              <w:t xml:space="preserve"> </w:t>
            </w:r>
            <w:r w:rsidRPr="00C33BC6">
              <w:rPr>
                <w:rFonts w:ascii="Arial AMU" w:hAnsi="Arial AMU" w:cs="Arial"/>
                <w:color w:val="000000"/>
                <w:sz w:val="18"/>
                <w:szCs w:val="18"/>
                <w:lang w:val="en-GB" w:eastAsia="en-US" w:bidi="ar-SA"/>
              </w:rPr>
              <w:t>of</w:t>
            </w:r>
            <w:r w:rsidRPr="00C33BC6">
              <w:rPr>
                <w:rFonts w:ascii="Arial AMU" w:hAnsi="Arial AMU" w:cs="Arial"/>
                <w:color w:val="000000"/>
                <w:sz w:val="18"/>
                <w:szCs w:val="18"/>
                <w:lang w:eastAsia="en-US" w:bidi="ar-SA"/>
              </w:rPr>
              <w:t xml:space="preserve"> </w:t>
            </w:r>
            <w:r w:rsidRPr="00C33BC6">
              <w:rPr>
                <w:rFonts w:ascii="Arial AMU" w:hAnsi="Arial AMU" w:cs="Arial"/>
                <w:color w:val="000000"/>
                <w:sz w:val="18"/>
                <w:szCs w:val="18"/>
                <w:lang w:val="en-GB" w:eastAsia="en-US" w:bidi="ar-SA"/>
              </w:rPr>
              <w:t>mortal</w:t>
            </w:r>
            <w:r w:rsidRPr="00C33BC6">
              <w:rPr>
                <w:rFonts w:ascii="Arial AMU" w:hAnsi="Arial AMU" w:cs="Arial"/>
                <w:color w:val="000000"/>
                <w:sz w:val="18"/>
                <w:szCs w:val="18"/>
                <w:lang w:eastAsia="en-US" w:bidi="ar-SA"/>
              </w:rPr>
              <w:t xml:space="preserve"> </w:t>
            </w:r>
            <w:r w:rsidRPr="00C33BC6">
              <w:rPr>
                <w:rFonts w:ascii="Arial AMU" w:hAnsi="Arial AMU" w:cs="Arial"/>
                <w:color w:val="000000"/>
                <w:sz w:val="18"/>
                <w:szCs w:val="18"/>
                <w:lang w:val="en-GB" w:eastAsia="en-US" w:bidi="ar-SA"/>
              </w:rPr>
              <w:t>remains</w:t>
            </w:r>
          </w:p>
        </w:tc>
        <w:tc>
          <w:tcPr>
            <w:tcW w:w="1029"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w:t>
            </w:r>
            <w:r w:rsidRPr="00C33BC6">
              <w:rPr>
                <w:rFonts w:ascii="Arial AMU" w:hAnsi="Arial AMU" w:cs="Arial"/>
                <w:sz w:val="18"/>
                <w:szCs w:val="18"/>
                <w:lang w:val="en-GB" w:eastAsia="en-US" w:bidi="ar-SA"/>
              </w:rPr>
              <w:t>13,000</w:t>
            </w:r>
          </w:p>
        </w:tc>
      </w:tr>
      <w:tr w:rsidR="00C33BC6" w:rsidRPr="00C33BC6" w:rsidTr="00C33BC6">
        <w:trPr>
          <w:trHeight w:val="20"/>
        </w:trPr>
        <w:tc>
          <w:tcPr>
            <w:tcW w:w="3971" w:type="pct"/>
            <w:shd w:val="clear" w:color="auto" w:fill="D5DCE4"/>
            <w:vAlign w:val="center"/>
          </w:tcPr>
          <w:p w:rsidR="00C33BC6" w:rsidRPr="00C33BC6" w:rsidRDefault="00C33BC6" w:rsidP="00C33BC6">
            <w:pPr>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КТ и МРТ (стационарное и амбулаторное лечение) </w:t>
            </w:r>
          </w:p>
          <w:p w:rsidR="00C33BC6" w:rsidRPr="00C33BC6" w:rsidRDefault="00C33BC6" w:rsidP="00C33BC6">
            <w:pPr>
              <w:spacing w:before="20" w:after="20"/>
              <w:ind w:left="57"/>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CT and MRI scans</w:t>
            </w:r>
            <w:r w:rsidRPr="00C33BC6">
              <w:rPr>
                <w:rFonts w:ascii="Arial AMU" w:hAnsi="Arial AMU" w:cs="Arial"/>
                <w:color w:val="000000"/>
                <w:sz w:val="18"/>
                <w:szCs w:val="18"/>
                <w:lang w:val="hy-AM" w:eastAsia="en-US" w:bidi="ar-SA"/>
              </w:rPr>
              <w:t xml:space="preserve"> </w:t>
            </w:r>
            <w:r w:rsidRPr="00C33BC6">
              <w:rPr>
                <w:rFonts w:ascii="Arial AMU" w:hAnsi="Arial AMU" w:cs="Arial"/>
                <w:color w:val="000000"/>
                <w:sz w:val="18"/>
                <w:szCs w:val="18"/>
                <w:lang w:val="en-GB" w:eastAsia="en-US" w:bidi="ar-SA"/>
              </w:rPr>
              <w:t>(in-patient and out-patient treatment)</w:t>
            </w:r>
          </w:p>
        </w:tc>
        <w:tc>
          <w:tcPr>
            <w:tcW w:w="1029"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Полная компенсация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Full refund</w:t>
            </w:r>
          </w:p>
        </w:tc>
      </w:tr>
      <w:tr w:rsidR="00C33BC6" w:rsidRPr="00C33BC6" w:rsidTr="00C33BC6">
        <w:trPr>
          <w:trHeight w:val="20"/>
        </w:trPr>
        <w:tc>
          <w:tcPr>
            <w:tcW w:w="3971" w:type="pct"/>
            <w:shd w:val="clear" w:color="auto" w:fill="D5DCE4"/>
            <w:vAlign w:val="center"/>
          </w:tcPr>
          <w:p w:rsidR="00C33BC6" w:rsidRPr="00C33BC6" w:rsidRDefault="00C33BC6" w:rsidP="00C33BC6">
            <w:pPr>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ПЭТ и КТ-ПЭТ (стационарное и амбулаторное лечение)</w:t>
            </w:r>
          </w:p>
          <w:p w:rsidR="00C33BC6" w:rsidRPr="00C33BC6" w:rsidRDefault="00C33BC6" w:rsidP="00C33BC6">
            <w:pPr>
              <w:spacing w:before="20" w:after="20"/>
              <w:ind w:left="57"/>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lastRenderedPageBreak/>
              <w:t xml:space="preserve">PET and CT-PET scans (in-patient and out-patient treatment) </w:t>
            </w:r>
          </w:p>
        </w:tc>
        <w:tc>
          <w:tcPr>
            <w:tcW w:w="1029"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lastRenderedPageBreak/>
              <w:t xml:space="preserve">Полная компенсация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lastRenderedPageBreak/>
              <w:t>Full refund</w:t>
            </w:r>
          </w:p>
        </w:tc>
      </w:tr>
      <w:tr w:rsidR="00C33BC6" w:rsidRPr="00C33BC6" w:rsidTr="00C33BC6">
        <w:trPr>
          <w:trHeight w:val="20"/>
        </w:trPr>
        <w:tc>
          <w:tcPr>
            <w:tcW w:w="3971" w:type="pct"/>
            <w:shd w:val="clear" w:color="auto" w:fill="D5DCE4"/>
            <w:vAlign w:val="center"/>
          </w:tcPr>
          <w:p w:rsidR="00C33BC6" w:rsidRPr="00C33BC6" w:rsidRDefault="00C33BC6" w:rsidP="00C33BC6">
            <w:pPr>
              <w:autoSpaceDE w:val="0"/>
              <w:autoSpaceDN w:val="0"/>
              <w:adjustRightInd w:val="0"/>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GB" w:bidi="ar-SA"/>
              </w:rPr>
              <w:lastRenderedPageBreak/>
              <w:t>Онкология (стационар, дневной стационар и амбулаторное лечение)</w:t>
            </w:r>
            <w:r w:rsidRPr="00C33BC6">
              <w:rPr>
                <w:rFonts w:ascii="Arial AMU" w:hAnsi="Arial AMU" w:cs="Arial"/>
                <w:color w:val="000000"/>
                <w:sz w:val="18"/>
                <w:szCs w:val="18"/>
                <w:lang w:val="hy-AM" w:eastAsia="en-US" w:bidi="ar-SA"/>
              </w:rPr>
              <w:t xml:space="preserve"> </w:t>
            </w:r>
          </w:p>
          <w:p w:rsidR="00C33BC6" w:rsidRPr="00C33BC6" w:rsidRDefault="00C33BC6" w:rsidP="00C33BC6">
            <w:pPr>
              <w:autoSpaceDE w:val="0"/>
              <w:autoSpaceDN w:val="0"/>
              <w:adjustRightInd w:val="0"/>
              <w:spacing w:before="20" w:after="20"/>
              <w:ind w:left="57"/>
              <w:rPr>
                <w:rFonts w:ascii="Arial AMU" w:hAnsi="Arial AMU" w:cs="Arial"/>
                <w:color w:val="000000"/>
                <w:sz w:val="18"/>
                <w:szCs w:val="18"/>
                <w:lang w:val="en-GB" w:eastAsia="en-GB" w:bidi="ar-SA"/>
              </w:rPr>
            </w:pPr>
            <w:r w:rsidRPr="00C33BC6">
              <w:rPr>
                <w:rFonts w:ascii="Arial AMU" w:hAnsi="Arial AMU" w:cs="Arial"/>
                <w:color w:val="000000"/>
                <w:sz w:val="18"/>
                <w:szCs w:val="18"/>
                <w:lang w:val="en-GB" w:eastAsia="en-GB" w:bidi="ar-SA"/>
              </w:rPr>
              <w:t>Oncology (in-patient, day-care and out-patient treatment)</w:t>
            </w:r>
          </w:p>
          <w:p w:rsidR="00C33BC6" w:rsidRPr="00C33BC6" w:rsidRDefault="00C33BC6" w:rsidP="00A77633">
            <w:pPr>
              <w:numPr>
                <w:ilvl w:val="0"/>
                <w:numId w:val="15"/>
              </w:numPr>
              <w:tabs>
                <w:tab w:val="left" w:pos="390"/>
              </w:tabs>
              <w:spacing w:before="20" w:after="20" w:line="259" w:lineRule="auto"/>
              <w:rPr>
                <w:rFonts w:ascii="Arial AMU" w:hAnsi="Arial AMU" w:cs="Arial"/>
                <w:color w:val="000000"/>
                <w:sz w:val="18"/>
                <w:szCs w:val="18"/>
                <w:lang w:eastAsia="en-US" w:bidi="ar-SA"/>
              </w:rPr>
            </w:pPr>
            <w:r w:rsidRPr="00C33BC6">
              <w:rPr>
                <w:rFonts w:ascii="Arial AMU" w:hAnsi="Arial AMU" w:cs="Arial"/>
                <w:color w:val="000000"/>
                <w:sz w:val="18"/>
                <w:szCs w:val="18"/>
                <w:lang w:eastAsia="en-US" w:bidi="ar-SA"/>
              </w:rPr>
              <w:t xml:space="preserve">Приобретение парика, протеза бюстгальтера или другого внешнего протеза для косметических целей </w:t>
            </w:r>
          </w:p>
          <w:p w:rsidR="00C33BC6" w:rsidRPr="00C33BC6" w:rsidRDefault="00C33BC6" w:rsidP="00C33BC6">
            <w:pPr>
              <w:tabs>
                <w:tab w:val="left" w:pos="390"/>
              </w:tabs>
              <w:spacing w:before="20" w:after="20"/>
              <w:ind w:left="306"/>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Purchase</w:t>
            </w:r>
            <w:r w:rsidRPr="00C33BC6">
              <w:rPr>
                <w:rFonts w:ascii="Arial AMU" w:hAnsi="Arial AMU" w:cs="Arial"/>
                <w:color w:val="000000"/>
                <w:sz w:val="18"/>
                <w:szCs w:val="18"/>
                <w:lang w:val="en-GB" w:eastAsia="en-GB" w:bidi="ar-SA"/>
              </w:rPr>
              <w:t xml:space="preserve"> of a wig, prosthetic bra or other external prosthetic device for cosmetic purposes</w:t>
            </w:r>
          </w:p>
          <w:p w:rsidR="00C33BC6" w:rsidRPr="00C33BC6" w:rsidRDefault="00C33BC6" w:rsidP="00C33BC6">
            <w:pPr>
              <w:tabs>
                <w:tab w:val="left" w:pos="390"/>
              </w:tabs>
              <w:spacing w:before="20" w:after="20"/>
              <w:ind w:left="306"/>
              <w:rPr>
                <w:rFonts w:ascii="Arial AMU" w:hAnsi="Arial AMU" w:cs="Arial"/>
                <w:color w:val="000000"/>
                <w:sz w:val="18"/>
                <w:szCs w:val="18"/>
                <w:lang w:val="en-GB" w:eastAsia="en-US" w:bidi="ar-SA"/>
              </w:rPr>
            </w:pPr>
          </w:p>
        </w:tc>
        <w:tc>
          <w:tcPr>
            <w:tcW w:w="1029" w:type="pct"/>
            <w:shd w:val="clear" w:color="auto" w:fill="D5DCE4"/>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Полная компенсация </w:t>
            </w:r>
          </w:p>
          <w:p w:rsidR="00C33BC6" w:rsidRPr="00C33BC6" w:rsidRDefault="00C33BC6" w:rsidP="00C33BC6">
            <w:pPr>
              <w:spacing w:before="20" w:after="20"/>
              <w:jc w:val="center"/>
              <w:rPr>
                <w:rFonts w:ascii="Arial AMU" w:hAnsi="Arial AMU" w:cs="Arial"/>
                <w:color w:val="000000"/>
                <w:sz w:val="18"/>
                <w:szCs w:val="18"/>
                <w:lang w:eastAsia="en-US" w:bidi="ar-SA"/>
              </w:rPr>
            </w:pPr>
            <w:r w:rsidRPr="00C33BC6">
              <w:rPr>
                <w:rFonts w:ascii="Arial AMU" w:hAnsi="Arial AMU" w:cs="Arial"/>
                <w:color w:val="000000"/>
                <w:sz w:val="18"/>
                <w:szCs w:val="18"/>
                <w:lang w:val="en-GB" w:eastAsia="en-US" w:bidi="ar-SA"/>
              </w:rPr>
              <w:t>Full</w:t>
            </w:r>
            <w:r w:rsidRPr="00C33BC6">
              <w:rPr>
                <w:rFonts w:ascii="Arial AMU" w:hAnsi="Arial AMU" w:cs="Arial"/>
                <w:color w:val="000000"/>
                <w:sz w:val="18"/>
                <w:szCs w:val="18"/>
                <w:lang w:eastAsia="en-US" w:bidi="ar-SA"/>
              </w:rPr>
              <w:t xml:space="preserve"> </w:t>
            </w:r>
            <w:r w:rsidRPr="00C33BC6">
              <w:rPr>
                <w:rFonts w:ascii="Arial AMU" w:hAnsi="Arial AMU" w:cs="Arial"/>
                <w:color w:val="000000"/>
                <w:sz w:val="18"/>
                <w:szCs w:val="18"/>
                <w:lang w:val="en-GB" w:eastAsia="en-US" w:bidi="ar-SA"/>
              </w:rPr>
              <w:t>refund</w:t>
            </w:r>
          </w:p>
          <w:p w:rsidR="00C33BC6" w:rsidRPr="00C33BC6" w:rsidRDefault="00C33BC6" w:rsidP="00C33BC6">
            <w:pPr>
              <w:spacing w:before="20" w:after="20"/>
              <w:jc w:val="center"/>
              <w:rPr>
                <w:rFonts w:ascii="Arial AMU" w:hAnsi="Arial AMU" w:cs="Arial"/>
                <w:color w:val="000000"/>
                <w:sz w:val="18"/>
                <w:szCs w:val="18"/>
                <w:lang w:eastAsia="en-US" w:bidi="ar-SA"/>
              </w:rPr>
            </w:pPr>
          </w:p>
          <w:p w:rsidR="00C33BC6" w:rsidRPr="00C33BC6" w:rsidRDefault="00C33BC6" w:rsidP="00C33BC6">
            <w:pPr>
              <w:spacing w:before="20" w:after="20"/>
              <w:jc w:val="center"/>
              <w:rPr>
                <w:rFonts w:ascii="Arial AMU" w:hAnsi="Arial AMU" w:cs="Arial"/>
                <w:sz w:val="18"/>
                <w:szCs w:val="18"/>
                <w:lang w:val="hy-AM" w:eastAsia="en-GB" w:bidi="ar-SA"/>
              </w:rPr>
            </w:pPr>
            <w:r w:rsidRPr="00C33BC6">
              <w:rPr>
                <w:rFonts w:ascii="Arial AMU" w:hAnsi="Arial AMU" w:cs="Arial"/>
                <w:sz w:val="18"/>
                <w:szCs w:val="18"/>
                <w:lang w:eastAsia="en-GB" w:bidi="ar-SA"/>
              </w:rPr>
              <w:t xml:space="preserve">$270 </w:t>
            </w:r>
            <w:r w:rsidRPr="00C33BC6">
              <w:rPr>
                <w:rFonts w:ascii="Arial AMU" w:hAnsi="Arial AMU" w:cs="Arial"/>
                <w:sz w:val="18"/>
                <w:szCs w:val="18"/>
                <w:lang w:val="hy-AM" w:eastAsia="en-GB" w:bidi="ar-SA"/>
              </w:rPr>
              <w:t xml:space="preserve">одним платежом / </w:t>
            </w:r>
          </w:p>
          <w:p w:rsidR="00C33BC6" w:rsidRPr="00C33BC6" w:rsidRDefault="00C33BC6" w:rsidP="00C33BC6">
            <w:pPr>
              <w:spacing w:before="20" w:after="20"/>
              <w:jc w:val="center"/>
              <w:rPr>
                <w:rFonts w:ascii="Arial AMU" w:hAnsi="Arial AMU" w:cs="Arial"/>
                <w:sz w:val="18"/>
                <w:szCs w:val="18"/>
                <w:lang w:val="en-GB" w:eastAsia="en-GB" w:bidi="ar-SA"/>
              </w:rPr>
            </w:pPr>
            <w:r w:rsidRPr="00C33BC6">
              <w:rPr>
                <w:rFonts w:ascii="Arial AMU" w:hAnsi="Arial AMU" w:cs="Arial"/>
                <w:sz w:val="18"/>
                <w:szCs w:val="18"/>
                <w:lang w:val="en-GB" w:eastAsia="en-GB" w:bidi="ar-SA"/>
              </w:rPr>
              <w:t>per lifetime</w:t>
            </w:r>
          </w:p>
        </w:tc>
      </w:tr>
      <w:tr w:rsidR="00C33BC6" w:rsidRPr="00C33BC6" w:rsidTr="00C33BC6">
        <w:trPr>
          <w:trHeight w:val="20"/>
        </w:trPr>
        <w:tc>
          <w:tcPr>
            <w:tcW w:w="3971" w:type="pct"/>
            <w:shd w:val="clear" w:color="auto" w:fill="D5DCE4"/>
            <w:vAlign w:val="center"/>
          </w:tcPr>
          <w:p w:rsidR="00C33BC6" w:rsidRPr="00C33BC6" w:rsidRDefault="00C33BC6" w:rsidP="00C33BC6">
            <w:pPr>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Плановое родовспоможение (стационарное и амбулаторное лечение)</w:t>
            </w:r>
          </w:p>
          <w:p w:rsidR="00C33BC6" w:rsidRPr="00C33BC6" w:rsidRDefault="00C33BC6" w:rsidP="00C33BC6">
            <w:pPr>
              <w:spacing w:before="20" w:after="20"/>
              <w:ind w:left="57"/>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Routine maternity</w:t>
            </w:r>
            <w:r w:rsidRPr="00C33BC6">
              <w:rPr>
                <w:rFonts w:ascii="Arial AMU" w:hAnsi="Arial AMU" w:cs="Arial"/>
                <w:color w:val="000000"/>
                <w:sz w:val="18"/>
                <w:szCs w:val="18"/>
                <w:lang w:val="hy-AM" w:eastAsia="en-US" w:bidi="ar-SA"/>
              </w:rPr>
              <w:t xml:space="preserve"> </w:t>
            </w:r>
            <w:r w:rsidRPr="00C33BC6">
              <w:rPr>
                <w:rFonts w:ascii="Arial AMU" w:hAnsi="Arial AMU" w:cs="Arial"/>
                <w:color w:val="000000"/>
                <w:sz w:val="18"/>
                <w:szCs w:val="18"/>
                <w:lang w:val="en-GB" w:eastAsia="en-US" w:bidi="ar-SA"/>
              </w:rPr>
              <w:t xml:space="preserve">(in-patient and out-patient treatment) </w:t>
            </w:r>
          </w:p>
        </w:tc>
        <w:tc>
          <w:tcPr>
            <w:tcW w:w="1029" w:type="pct"/>
            <w:shd w:val="clear" w:color="auto" w:fill="D5DCE4"/>
            <w:vAlign w:val="center"/>
          </w:tcPr>
          <w:p w:rsidR="00C33BC6" w:rsidRPr="00C33BC6" w:rsidRDefault="00C33BC6" w:rsidP="00C33BC6">
            <w:pPr>
              <w:autoSpaceDE w:val="0"/>
              <w:autoSpaceDN w:val="0"/>
              <w:adjustRightInd w:val="0"/>
              <w:spacing w:after="120"/>
              <w:jc w:val="center"/>
              <w:rPr>
                <w:rFonts w:ascii="Arial AMU" w:hAnsi="Arial AMU" w:cs="Arial"/>
                <w:sz w:val="18"/>
                <w:szCs w:val="18"/>
                <w:lang w:eastAsia="en-GB" w:bidi="ar-SA"/>
              </w:rPr>
            </w:pPr>
            <w:r w:rsidRPr="00C33BC6">
              <w:rPr>
                <w:rFonts w:ascii="Arial AMU" w:hAnsi="Arial AMU" w:cs="Arial"/>
                <w:sz w:val="18"/>
                <w:szCs w:val="18"/>
                <w:lang w:eastAsia="en-GB" w:bidi="ar-SA"/>
              </w:rPr>
              <w:t>$20,000</w:t>
            </w:r>
            <w:r w:rsidRPr="00C33BC6">
              <w:rPr>
                <w:rFonts w:ascii="Arial AMU" w:hAnsi="Arial AMU" w:cs="Arial"/>
                <w:color w:val="000000"/>
                <w:sz w:val="22"/>
                <w:szCs w:val="22"/>
                <w:lang w:eastAsia="en-US" w:bidi="hi-IN"/>
              </w:rPr>
              <w:t xml:space="preserve"> </w:t>
            </w:r>
            <w:r w:rsidRPr="00C33BC6">
              <w:rPr>
                <w:rFonts w:ascii="Arial AMU" w:hAnsi="Arial AMU" w:cs="Arial"/>
                <w:sz w:val="18"/>
                <w:szCs w:val="18"/>
                <w:lang w:eastAsia="en-GB" w:bidi="ar-SA"/>
              </w:rPr>
              <w:t>По всему миру(кроме Ирана)               (</w:t>
            </w:r>
            <w:r w:rsidRPr="00C33BC6">
              <w:rPr>
                <w:rFonts w:ascii="Arial AMU" w:hAnsi="Arial AMU" w:cs="Arial"/>
                <w:sz w:val="18"/>
                <w:szCs w:val="18"/>
                <w:lang w:val="en-GB" w:eastAsia="en-GB" w:bidi="ar-SA"/>
              </w:rPr>
              <w:t>Worldwide</w:t>
            </w:r>
            <w:r w:rsidRPr="00C33BC6">
              <w:rPr>
                <w:rFonts w:ascii="Arial AMU" w:hAnsi="Arial AMU" w:cs="Arial"/>
                <w:sz w:val="18"/>
                <w:szCs w:val="18"/>
                <w:lang w:eastAsia="en-GB" w:bidi="ar-SA"/>
              </w:rPr>
              <w:t xml:space="preserve">, </w:t>
            </w:r>
            <w:r w:rsidRPr="00C33BC6">
              <w:rPr>
                <w:rFonts w:ascii="Arial AMU" w:hAnsi="Arial AMU" w:cs="Arial"/>
                <w:sz w:val="18"/>
                <w:szCs w:val="18"/>
                <w:lang w:val="en-GB" w:eastAsia="en-GB" w:bidi="ar-SA"/>
              </w:rPr>
              <w:t>exc</w:t>
            </w:r>
            <w:r w:rsidRPr="00C33BC6">
              <w:rPr>
                <w:rFonts w:ascii="Arial AMU" w:hAnsi="Arial AMU" w:cs="Arial"/>
                <w:sz w:val="18"/>
                <w:szCs w:val="18"/>
                <w:lang w:eastAsia="en-GB" w:bidi="ar-SA"/>
              </w:rPr>
              <w:t xml:space="preserve">. </w:t>
            </w:r>
            <w:r w:rsidRPr="00C33BC6">
              <w:rPr>
                <w:rFonts w:ascii="Arial AMU" w:hAnsi="Arial AMU" w:cs="Arial"/>
                <w:sz w:val="18"/>
                <w:szCs w:val="18"/>
                <w:lang w:val="en-GB" w:eastAsia="en-GB" w:bidi="ar-SA"/>
              </w:rPr>
              <w:t>Iran</w:t>
            </w:r>
            <w:r w:rsidRPr="00C33BC6">
              <w:rPr>
                <w:rFonts w:ascii="Arial AMU" w:hAnsi="Arial AMU" w:cs="Arial"/>
                <w:sz w:val="18"/>
                <w:szCs w:val="18"/>
                <w:lang w:eastAsia="en-GB" w:bidi="ar-SA"/>
              </w:rPr>
              <w:t>) $10,000 По всему миру (кроме США и Ирана)       (</w:t>
            </w:r>
            <w:r w:rsidRPr="00C33BC6">
              <w:rPr>
                <w:rFonts w:ascii="Arial AMU" w:hAnsi="Arial AMU" w:cs="Arial"/>
                <w:sz w:val="18"/>
                <w:szCs w:val="18"/>
                <w:lang w:val="en-GB" w:eastAsia="en-GB" w:bidi="ar-SA"/>
              </w:rPr>
              <w:t>Worldwide</w:t>
            </w:r>
            <w:r w:rsidRPr="00C33BC6">
              <w:rPr>
                <w:rFonts w:ascii="Arial AMU" w:hAnsi="Arial AMU" w:cs="Arial"/>
                <w:sz w:val="18"/>
                <w:szCs w:val="18"/>
                <w:lang w:eastAsia="en-GB" w:bidi="ar-SA"/>
              </w:rPr>
              <w:t xml:space="preserve">, </w:t>
            </w:r>
            <w:r w:rsidRPr="00C33BC6">
              <w:rPr>
                <w:rFonts w:ascii="Arial AMU" w:hAnsi="Arial AMU" w:cs="Arial"/>
                <w:sz w:val="18"/>
                <w:szCs w:val="18"/>
                <w:lang w:val="en-GB" w:eastAsia="en-GB" w:bidi="ar-SA"/>
              </w:rPr>
              <w:t>excl</w:t>
            </w:r>
            <w:r w:rsidRPr="00C33BC6">
              <w:rPr>
                <w:rFonts w:ascii="Arial AMU" w:hAnsi="Arial AMU" w:cs="Arial"/>
                <w:sz w:val="18"/>
                <w:szCs w:val="18"/>
                <w:lang w:eastAsia="en-GB" w:bidi="ar-SA"/>
              </w:rPr>
              <w:t xml:space="preserve">. </w:t>
            </w:r>
            <w:r w:rsidRPr="00C33BC6">
              <w:rPr>
                <w:rFonts w:ascii="Arial AMU" w:hAnsi="Arial AMU" w:cs="Arial"/>
                <w:sz w:val="18"/>
                <w:szCs w:val="18"/>
                <w:lang w:val="en-GB" w:eastAsia="en-GB" w:bidi="ar-SA"/>
              </w:rPr>
              <w:t>USA</w:t>
            </w:r>
            <w:r w:rsidRPr="00C33BC6">
              <w:rPr>
                <w:rFonts w:ascii="Arial AMU" w:hAnsi="Arial AMU" w:cs="Arial"/>
                <w:sz w:val="18"/>
                <w:szCs w:val="18"/>
                <w:lang w:eastAsia="en-GB" w:bidi="ar-SA"/>
              </w:rPr>
              <w:t xml:space="preserve"> </w:t>
            </w:r>
            <w:r w:rsidRPr="00C33BC6">
              <w:rPr>
                <w:rFonts w:ascii="Arial AMU" w:hAnsi="Arial AMU" w:cs="Arial"/>
                <w:sz w:val="18"/>
                <w:szCs w:val="18"/>
                <w:lang w:val="en-GB" w:eastAsia="en-GB" w:bidi="ar-SA"/>
              </w:rPr>
              <w:t>and</w:t>
            </w:r>
            <w:r w:rsidRPr="00C33BC6">
              <w:rPr>
                <w:rFonts w:ascii="Arial AMU" w:hAnsi="Arial AMU" w:cs="Arial"/>
                <w:sz w:val="18"/>
                <w:szCs w:val="18"/>
                <w:lang w:eastAsia="en-GB" w:bidi="ar-SA"/>
              </w:rPr>
              <w:t xml:space="preserve"> </w:t>
            </w:r>
            <w:r w:rsidRPr="00C33BC6">
              <w:rPr>
                <w:rFonts w:ascii="Arial AMU" w:hAnsi="Arial AMU" w:cs="Arial"/>
                <w:sz w:val="18"/>
                <w:szCs w:val="18"/>
                <w:lang w:val="en-GB" w:eastAsia="en-GB" w:bidi="ar-SA"/>
              </w:rPr>
              <w:t>Iran</w:t>
            </w:r>
            <w:r w:rsidRPr="00C33BC6">
              <w:rPr>
                <w:rFonts w:ascii="Arial AMU" w:hAnsi="Arial AMU" w:cs="Arial"/>
                <w:sz w:val="18"/>
                <w:szCs w:val="18"/>
                <w:lang w:eastAsia="en-GB" w:bidi="ar-SA"/>
              </w:rPr>
              <w:t>) $10,000 Страны СНГ (кроме Ирана)       (</w:t>
            </w:r>
            <w:r w:rsidRPr="00C33BC6">
              <w:rPr>
                <w:rFonts w:ascii="Arial AMU" w:hAnsi="Arial AMU" w:cs="Arial"/>
                <w:sz w:val="18"/>
                <w:szCs w:val="18"/>
                <w:lang w:val="en-GB" w:eastAsia="en-GB" w:bidi="ar-SA"/>
              </w:rPr>
              <w:t>CIS</w:t>
            </w:r>
            <w:r w:rsidRPr="00C33BC6">
              <w:rPr>
                <w:rFonts w:ascii="Arial AMU" w:hAnsi="Arial AMU" w:cs="Arial"/>
                <w:sz w:val="18"/>
                <w:szCs w:val="18"/>
                <w:lang w:eastAsia="en-GB" w:bidi="ar-SA"/>
              </w:rPr>
              <w:t xml:space="preserve">, </w:t>
            </w:r>
            <w:r w:rsidRPr="00C33BC6">
              <w:rPr>
                <w:rFonts w:ascii="Arial AMU" w:hAnsi="Arial AMU" w:cs="Arial"/>
                <w:sz w:val="18"/>
                <w:szCs w:val="18"/>
                <w:lang w:val="en-GB" w:eastAsia="en-GB" w:bidi="ar-SA"/>
              </w:rPr>
              <w:t>excl</w:t>
            </w:r>
            <w:r w:rsidRPr="00C33BC6">
              <w:rPr>
                <w:rFonts w:ascii="Arial AMU" w:hAnsi="Arial AMU" w:cs="Arial"/>
                <w:sz w:val="18"/>
                <w:szCs w:val="18"/>
                <w:lang w:eastAsia="en-GB" w:bidi="ar-SA"/>
              </w:rPr>
              <w:t xml:space="preserve">. </w:t>
            </w:r>
            <w:r w:rsidRPr="00C33BC6">
              <w:rPr>
                <w:rFonts w:ascii="Arial AMU" w:hAnsi="Arial AMU" w:cs="Arial"/>
                <w:sz w:val="18"/>
                <w:szCs w:val="18"/>
                <w:lang w:val="en-GB" w:eastAsia="en-GB" w:bidi="ar-SA"/>
              </w:rPr>
              <w:t>Iran</w:t>
            </w:r>
            <w:r w:rsidRPr="00C33BC6">
              <w:rPr>
                <w:rFonts w:ascii="Arial AMU" w:hAnsi="Arial AMU" w:cs="Arial"/>
                <w:sz w:val="18"/>
                <w:szCs w:val="18"/>
                <w:lang w:eastAsia="en-GB" w:bidi="ar-SA"/>
              </w:rPr>
              <w:t>)</w:t>
            </w:r>
          </w:p>
        </w:tc>
      </w:tr>
      <w:tr w:rsidR="00C33BC6" w:rsidRPr="00C33BC6" w:rsidTr="00C33BC6">
        <w:trPr>
          <w:trHeight w:val="20"/>
        </w:trPr>
        <w:tc>
          <w:tcPr>
            <w:tcW w:w="3971" w:type="pct"/>
            <w:shd w:val="clear" w:color="auto" w:fill="D5DCE4"/>
            <w:vAlign w:val="center"/>
          </w:tcPr>
          <w:p w:rsidR="00C33BC6" w:rsidRPr="00C33BC6" w:rsidRDefault="00C33BC6" w:rsidP="00C33BC6">
            <w:pPr>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Осложнения беременности и родов  </w:t>
            </w:r>
          </w:p>
          <w:p w:rsidR="00C33BC6" w:rsidRPr="00C33BC6" w:rsidRDefault="00C33BC6" w:rsidP="00C33BC6">
            <w:pPr>
              <w:spacing w:before="20" w:after="20"/>
              <w:ind w:left="57"/>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Complications of pregnancy and childbirth</w:t>
            </w:r>
          </w:p>
          <w:p w:rsidR="00C33BC6" w:rsidRPr="00C33BC6" w:rsidRDefault="00C33BC6" w:rsidP="00C33BC6">
            <w:pPr>
              <w:spacing w:before="20" w:after="20"/>
              <w:ind w:left="57"/>
              <w:rPr>
                <w:rFonts w:ascii="Arial AMU" w:hAnsi="Arial AMU" w:cs="Arial"/>
                <w:color w:val="000000"/>
                <w:sz w:val="18"/>
                <w:szCs w:val="18"/>
                <w:lang w:val="en-GB" w:eastAsia="en-US" w:bidi="ar-SA"/>
              </w:rPr>
            </w:pPr>
          </w:p>
        </w:tc>
        <w:tc>
          <w:tcPr>
            <w:tcW w:w="1029"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Полная компенсация </w:t>
            </w:r>
          </w:p>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Full refund </w:t>
            </w:r>
          </w:p>
        </w:tc>
      </w:tr>
      <w:tr w:rsidR="00C33BC6" w:rsidRPr="00C33BC6" w:rsidTr="00C33BC6">
        <w:trPr>
          <w:trHeight w:val="20"/>
        </w:trPr>
        <w:tc>
          <w:tcPr>
            <w:tcW w:w="3971" w:type="pct"/>
            <w:shd w:val="clear" w:color="auto" w:fill="D5DCE4"/>
            <w:vAlign w:val="center"/>
          </w:tcPr>
          <w:p w:rsidR="00C33BC6" w:rsidRPr="00C33BC6" w:rsidRDefault="00C33BC6" w:rsidP="00C33BC6">
            <w:pPr>
              <w:spacing w:before="20" w:after="20"/>
              <w:ind w:left="57"/>
              <w:rPr>
                <w:rFonts w:ascii="Arial AMU" w:hAnsi="Arial AMU" w:cs="Arial"/>
                <w:color w:val="000000"/>
                <w:sz w:val="18"/>
                <w:szCs w:val="18"/>
                <w:lang w:eastAsia="en-US" w:bidi="ar-SA"/>
              </w:rPr>
            </w:pPr>
            <w:r w:rsidRPr="00C33BC6">
              <w:rPr>
                <w:rFonts w:ascii="Arial AMU" w:hAnsi="Arial AMU" w:cs="Arial"/>
                <w:color w:val="000000"/>
                <w:sz w:val="18"/>
                <w:szCs w:val="18"/>
                <w:lang w:val="hy-AM" w:eastAsia="en-US" w:bidi="ar-SA"/>
              </w:rPr>
              <w:t>Денежное пособие на стационарное лечение (в сутки) (если лечение было получено бесплатно)</w:t>
            </w:r>
          </w:p>
          <w:p w:rsidR="00C33BC6" w:rsidRPr="00C33BC6" w:rsidRDefault="00C33BC6" w:rsidP="00C33BC6">
            <w:pPr>
              <w:spacing w:before="20" w:after="20"/>
              <w:ind w:left="57"/>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In-patient cash benefit (per night)</w:t>
            </w:r>
            <w:r w:rsidRPr="00C33BC6">
              <w:rPr>
                <w:rFonts w:ascii="Arial AMU" w:hAnsi="Arial AMU" w:cs="Arial"/>
                <w:color w:val="000000"/>
                <w:sz w:val="18"/>
                <w:szCs w:val="18"/>
                <w:lang w:val="hy-AM" w:eastAsia="en-US" w:bidi="ar-SA"/>
              </w:rPr>
              <w:t xml:space="preserve"> </w:t>
            </w:r>
            <w:r w:rsidRPr="00C33BC6">
              <w:rPr>
                <w:rFonts w:ascii="Arial AMU" w:hAnsi="Arial AMU" w:cs="Arial"/>
                <w:color w:val="000000"/>
                <w:sz w:val="18"/>
                <w:szCs w:val="18"/>
                <w:lang w:val="en-GB" w:eastAsia="en-US" w:bidi="ar-SA"/>
              </w:rPr>
              <w:t>(where treatment has been received free of charge)</w:t>
            </w:r>
          </w:p>
        </w:tc>
        <w:tc>
          <w:tcPr>
            <w:tcW w:w="1029"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w:t>
            </w:r>
            <w:r w:rsidRPr="00C33BC6">
              <w:rPr>
                <w:rFonts w:ascii="Arial AMU" w:hAnsi="Arial AMU" w:cs="Arial"/>
                <w:sz w:val="18"/>
                <w:szCs w:val="18"/>
                <w:lang w:val="en-GB" w:eastAsia="en-US" w:bidi="ar-SA"/>
              </w:rPr>
              <w:t>100</w:t>
            </w:r>
            <w:r w:rsidRPr="00C33BC6">
              <w:rPr>
                <w:rFonts w:ascii="Arial AMU" w:hAnsi="Arial AMU" w:cs="Arial"/>
                <w:color w:val="000000"/>
                <w:sz w:val="18"/>
                <w:szCs w:val="18"/>
                <w:lang w:val="en-GB" w:eastAsia="en-US" w:bidi="ar-SA"/>
              </w:rPr>
              <w:t>,</w:t>
            </w:r>
          </w:p>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Максимум 14 ночей/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max. 14 nights</w:t>
            </w:r>
          </w:p>
        </w:tc>
      </w:tr>
      <w:tr w:rsidR="00C33BC6" w:rsidRPr="00C33BC6" w:rsidTr="00C33BC6">
        <w:trPr>
          <w:trHeight w:val="20"/>
        </w:trPr>
        <w:tc>
          <w:tcPr>
            <w:tcW w:w="3971" w:type="pct"/>
            <w:shd w:val="clear" w:color="auto" w:fill="D5DCE4"/>
            <w:vAlign w:val="center"/>
          </w:tcPr>
          <w:p w:rsidR="00C33BC6" w:rsidRPr="00C33BC6" w:rsidRDefault="00C33BC6" w:rsidP="00C33BC6">
            <w:pPr>
              <w:tabs>
                <w:tab w:val="left" w:pos="4140"/>
                <w:tab w:val="left" w:pos="5040"/>
                <w:tab w:val="left" w:pos="6120"/>
                <w:tab w:val="left" w:pos="6480"/>
                <w:tab w:val="left" w:pos="7920"/>
                <w:tab w:val="left" w:pos="8100"/>
                <w:tab w:val="left" w:pos="9630"/>
              </w:tabs>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Экстренная амбулаторная помощь (при достижении этой суммы возмещения, любые дополнительные расходы могут быть возмещены в рамках любого отдельного амбулаторного плана)</w:t>
            </w:r>
          </w:p>
          <w:p w:rsidR="00C33BC6" w:rsidRPr="00C33BC6" w:rsidRDefault="00C33BC6" w:rsidP="00C33BC6">
            <w:pPr>
              <w:tabs>
                <w:tab w:val="left" w:pos="4140"/>
                <w:tab w:val="left" w:pos="5040"/>
                <w:tab w:val="left" w:pos="6120"/>
                <w:tab w:val="left" w:pos="6480"/>
                <w:tab w:val="left" w:pos="7920"/>
                <w:tab w:val="left" w:pos="8100"/>
                <w:tab w:val="left" w:pos="9630"/>
              </w:tabs>
              <w:spacing w:before="20" w:after="20"/>
              <w:ind w:left="57"/>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Emergency out-patient treatment</w:t>
            </w:r>
          </w:p>
          <w:p w:rsidR="00C33BC6" w:rsidRPr="00C33BC6" w:rsidRDefault="00C33BC6" w:rsidP="00C33BC6">
            <w:pPr>
              <w:tabs>
                <w:tab w:val="left" w:pos="4140"/>
                <w:tab w:val="left" w:pos="5040"/>
                <w:tab w:val="left" w:pos="6120"/>
                <w:tab w:val="left" w:pos="6480"/>
                <w:tab w:val="left" w:pos="7920"/>
                <w:tab w:val="left" w:pos="8100"/>
                <w:tab w:val="left" w:pos="9630"/>
              </w:tabs>
              <w:spacing w:before="20" w:after="20"/>
              <w:ind w:left="57"/>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(where these benefit amounts are reached, any additional costs may be reimbursed within the terms of any separate Out-patient Plan)</w:t>
            </w:r>
          </w:p>
        </w:tc>
        <w:tc>
          <w:tcPr>
            <w:tcW w:w="1029"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Полная компенсация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Full refund</w:t>
            </w:r>
          </w:p>
          <w:p w:rsidR="00C33BC6" w:rsidRPr="00C33BC6" w:rsidRDefault="00C33BC6" w:rsidP="00C33BC6">
            <w:pPr>
              <w:spacing w:before="20" w:after="20"/>
              <w:jc w:val="center"/>
              <w:rPr>
                <w:rFonts w:ascii="Arial AMU" w:hAnsi="Arial AMU" w:cs="Arial"/>
                <w:color w:val="000000"/>
                <w:sz w:val="18"/>
                <w:szCs w:val="18"/>
                <w:lang w:val="en-GB" w:eastAsia="en-US" w:bidi="ar-SA"/>
              </w:rPr>
            </w:pPr>
          </w:p>
        </w:tc>
      </w:tr>
      <w:tr w:rsidR="00C33BC6" w:rsidRPr="00C33BC6" w:rsidTr="00C33BC6">
        <w:trPr>
          <w:trHeight w:val="20"/>
        </w:trPr>
        <w:tc>
          <w:tcPr>
            <w:tcW w:w="3971" w:type="pct"/>
            <w:shd w:val="clear" w:color="auto" w:fill="D5DCE4"/>
            <w:vAlign w:val="center"/>
          </w:tcPr>
          <w:p w:rsidR="00C33BC6" w:rsidRPr="00C33BC6" w:rsidRDefault="00C33BC6" w:rsidP="00C33BC6">
            <w:pPr>
              <w:tabs>
                <w:tab w:val="left" w:pos="4140"/>
                <w:tab w:val="left" w:pos="5040"/>
                <w:tab w:val="left" w:pos="6120"/>
                <w:tab w:val="left" w:pos="6480"/>
                <w:tab w:val="left" w:pos="7920"/>
                <w:tab w:val="left" w:pos="8100"/>
                <w:tab w:val="left" w:pos="9630"/>
              </w:tabs>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Неотложная амбулаторная стоматологическая помощь (при достижении этой суммы возмещения, любые дополнительные расходы могут быть возмещены в рамках любого отдельного стоматологического плана)</w:t>
            </w:r>
          </w:p>
          <w:p w:rsidR="00C33BC6" w:rsidRPr="00C33BC6" w:rsidRDefault="00C33BC6" w:rsidP="00C33BC6">
            <w:pPr>
              <w:tabs>
                <w:tab w:val="left" w:pos="4140"/>
                <w:tab w:val="left" w:pos="5040"/>
                <w:tab w:val="left" w:pos="6210"/>
                <w:tab w:val="left" w:pos="6750"/>
                <w:tab w:val="left" w:pos="7920"/>
                <w:tab w:val="left" w:pos="9630"/>
              </w:tabs>
              <w:spacing w:before="20" w:after="20"/>
              <w:ind w:left="57"/>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Emergency out-patient dental treatment</w:t>
            </w:r>
          </w:p>
          <w:p w:rsidR="00C33BC6" w:rsidRPr="00C33BC6" w:rsidRDefault="00C33BC6" w:rsidP="00C33BC6">
            <w:pPr>
              <w:spacing w:before="20" w:after="20"/>
              <w:ind w:left="57"/>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(where these benefit amounts are reached, any additional costs may be reimbursed within the terms of any separate Dental Plan)</w:t>
            </w:r>
          </w:p>
        </w:tc>
        <w:tc>
          <w:tcPr>
            <w:tcW w:w="1029"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w:t>
            </w:r>
            <w:r w:rsidRPr="00C33BC6">
              <w:rPr>
                <w:rFonts w:ascii="Arial AMU" w:hAnsi="Arial AMU" w:cs="Arial"/>
                <w:sz w:val="18"/>
                <w:szCs w:val="18"/>
                <w:lang w:val="en-GB" w:eastAsia="en-US" w:bidi="ar-SA"/>
              </w:rPr>
              <w:t>500</w:t>
            </w:r>
          </w:p>
        </w:tc>
      </w:tr>
      <w:tr w:rsidR="00C33BC6" w:rsidRPr="00C33BC6" w:rsidTr="00C33BC6">
        <w:trPr>
          <w:trHeight w:val="20"/>
        </w:trPr>
        <w:tc>
          <w:tcPr>
            <w:tcW w:w="3971" w:type="pct"/>
            <w:shd w:val="clear" w:color="auto" w:fill="D5DCE4"/>
            <w:vAlign w:val="center"/>
          </w:tcPr>
          <w:p w:rsidR="00C33BC6" w:rsidRPr="00C33BC6" w:rsidRDefault="00C33BC6" w:rsidP="00C33BC6">
            <w:pPr>
              <w:tabs>
                <w:tab w:val="left" w:pos="4140"/>
                <w:tab w:val="left" w:pos="5040"/>
                <w:tab w:val="left" w:pos="6210"/>
                <w:tab w:val="left" w:pos="6750"/>
                <w:tab w:val="left" w:pos="7920"/>
                <w:tab w:val="left" w:pos="9630"/>
              </w:tabs>
              <w:spacing w:before="20" w:after="20"/>
              <w:ind w:left="57"/>
              <w:rPr>
                <w:rFonts w:ascii="Arial AMU" w:hAnsi="Arial AMU" w:cs="Arial"/>
                <w:sz w:val="18"/>
                <w:szCs w:val="18"/>
                <w:lang w:val="en-GB" w:eastAsia="en-US" w:bidi="ar-SA"/>
              </w:rPr>
            </w:pPr>
            <w:r w:rsidRPr="00C33BC6">
              <w:rPr>
                <w:rFonts w:ascii="Arial AMU" w:hAnsi="Arial AMU" w:cs="Arial"/>
                <w:color w:val="000000"/>
                <w:sz w:val="18"/>
                <w:szCs w:val="18"/>
                <w:lang w:val="hy-AM" w:eastAsia="en-US" w:bidi="ar-SA"/>
              </w:rPr>
              <w:t>Паллиативная помощь</w:t>
            </w:r>
          </w:p>
          <w:p w:rsidR="00C33BC6" w:rsidRPr="00C33BC6" w:rsidRDefault="00C33BC6" w:rsidP="00C33BC6">
            <w:pPr>
              <w:tabs>
                <w:tab w:val="left" w:pos="4140"/>
                <w:tab w:val="left" w:pos="5040"/>
                <w:tab w:val="left" w:pos="6210"/>
                <w:tab w:val="left" w:pos="6750"/>
                <w:tab w:val="left" w:pos="7920"/>
                <w:tab w:val="left" w:pos="9630"/>
              </w:tabs>
              <w:spacing w:before="20" w:after="20"/>
              <w:ind w:left="57"/>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Palliative care</w:t>
            </w:r>
          </w:p>
        </w:tc>
        <w:tc>
          <w:tcPr>
            <w:tcW w:w="1029"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Полная компенсация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Full refund</w:t>
            </w:r>
          </w:p>
        </w:tc>
      </w:tr>
      <w:tr w:rsidR="00C33BC6" w:rsidRPr="008A240A" w:rsidTr="00C33BC6">
        <w:trPr>
          <w:trHeight w:val="20"/>
        </w:trPr>
        <w:tc>
          <w:tcPr>
            <w:tcW w:w="3971" w:type="pct"/>
            <w:shd w:val="clear" w:color="auto" w:fill="D5DCE4"/>
            <w:vAlign w:val="center"/>
          </w:tcPr>
          <w:p w:rsidR="00C33BC6" w:rsidRPr="00C33BC6" w:rsidRDefault="00C33BC6" w:rsidP="00C33BC6">
            <w:pPr>
              <w:tabs>
                <w:tab w:val="left" w:pos="4140"/>
                <w:tab w:val="left" w:pos="5040"/>
                <w:tab w:val="left" w:pos="6210"/>
                <w:tab w:val="left" w:pos="6750"/>
                <w:tab w:val="left" w:pos="7920"/>
                <w:tab w:val="left" w:pos="9630"/>
              </w:tabs>
              <w:spacing w:before="20" w:after="20"/>
              <w:ind w:left="57"/>
              <w:rPr>
                <w:rFonts w:ascii="Arial AMU" w:hAnsi="Arial AMU" w:cs="Arial"/>
                <w:sz w:val="18"/>
                <w:szCs w:val="18"/>
                <w:lang w:val="hy-AM" w:eastAsia="en-US" w:bidi="ar-SA"/>
              </w:rPr>
            </w:pPr>
            <w:r w:rsidRPr="00C33BC6">
              <w:rPr>
                <w:rFonts w:ascii="Arial AMU" w:hAnsi="Arial AMU" w:cs="Arial"/>
                <w:sz w:val="18"/>
                <w:szCs w:val="18"/>
                <w:lang w:val="hy-AM" w:eastAsia="en-US" w:bidi="ar-SA"/>
              </w:rPr>
              <w:t xml:space="preserve">Длительное лечение </w:t>
            </w:r>
          </w:p>
          <w:p w:rsidR="00C33BC6" w:rsidRPr="00C33BC6" w:rsidRDefault="00C33BC6" w:rsidP="00C33BC6">
            <w:pPr>
              <w:tabs>
                <w:tab w:val="left" w:pos="4140"/>
                <w:tab w:val="left" w:pos="5040"/>
                <w:tab w:val="left" w:pos="6210"/>
                <w:tab w:val="left" w:pos="6750"/>
                <w:tab w:val="left" w:pos="7920"/>
                <w:tab w:val="left" w:pos="9630"/>
              </w:tabs>
              <w:spacing w:before="20" w:after="20"/>
              <w:ind w:left="57"/>
              <w:rPr>
                <w:rFonts w:ascii="Arial AMU" w:hAnsi="Arial AMU" w:cs="Arial"/>
                <w:color w:val="000000"/>
                <w:sz w:val="18"/>
                <w:szCs w:val="18"/>
                <w:lang w:eastAsia="en-US" w:bidi="ar-SA"/>
              </w:rPr>
            </w:pPr>
            <w:r w:rsidRPr="00C33BC6">
              <w:rPr>
                <w:rFonts w:ascii="Arial AMU" w:hAnsi="Arial AMU" w:cs="Arial"/>
                <w:sz w:val="18"/>
                <w:szCs w:val="18"/>
                <w:lang w:val="en-GB" w:eastAsia="en-US" w:bidi="ar-SA"/>
              </w:rPr>
              <w:t>Long</w:t>
            </w:r>
            <w:r w:rsidRPr="00C33BC6">
              <w:rPr>
                <w:rFonts w:ascii="Arial AMU" w:hAnsi="Arial AMU" w:cs="Arial"/>
                <w:sz w:val="18"/>
                <w:szCs w:val="18"/>
                <w:lang w:eastAsia="en-US" w:bidi="ar-SA"/>
              </w:rPr>
              <w:t xml:space="preserve"> </w:t>
            </w:r>
            <w:r w:rsidRPr="00C33BC6">
              <w:rPr>
                <w:rFonts w:ascii="Arial AMU" w:hAnsi="Arial AMU" w:cs="Arial"/>
                <w:sz w:val="18"/>
                <w:szCs w:val="18"/>
                <w:lang w:val="en-GB" w:eastAsia="en-US" w:bidi="ar-SA"/>
              </w:rPr>
              <w:t>term</w:t>
            </w:r>
            <w:r w:rsidRPr="00C33BC6">
              <w:rPr>
                <w:rFonts w:ascii="Arial AMU" w:hAnsi="Arial AMU" w:cs="Arial"/>
                <w:sz w:val="18"/>
                <w:szCs w:val="18"/>
                <w:lang w:eastAsia="en-US" w:bidi="ar-SA"/>
              </w:rPr>
              <w:t xml:space="preserve"> </w:t>
            </w:r>
            <w:r w:rsidRPr="00C33BC6">
              <w:rPr>
                <w:rFonts w:ascii="Arial AMU" w:hAnsi="Arial AMU" w:cs="Arial"/>
                <w:sz w:val="18"/>
                <w:szCs w:val="18"/>
                <w:lang w:val="en-GB" w:eastAsia="en-US" w:bidi="ar-SA"/>
              </w:rPr>
              <w:t>care</w:t>
            </w:r>
          </w:p>
        </w:tc>
        <w:tc>
          <w:tcPr>
            <w:tcW w:w="1029"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Полная компенсация</w:t>
            </w:r>
          </w:p>
          <w:p w:rsidR="00C33BC6" w:rsidRPr="00C33BC6" w:rsidRDefault="00C33BC6" w:rsidP="00C33BC6">
            <w:pPr>
              <w:spacing w:before="20" w:after="20"/>
              <w:jc w:val="center"/>
              <w:rPr>
                <w:rFonts w:ascii="Calibri" w:hAnsi="Calibri" w:cs="Arial"/>
                <w:color w:val="000000"/>
                <w:sz w:val="18"/>
                <w:szCs w:val="18"/>
                <w:lang w:eastAsia="en-US" w:bidi="ar-SA"/>
              </w:rPr>
            </w:pPr>
            <w:r w:rsidRPr="00C33BC6">
              <w:rPr>
                <w:rFonts w:ascii="Arial AMU" w:hAnsi="Arial AMU" w:cs="Arial"/>
                <w:color w:val="000000"/>
                <w:sz w:val="18"/>
                <w:szCs w:val="18"/>
                <w:lang w:val="hy-AM" w:eastAsia="en-US" w:bidi="ar-SA"/>
              </w:rPr>
              <w:t>максиму</w:t>
            </w:r>
            <w:r w:rsidRPr="00C33BC6">
              <w:rPr>
                <w:rFonts w:ascii="Calibri" w:hAnsi="Calibri" w:cs="Arial"/>
                <w:color w:val="000000"/>
                <w:sz w:val="18"/>
                <w:szCs w:val="18"/>
                <w:lang w:eastAsia="en-US" w:bidi="ar-SA"/>
              </w:rPr>
              <w:t>м</w:t>
            </w:r>
            <w:r w:rsidRPr="00C33BC6">
              <w:rPr>
                <w:rFonts w:ascii="Arial AMU" w:hAnsi="Arial AMU" w:cs="Arial"/>
                <w:color w:val="000000"/>
                <w:sz w:val="18"/>
                <w:szCs w:val="18"/>
                <w:lang w:val="hy-AM" w:eastAsia="en-US" w:bidi="ar-SA"/>
              </w:rPr>
              <w:t xml:space="preserve"> 90 дней на всю жизнь</w:t>
            </w:r>
            <w:r w:rsidRPr="00C33BC6">
              <w:rPr>
                <w:rFonts w:ascii="Calibri" w:hAnsi="Calibri" w:cs="Arial"/>
                <w:color w:val="000000"/>
                <w:sz w:val="18"/>
                <w:szCs w:val="18"/>
                <w:lang w:eastAsia="en-US" w:bidi="ar-SA"/>
              </w:rPr>
              <w:t>/</w:t>
            </w:r>
          </w:p>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 </w:t>
            </w:r>
            <w:r w:rsidRPr="00C33BC6">
              <w:rPr>
                <w:rFonts w:ascii="Arial AMU" w:hAnsi="Arial AMU" w:cs="Arial"/>
                <w:color w:val="000000"/>
                <w:sz w:val="18"/>
                <w:szCs w:val="18"/>
                <w:lang w:val="en-GB" w:eastAsia="en-US" w:bidi="ar-SA"/>
              </w:rPr>
              <w:t>Full refund</w:t>
            </w:r>
          </w:p>
          <w:p w:rsidR="00C33BC6" w:rsidRPr="00C33BC6" w:rsidRDefault="00C33BC6" w:rsidP="00C33BC6">
            <w:pPr>
              <w:spacing w:before="20" w:after="20"/>
              <w:jc w:val="center"/>
              <w:rPr>
                <w:rFonts w:ascii="Arial AMU" w:hAnsi="Arial AMU" w:cs="Arial"/>
                <w:sz w:val="18"/>
                <w:szCs w:val="18"/>
                <w:lang w:val="en-GB" w:eastAsia="en-US" w:bidi="ar-SA"/>
              </w:rPr>
            </w:pPr>
            <w:r w:rsidRPr="00C33BC6">
              <w:rPr>
                <w:rFonts w:ascii="Arial AMU" w:hAnsi="Arial AMU" w:cs="Arial"/>
                <w:sz w:val="18"/>
                <w:szCs w:val="18"/>
                <w:lang w:val="en-GB" w:eastAsia="en-US" w:bidi="ar-SA"/>
              </w:rPr>
              <w:t>max. 90 days per lifetime</w:t>
            </w:r>
          </w:p>
        </w:tc>
      </w:tr>
      <w:tr w:rsidR="00C33BC6" w:rsidRPr="00C33BC6" w:rsidTr="00F24BDB">
        <w:trPr>
          <w:trHeight w:val="20"/>
        </w:trPr>
        <w:tc>
          <w:tcPr>
            <w:tcW w:w="5000" w:type="pct"/>
            <w:gridSpan w:val="2"/>
            <w:shd w:val="clear" w:color="auto" w:fill="C6CEE2"/>
            <w:vAlign w:val="center"/>
          </w:tcPr>
          <w:p w:rsidR="00C33BC6" w:rsidRPr="00C33BC6" w:rsidRDefault="00C33BC6" w:rsidP="00C33BC6">
            <w:pPr>
              <w:spacing w:before="20" w:after="20"/>
              <w:rPr>
                <w:rFonts w:ascii="Arial AMU" w:hAnsi="Arial AMU" w:cs="Arial"/>
                <w:b/>
                <w:bCs/>
                <w:sz w:val="18"/>
                <w:szCs w:val="18"/>
                <w:lang w:val="hy-AM" w:eastAsia="en-US" w:bidi="ar-SA"/>
              </w:rPr>
            </w:pPr>
            <w:r w:rsidRPr="00C33BC6">
              <w:rPr>
                <w:rFonts w:ascii="Arial AMU" w:hAnsi="Arial AMU" w:cs="Arial"/>
                <w:b/>
                <w:bCs/>
                <w:sz w:val="18"/>
                <w:szCs w:val="18"/>
                <w:lang w:val="hy-AM" w:eastAsia="en-US" w:bidi="ar-SA"/>
              </w:rPr>
              <w:t xml:space="preserve">Дополнительные преимущества основного плана </w:t>
            </w:r>
          </w:p>
          <w:p w:rsidR="00C33BC6" w:rsidRPr="00C33BC6" w:rsidRDefault="00C33BC6" w:rsidP="00C33BC6">
            <w:pPr>
              <w:spacing w:before="20" w:after="20"/>
              <w:rPr>
                <w:rFonts w:ascii="Arial AMU" w:hAnsi="Arial AMU" w:cs="Arial"/>
                <w:sz w:val="18"/>
                <w:szCs w:val="18"/>
                <w:lang w:eastAsia="en-US" w:bidi="ar-SA"/>
              </w:rPr>
            </w:pPr>
            <w:r w:rsidRPr="00C33BC6">
              <w:rPr>
                <w:rFonts w:ascii="Arial AMU" w:hAnsi="Arial AMU" w:cs="Arial"/>
                <w:b/>
                <w:bCs/>
                <w:sz w:val="18"/>
                <w:szCs w:val="18"/>
                <w:lang w:val="en-GB" w:eastAsia="en-US" w:bidi="ar-SA"/>
              </w:rPr>
              <w:t>Additional</w:t>
            </w:r>
            <w:r w:rsidRPr="00C33BC6">
              <w:rPr>
                <w:rFonts w:ascii="Arial AMU" w:hAnsi="Arial AMU" w:cs="Arial"/>
                <w:b/>
                <w:bCs/>
                <w:sz w:val="18"/>
                <w:szCs w:val="18"/>
                <w:lang w:eastAsia="en-US" w:bidi="ar-SA"/>
              </w:rPr>
              <w:t xml:space="preserve"> </w:t>
            </w:r>
            <w:r w:rsidRPr="00C33BC6">
              <w:rPr>
                <w:rFonts w:ascii="Arial AMU" w:hAnsi="Arial AMU" w:cs="Arial"/>
                <w:b/>
                <w:bCs/>
                <w:sz w:val="18"/>
                <w:szCs w:val="18"/>
                <w:lang w:val="en-GB" w:eastAsia="en-US" w:bidi="ar-SA"/>
              </w:rPr>
              <w:t>Core</w:t>
            </w:r>
            <w:r w:rsidRPr="00C33BC6">
              <w:rPr>
                <w:rFonts w:ascii="Arial AMU" w:hAnsi="Arial AMU" w:cs="Arial"/>
                <w:b/>
                <w:bCs/>
                <w:sz w:val="18"/>
                <w:szCs w:val="18"/>
                <w:lang w:eastAsia="en-US" w:bidi="ar-SA"/>
              </w:rPr>
              <w:t xml:space="preserve"> </w:t>
            </w:r>
            <w:r w:rsidRPr="00C33BC6">
              <w:rPr>
                <w:rFonts w:ascii="Arial AMU" w:hAnsi="Arial AMU" w:cs="Arial"/>
                <w:b/>
                <w:bCs/>
                <w:sz w:val="18"/>
                <w:szCs w:val="18"/>
                <w:lang w:val="en-GB" w:eastAsia="en-US" w:bidi="ar-SA"/>
              </w:rPr>
              <w:t>Plan</w:t>
            </w:r>
            <w:r w:rsidRPr="00C33BC6">
              <w:rPr>
                <w:rFonts w:ascii="Arial AMU" w:hAnsi="Arial AMU" w:cs="Arial"/>
                <w:b/>
                <w:bCs/>
                <w:sz w:val="18"/>
                <w:szCs w:val="18"/>
                <w:lang w:eastAsia="en-US" w:bidi="ar-SA"/>
              </w:rPr>
              <w:t xml:space="preserve"> </w:t>
            </w:r>
            <w:r w:rsidRPr="00C33BC6">
              <w:rPr>
                <w:rFonts w:ascii="Arial AMU" w:hAnsi="Arial AMU" w:cs="Arial"/>
                <w:b/>
                <w:bCs/>
                <w:sz w:val="18"/>
                <w:szCs w:val="18"/>
                <w:lang w:val="en-GB" w:eastAsia="en-US" w:bidi="ar-SA"/>
              </w:rPr>
              <w:t>Benefits</w:t>
            </w:r>
          </w:p>
        </w:tc>
      </w:tr>
      <w:tr w:rsidR="00C33BC6" w:rsidRPr="00C33BC6" w:rsidTr="00C33BC6">
        <w:trPr>
          <w:trHeight w:val="20"/>
        </w:trPr>
        <w:tc>
          <w:tcPr>
            <w:tcW w:w="3971" w:type="pct"/>
            <w:shd w:val="clear" w:color="auto" w:fill="D5DCE4"/>
            <w:vAlign w:val="center"/>
          </w:tcPr>
          <w:p w:rsidR="00C33BC6" w:rsidRPr="00C33BC6" w:rsidRDefault="00C33BC6" w:rsidP="00C33BC6">
            <w:pPr>
              <w:spacing w:before="20" w:after="20"/>
              <w:ind w:left="57"/>
              <w:rPr>
                <w:rFonts w:ascii="Arial AMU" w:hAnsi="Arial AMU" w:cs="Arial"/>
                <w:b/>
                <w:sz w:val="18"/>
                <w:szCs w:val="18"/>
                <w:lang w:eastAsia="en-US" w:bidi="ar-SA"/>
              </w:rPr>
            </w:pPr>
            <w:r w:rsidRPr="00C33BC6">
              <w:rPr>
                <w:rFonts w:ascii="Arial AMU" w:hAnsi="Arial AMU" w:cs="Arial"/>
                <w:b/>
                <w:sz w:val="18"/>
                <w:szCs w:val="18"/>
                <w:lang w:eastAsia="en-US" w:bidi="ar-SA"/>
              </w:rPr>
              <w:t>Программа помощи сотрудникам предлагает доступ к ряду многоязычных услуг поддержки 24/7, по следующим пунктам.</w:t>
            </w:r>
          </w:p>
          <w:p w:rsidR="00C33BC6" w:rsidRPr="00C33BC6" w:rsidRDefault="00C33BC6" w:rsidP="00C33BC6">
            <w:pPr>
              <w:spacing w:before="20" w:after="20"/>
              <w:ind w:left="57"/>
              <w:rPr>
                <w:rFonts w:ascii="Arial AMU" w:hAnsi="Arial AMU" w:cs="Arial"/>
                <w:sz w:val="18"/>
                <w:szCs w:val="18"/>
                <w:lang w:val="en-GB" w:eastAsia="en-US" w:bidi="ar-SA"/>
              </w:rPr>
            </w:pPr>
            <w:r w:rsidRPr="00C33BC6">
              <w:rPr>
                <w:rFonts w:ascii="Arial AMU" w:hAnsi="Arial AMU" w:cs="Arial"/>
                <w:b/>
                <w:sz w:val="18"/>
                <w:szCs w:val="18"/>
                <w:lang w:val="en-GB" w:eastAsia="en-US" w:bidi="ar-SA"/>
              </w:rPr>
              <w:t>Employee Assistance Programme</w:t>
            </w:r>
            <w:r w:rsidRPr="00C33BC6">
              <w:rPr>
                <w:rFonts w:ascii="Arial AMU" w:hAnsi="Arial AMU" w:cs="Arial"/>
                <w:sz w:val="18"/>
                <w:szCs w:val="18"/>
                <w:lang w:val="en-GB" w:eastAsia="en-US" w:bidi="ar-SA"/>
              </w:rPr>
              <w:t xml:space="preserve"> offers access to a range of 24/7 multilingual support services as follows:</w:t>
            </w:r>
          </w:p>
          <w:p w:rsidR="00C33BC6" w:rsidRPr="00C33BC6" w:rsidRDefault="00C33BC6" w:rsidP="00A77633">
            <w:pPr>
              <w:numPr>
                <w:ilvl w:val="0"/>
                <w:numId w:val="15"/>
              </w:numPr>
              <w:tabs>
                <w:tab w:val="left" w:pos="390"/>
              </w:tabs>
              <w:spacing w:before="20" w:after="20" w:line="259" w:lineRule="auto"/>
              <w:contextualSpacing/>
              <w:rPr>
                <w:rFonts w:ascii="Arial AMU" w:hAnsi="Arial AMU" w:cs="Arial"/>
                <w:sz w:val="18"/>
                <w:szCs w:val="18"/>
                <w:lang w:eastAsia="en-US" w:bidi="ar-SA"/>
              </w:rPr>
            </w:pPr>
            <w:r w:rsidRPr="00C33BC6">
              <w:rPr>
                <w:rFonts w:ascii="Arial AMU" w:hAnsi="Arial AMU" w:cs="Arial"/>
                <w:bCs/>
                <w:sz w:val="18"/>
                <w:szCs w:val="18"/>
                <w:lang w:eastAsia="en-US" w:bidi="ar-SA"/>
              </w:rPr>
              <w:t>Конфиденциальное профессиональное консультирование (лично, по телефону, по видеосвязьи, онлайн-чат и электронная почта)</w:t>
            </w:r>
          </w:p>
          <w:p w:rsidR="00C33BC6" w:rsidRPr="00C33BC6" w:rsidRDefault="00C33BC6" w:rsidP="00C33BC6">
            <w:pPr>
              <w:tabs>
                <w:tab w:val="left" w:pos="390"/>
              </w:tabs>
              <w:spacing w:before="20" w:after="20"/>
              <w:ind w:left="284"/>
              <w:contextualSpacing/>
              <w:rPr>
                <w:rFonts w:ascii="Arial AMU" w:hAnsi="Arial AMU" w:cs="Arial"/>
                <w:sz w:val="18"/>
                <w:szCs w:val="18"/>
                <w:lang w:val="en-GB" w:eastAsia="en-US" w:bidi="ar-SA"/>
              </w:rPr>
            </w:pPr>
            <w:r w:rsidRPr="00C33BC6">
              <w:rPr>
                <w:rFonts w:ascii="Arial AMU" w:hAnsi="Arial AMU" w:cs="Arial"/>
                <w:sz w:val="18"/>
                <w:szCs w:val="18"/>
                <w:lang w:val="en-GB" w:eastAsia="en-US" w:bidi="ar-SA"/>
              </w:rPr>
              <w:t>Confidential professional counselling (in-person, phone, video, on-line chat and email)</w:t>
            </w:r>
          </w:p>
          <w:p w:rsidR="00C33BC6" w:rsidRPr="00C33BC6" w:rsidRDefault="00C33BC6" w:rsidP="00A77633">
            <w:pPr>
              <w:numPr>
                <w:ilvl w:val="0"/>
                <w:numId w:val="15"/>
              </w:numPr>
              <w:tabs>
                <w:tab w:val="left" w:pos="390"/>
              </w:tabs>
              <w:spacing w:before="20" w:after="20" w:line="259" w:lineRule="auto"/>
              <w:rPr>
                <w:rFonts w:ascii="Arial AMU" w:hAnsi="Arial AMU" w:cs="Arial"/>
                <w:sz w:val="18"/>
                <w:szCs w:val="18"/>
                <w:lang w:val="en-GB" w:eastAsia="en-US" w:bidi="ar-SA"/>
              </w:rPr>
            </w:pPr>
            <w:r w:rsidRPr="00C33BC6">
              <w:rPr>
                <w:rFonts w:ascii="Arial AMU" w:hAnsi="Arial AMU" w:cs="Arial"/>
                <w:bCs/>
                <w:sz w:val="18"/>
                <w:szCs w:val="18"/>
                <w:lang w:val="en-GB" w:eastAsia="en-US" w:bidi="ar-SA"/>
              </w:rPr>
              <w:t>Юридическая и финансовая поддержка</w:t>
            </w:r>
          </w:p>
          <w:p w:rsidR="00C33BC6" w:rsidRPr="00C33BC6" w:rsidRDefault="00C33BC6" w:rsidP="00C33BC6">
            <w:pPr>
              <w:tabs>
                <w:tab w:val="left" w:pos="390"/>
              </w:tabs>
              <w:spacing w:before="20" w:after="20"/>
              <w:ind w:left="306"/>
              <w:rPr>
                <w:rFonts w:ascii="Arial AMU" w:hAnsi="Arial AMU" w:cs="Arial"/>
                <w:sz w:val="18"/>
                <w:szCs w:val="18"/>
                <w:lang w:val="en-GB" w:eastAsia="en-US" w:bidi="ar-SA"/>
              </w:rPr>
            </w:pPr>
            <w:r w:rsidRPr="00C33BC6">
              <w:rPr>
                <w:rFonts w:ascii="Arial AMU" w:hAnsi="Arial AMU" w:cs="Arial"/>
                <w:sz w:val="18"/>
                <w:szCs w:val="18"/>
                <w:lang w:val="en-GB" w:eastAsia="en-US" w:bidi="ar-SA"/>
              </w:rPr>
              <w:t>Legal and financial support services</w:t>
            </w:r>
          </w:p>
          <w:p w:rsidR="00C33BC6" w:rsidRPr="00C33BC6" w:rsidRDefault="00C33BC6" w:rsidP="00A77633">
            <w:pPr>
              <w:numPr>
                <w:ilvl w:val="0"/>
                <w:numId w:val="15"/>
              </w:numPr>
              <w:tabs>
                <w:tab w:val="left" w:pos="390"/>
              </w:tabs>
              <w:spacing w:before="20" w:after="20" w:line="259" w:lineRule="auto"/>
              <w:rPr>
                <w:rFonts w:ascii="Arial AMU" w:hAnsi="Arial AMU" w:cs="Arial"/>
                <w:sz w:val="18"/>
                <w:szCs w:val="18"/>
                <w:lang w:val="en-GB" w:eastAsia="en-US" w:bidi="ar-SA"/>
              </w:rPr>
            </w:pPr>
            <w:r w:rsidRPr="00C33BC6">
              <w:rPr>
                <w:rFonts w:ascii="Arial AMU" w:hAnsi="Arial AMU" w:cs="Arial"/>
                <w:bCs/>
                <w:sz w:val="18"/>
                <w:szCs w:val="18"/>
                <w:lang w:val="en-GB" w:eastAsia="en-US" w:bidi="ar-SA"/>
              </w:rPr>
              <w:t>Поддержка критических инцидентов</w:t>
            </w:r>
            <w:r w:rsidRPr="00C33BC6">
              <w:rPr>
                <w:rFonts w:ascii="Arial AMU" w:hAnsi="Arial AMU" w:cs="Arial"/>
                <w:sz w:val="18"/>
                <w:szCs w:val="18"/>
                <w:lang w:val="en-GB" w:eastAsia="en-US" w:bidi="ar-SA"/>
              </w:rPr>
              <w:t xml:space="preserve"> </w:t>
            </w:r>
          </w:p>
          <w:p w:rsidR="00C33BC6" w:rsidRPr="00C33BC6" w:rsidRDefault="00C33BC6" w:rsidP="00C33BC6">
            <w:pPr>
              <w:tabs>
                <w:tab w:val="left" w:pos="390"/>
              </w:tabs>
              <w:spacing w:before="20" w:after="20"/>
              <w:ind w:left="306"/>
              <w:rPr>
                <w:rFonts w:ascii="Arial AMU" w:hAnsi="Arial AMU" w:cs="Arial"/>
                <w:sz w:val="18"/>
                <w:szCs w:val="18"/>
                <w:lang w:val="en-GB" w:eastAsia="en-US" w:bidi="ar-SA"/>
              </w:rPr>
            </w:pPr>
            <w:r w:rsidRPr="00C33BC6">
              <w:rPr>
                <w:rFonts w:ascii="Arial AMU" w:hAnsi="Arial AMU" w:cs="Arial"/>
                <w:sz w:val="18"/>
                <w:szCs w:val="18"/>
                <w:lang w:val="en-GB" w:eastAsia="en-US" w:bidi="ar-SA"/>
              </w:rPr>
              <w:t>Critical incident support</w:t>
            </w:r>
          </w:p>
          <w:p w:rsidR="00C33BC6" w:rsidRPr="00C33BC6" w:rsidRDefault="00C33BC6" w:rsidP="00A77633">
            <w:pPr>
              <w:numPr>
                <w:ilvl w:val="0"/>
                <w:numId w:val="15"/>
              </w:numPr>
              <w:tabs>
                <w:tab w:val="left" w:pos="390"/>
              </w:tabs>
              <w:spacing w:before="20" w:after="20" w:line="259" w:lineRule="auto"/>
              <w:rPr>
                <w:rFonts w:ascii="Arial AMU" w:hAnsi="Arial AMU" w:cs="Arial"/>
                <w:sz w:val="18"/>
                <w:szCs w:val="18"/>
                <w:lang w:eastAsia="en-US" w:bidi="ar-SA"/>
              </w:rPr>
            </w:pPr>
            <w:r w:rsidRPr="00C33BC6">
              <w:rPr>
                <w:rFonts w:ascii="Arial AMU" w:hAnsi="Arial AMU" w:cs="Arial"/>
                <w:bCs/>
                <w:sz w:val="18"/>
                <w:szCs w:val="18"/>
                <w:lang w:val="hy-AM" w:eastAsia="en-US" w:bidi="ar-SA"/>
              </w:rPr>
              <w:t xml:space="preserve">Вход в веб-сайт здравохранения </w:t>
            </w:r>
            <w:r w:rsidRPr="00C33BC6">
              <w:rPr>
                <w:rFonts w:ascii="Arial AMU" w:hAnsi="Arial AMU" w:cs="Arial"/>
                <w:bCs/>
                <w:sz w:val="18"/>
                <w:szCs w:val="18"/>
                <w:lang w:eastAsia="en-US" w:bidi="ar-SA"/>
              </w:rPr>
              <w:t xml:space="preserve"> </w:t>
            </w:r>
          </w:p>
          <w:p w:rsidR="00C33BC6" w:rsidRPr="00C33BC6" w:rsidRDefault="00C33BC6" w:rsidP="00C33BC6">
            <w:pPr>
              <w:tabs>
                <w:tab w:val="left" w:pos="390"/>
              </w:tabs>
              <w:spacing w:before="20" w:after="20"/>
              <w:ind w:left="306"/>
              <w:rPr>
                <w:rFonts w:ascii="Arial AMU" w:hAnsi="Arial AMU" w:cs="Arial"/>
                <w:sz w:val="18"/>
                <w:szCs w:val="18"/>
                <w:lang w:val="en-GB" w:eastAsia="en-US" w:bidi="ar-SA"/>
              </w:rPr>
            </w:pPr>
            <w:r w:rsidRPr="00C33BC6">
              <w:rPr>
                <w:rFonts w:ascii="Arial AMU" w:hAnsi="Arial AMU" w:cs="Arial"/>
                <w:sz w:val="18"/>
                <w:szCs w:val="18"/>
                <w:lang w:val="en-GB" w:eastAsia="en-US" w:bidi="ar-SA"/>
              </w:rPr>
              <w:t xml:space="preserve">Wellness website access </w:t>
            </w:r>
          </w:p>
        </w:tc>
        <w:tc>
          <w:tcPr>
            <w:tcW w:w="1029" w:type="pct"/>
            <w:shd w:val="clear" w:color="auto" w:fill="D5DCE4"/>
            <w:vAlign w:val="center"/>
          </w:tcPr>
          <w:p w:rsidR="00C33BC6" w:rsidRPr="00C33BC6" w:rsidRDefault="00C33BC6" w:rsidP="00C33BC6">
            <w:pPr>
              <w:spacing w:before="20" w:after="20"/>
              <w:jc w:val="center"/>
              <w:rPr>
                <w:rFonts w:ascii="Arial AMU" w:hAnsi="Arial AMU" w:cs="Arial"/>
                <w:sz w:val="18"/>
                <w:szCs w:val="18"/>
                <w:lang w:val="hy-AM" w:eastAsia="en-US" w:bidi="ar-SA"/>
              </w:rPr>
            </w:pPr>
            <w:r w:rsidRPr="00C33BC6">
              <w:rPr>
                <w:rFonts w:ascii="Arial AMU" w:hAnsi="Arial AMU" w:cs="Arial"/>
                <w:sz w:val="18"/>
                <w:szCs w:val="18"/>
                <w:lang w:val="hy-AM" w:eastAsia="en-US" w:bidi="ar-SA"/>
              </w:rPr>
              <w:t>Услуги доступны</w:t>
            </w:r>
          </w:p>
          <w:p w:rsidR="00C33BC6" w:rsidRPr="00C33BC6" w:rsidRDefault="00C33BC6" w:rsidP="00C33BC6">
            <w:pPr>
              <w:spacing w:before="20" w:after="20"/>
              <w:jc w:val="center"/>
              <w:rPr>
                <w:rFonts w:ascii="Arial AMU" w:hAnsi="Arial AMU" w:cs="Arial"/>
                <w:sz w:val="18"/>
                <w:szCs w:val="18"/>
                <w:lang w:val="en-GB" w:eastAsia="en-US" w:bidi="ar-SA"/>
              </w:rPr>
            </w:pPr>
            <w:r w:rsidRPr="00C33BC6">
              <w:rPr>
                <w:rFonts w:ascii="Arial AMU" w:hAnsi="Arial AMU" w:cs="Arial"/>
                <w:sz w:val="18"/>
                <w:szCs w:val="18"/>
                <w:lang w:val="en-GB" w:eastAsia="en-US" w:bidi="ar-SA"/>
              </w:rPr>
              <w:t>Services available</w:t>
            </w:r>
          </w:p>
        </w:tc>
      </w:tr>
      <w:tr w:rsidR="00C33BC6" w:rsidRPr="00C33BC6" w:rsidTr="00C33BC6">
        <w:trPr>
          <w:trHeight w:val="20"/>
        </w:trPr>
        <w:tc>
          <w:tcPr>
            <w:tcW w:w="3971" w:type="pct"/>
            <w:shd w:val="clear" w:color="auto" w:fill="D5DCE4"/>
            <w:vAlign w:val="center"/>
          </w:tcPr>
          <w:p w:rsidR="00C33BC6" w:rsidRPr="00C33BC6" w:rsidRDefault="00C33BC6" w:rsidP="00C33BC6">
            <w:pPr>
              <w:tabs>
                <w:tab w:val="left" w:pos="4140"/>
                <w:tab w:val="left" w:pos="5040"/>
                <w:tab w:val="left" w:pos="6210"/>
                <w:tab w:val="left" w:pos="6750"/>
                <w:tab w:val="left" w:pos="7920"/>
                <w:tab w:val="left" w:pos="9630"/>
              </w:tabs>
              <w:spacing w:before="20" w:after="20"/>
              <w:ind w:left="57"/>
              <w:rPr>
                <w:rFonts w:ascii="Arial AMU" w:hAnsi="Arial AMU" w:cs="Arial"/>
                <w:bCs/>
                <w:sz w:val="18"/>
                <w:szCs w:val="18"/>
                <w:lang w:val="en-US" w:eastAsia="en-US" w:bidi="ar-SA"/>
              </w:rPr>
            </w:pPr>
            <w:r w:rsidRPr="00C33BC6">
              <w:rPr>
                <w:rFonts w:ascii="Arial AMU" w:hAnsi="Arial AMU" w:cs="Arial"/>
                <w:b/>
                <w:sz w:val="18"/>
                <w:szCs w:val="18"/>
                <w:lang w:val="hy-AM" w:eastAsia="en-US" w:bidi="ar-SA"/>
              </w:rPr>
              <w:lastRenderedPageBreak/>
              <w:t>Туристическая служба безопасности предлагает круглосуточный 24/7 доступ к информации о личной безопасности и советам по вопросам безопасности в поездках. Это включает в себя:</w:t>
            </w:r>
          </w:p>
          <w:p w:rsidR="00C33BC6" w:rsidRPr="00C33BC6" w:rsidRDefault="00C33BC6" w:rsidP="00C33BC6">
            <w:pPr>
              <w:tabs>
                <w:tab w:val="left" w:pos="4140"/>
                <w:tab w:val="left" w:pos="5040"/>
                <w:tab w:val="left" w:pos="6210"/>
                <w:tab w:val="left" w:pos="6750"/>
                <w:tab w:val="left" w:pos="7920"/>
                <w:tab w:val="left" w:pos="9630"/>
              </w:tabs>
              <w:spacing w:before="20" w:after="20"/>
              <w:ind w:left="57"/>
              <w:rPr>
                <w:rFonts w:ascii="Arial AMU" w:hAnsi="Arial AMU" w:cs="Arial"/>
                <w:bCs/>
                <w:sz w:val="18"/>
                <w:szCs w:val="18"/>
                <w:lang w:val="en-GB" w:eastAsia="en-US" w:bidi="ar-SA"/>
              </w:rPr>
            </w:pPr>
            <w:r w:rsidRPr="00C33BC6">
              <w:rPr>
                <w:rFonts w:ascii="Arial AMU" w:hAnsi="Arial AMU" w:cs="Arial"/>
                <w:bCs/>
                <w:sz w:val="18"/>
                <w:szCs w:val="18"/>
                <w:lang w:val="en-GB" w:eastAsia="en-US" w:bidi="ar-SA"/>
              </w:rPr>
              <w:t xml:space="preserve">Travel Security Services offers 24/7 access to personal security information and advice for all your travel safety queries. This includes: </w:t>
            </w:r>
          </w:p>
          <w:p w:rsidR="00C33BC6" w:rsidRPr="00C33BC6" w:rsidRDefault="00C33BC6" w:rsidP="00A77633">
            <w:pPr>
              <w:numPr>
                <w:ilvl w:val="0"/>
                <w:numId w:val="15"/>
              </w:numPr>
              <w:tabs>
                <w:tab w:val="left" w:pos="390"/>
              </w:tabs>
              <w:spacing w:before="20" w:after="20" w:line="259" w:lineRule="auto"/>
              <w:rPr>
                <w:rFonts w:ascii="Arial AMU" w:hAnsi="Arial AMU" w:cs="Arial"/>
                <w:bCs/>
                <w:sz w:val="18"/>
                <w:szCs w:val="18"/>
                <w:lang w:eastAsia="en-US" w:bidi="ar-SA"/>
              </w:rPr>
            </w:pPr>
            <w:r w:rsidRPr="00C33BC6">
              <w:rPr>
                <w:rFonts w:ascii="Arial AMU" w:hAnsi="Arial AMU" w:cs="Arial"/>
                <w:bCs/>
                <w:sz w:val="18"/>
                <w:szCs w:val="18"/>
                <w:lang w:eastAsia="en-US" w:bidi="ar-SA"/>
              </w:rPr>
              <w:t>Горячая линия службы чрезвычайний ситуаций (звонок платный)</w:t>
            </w:r>
          </w:p>
          <w:p w:rsidR="00C33BC6" w:rsidRPr="00C33BC6" w:rsidRDefault="00C33BC6" w:rsidP="00C33BC6">
            <w:pPr>
              <w:tabs>
                <w:tab w:val="left" w:pos="390"/>
              </w:tabs>
              <w:spacing w:before="20" w:after="20"/>
              <w:ind w:left="306"/>
              <w:rPr>
                <w:rFonts w:ascii="Arial AMU" w:hAnsi="Arial AMU" w:cs="Arial"/>
                <w:bCs/>
                <w:sz w:val="18"/>
                <w:szCs w:val="18"/>
                <w:lang w:val="en-GB" w:eastAsia="en-US" w:bidi="ar-SA"/>
              </w:rPr>
            </w:pPr>
            <w:r w:rsidRPr="00C33BC6">
              <w:rPr>
                <w:rFonts w:ascii="Arial AMU" w:hAnsi="Arial AMU" w:cs="Arial"/>
                <w:bCs/>
                <w:sz w:val="18"/>
                <w:szCs w:val="18"/>
                <w:lang w:val="en-GB" w:eastAsia="en-US" w:bidi="ar-SA"/>
              </w:rPr>
              <w:t>Emergency Security Assistance Hotline (not a free phone number)</w:t>
            </w:r>
          </w:p>
          <w:p w:rsidR="00C33BC6" w:rsidRPr="00C33BC6" w:rsidRDefault="00C33BC6" w:rsidP="00A77633">
            <w:pPr>
              <w:numPr>
                <w:ilvl w:val="0"/>
                <w:numId w:val="15"/>
              </w:numPr>
              <w:tabs>
                <w:tab w:val="left" w:pos="390"/>
              </w:tabs>
              <w:spacing w:before="20" w:after="20" w:line="259" w:lineRule="auto"/>
              <w:rPr>
                <w:rFonts w:ascii="Arial AMU" w:hAnsi="Arial AMU" w:cs="Arial"/>
                <w:bCs/>
                <w:sz w:val="18"/>
                <w:szCs w:val="18"/>
                <w:lang w:val="en-GB" w:eastAsia="en-US" w:bidi="ar-SA"/>
              </w:rPr>
            </w:pPr>
            <w:r w:rsidRPr="00C33BC6">
              <w:rPr>
                <w:rFonts w:ascii="Arial AMU" w:hAnsi="Arial AMU" w:cs="Arial"/>
                <w:bCs/>
                <w:sz w:val="18"/>
                <w:szCs w:val="18"/>
                <w:lang w:val="en-GB" w:eastAsia="en-US" w:bidi="ar-SA"/>
              </w:rPr>
              <w:t xml:space="preserve">Советы по разведке и безопасности </w:t>
            </w:r>
          </w:p>
          <w:p w:rsidR="00C33BC6" w:rsidRPr="00C33BC6" w:rsidRDefault="00C33BC6" w:rsidP="00C33BC6">
            <w:pPr>
              <w:tabs>
                <w:tab w:val="left" w:pos="390"/>
              </w:tabs>
              <w:spacing w:before="20" w:after="20"/>
              <w:ind w:left="306"/>
              <w:rPr>
                <w:rFonts w:ascii="Arial AMU" w:hAnsi="Arial AMU" w:cs="Arial"/>
                <w:bCs/>
                <w:sz w:val="18"/>
                <w:szCs w:val="18"/>
                <w:lang w:val="en-GB" w:eastAsia="en-US" w:bidi="ar-SA"/>
              </w:rPr>
            </w:pPr>
            <w:r w:rsidRPr="00C33BC6">
              <w:rPr>
                <w:rFonts w:ascii="Arial AMU" w:hAnsi="Arial AMU" w:cs="Arial"/>
                <w:bCs/>
                <w:sz w:val="18"/>
                <w:szCs w:val="18"/>
                <w:lang w:val="en-GB" w:eastAsia="en-US" w:bidi="ar-SA"/>
              </w:rPr>
              <w:t>Country intelligence and security advice</w:t>
            </w:r>
          </w:p>
          <w:p w:rsidR="00C33BC6" w:rsidRPr="00C33BC6" w:rsidRDefault="00C33BC6" w:rsidP="00A77633">
            <w:pPr>
              <w:numPr>
                <w:ilvl w:val="0"/>
                <w:numId w:val="15"/>
              </w:numPr>
              <w:tabs>
                <w:tab w:val="left" w:pos="390"/>
                <w:tab w:val="left" w:pos="3249"/>
              </w:tabs>
              <w:spacing w:before="20" w:after="20" w:line="259" w:lineRule="auto"/>
              <w:contextualSpacing/>
              <w:rPr>
                <w:rFonts w:ascii="Arial AMU" w:hAnsi="Arial AMU" w:cs="Arial"/>
                <w:bCs/>
                <w:sz w:val="18"/>
                <w:szCs w:val="18"/>
                <w:lang w:eastAsia="en-US" w:bidi="ar-SA"/>
              </w:rPr>
            </w:pPr>
            <w:r w:rsidRPr="00C33BC6">
              <w:rPr>
                <w:rFonts w:ascii="Arial AMU" w:hAnsi="Arial AMU" w:cs="Arial"/>
                <w:bCs/>
                <w:sz w:val="18"/>
                <w:szCs w:val="18"/>
                <w:lang w:eastAsia="en-US" w:bidi="ar-SA"/>
              </w:rPr>
              <w:t xml:space="preserve">Ежедневные новости безопасности и оповещения о безопасности путешествий </w:t>
            </w:r>
            <w:r w:rsidRPr="00C33BC6">
              <w:rPr>
                <w:rFonts w:ascii="Arial AMU" w:hAnsi="Arial AMU" w:cs="Arial"/>
                <w:bCs/>
                <w:sz w:val="18"/>
                <w:szCs w:val="18"/>
                <w:lang w:val="en-GB" w:eastAsia="en-US" w:bidi="ar-SA"/>
              </w:rPr>
              <w:t>Daily</w:t>
            </w:r>
            <w:r w:rsidRPr="00C33BC6">
              <w:rPr>
                <w:rFonts w:ascii="Arial AMU" w:hAnsi="Arial AMU" w:cs="Arial"/>
                <w:bCs/>
                <w:sz w:val="18"/>
                <w:szCs w:val="18"/>
                <w:lang w:eastAsia="en-US" w:bidi="ar-SA"/>
              </w:rPr>
              <w:t xml:space="preserve"> </w:t>
            </w:r>
            <w:r w:rsidRPr="00C33BC6">
              <w:rPr>
                <w:rFonts w:ascii="Arial AMU" w:hAnsi="Arial AMU" w:cs="Arial"/>
                <w:bCs/>
                <w:sz w:val="18"/>
                <w:szCs w:val="18"/>
                <w:lang w:val="en-GB" w:eastAsia="en-US" w:bidi="ar-SA"/>
              </w:rPr>
              <w:t>security</w:t>
            </w:r>
            <w:r w:rsidRPr="00C33BC6">
              <w:rPr>
                <w:rFonts w:ascii="Arial AMU" w:hAnsi="Arial AMU" w:cs="Arial"/>
                <w:bCs/>
                <w:sz w:val="18"/>
                <w:szCs w:val="18"/>
                <w:lang w:eastAsia="en-US" w:bidi="ar-SA"/>
              </w:rPr>
              <w:t xml:space="preserve"> </w:t>
            </w:r>
            <w:r w:rsidRPr="00C33BC6">
              <w:rPr>
                <w:rFonts w:ascii="Arial AMU" w:hAnsi="Arial AMU" w:cs="Arial"/>
                <w:bCs/>
                <w:sz w:val="18"/>
                <w:szCs w:val="18"/>
                <w:lang w:val="en-GB" w:eastAsia="en-US" w:bidi="ar-SA"/>
              </w:rPr>
              <w:t>news</w:t>
            </w:r>
            <w:r w:rsidRPr="00C33BC6">
              <w:rPr>
                <w:rFonts w:ascii="Arial AMU" w:hAnsi="Arial AMU" w:cs="Arial"/>
                <w:bCs/>
                <w:sz w:val="18"/>
                <w:szCs w:val="18"/>
                <w:lang w:eastAsia="en-US" w:bidi="ar-SA"/>
              </w:rPr>
              <w:t xml:space="preserve"> </w:t>
            </w:r>
            <w:r w:rsidRPr="00C33BC6">
              <w:rPr>
                <w:rFonts w:ascii="Arial AMU" w:hAnsi="Arial AMU" w:cs="Arial"/>
                <w:bCs/>
                <w:sz w:val="18"/>
                <w:szCs w:val="18"/>
                <w:lang w:val="en-GB" w:eastAsia="en-US" w:bidi="ar-SA"/>
              </w:rPr>
              <w:t>and</w:t>
            </w:r>
            <w:r w:rsidRPr="00C33BC6">
              <w:rPr>
                <w:rFonts w:ascii="Arial AMU" w:hAnsi="Arial AMU" w:cs="Arial"/>
                <w:bCs/>
                <w:sz w:val="18"/>
                <w:szCs w:val="18"/>
                <w:lang w:eastAsia="en-US" w:bidi="ar-SA"/>
              </w:rPr>
              <w:t xml:space="preserve"> </w:t>
            </w:r>
            <w:r w:rsidRPr="00C33BC6">
              <w:rPr>
                <w:rFonts w:ascii="Arial AMU" w:hAnsi="Arial AMU" w:cs="Arial"/>
                <w:bCs/>
                <w:sz w:val="18"/>
                <w:szCs w:val="18"/>
                <w:lang w:val="en-GB" w:eastAsia="en-US" w:bidi="ar-SA"/>
              </w:rPr>
              <w:t>travel</w:t>
            </w:r>
            <w:r w:rsidRPr="00C33BC6">
              <w:rPr>
                <w:rFonts w:ascii="Arial AMU" w:hAnsi="Arial AMU" w:cs="Arial"/>
                <w:bCs/>
                <w:sz w:val="18"/>
                <w:szCs w:val="18"/>
                <w:lang w:eastAsia="en-US" w:bidi="ar-SA"/>
              </w:rPr>
              <w:t xml:space="preserve"> </w:t>
            </w:r>
            <w:r w:rsidRPr="00C33BC6">
              <w:rPr>
                <w:rFonts w:ascii="Arial AMU" w:hAnsi="Arial AMU" w:cs="Arial"/>
                <w:bCs/>
                <w:sz w:val="18"/>
                <w:szCs w:val="18"/>
                <w:lang w:val="en-GB" w:eastAsia="en-US" w:bidi="ar-SA"/>
              </w:rPr>
              <w:t>safety</w:t>
            </w:r>
            <w:r w:rsidRPr="00C33BC6">
              <w:rPr>
                <w:rFonts w:ascii="Arial AMU" w:hAnsi="Arial AMU" w:cs="Arial"/>
                <w:bCs/>
                <w:sz w:val="18"/>
                <w:szCs w:val="18"/>
                <w:lang w:eastAsia="en-US" w:bidi="ar-SA"/>
              </w:rPr>
              <w:t xml:space="preserve"> </w:t>
            </w:r>
            <w:r w:rsidRPr="00C33BC6">
              <w:rPr>
                <w:rFonts w:ascii="Arial AMU" w:hAnsi="Arial AMU" w:cs="Arial"/>
                <w:bCs/>
                <w:sz w:val="18"/>
                <w:szCs w:val="18"/>
                <w:lang w:val="en-GB" w:eastAsia="en-US" w:bidi="ar-SA"/>
              </w:rPr>
              <w:t>alerts</w:t>
            </w:r>
          </w:p>
        </w:tc>
        <w:tc>
          <w:tcPr>
            <w:tcW w:w="1029" w:type="pct"/>
            <w:shd w:val="clear" w:color="auto" w:fill="D5DCE4"/>
            <w:vAlign w:val="center"/>
          </w:tcPr>
          <w:p w:rsidR="00C33BC6" w:rsidRPr="00C33BC6" w:rsidRDefault="00C33BC6" w:rsidP="00C33BC6">
            <w:pPr>
              <w:spacing w:before="20" w:after="20"/>
              <w:jc w:val="center"/>
              <w:rPr>
                <w:rFonts w:ascii="Arial AMU" w:hAnsi="Arial AMU" w:cs="Arial"/>
                <w:sz w:val="18"/>
                <w:szCs w:val="18"/>
                <w:lang w:val="hy-AM" w:eastAsia="en-US" w:bidi="ar-SA"/>
              </w:rPr>
            </w:pPr>
          </w:p>
          <w:p w:rsidR="00C33BC6" w:rsidRPr="00C33BC6" w:rsidRDefault="00C33BC6" w:rsidP="00C33BC6">
            <w:pPr>
              <w:spacing w:before="20" w:after="20"/>
              <w:jc w:val="center"/>
              <w:rPr>
                <w:rFonts w:ascii="Arial AMU" w:hAnsi="Arial AMU" w:cs="Arial"/>
                <w:sz w:val="18"/>
                <w:szCs w:val="18"/>
                <w:lang w:val="hy-AM" w:eastAsia="en-US" w:bidi="ar-SA"/>
              </w:rPr>
            </w:pPr>
            <w:r w:rsidRPr="00C33BC6">
              <w:rPr>
                <w:rFonts w:ascii="Arial AMU" w:hAnsi="Arial AMU" w:cs="Arial"/>
                <w:sz w:val="18"/>
                <w:szCs w:val="18"/>
                <w:lang w:val="hy-AM" w:eastAsia="en-US" w:bidi="ar-SA"/>
              </w:rPr>
              <w:t>Услуги доступны Services available</w:t>
            </w:r>
          </w:p>
          <w:p w:rsidR="00C33BC6" w:rsidRPr="00C33BC6" w:rsidRDefault="00C33BC6" w:rsidP="00C33BC6">
            <w:pPr>
              <w:spacing w:before="20" w:after="20"/>
              <w:jc w:val="center"/>
              <w:rPr>
                <w:rFonts w:ascii="Arial AMU" w:hAnsi="Arial AMU" w:cs="Arial"/>
                <w:sz w:val="18"/>
                <w:szCs w:val="18"/>
                <w:lang w:val="hy-AM" w:eastAsia="en-US" w:bidi="ar-SA"/>
              </w:rPr>
            </w:pPr>
          </w:p>
          <w:p w:rsidR="00C33BC6" w:rsidRPr="00C33BC6" w:rsidRDefault="00C33BC6" w:rsidP="00C33BC6">
            <w:pPr>
              <w:spacing w:before="20" w:after="20"/>
              <w:jc w:val="center"/>
              <w:rPr>
                <w:rFonts w:ascii="Arial AMU" w:hAnsi="Arial AMU" w:cs="Arial"/>
                <w:sz w:val="18"/>
                <w:szCs w:val="18"/>
                <w:lang w:val="hy-AM" w:eastAsia="en-US" w:bidi="ar-SA"/>
              </w:rPr>
            </w:pPr>
          </w:p>
          <w:p w:rsidR="00C33BC6" w:rsidRPr="00C33BC6" w:rsidRDefault="00C33BC6" w:rsidP="00C33BC6">
            <w:pPr>
              <w:spacing w:before="20" w:after="20"/>
              <w:jc w:val="center"/>
              <w:rPr>
                <w:rFonts w:ascii="Arial AMU" w:hAnsi="Arial AMU" w:cs="Arial"/>
                <w:sz w:val="18"/>
                <w:szCs w:val="18"/>
                <w:lang w:val="hy-AM" w:eastAsia="en-US" w:bidi="ar-SA"/>
              </w:rPr>
            </w:pPr>
          </w:p>
          <w:p w:rsidR="00C33BC6" w:rsidRPr="00C33BC6" w:rsidRDefault="00C33BC6" w:rsidP="00C33BC6">
            <w:pPr>
              <w:spacing w:before="20" w:after="20"/>
              <w:jc w:val="center"/>
              <w:rPr>
                <w:rFonts w:ascii="Arial AMU" w:hAnsi="Arial AMU" w:cs="Arial"/>
                <w:sz w:val="18"/>
                <w:szCs w:val="18"/>
                <w:lang w:val="hy-AM" w:eastAsia="en-US" w:bidi="ar-SA"/>
              </w:rPr>
            </w:pPr>
          </w:p>
          <w:p w:rsidR="00C33BC6" w:rsidRPr="00C33BC6" w:rsidRDefault="00C33BC6" w:rsidP="00C33BC6">
            <w:pPr>
              <w:spacing w:before="20" w:after="20"/>
              <w:jc w:val="center"/>
              <w:rPr>
                <w:rFonts w:ascii="Arial AMU" w:hAnsi="Arial AMU" w:cs="Arial"/>
                <w:sz w:val="18"/>
                <w:szCs w:val="18"/>
                <w:lang w:val="hy-AM" w:eastAsia="en-US" w:bidi="ar-SA"/>
              </w:rPr>
            </w:pPr>
            <w:r w:rsidRPr="00C33BC6">
              <w:rPr>
                <w:rFonts w:ascii="Arial AMU" w:hAnsi="Arial AMU" w:cs="Arial"/>
                <w:sz w:val="18"/>
                <w:szCs w:val="18"/>
                <w:lang w:val="hy-AM" w:eastAsia="en-US" w:bidi="ar-SA"/>
              </w:rPr>
              <w:t>Услуги доступны</w:t>
            </w:r>
          </w:p>
          <w:p w:rsidR="00C33BC6" w:rsidRPr="00C33BC6" w:rsidRDefault="00C33BC6" w:rsidP="00C33BC6">
            <w:pPr>
              <w:spacing w:before="20" w:after="20"/>
              <w:jc w:val="center"/>
              <w:rPr>
                <w:rFonts w:ascii="Arial AMU" w:hAnsi="Arial AMU" w:cs="Arial"/>
                <w:sz w:val="18"/>
                <w:szCs w:val="18"/>
                <w:lang w:val="en-GB" w:eastAsia="en-US" w:bidi="ar-SA"/>
              </w:rPr>
            </w:pPr>
            <w:r w:rsidRPr="00C33BC6">
              <w:rPr>
                <w:rFonts w:ascii="Arial AMU" w:hAnsi="Arial AMU" w:cs="Arial"/>
                <w:sz w:val="18"/>
                <w:szCs w:val="18"/>
                <w:lang w:val="en-GB" w:eastAsia="en-US" w:bidi="ar-SA"/>
              </w:rPr>
              <w:t>Services available</w:t>
            </w:r>
          </w:p>
        </w:tc>
      </w:tr>
      <w:tr w:rsidR="00C33BC6" w:rsidRPr="00C33BC6" w:rsidTr="00C33BC6">
        <w:trPr>
          <w:trHeight w:val="20"/>
        </w:trPr>
        <w:tc>
          <w:tcPr>
            <w:tcW w:w="3971" w:type="pct"/>
            <w:shd w:val="clear" w:color="auto" w:fill="D5DCE4"/>
            <w:vAlign w:val="center"/>
          </w:tcPr>
          <w:p w:rsidR="00C33BC6" w:rsidRPr="00C33BC6" w:rsidRDefault="00C33BC6" w:rsidP="00C33BC6">
            <w:pPr>
              <w:spacing w:before="20" w:after="20"/>
              <w:ind w:left="57"/>
              <w:rPr>
                <w:rFonts w:ascii="Arial AMU" w:hAnsi="Arial AMU" w:cs="Arial"/>
                <w:b/>
                <w:sz w:val="18"/>
                <w:szCs w:val="18"/>
                <w:lang w:val="hy-AM" w:eastAsia="en-US" w:bidi="ar-SA"/>
              </w:rPr>
            </w:pPr>
            <w:r w:rsidRPr="00C33BC6">
              <w:rPr>
                <w:rFonts w:ascii="Arial AMU" w:hAnsi="Arial AMU" w:cs="Arial"/>
                <w:b/>
                <w:sz w:val="18"/>
                <w:szCs w:val="18"/>
                <w:lang w:val="hy-AM" w:eastAsia="en-US" w:bidi="ar-SA"/>
              </w:rPr>
              <w:t>Моё здоровье цифровая служба</w:t>
            </w:r>
          </w:p>
          <w:p w:rsidR="00C33BC6" w:rsidRPr="00C33BC6" w:rsidRDefault="00C33BC6" w:rsidP="00C33BC6">
            <w:pPr>
              <w:spacing w:before="20" w:after="20"/>
              <w:ind w:left="57"/>
              <w:rPr>
                <w:rFonts w:ascii="Arial AMU" w:hAnsi="Arial AMU" w:cs="Arial"/>
                <w:b/>
                <w:sz w:val="18"/>
                <w:szCs w:val="18"/>
                <w:lang w:val="en-GB" w:eastAsia="zh-TW" w:bidi="ar-SA"/>
              </w:rPr>
            </w:pPr>
            <w:r w:rsidRPr="00C33BC6">
              <w:rPr>
                <w:rFonts w:ascii="Arial AMU" w:hAnsi="Arial AMU" w:cs="Arial"/>
                <w:b/>
                <w:sz w:val="18"/>
                <w:szCs w:val="18"/>
                <w:lang w:val="en-GB" w:eastAsia="en-US" w:bidi="ar-SA"/>
              </w:rPr>
              <w:t>My</w:t>
            </w:r>
            <w:r w:rsidRPr="00C33BC6">
              <w:rPr>
                <w:rFonts w:ascii="Arial AMU" w:hAnsi="Arial AMU" w:cs="Arial"/>
                <w:b/>
                <w:sz w:val="18"/>
                <w:szCs w:val="18"/>
                <w:lang w:val="hy-AM" w:eastAsia="en-US" w:bidi="ar-SA"/>
              </w:rPr>
              <w:t xml:space="preserve"> </w:t>
            </w:r>
            <w:r w:rsidRPr="00C33BC6">
              <w:rPr>
                <w:rFonts w:ascii="Arial AMU" w:hAnsi="Arial AMU" w:cs="Arial"/>
                <w:b/>
                <w:sz w:val="18"/>
                <w:szCs w:val="18"/>
                <w:lang w:val="en-GB" w:eastAsia="en-US" w:bidi="ar-SA"/>
              </w:rPr>
              <w:t xml:space="preserve">Health Digital Services </w:t>
            </w:r>
          </w:p>
          <w:p w:rsidR="00C33BC6" w:rsidRPr="00C33BC6" w:rsidRDefault="00C33BC6" w:rsidP="00A77633">
            <w:pPr>
              <w:numPr>
                <w:ilvl w:val="0"/>
                <w:numId w:val="15"/>
              </w:numPr>
              <w:tabs>
                <w:tab w:val="left" w:pos="390"/>
              </w:tabs>
              <w:spacing w:before="20" w:after="20" w:line="259" w:lineRule="auto"/>
              <w:rPr>
                <w:rFonts w:ascii="Arial AMU" w:hAnsi="Arial AMU" w:cs="Arial"/>
                <w:sz w:val="18"/>
                <w:szCs w:val="18"/>
                <w:lang w:eastAsia="en-US" w:bidi="ar-SA"/>
              </w:rPr>
            </w:pPr>
            <w:r w:rsidRPr="00C33BC6">
              <w:rPr>
                <w:rFonts w:ascii="Arial AMU" w:hAnsi="Arial AMU" w:cs="Arial"/>
                <w:sz w:val="18"/>
                <w:szCs w:val="18"/>
                <w:lang w:eastAsia="en-US" w:bidi="ar-SA"/>
              </w:rPr>
              <w:t xml:space="preserve">Управляйте своим покрытием с помощью нашего портала приложений в любое время, в любом месте, онлайн и офлайн. </w:t>
            </w:r>
          </w:p>
          <w:p w:rsidR="00C33BC6" w:rsidRPr="00C33BC6" w:rsidRDefault="00C33BC6" w:rsidP="00C33BC6">
            <w:pPr>
              <w:tabs>
                <w:tab w:val="left" w:pos="390"/>
              </w:tabs>
              <w:spacing w:before="20" w:after="20"/>
              <w:ind w:left="284"/>
              <w:rPr>
                <w:rFonts w:ascii="Arial AMU" w:hAnsi="Arial AMU" w:cs="Arial"/>
                <w:sz w:val="18"/>
                <w:szCs w:val="18"/>
                <w:lang w:val="en-GB" w:eastAsia="en-US" w:bidi="ar-SA"/>
              </w:rPr>
            </w:pPr>
            <w:r w:rsidRPr="00C33BC6">
              <w:rPr>
                <w:rFonts w:ascii="Arial AMU" w:hAnsi="Arial AMU" w:cs="Arial"/>
                <w:sz w:val="18"/>
                <w:szCs w:val="18"/>
                <w:lang w:val="en-GB" w:eastAsia="en-US" w:bidi="ar-SA"/>
              </w:rPr>
              <w:t>Manage your cover with our app or portal anytime, anywhere, online and offline.</w:t>
            </w:r>
          </w:p>
          <w:p w:rsidR="00C33BC6" w:rsidRPr="00C33BC6" w:rsidRDefault="00C33BC6" w:rsidP="00A77633">
            <w:pPr>
              <w:numPr>
                <w:ilvl w:val="0"/>
                <w:numId w:val="15"/>
              </w:numPr>
              <w:tabs>
                <w:tab w:val="left" w:pos="390"/>
              </w:tabs>
              <w:spacing w:before="20" w:after="20" w:line="259" w:lineRule="auto"/>
              <w:contextualSpacing/>
              <w:rPr>
                <w:rFonts w:ascii="Arial AMU" w:hAnsi="Arial AMU" w:cs="Arial"/>
                <w:sz w:val="18"/>
                <w:szCs w:val="18"/>
                <w:lang w:eastAsia="en-US" w:bidi="ar-SA"/>
              </w:rPr>
            </w:pPr>
            <w:r w:rsidRPr="00C33BC6">
              <w:rPr>
                <w:rFonts w:ascii="Arial AMU" w:hAnsi="Arial AMU" w:cs="Arial"/>
                <w:sz w:val="18"/>
                <w:szCs w:val="18"/>
                <w:lang w:eastAsia="en-US" w:bidi="ar-SA"/>
              </w:rPr>
              <w:t>Подавайте и отслеживайте за продвижением рассмотрения претензий.</w:t>
            </w:r>
          </w:p>
          <w:p w:rsidR="00C33BC6" w:rsidRPr="00C33BC6" w:rsidRDefault="00C33BC6" w:rsidP="00C33BC6">
            <w:pPr>
              <w:tabs>
                <w:tab w:val="left" w:pos="390"/>
              </w:tabs>
              <w:spacing w:before="20" w:after="20"/>
              <w:ind w:left="284"/>
              <w:contextualSpacing/>
              <w:rPr>
                <w:rFonts w:ascii="Arial AMU" w:hAnsi="Arial AMU" w:cs="Arial"/>
                <w:sz w:val="18"/>
                <w:szCs w:val="18"/>
                <w:lang w:val="en-GB" w:eastAsia="en-US" w:bidi="ar-SA"/>
              </w:rPr>
            </w:pPr>
            <w:r w:rsidRPr="00C33BC6">
              <w:rPr>
                <w:rFonts w:ascii="Arial AMU" w:hAnsi="Arial AMU" w:cs="Arial"/>
                <w:sz w:val="18"/>
                <w:szCs w:val="18"/>
                <w:lang w:val="en-GB" w:eastAsia="en-US" w:bidi="ar-SA"/>
              </w:rPr>
              <w:t>Submit and track progress of claims.</w:t>
            </w:r>
          </w:p>
          <w:p w:rsidR="00C33BC6" w:rsidRPr="00C33BC6" w:rsidRDefault="00C33BC6" w:rsidP="00A77633">
            <w:pPr>
              <w:numPr>
                <w:ilvl w:val="0"/>
                <w:numId w:val="15"/>
              </w:numPr>
              <w:tabs>
                <w:tab w:val="left" w:pos="390"/>
              </w:tabs>
              <w:spacing w:before="20" w:after="20" w:line="259" w:lineRule="auto"/>
              <w:rPr>
                <w:rFonts w:ascii="Arial AMU" w:hAnsi="Arial AMU" w:cs="Arial"/>
                <w:sz w:val="18"/>
                <w:szCs w:val="18"/>
                <w:lang w:eastAsia="en-US" w:bidi="ar-SA"/>
              </w:rPr>
            </w:pPr>
            <w:r w:rsidRPr="00C33BC6">
              <w:rPr>
                <w:rFonts w:ascii="Arial AMU" w:hAnsi="Arial AMU" w:cs="Arial"/>
                <w:sz w:val="18"/>
                <w:szCs w:val="18"/>
                <w:lang w:val="hy-AM" w:eastAsia="en-US" w:bidi="ar-SA"/>
              </w:rPr>
              <w:t>Получите доступ к своим документам полиса, медицинским услугам, платежным реквизитам и многому другому.</w:t>
            </w:r>
            <w:r w:rsidRPr="00C33BC6">
              <w:rPr>
                <w:rFonts w:ascii="Arial AMU" w:hAnsi="Arial AMU" w:cs="Arial"/>
                <w:sz w:val="18"/>
                <w:szCs w:val="18"/>
                <w:lang w:eastAsia="en-US" w:bidi="ar-SA"/>
              </w:rPr>
              <w:t xml:space="preserve"> </w:t>
            </w:r>
          </w:p>
          <w:p w:rsidR="00C33BC6" w:rsidRPr="00C33BC6" w:rsidRDefault="00C33BC6" w:rsidP="00C33BC6">
            <w:pPr>
              <w:tabs>
                <w:tab w:val="left" w:pos="390"/>
              </w:tabs>
              <w:spacing w:before="20" w:after="20"/>
              <w:ind w:left="306"/>
              <w:rPr>
                <w:rFonts w:ascii="Arial AMU" w:hAnsi="Arial AMU" w:cs="Arial"/>
                <w:b/>
                <w:sz w:val="18"/>
                <w:szCs w:val="18"/>
                <w:lang w:val="en-GB" w:eastAsia="en-US" w:bidi="ar-SA"/>
              </w:rPr>
            </w:pPr>
            <w:r w:rsidRPr="00C33BC6">
              <w:rPr>
                <w:rFonts w:ascii="Arial AMU" w:hAnsi="Arial AMU" w:cs="Arial"/>
                <w:sz w:val="18"/>
                <w:szCs w:val="18"/>
                <w:lang w:val="en-GB" w:eastAsia="en-US" w:bidi="ar-SA"/>
              </w:rPr>
              <w:t>Access your policy documents, health services, payment details and more.</w:t>
            </w:r>
          </w:p>
        </w:tc>
        <w:tc>
          <w:tcPr>
            <w:tcW w:w="1029" w:type="pct"/>
            <w:shd w:val="clear" w:color="auto" w:fill="D5DCE4"/>
            <w:vAlign w:val="center"/>
          </w:tcPr>
          <w:p w:rsidR="00C33BC6" w:rsidRPr="00C33BC6" w:rsidRDefault="00C33BC6" w:rsidP="00C33BC6">
            <w:pPr>
              <w:spacing w:before="20" w:after="20"/>
              <w:jc w:val="center"/>
              <w:rPr>
                <w:rFonts w:ascii="Arial AMU" w:hAnsi="Arial AMU" w:cs="Arial"/>
                <w:sz w:val="18"/>
                <w:szCs w:val="18"/>
                <w:lang w:val="en-GB" w:eastAsia="en-US" w:bidi="ar-SA"/>
              </w:rPr>
            </w:pPr>
            <w:r w:rsidRPr="00C33BC6">
              <w:rPr>
                <w:rFonts w:ascii="Arial AMU" w:hAnsi="Arial AMU" w:cs="Arial"/>
                <w:sz w:val="18"/>
                <w:szCs w:val="18"/>
                <w:lang w:val="hy-AM" w:eastAsia="en-US" w:bidi="ar-SA"/>
              </w:rPr>
              <w:t xml:space="preserve">Услуги доступны </w:t>
            </w:r>
            <w:r w:rsidRPr="00C33BC6">
              <w:rPr>
                <w:rFonts w:ascii="Arial AMU" w:hAnsi="Arial AMU" w:cs="Arial"/>
                <w:sz w:val="18"/>
                <w:szCs w:val="18"/>
                <w:lang w:val="en-GB" w:eastAsia="en-US" w:bidi="ar-SA"/>
              </w:rPr>
              <w:t>Services available</w:t>
            </w:r>
          </w:p>
        </w:tc>
      </w:tr>
    </w:tbl>
    <w:p w:rsidR="00C33BC6" w:rsidRPr="00C33BC6" w:rsidRDefault="00C33BC6" w:rsidP="00C33BC6">
      <w:pPr>
        <w:spacing w:after="160" w:line="259" w:lineRule="auto"/>
        <w:rPr>
          <w:rFonts w:ascii="Arial AMU" w:hAnsi="Arial AMU" w:cs="Arial"/>
          <w:sz w:val="18"/>
          <w:szCs w:val="18"/>
          <w:lang w:val="en-GB" w:eastAsia="en-US" w:bidi="ar-SA"/>
        </w:rPr>
      </w:pPr>
    </w:p>
    <w:tbl>
      <w:tblPr>
        <w:tblW w:w="502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top w:w="28" w:type="dxa"/>
          <w:bottom w:w="28" w:type="dxa"/>
        </w:tblCellMar>
        <w:tblLook w:val="0000" w:firstRow="0" w:lastRow="0" w:firstColumn="0" w:lastColumn="0" w:noHBand="0" w:noVBand="0"/>
      </w:tblPr>
      <w:tblGrid>
        <w:gridCol w:w="4079"/>
        <w:gridCol w:w="1680"/>
        <w:gridCol w:w="1650"/>
        <w:gridCol w:w="1915"/>
      </w:tblGrid>
      <w:tr w:rsidR="00C33BC6" w:rsidRPr="00C33BC6" w:rsidTr="00F24BDB">
        <w:trPr>
          <w:tblHeader/>
        </w:trPr>
        <w:tc>
          <w:tcPr>
            <w:tcW w:w="2187" w:type="pct"/>
            <w:tcBorders>
              <w:bottom w:val="single" w:sz="4" w:space="0" w:color="FFFFFF"/>
            </w:tcBorders>
            <w:shd w:val="clear" w:color="auto" w:fill="113388"/>
            <w:vAlign w:val="center"/>
          </w:tcPr>
          <w:p w:rsidR="00C33BC6" w:rsidRPr="00C33BC6" w:rsidRDefault="00C33BC6" w:rsidP="00C33BC6">
            <w:pPr>
              <w:spacing w:before="20" w:after="20"/>
              <w:ind w:left="57"/>
              <w:rPr>
                <w:rFonts w:ascii="Arial AMU" w:hAnsi="Arial AMU" w:cs="Arial"/>
                <w:b/>
                <w:iCs/>
                <w:sz w:val="18"/>
                <w:szCs w:val="18"/>
                <w:lang w:val="hy-AM" w:eastAsia="en-US" w:bidi="ar-SA"/>
              </w:rPr>
            </w:pPr>
            <w:bookmarkStart w:id="28" w:name="_Hlk95136489"/>
            <w:r w:rsidRPr="00C33BC6">
              <w:rPr>
                <w:rFonts w:ascii="Arial AMU" w:hAnsi="Arial AMU" w:cs="Arial"/>
                <w:b/>
                <w:iCs/>
                <w:sz w:val="18"/>
                <w:szCs w:val="18"/>
                <w:lang w:val="hy-AM" w:eastAsia="en-US" w:bidi="ar-SA"/>
              </w:rPr>
              <w:t xml:space="preserve">Географический охват </w:t>
            </w:r>
          </w:p>
          <w:p w:rsidR="00C33BC6" w:rsidRPr="00C33BC6" w:rsidRDefault="00C33BC6" w:rsidP="00C33BC6">
            <w:pPr>
              <w:spacing w:before="20" w:after="20"/>
              <w:ind w:left="57"/>
              <w:rPr>
                <w:rFonts w:ascii="Arial AMU" w:hAnsi="Arial AMU" w:cs="Arial"/>
                <w:b/>
                <w:iCs/>
                <w:sz w:val="18"/>
                <w:szCs w:val="18"/>
                <w:lang w:eastAsia="en-US" w:bidi="ar-SA"/>
              </w:rPr>
            </w:pPr>
            <w:r w:rsidRPr="00C33BC6">
              <w:rPr>
                <w:rFonts w:ascii="Arial AMU" w:hAnsi="Arial AMU" w:cs="Arial"/>
                <w:b/>
                <w:iCs/>
                <w:sz w:val="18"/>
                <w:szCs w:val="18"/>
                <w:lang w:val="en-GB" w:eastAsia="en-US" w:bidi="ar-SA"/>
              </w:rPr>
              <w:t>Area</w:t>
            </w:r>
            <w:r w:rsidRPr="00C33BC6">
              <w:rPr>
                <w:rFonts w:ascii="Arial AMU" w:hAnsi="Arial AMU" w:cs="Arial"/>
                <w:b/>
                <w:iCs/>
                <w:sz w:val="18"/>
                <w:szCs w:val="18"/>
                <w:lang w:eastAsia="en-US" w:bidi="ar-SA"/>
              </w:rPr>
              <w:t xml:space="preserve"> </w:t>
            </w:r>
            <w:r w:rsidRPr="00C33BC6">
              <w:rPr>
                <w:rFonts w:ascii="Arial AMU" w:hAnsi="Arial AMU" w:cs="Arial"/>
                <w:b/>
                <w:iCs/>
                <w:sz w:val="18"/>
                <w:szCs w:val="18"/>
                <w:lang w:val="en-GB" w:eastAsia="en-US" w:bidi="ar-SA"/>
              </w:rPr>
              <w:t>of</w:t>
            </w:r>
            <w:r w:rsidRPr="00C33BC6">
              <w:rPr>
                <w:rFonts w:ascii="Arial AMU" w:hAnsi="Arial AMU" w:cs="Arial"/>
                <w:b/>
                <w:iCs/>
                <w:sz w:val="18"/>
                <w:szCs w:val="18"/>
                <w:lang w:eastAsia="en-US" w:bidi="ar-SA"/>
              </w:rPr>
              <w:t xml:space="preserve"> </w:t>
            </w:r>
            <w:r w:rsidRPr="00C33BC6">
              <w:rPr>
                <w:rFonts w:ascii="Arial AMU" w:hAnsi="Arial AMU" w:cs="Arial"/>
                <w:b/>
                <w:iCs/>
                <w:sz w:val="18"/>
                <w:szCs w:val="18"/>
                <w:lang w:val="en-GB" w:eastAsia="en-US" w:bidi="ar-SA"/>
              </w:rPr>
              <w:t>Cover</w:t>
            </w:r>
          </w:p>
        </w:tc>
        <w:tc>
          <w:tcPr>
            <w:tcW w:w="901" w:type="pct"/>
            <w:tcBorders>
              <w:bottom w:val="single" w:sz="4" w:space="0" w:color="FFFFFF"/>
            </w:tcBorders>
            <w:shd w:val="clear" w:color="auto" w:fill="113388"/>
            <w:vAlign w:val="center"/>
          </w:tcPr>
          <w:p w:rsidR="00C33BC6" w:rsidRPr="00C33BC6" w:rsidRDefault="00C33BC6" w:rsidP="00C33BC6">
            <w:pPr>
              <w:spacing w:before="20" w:after="20"/>
              <w:jc w:val="center"/>
              <w:rPr>
                <w:rFonts w:ascii="Arial AMU" w:hAnsi="Arial AMU" w:cs="Arial"/>
                <w:b/>
                <w:iCs/>
                <w:sz w:val="18"/>
                <w:szCs w:val="18"/>
                <w:lang w:eastAsia="en-US" w:bidi="ar-SA"/>
              </w:rPr>
            </w:pPr>
            <w:r w:rsidRPr="00C33BC6">
              <w:rPr>
                <w:rFonts w:ascii="Arial AMU" w:hAnsi="Arial AMU" w:cs="Arial"/>
                <w:b/>
                <w:iCs/>
                <w:sz w:val="18"/>
                <w:szCs w:val="18"/>
                <w:lang w:val="hy-AM" w:eastAsia="en-US" w:bidi="ar-SA"/>
              </w:rPr>
              <w:t xml:space="preserve">По всему миру(кроме Ирана) </w:t>
            </w:r>
            <w:r w:rsidRPr="00C33BC6">
              <w:rPr>
                <w:rFonts w:ascii="Arial AMU" w:hAnsi="Arial AMU" w:cs="Arial"/>
                <w:b/>
                <w:iCs/>
                <w:sz w:val="18"/>
                <w:szCs w:val="18"/>
                <w:lang w:val="en-GB" w:eastAsia="en-US" w:bidi="ar-SA"/>
              </w:rPr>
              <w:t>Worldwide</w:t>
            </w:r>
            <w:r w:rsidRPr="00C33BC6">
              <w:rPr>
                <w:rFonts w:ascii="Arial AMU" w:hAnsi="Arial AMU" w:cs="Arial"/>
                <w:b/>
                <w:iCs/>
                <w:sz w:val="18"/>
                <w:szCs w:val="18"/>
                <w:lang w:eastAsia="en-US" w:bidi="ar-SA"/>
              </w:rPr>
              <w:t xml:space="preserve"> (</w:t>
            </w:r>
            <w:r w:rsidRPr="00C33BC6">
              <w:rPr>
                <w:rFonts w:ascii="Arial AMU" w:hAnsi="Arial AMU" w:cs="Arial"/>
                <w:b/>
                <w:iCs/>
                <w:sz w:val="18"/>
                <w:szCs w:val="18"/>
                <w:lang w:val="en-GB" w:eastAsia="en-US" w:bidi="ar-SA"/>
              </w:rPr>
              <w:t>excl</w:t>
            </w:r>
            <w:r w:rsidRPr="00C33BC6">
              <w:rPr>
                <w:rFonts w:ascii="Arial AMU" w:hAnsi="Arial AMU" w:cs="Arial"/>
                <w:b/>
                <w:iCs/>
                <w:sz w:val="18"/>
                <w:szCs w:val="18"/>
                <w:lang w:eastAsia="en-US" w:bidi="ar-SA"/>
              </w:rPr>
              <w:t xml:space="preserve">. </w:t>
            </w:r>
            <w:r w:rsidRPr="00C33BC6">
              <w:rPr>
                <w:rFonts w:ascii="Arial AMU" w:hAnsi="Arial AMU" w:cs="Arial"/>
                <w:b/>
                <w:iCs/>
                <w:sz w:val="18"/>
                <w:szCs w:val="18"/>
                <w:lang w:val="en-GB" w:eastAsia="en-US" w:bidi="ar-SA"/>
              </w:rPr>
              <w:t>Iran</w:t>
            </w:r>
            <w:r w:rsidRPr="00C33BC6">
              <w:rPr>
                <w:rFonts w:ascii="Arial AMU" w:hAnsi="Arial AMU" w:cs="Arial"/>
                <w:b/>
                <w:iCs/>
                <w:sz w:val="18"/>
                <w:szCs w:val="18"/>
                <w:lang w:eastAsia="en-US" w:bidi="ar-SA"/>
              </w:rPr>
              <w:t>)</w:t>
            </w:r>
          </w:p>
        </w:tc>
        <w:tc>
          <w:tcPr>
            <w:tcW w:w="885" w:type="pct"/>
            <w:tcBorders>
              <w:bottom w:val="single" w:sz="4" w:space="0" w:color="FFFFFF"/>
            </w:tcBorders>
            <w:shd w:val="clear" w:color="auto" w:fill="113388"/>
            <w:vAlign w:val="center"/>
          </w:tcPr>
          <w:p w:rsidR="00C33BC6" w:rsidRPr="00C33BC6" w:rsidRDefault="00C33BC6" w:rsidP="00C33BC6">
            <w:pPr>
              <w:spacing w:before="20" w:after="20"/>
              <w:jc w:val="center"/>
              <w:rPr>
                <w:rFonts w:ascii="Arial AMU" w:hAnsi="Arial AMU" w:cs="Arial"/>
                <w:b/>
                <w:iCs/>
                <w:sz w:val="18"/>
                <w:szCs w:val="18"/>
                <w:lang w:eastAsia="en-US" w:bidi="ar-SA"/>
              </w:rPr>
            </w:pPr>
            <w:r w:rsidRPr="00C33BC6">
              <w:rPr>
                <w:rFonts w:ascii="Calibri" w:hAnsi="Calibri" w:cs="Arial"/>
                <w:b/>
                <w:iCs/>
                <w:sz w:val="18"/>
                <w:szCs w:val="18"/>
                <w:lang w:eastAsia="en-US" w:bidi="ar-SA"/>
              </w:rPr>
              <w:t xml:space="preserve"> </w:t>
            </w:r>
            <w:r w:rsidRPr="00C33BC6">
              <w:rPr>
                <w:rFonts w:ascii="Arial AMU" w:hAnsi="Arial AMU" w:cs="Arial"/>
                <w:b/>
                <w:iCs/>
                <w:sz w:val="18"/>
                <w:szCs w:val="18"/>
                <w:lang w:val="hy-AM" w:eastAsia="en-US" w:bidi="ar-SA"/>
              </w:rPr>
              <w:t>По всему миру (кроме США и Ирана</w:t>
            </w:r>
            <w:r w:rsidRPr="00C33BC6">
              <w:rPr>
                <w:rFonts w:ascii="Arial AMU" w:hAnsi="Arial AMU" w:cs="Arial"/>
                <w:b/>
                <w:iCs/>
                <w:sz w:val="18"/>
                <w:szCs w:val="18"/>
                <w:lang w:eastAsia="en-US" w:bidi="ar-SA"/>
              </w:rPr>
              <w:t>)</w:t>
            </w:r>
          </w:p>
          <w:p w:rsidR="00C33BC6" w:rsidRPr="00C33BC6" w:rsidRDefault="00C33BC6" w:rsidP="00C33BC6">
            <w:pPr>
              <w:spacing w:before="20" w:after="20"/>
              <w:jc w:val="center"/>
              <w:rPr>
                <w:rFonts w:ascii="Arial AMU" w:hAnsi="Arial AMU" w:cs="Arial"/>
                <w:b/>
                <w:iCs/>
                <w:sz w:val="18"/>
                <w:szCs w:val="18"/>
                <w:lang w:val="en-GB" w:eastAsia="en-US" w:bidi="ar-SA"/>
              </w:rPr>
            </w:pPr>
            <w:r w:rsidRPr="00C33BC6">
              <w:rPr>
                <w:rFonts w:ascii="Arial AMU" w:hAnsi="Arial AMU" w:cs="Arial"/>
                <w:b/>
                <w:iCs/>
                <w:sz w:val="18"/>
                <w:szCs w:val="18"/>
                <w:lang w:val="en-GB" w:eastAsia="en-US" w:bidi="ar-SA"/>
              </w:rPr>
              <w:t>Worldwide (excl. USA &amp; Iran)</w:t>
            </w:r>
          </w:p>
        </w:tc>
        <w:tc>
          <w:tcPr>
            <w:tcW w:w="1027" w:type="pct"/>
            <w:tcBorders>
              <w:bottom w:val="single" w:sz="4" w:space="0" w:color="FFFFFF"/>
            </w:tcBorders>
            <w:shd w:val="clear" w:color="auto" w:fill="113388"/>
            <w:vAlign w:val="center"/>
          </w:tcPr>
          <w:p w:rsidR="00C33BC6" w:rsidRPr="00C33BC6" w:rsidRDefault="00C33BC6" w:rsidP="00C33BC6">
            <w:pPr>
              <w:spacing w:before="20" w:after="20"/>
              <w:jc w:val="center"/>
              <w:rPr>
                <w:rFonts w:ascii="Arial AMU" w:hAnsi="Arial AMU" w:cs="Arial"/>
                <w:b/>
                <w:iCs/>
                <w:sz w:val="18"/>
                <w:szCs w:val="18"/>
                <w:lang w:val="en-GB" w:eastAsia="en-US" w:bidi="ar-SA"/>
              </w:rPr>
            </w:pPr>
            <w:r w:rsidRPr="00C33BC6">
              <w:rPr>
                <w:rFonts w:ascii="Arial AMU" w:hAnsi="Arial AMU" w:cs="Arial"/>
                <w:b/>
                <w:iCs/>
                <w:sz w:val="18"/>
                <w:szCs w:val="18"/>
                <w:lang w:val="hy-AM" w:eastAsia="en-US" w:bidi="ar-SA"/>
              </w:rPr>
              <w:t xml:space="preserve">Страны СНГ </w:t>
            </w:r>
            <w:r w:rsidRPr="00C33BC6">
              <w:rPr>
                <w:rFonts w:ascii="Calibri" w:hAnsi="Calibri" w:cs="Arial"/>
                <w:b/>
                <w:iCs/>
                <w:sz w:val="18"/>
                <w:szCs w:val="18"/>
                <w:lang w:val="en-US" w:eastAsia="en-US" w:bidi="ar-SA"/>
              </w:rPr>
              <w:t xml:space="preserve"> </w:t>
            </w:r>
            <w:r w:rsidRPr="00C33BC6">
              <w:rPr>
                <w:rFonts w:ascii="Arial AMU" w:hAnsi="Arial AMU" w:cs="Arial"/>
                <w:b/>
                <w:iCs/>
                <w:sz w:val="18"/>
                <w:szCs w:val="18"/>
                <w:lang w:val="hy-AM" w:eastAsia="en-US" w:bidi="ar-SA"/>
              </w:rPr>
              <w:t xml:space="preserve">(кроме Ирана) </w:t>
            </w:r>
            <w:r w:rsidRPr="00C33BC6">
              <w:rPr>
                <w:rFonts w:ascii="Arial AMU" w:hAnsi="Arial AMU" w:cs="Arial"/>
                <w:b/>
                <w:iCs/>
                <w:sz w:val="18"/>
                <w:szCs w:val="18"/>
                <w:lang w:val="en-GB" w:eastAsia="en-US" w:bidi="ar-SA"/>
              </w:rPr>
              <w:t>Commonwealth of Independent States (excl. Iran)</w:t>
            </w:r>
          </w:p>
        </w:tc>
      </w:tr>
      <w:bookmarkEnd w:id="28"/>
      <w:tr w:rsidR="00C33BC6" w:rsidRPr="008A240A" w:rsidTr="00F24BDB">
        <w:trPr>
          <w:tblHeader/>
        </w:trPr>
        <w:tc>
          <w:tcPr>
            <w:tcW w:w="5000" w:type="pct"/>
            <w:gridSpan w:val="4"/>
            <w:tcBorders>
              <w:bottom w:val="single" w:sz="4" w:space="0" w:color="FFFFFF"/>
            </w:tcBorders>
            <w:shd w:val="clear" w:color="auto" w:fill="113388"/>
            <w:vAlign w:val="center"/>
          </w:tcPr>
          <w:p w:rsidR="00C33BC6" w:rsidRPr="00C33BC6" w:rsidRDefault="00C33BC6" w:rsidP="00C33BC6">
            <w:pPr>
              <w:spacing w:before="20" w:after="20"/>
              <w:rPr>
                <w:rFonts w:ascii="Arial AMU" w:hAnsi="Arial AMU" w:cs="Arial"/>
                <w:b/>
                <w:iCs/>
                <w:sz w:val="18"/>
                <w:szCs w:val="18"/>
                <w:lang w:val="en-GB" w:eastAsia="en-US" w:bidi="ar-SA"/>
              </w:rPr>
            </w:pPr>
            <w:r w:rsidRPr="00C33BC6">
              <w:rPr>
                <w:rFonts w:ascii="Arial AMU" w:hAnsi="Arial AMU" w:cs="Arial"/>
                <w:b/>
                <w:iCs/>
                <w:sz w:val="18"/>
                <w:szCs w:val="18"/>
                <w:lang w:val="hy-AM" w:eastAsia="en-US" w:bidi="ar-SA"/>
              </w:rPr>
              <w:t xml:space="preserve">Амбулаторный план / </w:t>
            </w:r>
            <w:r w:rsidRPr="00C33BC6">
              <w:rPr>
                <w:rFonts w:ascii="Arial AMU" w:hAnsi="Arial AMU" w:cs="Arial"/>
                <w:b/>
                <w:iCs/>
                <w:sz w:val="18"/>
                <w:szCs w:val="18"/>
                <w:lang w:val="en-GB" w:eastAsia="en-US" w:bidi="ar-SA"/>
              </w:rPr>
              <w:t xml:space="preserve">Out-patient Plan </w:t>
            </w:r>
          </w:p>
        </w:tc>
      </w:tr>
      <w:tr w:rsidR="00C33BC6" w:rsidRPr="00C33BC6" w:rsidTr="00C33BC6">
        <w:tc>
          <w:tcPr>
            <w:tcW w:w="2187" w:type="pct"/>
            <w:shd w:val="clear" w:color="auto" w:fill="D5DCE4"/>
            <w:vAlign w:val="center"/>
          </w:tcPr>
          <w:p w:rsidR="00C33BC6" w:rsidRPr="00C33BC6" w:rsidRDefault="00C33BC6" w:rsidP="00C33BC6">
            <w:pPr>
              <w:spacing w:before="20" w:after="20"/>
              <w:ind w:left="57"/>
              <w:rPr>
                <w:rFonts w:ascii="Arial AMU" w:hAnsi="Arial AMU" w:cs="Arial"/>
                <w:b/>
                <w:bCs/>
                <w:iCs/>
                <w:sz w:val="18"/>
                <w:szCs w:val="18"/>
                <w:lang w:val="hy-AM" w:eastAsia="en-US" w:bidi="ar-SA"/>
              </w:rPr>
            </w:pPr>
            <w:r w:rsidRPr="00C33BC6">
              <w:rPr>
                <w:rFonts w:ascii="Arial AMU" w:hAnsi="Arial AMU" w:cs="Arial"/>
                <w:b/>
                <w:bCs/>
                <w:iCs/>
                <w:sz w:val="18"/>
                <w:szCs w:val="18"/>
                <w:lang w:val="hy-AM" w:eastAsia="en-US" w:bidi="ar-SA"/>
              </w:rPr>
              <w:t xml:space="preserve">Амбулаторная максимальная страховая сумма </w:t>
            </w:r>
          </w:p>
          <w:p w:rsidR="00C33BC6" w:rsidRPr="00C33BC6" w:rsidRDefault="00C33BC6" w:rsidP="00C33BC6">
            <w:pPr>
              <w:spacing w:before="20" w:after="20"/>
              <w:ind w:left="57"/>
              <w:rPr>
                <w:rFonts w:ascii="Arial AMU" w:hAnsi="Arial AMU" w:cs="Arial"/>
                <w:b/>
                <w:bCs/>
                <w:iCs/>
                <w:sz w:val="18"/>
                <w:szCs w:val="18"/>
                <w:lang w:eastAsia="en-US" w:bidi="ar-SA"/>
              </w:rPr>
            </w:pPr>
            <w:r w:rsidRPr="00C33BC6">
              <w:rPr>
                <w:rFonts w:ascii="Arial AMU" w:hAnsi="Arial AMU" w:cs="Arial"/>
                <w:b/>
                <w:bCs/>
                <w:iCs/>
                <w:sz w:val="18"/>
                <w:szCs w:val="18"/>
                <w:lang w:val="en-GB" w:eastAsia="en-US" w:bidi="ar-SA"/>
              </w:rPr>
              <w:t>Maximum</w:t>
            </w:r>
            <w:r w:rsidRPr="00C33BC6">
              <w:rPr>
                <w:rFonts w:ascii="Arial AMU" w:hAnsi="Arial AMU" w:cs="Arial"/>
                <w:b/>
                <w:bCs/>
                <w:iCs/>
                <w:sz w:val="18"/>
                <w:szCs w:val="18"/>
                <w:lang w:eastAsia="en-US" w:bidi="ar-SA"/>
              </w:rPr>
              <w:t xml:space="preserve"> </w:t>
            </w:r>
            <w:r w:rsidRPr="00C33BC6">
              <w:rPr>
                <w:rFonts w:ascii="Arial AMU" w:hAnsi="Arial AMU" w:cs="Arial"/>
                <w:b/>
                <w:bCs/>
                <w:iCs/>
                <w:sz w:val="18"/>
                <w:szCs w:val="18"/>
                <w:lang w:val="en-GB" w:eastAsia="en-US" w:bidi="ar-SA"/>
              </w:rPr>
              <w:t>plan</w:t>
            </w:r>
            <w:r w:rsidRPr="00C33BC6">
              <w:rPr>
                <w:rFonts w:ascii="Arial AMU" w:hAnsi="Arial AMU" w:cs="Arial"/>
                <w:b/>
                <w:bCs/>
                <w:iCs/>
                <w:sz w:val="18"/>
                <w:szCs w:val="18"/>
                <w:lang w:eastAsia="en-US" w:bidi="ar-SA"/>
              </w:rPr>
              <w:t xml:space="preserve"> </w:t>
            </w:r>
            <w:r w:rsidRPr="00C33BC6">
              <w:rPr>
                <w:rFonts w:ascii="Arial AMU" w:hAnsi="Arial AMU" w:cs="Arial"/>
                <w:b/>
                <w:bCs/>
                <w:iCs/>
                <w:sz w:val="18"/>
                <w:szCs w:val="18"/>
                <w:lang w:val="en-GB" w:eastAsia="en-US" w:bidi="ar-SA"/>
              </w:rPr>
              <w:t>benefit</w:t>
            </w:r>
          </w:p>
        </w:tc>
        <w:tc>
          <w:tcPr>
            <w:tcW w:w="901" w:type="pct"/>
            <w:shd w:val="clear" w:color="auto" w:fill="D5DCE4"/>
            <w:vAlign w:val="center"/>
          </w:tcPr>
          <w:p w:rsidR="00C33BC6" w:rsidRPr="00C33BC6" w:rsidRDefault="00C33BC6" w:rsidP="00C33BC6">
            <w:pPr>
              <w:spacing w:before="20" w:after="20"/>
              <w:jc w:val="center"/>
              <w:rPr>
                <w:rFonts w:ascii="Arial AMU" w:hAnsi="Arial AMU" w:cs="Arial"/>
                <w:b/>
                <w:bCs/>
                <w:iCs/>
                <w:sz w:val="18"/>
                <w:szCs w:val="18"/>
                <w:lang w:val="en-GB" w:eastAsia="en-US" w:bidi="ar-SA"/>
              </w:rPr>
            </w:pPr>
            <w:r w:rsidRPr="00C33BC6">
              <w:rPr>
                <w:rFonts w:ascii="Arial AMU" w:hAnsi="Arial AMU" w:cs="Arial"/>
                <w:b/>
                <w:bCs/>
                <w:iCs/>
                <w:sz w:val="18"/>
                <w:szCs w:val="18"/>
                <w:lang w:val="en-GB" w:eastAsia="en-US" w:bidi="ar-SA"/>
              </w:rPr>
              <w:t>$20,000</w:t>
            </w:r>
          </w:p>
        </w:tc>
        <w:tc>
          <w:tcPr>
            <w:tcW w:w="885" w:type="pct"/>
            <w:shd w:val="clear" w:color="auto" w:fill="D5DCE4"/>
            <w:vAlign w:val="center"/>
          </w:tcPr>
          <w:p w:rsidR="00C33BC6" w:rsidRPr="00C33BC6" w:rsidRDefault="00C33BC6" w:rsidP="00C33BC6">
            <w:pPr>
              <w:spacing w:before="20" w:after="20"/>
              <w:jc w:val="center"/>
              <w:rPr>
                <w:rFonts w:ascii="Arial AMU" w:hAnsi="Arial AMU" w:cs="Arial"/>
                <w:b/>
                <w:bCs/>
                <w:iCs/>
                <w:sz w:val="18"/>
                <w:szCs w:val="18"/>
                <w:lang w:val="en-GB" w:eastAsia="en-US" w:bidi="ar-SA"/>
              </w:rPr>
            </w:pPr>
            <w:r w:rsidRPr="00C33BC6">
              <w:rPr>
                <w:rFonts w:ascii="Arial AMU" w:hAnsi="Arial AMU" w:cs="Arial"/>
                <w:b/>
                <w:bCs/>
                <w:iCs/>
                <w:sz w:val="18"/>
                <w:szCs w:val="18"/>
                <w:lang w:val="en-GB" w:eastAsia="en-US" w:bidi="ar-SA"/>
              </w:rPr>
              <w:t>$20,000</w:t>
            </w:r>
          </w:p>
        </w:tc>
        <w:tc>
          <w:tcPr>
            <w:tcW w:w="1027" w:type="pct"/>
            <w:shd w:val="clear" w:color="auto" w:fill="D5DCE4"/>
            <w:vAlign w:val="center"/>
          </w:tcPr>
          <w:p w:rsidR="00C33BC6" w:rsidRPr="00C33BC6" w:rsidRDefault="00C33BC6" w:rsidP="00C33BC6">
            <w:pPr>
              <w:spacing w:before="20" w:after="20"/>
              <w:jc w:val="center"/>
              <w:rPr>
                <w:rFonts w:ascii="Arial AMU" w:hAnsi="Arial AMU" w:cs="Arial"/>
                <w:b/>
                <w:bCs/>
                <w:iCs/>
                <w:sz w:val="18"/>
                <w:szCs w:val="18"/>
                <w:lang w:val="en-GB" w:eastAsia="en-US" w:bidi="ar-SA"/>
              </w:rPr>
            </w:pPr>
            <w:r w:rsidRPr="00C33BC6">
              <w:rPr>
                <w:rFonts w:ascii="Arial AMU" w:hAnsi="Arial AMU" w:cs="Arial"/>
                <w:b/>
                <w:bCs/>
                <w:iCs/>
                <w:sz w:val="18"/>
                <w:szCs w:val="18"/>
                <w:lang w:val="en-GB" w:eastAsia="en-US" w:bidi="ar-SA"/>
              </w:rPr>
              <w:t>$10,000</w:t>
            </w:r>
          </w:p>
        </w:tc>
      </w:tr>
      <w:tr w:rsidR="00C33BC6" w:rsidRPr="008A240A" w:rsidTr="00F24BDB">
        <w:tc>
          <w:tcPr>
            <w:tcW w:w="2187" w:type="pct"/>
            <w:shd w:val="clear" w:color="auto" w:fill="C6CEE2"/>
            <w:vAlign w:val="center"/>
          </w:tcPr>
          <w:p w:rsidR="00C33BC6" w:rsidRPr="00C33BC6" w:rsidRDefault="00C33BC6" w:rsidP="00C33BC6">
            <w:pPr>
              <w:spacing w:before="20" w:after="20"/>
              <w:ind w:left="57"/>
              <w:rPr>
                <w:rFonts w:ascii="Arial AMU" w:hAnsi="Arial AMU" w:cs="Arial"/>
                <w:b/>
                <w:iCs/>
                <w:sz w:val="18"/>
                <w:szCs w:val="18"/>
                <w:lang w:val="hy-AM" w:eastAsia="en-US" w:bidi="ar-SA"/>
              </w:rPr>
            </w:pPr>
            <w:r w:rsidRPr="00C33BC6">
              <w:rPr>
                <w:rFonts w:ascii="Arial AMU" w:hAnsi="Arial AMU" w:cs="Arial"/>
                <w:b/>
                <w:iCs/>
                <w:sz w:val="18"/>
                <w:szCs w:val="18"/>
                <w:lang w:val="hy-AM" w:eastAsia="en-US" w:bidi="ar-SA"/>
              </w:rPr>
              <w:t>Амбулаторный план</w:t>
            </w:r>
          </w:p>
          <w:p w:rsidR="00C33BC6" w:rsidRPr="00C33BC6" w:rsidRDefault="00C33BC6" w:rsidP="00C33BC6">
            <w:pPr>
              <w:spacing w:before="20" w:after="20"/>
              <w:ind w:left="57"/>
              <w:rPr>
                <w:rFonts w:ascii="Arial AMU" w:hAnsi="Arial AMU" w:cs="Arial"/>
                <w:b/>
                <w:iCs/>
                <w:sz w:val="18"/>
                <w:szCs w:val="18"/>
                <w:lang w:val="en-GB" w:eastAsia="en-US" w:bidi="ar-SA"/>
              </w:rPr>
            </w:pPr>
            <w:r w:rsidRPr="00C33BC6">
              <w:rPr>
                <w:rFonts w:ascii="Arial AMU" w:hAnsi="Arial AMU" w:cs="Arial"/>
                <w:b/>
                <w:iCs/>
                <w:sz w:val="18"/>
                <w:szCs w:val="18"/>
                <w:lang w:val="en-GB" w:eastAsia="en-US" w:bidi="ar-SA"/>
              </w:rPr>
              <w:t xml:space="preserve">Out-patient benefits </w:t>
            </w:r>
          </w:p>
        </w:tc>
        <w:tc>
          <w:tcPr>
            <w:tcW w:w="901" w:type="pct"/>
            <w:shd w:val="clear" w:color="auto" w:fill="C6CEE2"/>
            <w:vAlign w:val="center"/>
          </w:tcPr>
          <w:p w:rsidR="00C33BC6" w:rsidRPr="00C33BC6" w:rsidRDefault="00C33BC6" w:rsidP="00C33BC6">
            <w:pPr>
              <w:spacing w:before="20" w:after="20"/>
              <w:jc w:val="center"/>
              <w:rPr>
                <w:rFonts w:ascii="Arial AMU" w:hAnsi="Arial AMU" w:cs="Arial"/>
                <w:iCs/>
                <w:sz w:val="18"/>
                <w:szCs w:val="18"/>
                <w:lang w:val="en-GB" w:eastAsia="en-US" w:bidi="ar-SA"/>
              </w:rPr>
            </w:pPr>
          </w:p>
        </w:tc>
        <w:tc>
          <w:tcPr>
            <w:tcW w:w="885" w:type="pct"/>
            <w:shd w:val="clear" w:color="auto" w:fill="C6CEE2"/>
            <w:vAlign w:val="center"/>
          </w:tcPr>
          <w:p w:rsidR="00C33BC6" w:rsidRPr="00C33BC6" w:rsidRDefault="00C33BC6" w:rsidP="00C33BC6">
            <w:pPr>
              <w:spacing w:before="20" w:after="20"/>
              <w:jc w:val="center"/>
              <w:rPr>
                <w:rFonts w:ascii="Arial AMU" w:hAnsi="Arial AMU" w:cs="Arial"/>
                <w:iCs/>
                <w:sz w:val="18"/>
                <w:szCs w:val="18"/>
                <w:lang w:val="en-GB" w:eastAsia="en-US" w:bidi="ar-SA"/>
              </w:rPr>
            </w:pPr>
          </w:p>
        </w:tc>
        <w:tc>
          <w:tcPr>
            <w:tcW w:w="1027" w:type="pct"/>
            <w:shd w:val="clear" w:color="auto" w:fill="C6CEE2"/>
            <w:vAlign w:val="center"/>
          </w:tcPr>
          <w:p w:rsidR="00C33BC6" w:rsidRPr="00C33BC6" w:rsidRDefault="00C33BC6" w:rsidP="00C33BC6">
            <w:pPr>
              <w:spacing w:before="20" w:after="20"/>
              <w:jc w:val="center"/>
              <w:rPr>
                <w:rFonts w:ascii="Arial AMU" w:hAnsi="Arial AMU" w:cs="Arial"/>
                <w:iCs/>
                <w:sz w:val="18"/>
                <w:szCs w:val="18"/>
                <w:lang w:val="en-GB" w:eastAsia="en-US" w:bidi="ar-SA"/>
              </w:rPr>
            </w:pPr>
          </w:p>
        </w:tc>
      </w:tr>
      <w:tr w:rsidR="00C33BC6" w:rsidRPr="00C33BC6" w:rsidTr="00C33BC6">
        <w:tc>
          <w:tcPr>
            <w:tcW w:w="2187" w:type="pct"/>
            <w:shd w:val="clear" w:color="auto" w:fill="D5DCE4"/>
            <w:vAlign w:val="center"/>
          </w:tcPr>
          <w:p w:rsidR="00C33BC6" w:rsidRPr="00C33BC6" w:rsidRDefault="00C33BC6" w:rsidP="00C33BC6">
            <w:pPr>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Плата за услуги врача и рецептурные препараты (Лекарства, отпускаемые по рецепту, — это те, которые по закону можно купить только по рецепту врача.)</w:t>
            </w:r>
            <w:r w:rsidRPr="00C33BC6">
              <w:rPr>
                <w:rFonts w:ascii="Arial AMU" w:hAnsi="Arial AMU" w:cs="Arial"/>
                <w:color w:val="000000"/>
                <w:sz w:val="18"/>
                <w:szCs w:val="18"/>
                <w:lang w:eastAsia="en-GB" w:bidi="ar-SA"/>
              </w:rPr>
              <w:t xml:space="preserve"> </w:t>
            </w:r>
            <w:r w:rsidRPr="00C33BC6">
              <w:rPr>
                <w:rFonts w:ascii="Arial AMU" w:hAnsi="Arial AMU" w:cs="Arial"/>
                <w:color w:val="000000"/>
                <w:sz w:val="18"/>
                <w:szCs w:val="18"/>
                <w:lang w:val="hy-AM" w:eastAsia="en-GB" w:bidi="ar-SA"/>
              </w:rPr>
              <w:t xml:space="preserve"> </w:t>
            </w:r>
          </w:p>
          <w:p w:rsidR="00C33BC6" w:rsidRPr="00C33BC6" w:rsidRDefault="00C33BC6" w:rsidP="00C33BC6">
            <w:pPr>
              <w:spacing w:before="20" w:after="20"/>
              <w:ind w:left="57"/>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Medical practitioner fees and prescription drugs</w:t>
            </w:r>
          </w:p>
          <w:p w:rsidR="00C33BC6" w:rsidRPr="00C33BC6" w:rsidRDefault="00C33BC6" w:rsidP="00C33BC6">
            <w:pPr>
              <w:spacing w:before="20" w:after="20"/>
              <w:ind w:left="57"/>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(Prescription drugs are those which legally can only be purchased when you have a doctor</w:t>
            </w:r>
            <w:r w:rsidRPr="00C33BC6">
              <w:rPr>
                <w:rFonts w:ascii="Arial" w:hAnsi="Arial" w:cs="Arial"/>
                <w:color w:val="000000"/>
                <w:sz w:val="18"/>
                <w:szCs w:val="18"/>
                <w:lang w:val="en-GB" w:eastAsia="en-US" w:bidi="ar-SA"/>
              </w:rPr>
              <w:t>’</w:t>
            </w:r>
            <w:r w:rsidRPr="00C33BC6">
              <w:rPr>
                <w:rFonts w:ascii="Arial AMU" w:hAnsi="Arial AMU" w:cs="Arial"/>
                <w:color w:val="000000"/>
                <w:sz w:val="18"/>
                <w:szCs w:val="18"/>
                <w:lang w:val="en-GB" w:eastAsia="en-US" w:bidi="ar-SA"/>
              </w:rPr>
              <w:t>s prescription)</w:t>
            </w:r>
          </w:p>
        </w:tc>
        <w:tc>
          <w:tcPr>
            <w:tcW w:w="901" w:type="pct"/>
            <w:shd w:val="clear" w:color="auto" w:fill="D5DCE4"/>
            <w:vAlign w:val="center"/>
          </w:tcPr>
          <w:p w:rsidR="00C33BC6" w:rsidRPr="00C33BC6" w:rsidRDefault="00C33BC6" w:rsidP="00C33BC6">
            <w:pPr>
              <w:spacing w:before="20" w:after="20"/>
              <w:rPr>
                <w:rFonts w:ascii="Arial AMU" w:hAnsi="Arial AMU" w:cs="Arial"/>
                <w:color w:val="000000"/>
                <w:sz w:val="18"/>
                <w:szCs w:val="18"/>
                <w:lang w:val="hy-AM" w:eastAsia="en-US" w:bidi="ar-SA"/>
              </w:rPr>
            </w:pPr>
            <w:r w:rsidRPr="00C33BC6">
              <w:rPr>
                <w:rFonts w:ascii="Calibri" w:hAnsi="Calibri" w:cs="Arial"/>
                <w:color w:val="000000"/>
                <w:sz w:val="18"/>
                <w:szCs w:val="18"/>
                <w:lang w:val="en-US" w:eastAsia="en-US" w:bidi="ar-SA"/>
              </w:rPr>
              <w:t xml:space="preserve">  </w:t>
            </w:r>
            <w:r w:rsidRPr="00C33BC6">
              <w:rPr>
                <w:rFonts w:ascii="Arial AMU" w:hAnsi="Arial AMU" w:cs="Arial"/>
                <w:color w:val="000000"/>
                <w:sz w:val="18"/>
                <w:szCs w:val="18"/>
                <w:lang w:val="en-US" w:eastAsia="en-US" w:bidi="ar-SA"/>
              </w:rPr>
              <w:t xml:space="preserve">10% </w:t>
            </w:r>
            <w:r w:rsidRPr="00C33BC6">
              <w:rPr>
                <w:rFonts w:ascii="Arial AMU" w:hAnsi="Arial AMU" w:cs="Arial"/>
                <w:color w:val="000000"/>
                <w:sz w:val="18"/>
                <w:szCs w:val="18"/>
                <w:lang w:val="hy-AM" w:eastAsia="en-US" w:bidi="ar-SA"/>
              </w:rPr>
              <w:t>доплата</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10% co-payment</w:t>
            </w:r>
          </w:p>
        </w:tc>
        <w:tc>
          <w:tcPr>
            <w:tcW w:w="885" w:type="pct"/>
            <w:shd w:val="clear" w:color="auto" w:fill="D5DCE4"/>
            <w:vAlign w:val="center"/>
          </w:tcPr>
          <w:p w:rsidR="00C33BC6" w:rsidRPr="00C33BC6" w:rsidRDefault="00C33BC6" w:rsidP="00C33BC6">
            <w:pPr>
              <w:spacing w:before="20" w:after="20"/>
              <w:rPr>
                <w:rFonts w:ascii="Arial AMU" w:hAnsi="Arial AMU" w:cs="Arial"/>
                <w:color w:val="000000"/>
                <w:sz w:val="18"/>
                <w:szCs w:val="18"/>
                <w:lang w:val="en-GB" w:eastAsia="en-US" w:bidi="ar-SA"/>
              </w:rPr>
            </w:pPr>
            <w:r w:rsidRPr="00C33BC6">
              <w:rPr>
                <w:rFonts w:ascii="Arial AMU" w:hAnsi="Arial AMU" w:cs="Arial"/>
                <w:color w:val="000000"/>
                <w:sz w:val="18"/>
                <w:szCs w:val="18"/>
                <w:lang w:val="en-US" w:eastAsia="en-US" w:bidi="ar-SA"/>
              </w:rPr>
              <w:t xml:space="preserve">10% доплата </w:t>
            </w:r>
            <w:r w:rsidRPr="00C33BC6">
              <w:rPr>
                <w:rFonts w:ascii="Arial AMU" w:hAnsi="Arial AMU" w:cs="Arial"/>
                <w:color w:val="000000"/>
                <w:sz w:val="18"/>
                <w:szCs w:val="18"/>
                <w:lang w:val="en-GB" w:eastAsia="en-US" w:bidi="ar-SA"/>
              </w:rPr>
              <w:t>10% co-payment</w:t>
            </w:r>
          </w:p>
        </w:tc>
        <w:tc>
          <w:tcPr>
            <w:tcW w:w="1027" w:type="pct"/>
            <w:shd w:val="clear" w:color="auto" w:fill="D5DCE4"/>
            <w:vAlign w:val="center"/>
          </w:tcPr>
          <w:p w:rsidR="00C33BC6" w:rsidRPr="00C33BC6" w:rsidRDefault="00C33BC6" w:rsidP="00C33BC6">
            <w:pPr>
              <w:spacing w:before="20" w:after="20"/>
              <w:rPr>
                <w:rFonts w:ascii="Arial AMU" w:hAnsi="Arial AMU" w:cs="Arial"/>
                <w:color w:val="000000"/>
                <w:sz w:val="18"/>
                <w:szCs w:val="18"/>
                <w:lang w:val="en-US" w:eastAsia="en-US" w:bidi="ar-SA"/>
              </w:rPr>
            </w:pPr>
            <w:r w:rsidRPr="00C33BC6">
              <w:rPr>
                <w:rFonts w:ascii="Calibri" w:hAnsi="Calibri" w:cs="Arial"/>
                <w:color w:val="000000"/>
                <w:sz w:val="18"/>
                <w:szCs w:val="18"/>
                <w:lang w:eastAsia="en-US" w:bidi="ar-SA"/>
              </w:rPr>
              <w:t xml:space="preserve">     </w:t>
            </w:r>
            <w:r w:rsidRPr="00C33BC6">
              <w:rPr>
                <w:rFonts w:ascii="Arial AMU" w:hAnsi="Arial AMU" w:cs="Arial"/>
                <w:color w:val="000000"/>
                <w:sz w:val="18"/>
                <w:szCs w:val="18"/>
                <w:lang w:val="en-US" w:eastAsia="en-US" w:bidi="ar-SA"/>
              </w:rPr>
              <w:t xml:space="preserve">10% доплата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10% co-payment</w:t>
            </w:r>
          </w:p>
        </w:tc>
      </w:tr>
      <w:tr w:rsidR="00C33BC6" w:rsidRPr="00C33BC6" w:rsidTr="00C33BC6">
        <w:tc>
          <w:tcPr>
            <w:tcW w:w="2187" w:type="pct"/>
            <w:shd w:val="clear" w:color="auto" w:fill="D5DCE4"/>
            <w:vAlign w:val="center"/>
          </w:tcPr>
          <w:p w:rsidR="00C33BC6" w:rsidRPr="00C33BC6" w:rsidRDefault="00C33BC6" w:rsidP="00C33BC6">
            <w:pPr>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Гонорар специалиста </w:t>
            </w:r>
          </w:p>
          <w:p w:rsidR="00C33BC6" w:rsidRPr="00C33BC6" w:rsidRDefault="00C33BC6" w:rsidP="00C33BC6">
            <w:pPr>
              <w:spacing w:before="20" w:after="20"/>
              <w:ind w:left="57"/>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Specialist fees</w:t>
            </w:r>
          </w:p>
        </w:tc>
        <w:tc>
          <w:tcPr>
            <w:tcW w:w="901"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Полная компенсация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Full refund</w:t>
            </w:r>
          </w:p>
        </w:tc>
        <w:tc>
          <w:tcPr>
            <w:tcW w:w="885"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Полная компенсация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Full refund</w:t>
            </w:r>
          </w:p>
        </w:tc>
        <w:tc>
          <w:tcPr>
            <w:tcW w:w="1027"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Полная компенсация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Full refund</w:t>
            </w:r>
          </w:p>
        </w:tc>
      </w:tr>
      <w:tr w:rsidR="00C33BC6" w:rsidRPr="00C33BC6" w:rsidTr="00C33BC6">
        <w:tc>
          <w:tcPr>
            <w:tcW w:w="2187" w:type="pct"/>
            <w:shd w:val="clear" w:color="auto" w:fill="D5DCE4"/>
            <w:vAlign w:val="center"/>
          </w:tcPr>
          <w:p w:rsidR="00C33BC6" w:rsidRPr="00C33BC6" w:rsidRDefault="00C33BC6" w:rsidP="00C33BC6">
            <w:pPr>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Диагностические тесты </w:t>
            </w:r>
          </w:p>
          <w:p w:rsidR="00C33BC6" w:rsidRPr="00C33BC6" w:rsidRDefault="00C33BC6" w:rsidP="00C33BC6">
            <w:pPr>
              <w:spacing w:before="20" w:after="20"/>
              <w:ind w:left="57"/>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Diagnostic tests</w:t>
            </w:r>
          </w:p>
        </w:tc>
        <w:tc>
          <w:tcPr>
            <w:tcW w:w="901"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Полная компенсация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Full refund</w:t>
            </w:r>
          </w:p>
        </w:tc>
        <w:tc>
          <w:tcPr>
            <w:tcW w:w="885"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Полная компенсация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Full refund</w:t>
            </w:r>
          </w:p>
        </w:tc>
        <w:tc>
          <w:tcPr>
            <w:tcW w:w="1027"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Полная компенсация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Full refund</w:t>
            </w:r>
          </w:p>
        </w:tc>
      </w:tr>
      <w:tr w:rsidR="00C33BC6" w:rsidRPr="00C33BC6" w:rsidTr="00C33BC6">
        <w:tc>
          <w:tcPr>
            <w:tcW w:w="2187" w:type="pct"/>
            <w:shd w:val="clear" w:color="auto" w:fill="D5DCE4"/>
            <w:vAlign w:val="center"/>
          </w:tcPr>
          <w:p w:rsidR="00C33BC6" w:rsidRPr="00C33BC6" w:rsidRDefault="00C33BC6" w:rsidP="00C33BC6">
            <w:pPr>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Прививки (для детей до 2 лет)</w:t>
            </w:r>
          </w:p>
          <w:p w:rsidR="00C33BC6" w:rsidRPr="00C33BC6" w:rsidRDefault="00C33BC6" w:rsidP="00C33BC6">
            <w:pPr>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en-GB" w:eastAsia="en-US" w:bidi="ar-SA"/>
              </w:rPr>
              <w:t>Vaccinations (for children up to 2 years old)</w:t>
            </w:r>
          </w:p>
        </w:tc>
        <w:tc>
          <w:tcPr>
            <w:tcW w:w="901" w:type="pct"/>
            <w:shd w:val="clear" w:color="auto" w:fill="D5DCE4"/>
            <w:vAlign w:val="center"/>
          </w:tcPr>
          <w:p w:rsidR="00C33BC6" w:rsidRPr="00C33BC6" w:rsidRDefault="00C33BC6" w:rsidP="00C33BC6">
            <w:pPr>
              <w:spacing w:before="20" w:after="20"/>
              <w:rPr>
                <w:rFonts w:ascii="Arial AMU" w:hAnsi="Arial AMU" w:cs="Arial"/>
                <w:color w:val="000000"/>
                <w:sz w:val="18"/>
                <w:szCs w:val="18"/>
                <w:lang w:val="en-GB" w:eastAsia="en-US" w:bidi="ar-SA"/>
              </w:rPr>
            </w:pPr>
            <w:r w:rsidRPr="00C33BC6">
              <w:rPr>
                <w:rFonts w:ascii="Calibri" w:hAnsi="Calibri" w:cs="Arial"/>
                <w:color w:val="000000"/>
                <w:sz w:val="18"/>
                <w:szCs w:val="18"/>
                <w:lang w:val="en-US" w:eastAsia="en-US" w:bidi="ar-SA"/>
              </w:rPr>
              <w:t xml:space="preserve">     </w:t>
            </w:r>
            <w:r w:rsidRPr="00C33BC6">
              <w:rPr>
                <w:rFonts w:ascii="Arial AMU" w:hAnsi="Arial AMU" w:cs="Arial"/>
                <w:color w:val="000000"/>
                <w:sz w:val="18"/>
                <w:szCs w:val="18"/>
                <w:lang w:val="en-GB" w:eastAsia="en-US" w:bidi="ar-SA"/>
              </w:rPr>
              <w:t xml:space="preserve">4 раза в год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4 times a year</w:t>
            </w:r>
          </w:p>
        </w:tc>
        <w:tc>
          <w:tcPr>
            <w:tcW w:w="885" w:type="pct"/>
            <w:shd w:val="clear" w:color="auto" w:fill="D5DCE4"/>
            <w:vAlign w:val="center"/>
          </w:tcPr>
          <w:p w:rsidR="00C33BC6" w:rsidRPr="00C33BC6" w:rsidRDefault="00C33BC6" w:rsidP="00C33BC6">
            <w:pPr>
              <w:autoSpaceDE w:val="0"/>
              <w:autoSpaceDN w:val="0"/>
              <w:adjustRightInd w:val="0"/>
              <w:spacing w:line="259" w:lineRule="auto"/>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$1,000</w:t>
            </w:r>
          </w:p>
        </w:tc>
        <w:tc>
          <w:tcPr>
            <w:tcW w:w="1027"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$1,000</w:t>
            </w:r>
          </w:p>
        </w:tc>
      </w:tr>
      <w:tr w:rsidR="00C33BC6" w:rsidRPr="00C33BC6" w:rsidTr="00C33BC6">
        <w:tc>
          <w:tcPr>
            <w:tcW w:w="2187" w:type="pct"/>
            <w:shd w:val="clear" w:color="auto" w:fill="D5DCE4"/>
            <w:vAlign w:val="center"/>
          </w:tcPr>
          <w:p w:rsidR="00C33BC6" w:rsidRPr="00C33BC6" w:rsidRDefault="00C33BC6" w:rsidP="00C33BC6">
            <w:pPr>
              <w:spacing w:before="20" w:after="20"/>
              <w:ind w:left="57"/>
              <w:rPr>
                <w:rFonts w:ascii="Arial AMU" w:hAnsi="Arial AMU" w:cs="Arial"/>
                <w:color w:val="000000"/>
                <w:sz w:val="18"/>
                <w:szCs w:val="18"/>
                <w:lang w:eastAsia="en-US" w:bidi="ar-SA"/>
              </w:rPr>
            </w:pPr>
            <w:r w:rsidRPr="00C33BC6">
              <w:rPr>
                <w:rFonts w:ascii="Arial AMU" w:hAnsi="Arial AMU" w:cs="Arial"/>
                <w:color w:val="000000"/>
                <w:sz w:val="18"/>
                <w:szCs w:val="18"/>
                <w:lang w:val="hy-AM" w:eastAsia="en-US" w:bidi="ar-SA"/>
              </w:rPr>
              <w:t>Прививки (для всех участников старше 2 лет)</w:t>
            </w:r>
          </w:p>
          <w:p w:rsidR="00C33BC6" w:rsidRPr="00C33BC6" w:rsidRDefault="00C33BC6" w:rsidP="00C33BC6">
            <w:pPr>
              <w:spacing w:before="20" w:after="20"/>
              <w:ind w:left="57"/>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Vaccinations (for all members over 2 years old)</w:t>
            </w:r>
          </w:p>
        </w:tc>
        <w:tc>
          <w:tcPr>
            <w:tcW w:w="901"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$500</w:t>
            </w:r>
          </w:p>
        </w:tc>
        <w:tc>
          <w:tcPr>
            <w:tcW w:w="885"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$500</w:t>
            </w:r>
          </w:p>
        </w:tc>
        <w:tc>
          <w:tcPr>
            <w:tcW w:w="1027"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$500</w:t>
            </w:r>
          </w:p>
        </w:tc>
      </w:tr>
      <w:tr w:rsidR="00C33BC6" w:rsidRPr="00C33BC6" w:rsidTr="00C33BC6">
        <w:tc>
          <w:tcPr>
            <w:tcW w:w="2187" w:type="pct"/>
            <w:shd w:val="clear" w:color="auto" w:fill="D5DCE4"/>
            <w:vAlign w:val="center"/>
          </w:tcPr>
          <w:p w:rsidR="00C33BC6" w:rsidRPr="00C33BC6" w:rsidRDefault="00C33BC6" w:rsidP="00C33BC6">
            <w:pPr>
              <w:spacing w:before="20" w:after="20"/>
              <w:ind w:left="57"/>
              <w:rPr>
                <w:rFonts w:ascii="Arial AMU" w:hAnsi="Arial AMU" w:cs="Arial"/>
                <w:sz w:val="18"/>
                <w:szCs w:val="18"/>
                <w:lang w:eastAsia="en-US" w:bidi="ar-SA"/>
              </w:rPr>
            </w:pPr>
            <w:r w:rsidRPr="00C33BC6">
              <w:rPr>
                <w:rFonts w:ascii="Arial AMU" w:hAnsi="Arial AMU" w:cs="Arial"/>
                <w:sz w:val="18"/>
                <w:szCs w:val="18"/>
                <w:lang w:val="hy-AM" w:eastAsia="en-US" w:bidi="ar-SA"/>
              </w:rPr>
              <w:t>Хиропрактика, остеопатия, гомеопатия, китайская фитотерапия, иглоукалывание, ортопедия и аюрведическая медицина (макс. 12 сеансов на одно состояние для хиропрактики и макс. 12 сеансов на одно состояние для остеопатического лечения, в зависимости от лимита пособий)</w:t>
            </w:r>
            <w:r w:rsidRPr="00C33BC6">
              <w:rPr>
                <w:rFonts w:ascii="Arial AMU" w:hAnsi="Arial AMU" w:cs="Arial"/>
                <w:sz w:val="18"/>
                <w:szCs w:val="18"/>
                <w:lang w:eastAsia="en-US" w:bidi="ar-SA"/>
              </w:rPr>
              <w:t xml:space="preserve"> </w:t>
            </w:r>
          </w:p>
          <w:p w:rsidR="00C33BC6" w:rsidRPr="00C33BC6" w:rsidRDefault="00C33BC6" w:rsidP="00C33BC6">
            <w:pPr>
              <w:spacing w:before="20" w:after="20"/>
              <w:ind w:left="57"/>
              <w:rPr>
                <w:rFonts w:ascii="Arial AMU" w:hAnsi="Arial AMU" w:cs="Arial"/>
                <w:sz w:val="18"/>
                <w:szCs w:val="18"/>
                <w:lang w:val="en-GB" w:eastAsia="en-US" w:bidi="ar-SA"/>
              </w:rPr>
            </w:pPr>
            <w:r w:rsidRPr="00C33BC6">
              <w:rPr>
                <w:rFonts w:ascii="Arial AMU" w:hAnsi="Arial AMU" w:cs="Arial"/>
                <w:sz w:val="18"/>
                <w:szCs w:val="18"/>
                <w:lang w:val="en-GB" w:eastAsia="en-US" w:bidi="ar-SA"/>
              </w:rPr>
              <w:t>Chiropractic treatment, osteopathy, homeopathy, Chinese herbal   medicine, acupuncture, podiatry and Ayurvedic medicine</w:t>
            </w:r>
          </w:p>
          <w:p w:rsidR="00C33BC6" w:rsidRPr="00C33BC6" w:rsidRDefault="00C33BC6" w:rsidP="00C33BC6">
            <w:pPr>
              <w:spacing w:before="20" w:after="20"/>
              <w:ind w:left="57"/>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lastRenderedPageBreak/>
              <w:t>(max. 12 sessions per condition for chiropractic treatment and max. 12 sessions per condition for osteopathic treatment, subject  to the benefit limit)</w:t>
            </w:r>
          </w:p>
        </w:tc>
        <w:tc>
          <w:tcPr>
            <w:tcW w:w="901"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en-GB" w:eastAsia="en-US" w:bidi="ar-SA"/>
              </w:rPr>
            </w:pPr>
          </w:p>
          <w:p w:rsidR="00C33BC6" w:rsidRPr="00C33BC6" w:rsidRDefault="00C33BC6" w:rsidP="00C33BC6">
            <w:pPr>
              <w:spacing w:before="20" w:after="20"/>
              <w:jc w:val="center"/>
              <w:rPr>
                <w:rFonts w:ascii="Arial AMU" w:hAnsi="Arial AMU" w:cs="Arial"/>
                <w:color w:val="000000"/>
                <w:sz w:val="18"/>
                <w:szCs w:val="18"/>
                <w:lang w:val="en-GB" w:eastAsia="en-US" w:bidi="ar-SA"/>
              </w:rPr>
            </w:pP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 xml:space="preserve">80%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hy-AM" w:eastAsia="en-US" w:bidi="ar-SA"/>
              </w:rPr>
              <w:t xml:space="preserve">возмещение / </w:t>
            </w:r>
            <w:r w:rsidRPr="00C33BC6">
              <w:rPr>
                <w:rFonts w:ascii="Arial AMU" w:hAnsi="Arial AMU" w:cs="Arial"/>
                <w:color w:val="000000"/>
                <w:sz w:val="18"/>
                <w:szCs w:val="18"/>
                <w:lang w:val="en-GB" w:eastAsia="en-US" w:bidi="ar-SA"/>
              </w:rPr>
              <w:t>refund</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hy-AM" w:eastAsia="en-US" w:bidi="ar-SA"/>
              </w:rPr>
              <w:t xml:space="preserve">    /Максимум/   </w:t>
            </w:r>
            <w:r w:rsidRPr="00C33BC6">
              <w:rPr>
                <w:rFonts w:ascii="Arial AMU" w:hAnsi="Arial AMU" w:cs="Arial"/>
                <w:color w:val="000000"/>
                <w:sz w:val="18"/>
                <w:szCs w:val="18"/>
                <w:lang w:val="en-GB" w:eastAsia="en-US" w:bidi="ar-SA"/>
              </w:rPr>
              <w:t>Max. $1,000</w:t>
            </w:r>
          </w:p>
        </w:tc>
        <w:tc>
          <w:tcPr>
            <w:tcW w:w="885"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en-GB" w:eastAsia="en-US" w:bidi="ar-SA"/>
              </w:rPr>
            </w:pPr>
          </w:p>
          <w:p w:rsidR="00C33BC6" w:rsidRPr="00C33BC6" w:rsidRDefault="00C33BC6" w:rsidP="00C33BC6">
            <w:pPr>
              <w:spacing w:before="20" w:after="20"/>
              <w:jc w:val="center"/>
              <w:rPr>
                <w:rFonts w:ascii="Arial AMU" w:hAnsi="Arial AMU" w:cs="Arial"/>
                <w:color w:val="000000"/>
                <w:sz w:val="18"/>
                <w:szCs w:val="18"/>
                <w:lang w:val="en-GB" w:eastAsia="en-US" w:bidi="ar-SA"/>
              </w:rPr>
            </w:pP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 xml:space="preserve">80%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hy-AM" w:eastAsia="en-US" w:bidi="ar-SA"/>
              </w:rPr>
              <w:t xml:space="preserve">возмещение / </w:t>
            </w:r>
            <w:r w:rsidRPr="00C33BC6">
              <w:rPr>
                <w:rFonts w:ascii="Arial AMU" w:hAnsi="Arial AMU" w:cs="Arial"/>
                <w:color w:val="000000"/>
                <w:sz w:val="18"/>
                <w:szCs w:val="18"/>
                <w:lang w:val="en-GB" w:eastAsia="en-US" w:bidi="ar-SA"/>
              </w:rPr>
              <w:t>refund</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hy-AM" w:eastAsia="en-US" w:bidi="ar-SA"/>
              </w:rPr>
              <w:t xml:space="preserve">    /Максимум/   </w:t>
            </w:r>
            <w:r w:rsidRPr="00C33BC6">
              <w:rPr>
                <w:rFonts w:ascii="Arial AMU" w:hAnsi="Arial AMU" w:cs="Arial"/>
                <w:color w:val="000000"/>
                <w:sz w:val="18"/>
                <w:szCs w:val="18"/>
                <w:lang w:val="en-GB" w:eastAsia="en-US" w:bidi="ar-SA"/>
              </w:rPr>
              <w:t>Max. $1,000</w:t>
            </w:r>
          </w:p>
          <w:p w:rsidR="00C33BC6" w:rsidRPr="00C33BC6" w:rsidRDefault="00C33BC6" w:rsidP="00C33BC6">
            <w:pPr>
              <w:spacing w:before="20" w:after="20"/>
              <w:jc w:val="center"/>
              <w:rPr>
                <w:rFonts w:ascii="Arial AMU" w:hAnsi="Arial AMU" w:cs="Arial"/>
                <w:color w:val="000000"/>
                <w:sz w:val="18"/>
                <w:szCs w:val="18"/>
                <w:lang w:val="en-GB" w:eastAsia="en-US" w:bidi="ar-SA"/>
              </w:rPr>
            </w:pPr>
          </w:p>
        </w:tc>
        <w:tc>
          <w:tcPr>
            <w:tcW w:w="1027" w:type="pct"/>
            <w:shd w:val="clear" w:color="auto" w:fill="D5DCE4"/>
            <w:vAlign w:val="center"/>
          </w:tcPr>
          <w:p w:rsidR="00C33BC6" w:rsidRPr="00C33BC6" w:rsidRDefault="00C33BC6" w:rsidP="00C33BC6">
            <w:pPr>
              <w:spacing w:before="20" w:after="20"/>
              <w:rPr>
                <w:rFonts w:ascii="Arial AMU" w:hAnsi="Arial AMU" w:cs="Arial"/>
                <w:color w:val="000000"/>
                <w:sz w:val="18"/>
                <w:szCs w:val="18"/>
                <w:lang w:val="en-GB" w:eastAsia="en-US" w:bidi="ar-SA"/>
              </w:rPr>
            </w:pPr>
          </w:p>
          <w:p w:rsidR="00C33BC6" w:rsidRPr="00C33BC6" w:rsidRDefault="00C33BC6" w:rsidP="00C33BC6">
            <w:pPr>
              <w:spacing w:before="20" w:after="20"/>
              <w:jc w:val="center"/>
              <w:rPr>
                <w:rFonts w:ascii="Arial AMU" w:hAnsi="Arial AMU" w:cs="Arial"/>
                <w:color w:val="000000"/>
                <w:sz w:val="18"/>
                <w:szCs w:val="18"/>
                <w:lang w:val="en-GB" w:eastAsia="en-US" w:bidi="ar-SA"/>
              </w:rPr>
            </w:pP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80%</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hy-AM" w:eastAsia="en-US" w:bidi="ar-SA"/>
              </w:rPr>
              <w:t xml:space="preserve">возмещение / </w:t>
            </w:r>
            <w:r w:rsidRPr="00C33BC6">
              <w:rPr>
                <w:rFonts w:ascii="Arial AMU" w:hAnsi="Arial AMU" w:cs="Arial"/>
                <w:color w:val="000000"/>
                <w:sz w:val="18"/>
                <w:szCs w:val="18"/>
                <w:lang w:val="en-US" w:eastAsia="en-US" w:bidi="ar-SA"/>
              </w:rPr>
              <w:t xml:space="preserve">    </w:t>
            </w:r>
            <w:r w:rsidRPr="00C33BC6">
              <w:rPr>
                <w:rFonts w:ascii="Arial AMU" w:hAnsi="Arial AMU" w:cs="Arial"/>
                <w:color w:val="000000"/>
                <w:sz w:val="18"/>
                <w:szCs w:val="18"/>
                <w:lang w:val="en-GB" w:eastAsia="en-US" w:bidi="ar-SA"/>
              </w:rPr>
              <w:t>refund</w:t>
            </w:r>
          </w:p>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    /Максимум/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hy-AM" w:eastAsia="en-US" w:bidi="ar-SA"/>
              </w:rPr>
              <w:t xml:space="preserve"> </w:t>
            </w:r>
            <w:r w:rsidRPr="00C33BC6">
              <w:rPr>
                <w:rFonts w:ascii="Arial AMU" w:hAnsi="Arial AMU" w:cs="Arial"/>
                <w:color w:val="000000"/>
                <w:sz w:val="18"/>
                <w:szCs w:val="18"/>
                <w:lang w:val="en-GB" w:eastAsia="en-US" w:bidi="ar-SA"/>
              </w:rPr>
              <w:t>Max. $1,000</w:t>
            </w:r>
          </w:p>
          <w:p w:rsidR="00C33BC6" w:rsidRPr="00C33BC6" w:rsidRDefault="00C33BC6" w:rsidP="00C33BC6">
            <w:pPr>
              <w:spacing w:before="20" w:after="20"/>
              <w:jc w:val="center"/>
              <w:rPr>
                <w:rFonts w:ascii="Arial AMU" w:hAnsi="Arial AMU" w:cs="Arial"/>
                <w:color w:val="000000"/>
                <w:sz w:val="18"/>
                <w:szCs w:val="18"/>
                <w:lang w:val="en-GB" w:eastAsia="en-US" w:bidi="ar-SA"/>
              </w:rPr>
            </w:pPr>
          </w:p>
        </w:tc>
      </w:tr>
      <w:tr w:rsidR="00C33BC6" w:rsidRPr="00C33BC6" w:rsidTr="00C33BC6">
        <w:tc>
          <w:tcPr>
            <w:tcW w:w="2187" w:type="pct"/>
            <w:shd w:val="clear" w:color="auto" w:fill="D5DCE4"/>
            <w:vAlign w:val="center"/>
          </w:tcPr>
          <w:p w:rsidR="00C33BC6" w:rsidRPr="00C33BC6" w:rsidRDefault="00C33BC6" w:rsidP="00C33BC6">
            <w:pPr>
              <w:spacing w:before="20" w:after="20"/>
              <w:ind w:left="57"/>
              <w:rPr>
                <w:rFonts w:ascii="Arial AMU" w:hAnsi="Arial AMU" w:cs="Arial"/>
                <w:sz w:val="18"/>
                <w:szCs w:val="18"/>
                <w:lang w:val="hy-AM" w:eastAsia="en-US" w:bidi="ar-SA"/>
              </w:rPr>
            </w:pPr>
            <w:r w:rsidRPr="00C33BC6">
              <w:rPr>
                <w:rFonts w:ascii="Arial AMU" w:hAnsi="Arial AMU" w:cs="Arial"/>
                <w:sz w:val="18"/>
                <w:szCs w:val="18"/>
                <w:lang w:val="hy-AM" w:eastAsia="en-US" w:bidi="ar-SA"/>
              </w:rPr>
              <w:lastRenderedPageBreak/>
              <w:t xml:space="preserve">Физиотерапия: </w:t>
            </w:r>
          </w:p>
          <w:p w:rsidR="00C33BC6" w:rsidRPr="00C33BC6" w:rsidRDefault="00C33BC6" w:rsidP="00C33BC6">
            <w:pPr>
              <w:spacing w:before="20" w:after="20"/>
              <w:ind w:left="57"/>
              <w:rPr>
                <w:rFonts w:ascii="Arial AMU" w:hAnsi="Arial AMU" w:cs="Arial"/>
                <w:sz w:val="18"/>
                <w:szCs w:val="18"/>
                <w:lang w:val="hy-AM" w:eastAsia="en-US" w:bidi="ar-SA"/>
              </w:rPr>
            </w:pPr>
            <w:r w:rsidRPr="00C33BC6">
              <w:rPr>
                <w:rFonts w:ascii="Arial AMU" w:hAnsi="Arial AMU" w:cs="Arial"/>
                <w:sz w:val="18"/>
                <w:szCs w:val="18"/>
                <w:lang w:val="hy-AM" w:eastAsia="en-US" w:bidi="ar-SA"/>
              </w:rPr>
              <w:t xml:space="preserve">(изначально ограничено 10 сеансами на одно состояние; ограничение также применяется к назначенным и не назначенным сеансам физиотерапии, если они объединены) </w:t>
            </w:r>
          </w:p>
          <w:p w:rsidR="00C33BC6" w:rsidRPr="00C33BC6" w:rsidRDefault="00C33BC6" w:rsidP="00C33BC6">
            <w:pPr>
              <w:spacing w:before="20" w:after="20"/>
              <w:ind w:left="57"/>
              <w:rPr>
                <w:rFonts w:ascii="Arial AMU" w:hAnsi="Arial AMU" w:cs="Arial"/>
                <w:sz w:val="18"/>
                <w:szCs w:val="18"/>
                <w:lang w:val="hy-AM" w:eastAsia="en-US" w:bidi="ar-SA"/>
              </w:rPr>
            </w:pPr>
            <w:r w:rsidRPr="00C33BC6">
              <w:rPr>
                <w:rFonts w:ascii="Arial AMU" w:hAnsi="Arial AMU" w:cs="Arial"/>
                <w:sz w:val="18"/>
                <w:szCs w:val="18"/>
                <w:lang w:val="hy-AM" w:eastAsia="en-US" w:bidi="ar-SA"/>
              </w:rPr>
              <w:t>(initially limited to 10 sessions per condition; limit also applies to prescribed and non-prescribed physiotherapy sessions, where combined)</w:t>
            </w:r>
          </w:p>
        </w:tc>
        <w:tc>
          <w:tcPr>
            <w:tcW w:w="901"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eastAsia="en-US" w:bidi="ar-SA"/>
              </w:rPr>
            </w:pPr>
            <w:r w:rsidRPr="00C33BC6">
              <w:rPr>
                <w:rFonts w:ascii="Arial AMU" w:hAnsi="Arial AMU" w:cs="Arial"/>
                <w:color w:val="000000"/>
                <w:sz w:val="18"/>
                <w:szCs w:val="18"/>
                <w:lang w:eastAsia="en-US" w:bidi="ar-SA"/>
              </w:rPr>
              <w:t xml:space="preserve">80% </w:t>
            </w:r>
          </w:p>
          <w:p w:rsidR="00C33BC6" w:rsidRPr="00C33BC6" w:rsidRDefault="00C33BC6" w:rsidP="00C33BC6">
            <w:pPr>
              <w:spacing w:before="20" w:after="20"/>
              <w:jc w:val="center"/>
              <w:rPr>
                <w:rFonts w:ascii="Arial AMU" w:hAnsi="Arial AMU" w:cs="Arial"/>
                <w:color w:val="000000"/>
                <w:sz w:val="18"/>
                <w:szCs w:val="18"/>
                <w:lang w:eastAsia="en-US" w:bidi="ar-SA"/>
              </w:rPr>
            </w:pPr>
            <w:r w:rsidRPr="00C33BC6">
              <w:rPr>
                <w:rFonts w:ascii="Arial AMU" w:hAnsi="Arial AMU" w:cs="Arial"/>
                <w:color w:val="000000"/>
                <w:sz w:val="18"/>
                <w:szCs w:val="18"/>
                <w:lang w:val="hy-AM" w:eastAsia="en-US" w:bidi="ar-SA"/>
              </w:rPr>
              <w:t>возмещение /</w:t>
            </w:r>
            <w:r w:rsidRPr="00C33BC6">
              <w:rPr>
                <w:rFonts w:ascii="Arial AMU" w:hAnsi="Arial AMU" w:cs="Arial"/>
                <w:color w:val="000000"/>
                <w:sz w:val="18"/>
                <w:szCs w:val="18"/>
                <w:lang w:val="en-GB" w:eastAsia="en-US" w:bidi="ar-SA"/>
              </w:rPr>
              <w:t>refund</w:t>
            </w:r>
          </w:p>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/Максимум/</w:t>
            </w:r>
          </w:p>
          <w:p w:rsidR="00C33BC6" w:rsidRPr="00C33BC6" w:rsidRDefault="00C33BC6" w:rsidP="00C33BC6">
            <w:pPr>
              <w:spacing w:before="20" w:after="20"/>
              <w:jc w:val="center"/>
              <w:rPr>
                <w:rFonts w:ascii="Arial AMU" w:hAnsi="Arial AMU" w:cs="Arial"/>
                <w:color w:val="000000"/>
                <w:sz w:val="18"/>
                <w:szCs w:val="18"/>
                <w:lang w:eastAsia="en-US" w:bidi="ar-SA"/>
              </w:rPr>
            </w:pPr>
            <w:r w:rsidRPr="00C33BC6">
              <w:rPr>
                <w:rFonts w:ascii="Arial AMU" w:hAnsi="Arial AMU" w:cs="Arial"/>
                <w:color w:val="000000"/>
                <w:sz w:val="18"/>
                <w:szCs w:val="18"/>
                <w:lang w:val="hy-AM" w:eastAsia="en-US" w:bidi="ar-SA"/>
              </w:rPr>
              <w:t xml:space="preserve"> 15 сеанс</w:t>
            </w:r>
            <w:r w:rsidRPr="00C33BC6">
              <w:rPr>
                <w:rFonts w:ascii="Arial AMU" w:hAnsi="Arial AMU" w:cs="Arial"/>
                <w:color w:val="000000"/>
                <w:sz w:val="18"/>
                <w:szCs w:val="18"/>
                <w:lang w:eastAsia="en-US" w:bidi="ar-SA"/>
              </w:rPr>
              <w:t>/</w:t>
            </w:r>
          </w:p>
          <w:p w:rsidR="00C33BC6" w:rsidRPr="00C33BC6" w:rsidRDefault="00C33BC6" w:rsidP="00C33BC6">
            <w:pPr>
              <w:spacing w:before="20" w:after="20"/>
              <w:jc w:val="center"/>
              <w:rPr>
                <w:rFonts w:ascii="Arial AMU" w:hAnsi="Arial AMU" w:cs="Arial"/>
                <w:color w:val="000000"/>
                <w:sz w:val="18"/>
                <w:szCs w:val="18"/>
                <w:lang w:eastAsia="en-US" w:bidi="ar-SA"/>
              </w:rPr>
            </w:pPr>
            <w:r w:rsidRPr="00C33BC6">
              <w:rPr>
                <w:rFonts w:ascii="Arial AMU" w:hAnsi="Arial AMU" w:cs="Arial"/>
                <w:color w:val="000000"/>
                <w:sz w:val="18"/>
                <w:szCs w:val="18"/>
                <w:lang w:val="en-GB" w:eastAsia="en-US" w:bidi="ar-SA"/>
              </w:rPr>
              <w:t>Max</w:t>
            </w:r>
            <w:r w:rsidRPr="00C33BC6">
              <w:rPr>
                <w:rFonts w:ascii="Arial AMU" w:hAnsi="Arial AMU" w:cs="Arial"/>
                <w:color w:val="000000"/>
                <w:sz w:val="18"/>
                <w:szCs w:val="18"/>
                <w:lang w:eastAsia="en-US" w:bidi="ar-SA"/>
              </w:rPr>
              <w:t>. 15</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Session</w:t>
            </w:r>
          </w:p>
        </w:tc>
        <w:tc>
          <w:tcPr>
            <w:tcW w:w="885"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eastAsia="en-US" w:bidi="ar-SA"/>
              </w:rPr>
            </w:pPr>
            <w:r w:rsidRPr="00C33BC6">
              <w:rPr>
                <w:rFonts w:ascii="Arial AMU" w:hAnsi="Arial AMU" w:cs="Arial"/>
                <w:color w:val="000000"/>
                <w:sz w:val="18"/>
                <w:szCs w:val="18"/>
                <w:lang w:eastAsia="en-US" w:bidi="ar-SA"/>
              </w:rPr>
              <w:t xml:space="preserve">80% </w:t>
            </w:r>
          </w:p>
          <w:p w:rsidR="00C33BC6" w:rsidRPr="00C33BC6" w:rsidRDefault="00C33BC6" w:rsidP="00C33BC6">
            <w:pPr>
              <w:spacing w:before="20" w:after="20"/>
              <w:jc w:val="center"/>
              <w:rPr>
                <w:rFonts w:ascii="Arial AMU" w:hAnsi="Arial AMU" w:cs="Arial"/>
                <w:color w:val="000000"/>
                <w:sz w:val="18"/>
                <w:szCs w:val="18"/>
                <w:lang w:eastAsia="en-US" w:bidi="ar-SA"/>
              </w:rPr>
            </w:pPr>
            <w:r w:rsidRPr="00C33BC6">
              <w:rPr>
                <w:rFonts w:ascii="Arial AMU" w:hAnsi="Arial AMU" w:cs="Arial"/>
                <w:color w:val="000000"/>
                <w:sz w:val="18"/>
                <w:szCs w:val="18"/>
                <w:lang w:val="hy-AM" w:eastAsia="en-US" w:bidi="ar-SA"/>
              </w:rPr>
              <w:t>возмещение /</w:t>
            </w:r>
            <w:r w:rsidRPr="00C33BC6">
              <w:rPr>
                <w:rFonts w:ascii="Arial AMU" w:hAnsi="Arial AMU" w:cs="Arial"/>
                <w:color w:val="000000"/>
                <w:sz w:val="18"/>
                <w:szCs w:val="18"/>
                <w:lang w:val="en-GB" w:eastAsia="en-US" w:bidi="ar-SA"/>
              </w:rPr>
              <w:t>refund</w:t>
            </w:r>
          </w:p>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/Максимум/</w:t>
            </w:r>
          </w:p>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 15 сеанс</w:t>
            </w:r>
            <w:r w:rsidRPr="00C33BC6">
              <w:rPr>
                <w:rFonts w:ascii="Arial AMU" w:hAnsi="Arial AMU" w:cs="Arial"/>
                <w:color w:val="000000"/>
                <w:sz w:val="18"/>
                <w:szCs w:val="18"/>
                <w:lang w:eastAsia="en-US" w:bidi="ar-SA"/>
              </w:rPr>
              <w:t>/</w:t>
            </w:r>
            <w:r w:rsidRPr="00C33BC6">
              <w:rPr>
                <w:rFonts w:ascii="Arial AMU" w:hAnsi="Arial AMU" w:cs="Arial"/>
                <w:color w:val="000000"/>
                <w:sz w:val="18"/>
                <w:szCs w:val="18"/>
                <w:lang w:val="hy-AM" w:eastAsia="en-US" w:bidi="ar-SA"/>
              </w:rPr>
              <w:t xml:space="preserve"> </w:t>
            </w:r>
          </w:p>
          <w:p w:rsidR="00C33BC6" w:rsidRPr="00C33BC6" w:rsidRDefault="00C33BC6" w:rsidP="00C33BC6">
            <w:pPr>
              <w:spacing w:before="20" w:after="20"/>
              <w:jc w:val="center"/>
              <w:rPr>
                <w:rFonts w:ascii="Arial AMU" w:hAnsi="Arial AMU" w:cs="Arial"/>
                <w:color w:val="000000"/>
                <w:sz w:val="18"/>
                <w:szCs w:val="18"/>
                <w:lang w:eastAsia="en-US" w:bidi="ar-SA"/>
              </w:rPr>
            </w:pPr>
            <w:r w:rsidRPr="00C33BC6">
              <w:rPr>
                <w:rFonts w:ascii="Arial AMU" w:hAnsi="Arial AMU" w:cs="Arial"/>
                <w:color w:val="000000"/>
                <w:sz w:val="18"/>
                <w:szCs w:val="18"/>
                <w:lang w:val="en-GB" w:eastAsia="en-US" w:bidi="ar-SA"/>
              </w:rPr>
              <w:t>Max</w:t>
            </w:r>
            <w:r w:rsidRPr="00C33BC6">
              <w:rPr>
                <w:rFonts w:ascii="Arial AMU" w:hAnsi="Arial AMU" w:cs="Arial"/>
                <w:color w:val="000000"/>
                <w:sz w:val="18"/>
                <w:szCs w:val="18"/>
                <w:lang w:eastAsia="en-US" w:bidi="ar-SA"/>
              </w:rPr>
              <w:t>. 15</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session</w:t>
            </w:r>
          </w:p>
        </w:tc>
        <w:tc>
          <w:tcPr>
            <w:tcW w:w="1027"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eastAsia="en-US" w:bidi="ar-SA"/>
              </w:rPr>
            </w:pPr>
            <w:r w:rsidRPr="00C33BC6">
              <w:rPr>
                <w:rFonts w:ascii="Arial AMU" w:hAnsi="Arial AMU" w:cs="Arial"/>
                <w:color w:val="000000"/>
                <w:sz w:val="18"/>
                <w:szCs w:val="18"/>
                <w:lang w:eastAsia="en-US" w:bidi="ar-SA"/>
              </w:rPr>
              <w:t xml:space="preserve">80% </w:t>
            </w:r>
          </w:p>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возмещение </w:t>
            </w:r>
          </w:p>
          <w:p w:rsidR="00C33BC6" w:rsidRPr="00C33BC6" w:rsidRDefault="00C33BC6" w:rsidP="00C33BC6">
            <w:pPr>
              <w:spacing w:before="20" w:after="20"/>
              <w:jc w:val="center"/>
              <w:rPr>
                <w:rFonts w:ascii="Arial AMU" w:hAnsi="Arial AMU" w:cs="Arial"/>
                <w:color w:val="000000"/>
                <w:sz w:val="18"/>
                <w:szCs w:val="18"/>
                <w:lang w:eastAsia="en-US" w:bidi="ar-SA"/>
              </w:rPr>
            </w:pPr>
            <w:r w:rsidRPr="00C33BC6">
              <w:rPr>
                <w:rFonts w:ascii="Arial AMU" w:hAnsi="Arial AMU" w:cs="Arial"/>
                <w:color w:val="000000"/>
                <w:sz w:val="18"/>
                <w:szCs w:val="18"/>
                <w:lang w:eastAsia="en-US" w:bidi="ar-SA"/>
              </w:rPr>
              <w:t>/</w:t>
            </w:r>
            <w:r w:rsidRPr="00C33BC6">
              <w:rPr>
                <w:rFonts w:ascii="Arial AMU" w:hAnsi="Arial AMU" w:cs="Arial"/>
                <w:color w:val="000000"/>
                <w:sz w:val="18"/>
                <w:szCs w:val="18"/>
                <w:lang w:val="en-GB" w:eastAsia="en-US" w:bidi="ar-SA"/>
              </w:rPr>
              <w:t>refund</w:t>
            </w:r>
          </w:p>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/Максимум/</w:t>
            </w:r>
          </w:p>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15 сеанс</w:t>
            </w:r>
            <w:r w:rsidRPr="00C33BC6">
              <w:rPr>
                <w:rFonts w:ascii="Arial AMU" w:hAnsi="Arial AMU" w:cs="Arial"/>
                <w:color w:val="000000"/>
                <w:sz w:val="18"/>
                <w:szCs w:val="18"/>
                <w:lang w:eastAsia="en-US" w:bidi="ar-SA"/>
              </w:rPr>
              <w:t>/</w:t>
            </w:r>
            <w:r w:rsidRPr="00C33BC6">
              <w:rPr>
                <w:rFonts w:ascii="Arial AMU" w:hAnsi="Arial AMU" w:cs="Arial"/>
                <w:color w:val="000000"/>
                <w:sz w:val="18"/>
                <w:szCs w:val="18"/>
                <w:lang w:val="hy-AM" w:eastAsia="en-US" w:bidi="ar-SA"/>
              </w:rPr>
              <w:t xml:space="preserve"> </w:t>
            </w:r>
          </w:p>
          <w:p w:rsidR="00C33BC6" w:rsidRPr="00C33BC6" w:rsidRDefault="00C33BC6" w:rsidP="00C33BC6">
            <w:pPr>
              <w:spacing w:before="20" w:after="20"/>
              <w:jc w:val="center"/>
              <w:rPr>
                <w:rFonts w:ascii="Arial AMU" w:hAnsi="Arial AMU" w:cs="Arial"/>
                <w:color w:val="000000"/>
                <w:sz w:val="18"/>
                <w:szCs w:val="18"/>
                <w:lang w:eastAsia="en-US" w:bidi="ar-SA"/>
              </w:rPr>
            </w:pPr>
            <w:r w:rsidRPr="00C33BC6">
              <w:rPr>
                <w:rFonts w:ascii="Arial AMU" w:hAnsi="Arial AMU" w:cs="Arial"/>
                <w:color w:val="000000"/>
                <w:sz w:val="18"/>
                <w:szCs w:val="18"/>
                <w:lang w:val="en-GB" w:eastAsia="en-US" w:bidi="ar-SA"/>
              </w:rPr>
              <w:t>Max</w:t>
            </w:r>
            <w:r w:rsidRPr="00C33BC6">
              <w:rPr>
                <w:rFonts w:ascii="Arial AMU" w:hAnsi="Arial AMU" w:cs="Arial"/>
                <w:color w:val="000000"/>
                <w:sz w:val="18"/>
                <w:szCs w:val="18"/>
                <w:lang w:eastAsia="en-US" w:bidi="ar-SA"/>
              </w:rPr>
              <w:t>. 15</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session</w:t>
            </w:r>
          </w:p>
        </w:tc>
      </w:tr>
      <w:tr w:rsidR="00C33BC6" w:rsidRPr="00C33BC6" w:rsidTr="00C33BC6">
        <w:tc>
          <w:tcPr>
            <w:tcW w:w="2187" w:type="pct"/>
            <w:shd w:val="clear" w:color="auto" w:fill="D5DCE4"/>
            <w:vAlign w:val="center"/>
          </w:tcPr>
          <w:p w:rsidR="00C33BC6" w:rsidRPr="00C33BC6" w:rsidRDefault="00C33BC6" w:rsidP="00C33BC6">
            <w:pPr>
              <w:spacing w:before="20" w:after="20"/>
              <w:ind w:right="170"/>
              <w:rPr>
                <w:rFonts w:ascii="Arial AMU" w:hAnsi="Arial AMU" w:cs="Arial"/>
                <w:sz w:val="18"/>
                <w:szCs w:val="18"/>
                <w:lang w:val="hy-AM" w:eastAsia="en-US" w:bidi="ar-SA"/>
              </w:rPr>
            </w:pPr>
            <w:r w:rsidRPr="00C33BC6">
              <w:rPr>
                <w:rFonts w:ascii="Arial AMU" w:hAnsi="Arial AMU" w:cs="Arial"/>
                <w:sz w:val="18"/>
                <w:szCs w:val="18"/>
                <w:lang w:eastAsia="en-US" w:bidi="ar-SA"/>
              </w:rPr>
              <w:t>Ежегодные проверки здоровья и самочувствия, включая скрининг на раннее обнаружение  заболеваний.Проверки ограничены:</w:t>
            </w:r>
            <w:r w:rsidRPr="00C33BC6">
              <w:rPr>
                <w:rFonts w:ascii="Arial AMU" w:hAnsi="Arial AMU" w:cs="Arial"/>
                <w:sz w:val="18"/>
                <w:szCs w:val="18"/>
                <w:lang w:val="hy-AM" w:eastAsia="en-US" w:bidi="ar-SA"/>
              </w:rPr>
              <w:t xml:space="preserve"> </w:t>
            </w:r>
          </w:p>
          <w:p w:rsidR="00C33BC6" w:rsidRPr="00C33BC6" w:rsidRDefault="00C33BC6" w:rsidP="00C33BC6">
            <w:pPr>
              <w:spacing w:before="20" w:after="20"/>
              <w:ind w:right="170"/>
              <w:rPr>
                <w:rFonts w:ascii="Arial AMU" w:hAnsi="Arial AMU" w:cs="Arial"/>
                <w:sz w:val="18"/>
                <w:szCs w:val="18"/>
                <w:lang w:val="en-GB" w:eastAsia="en-US" w:bidi="ar-SA"/>
              </w:rPr>
            </w:pPr>
            <w:r w:rsidRPr="00C33BC6">
              <w:rPr>
                <w:rFonts w:ascii="Arial AMU" w:hAnsi="Arial AMU" w:cs="Arial"/>
                <w:sz w:val="18"/>
                <w:szCs w:val="18"/>
                <w:lang w:val="en-GB" w:eastAsia="en-US" w:bidi="ar-SA"/>
              </w:rPr>
              <w:t>Annual Health and wellbeing checks including screening for the early detection of illness or disease. Checks are limited to:</w:t>
            </w:r>
          </w:p>
          <w:p w:rsidR="00C33BC6" w:rsidRPr="00C33BC6" w:rsidRDefault="00C33BC6" w:rsidP="00A77633">
            <w:pPr>
              <w:numPr>
                <w:ilvl w:val="0"/>
                <w:numId w:val="12"/>
              </w:numPr>
              <w:spacing w:before="20" w:after="20" w:line="259" w:lineRule="auto"/>
              <w:ind w:right="170"/>
              <w:contextualSpacing/>
              <w:rPr>
                <w:rFonts w:ascii="Arial AMU" w:hAnsi="Arial AMU" w:cs="Arial"/>
                <w:sz w:val="18"/>
                <w:szCs w:val="18"/>
                <w:lang w:val="en-GB" w:eastAsia="en-US" w:bidi="ar-SA"/>
              </w:rPr>
            </w:pPr>
            <w:r w:rsidRPr="00C33BC6">
              <w:rPr>
                <w:rFonts w:ascii="Arial AMU" w:hAnsi="Arial AMU" w:cs="Arial"/>
                <w:sz w:val="18"/>
                <w:szCs w:val="18"/>
                <w:lang w:val="en-GB" w:eastAsia="en-US" w:bidi="ar-SA"/>
              </w:rPr>
              <w:t>Физикальное обследование:</w:t>
            </w:r>
          </w:p>
          <w:p w:rsidR="00C33BC6" w:rsidRPr="00C33BC6" w:rsidRDefault="00C33BC6" w:rsidP="00C33BC6">
            <w:pPr>
              <w:spacing w:before="20" w:after="20"/>
              <w:ind w:left="113" w:right="170"/>
              <w:contextualSpacing/>
              <w:rPr>
                <w:rFonts w:ascii="Arial AMU" w:hAnsi="Arial AMU" w:cs="Arial"/>
                <w:sz w:val="18"/>
                <w:szCs w:val="18"/>
                <w:lang w:val="en-GB" w:eastAsia="en-US" w:bidi="ar-SA"/>
              </w:rPr>
            </w:pPr>
            <w:r w:rsidRPr="00C33BC6">
              <w:rPr>
                <w:rFonts w:ascii="Arial AMU" w:hAnsi="Arial AMU" w:cs="Arial"/>
                <w:sz w:val="18"/>
                <w:szCs w:val="18"/>
                <w:lang w:val="en-GB" w:eastAsia="en-US" w:bidi="ar-SA"/>
              </w:rPr>
              <w:t xml:space="preserve">    Physical examination</w:t>
            </w:r>
          </w:p>
          <w:p w:rsidR="00C33BC6" w:rsidRPr="00C33BC6" w:rsidRDefault="00C33BC6" w:rsidP="00A77633">
            <w:pPr>
              <w:numPr>
                <w:ilvl w:val="0"/>
                <w:numId w:val="12"/>
              </w:numPr>
              <w:spacing w:before="20" w:after="20" w:line="259" w:lineRule="auto"/>
              <w:ind w:right="170"/>
              <w:rPr>
                <w:rFonts w:ascii="Arial AMU" w:hAnsi="Arial AMU" w:cs="Arial"/>
                <w:sz w:val="18"/>
                <w:szCs w:val="18"/>
                <w:lang w:eastAsia="en-US" w:bidi="ar-SA"/>
              </w:rPr>
            </w:pPr>
            <w:r w:rsidRPr="00C33BC6">
              <w:rPr>
                <w:rFonts w:ascii="Arial AMU" w:hAnsi="Arial AMU" w:cs="Arial"/>
                <w:sz w:val="18"/>
                <w:szCs w:val="18"/>
                <w:lang w:eastAsia="en-US" w:bidi="ar-SA"/>
              </w:rPr>
              <w:t>Анализы крови (общий анализ крови,</w:t>
            </w:r>
          </w:p>
          <w:p w:rsidR="00C33BC6" w:rsidRPr="00C33BC6" w:rsidRDefault="00C33BC6" w:rsidP="00C33BC6">
            <w:pPr>
              <w:spacing w:before="20" w:after="20"/>
              <w:ind w:left="57" w:right="170"/>
              <w:rPr>
                <w:rFonts w:ascii="Arial AMU" w:hAnsi="Arial AMU" w:cs="Arial"/>
                <w:sz w:val="18"/>
                <w:szCs w:val="18"/>
                <w:lang w:eastAsia="en-US" w:bidi="ar-SA"/>
              </w:rPr>
            </w:pPr>
            <w:r w:rsidRPr="00C33BC6">
              <w:rPr>
                <w:rFonts w:ascii="Calibri" w:hAnsi="Calibri" w:cs="Arial"/>
                <w:sz w:val="18"/>
                <w:szCs w:val="18"/>
                <w:lang w:eastAsia="en-US" w:bidi="ar-SA"/>
              </w:rPr>
              <w:t xml:space="preserve">     </w:t>
            </w:r>
            <w:r w:rsidRPr="00C33BC6">
              <w:rPr>
                <w:rFonts w:ascii="Arial AMU" w:hAnsi="Arial AMU" w:cs="Arial"/>
                <w:sz w:val="18"/>
                <w:szCs w:val="18"/>
                <w:lang w:eastAsia="en-US" w:bidi="ar-SA"/>
              </w:rPr>
              <w:t xml:space="preserve">биохимия, липидограмма, тест на </w:t>
            </w:r>
          </w:p>
          <w:p w:rsidR="00C33BC6" w:rsidRPr="00C33BC6" w:rsidRDefault="00C33BC6" w:rsidP="00C33BC6">
            <w:pPr>
              <w:spacing w:before="20" w:after="20"/>
              <w:ind w:left="57" w:right="170"/>
              <w:rPr>
                <w:rFonts w:ascii="Arial AMU" w:hAnsi="Arial AMU" w:cs="Arial"/>
                <w:sz w:val="18"/>
                <w:szCs w:val="18"/>
                <w:lang w:eastAsia="en-US" w:bidi="ar-SA"/>
              </w:rPr>
            </w:pPr>
            <w:r w:rsidRPr="00C33BC6">
              <w:rPr>
                <w:rFonts w:ascii="Calibri" w:hAnsi="Calibri" w:cs="Arial"/>
                <w:sz w:val="18"/>
                <w:szCs w:val="18"/>
                <w:lang w:eastAsia="en-US" w:bidi="ar-SA"/>
              </w:rPr>
              <w:t xml:space="preserve">     </w:t>
            </w:r>
            <w:r w:rsidRPr="00C33BC6">
              <w:rPr>
                <w:rFonts w:ascii="Arial AMU" w:hAnsi="Arial AMU" w:cs="Arial"/>
                <w:sz w:val="18"/>
                <w:szCs w:val="18"/>
                <w:lang w:eastAsia="en-US" w:bidi="ar-SA"/>
              </w:rPr>
              <w:t>функцию щитовидной железы, тест на</w:t>
            </w:r>
          </w:p>
          <w:p w:rsidR="00C33BC6" w:rsidRPr="00C33BC6" w:rsidRDefault="00C33BC6" w:rsidP="00C33BC6">
            <w:pPr>
              <w:spacing w:before="20" w:after="20"/>
              <w:ind w:left="57" w:right="170"/>
              <w:rPr>
                <w:rFonts w:ascii="Arial AMU" w:hAnsi="Arial AMU" w:cs="Arial"/>
                <w:sz w:val="18"/>
                <w:szCs w:val="18"/>
                <w:lang w:eastAsia="en-US" w:bidi="ar-SA"/>
              </w:rPr>
            </w:pPr>
            <w:r w:rsidRPr="00C33BC6">
              <w:rPr>
                <w:rFonts w:ascii="Calibri" w:hAnsi="Calibri" w:cs="Arial"/>
                <w:sz w:val="18"/>
                <w:szCs w:val="18"/>
                <w:lang w:eastAsia="en-US" w:bidi="ar-SA"/>
              </w:rPr>
              <w:t xml:space="preserve">    </w:t>
            </w:r>
            <w:r w:rsidRPr="00C33BC6">
              <w:rPr>
                <w:rFonts w:ascii="Arial AMU" w:hAnsi="Arial AMU" w:cs="Arial"/>
                <w:sz w:val="18"/>
                <w:szCs w:val="18"/>
                <w:lang w:eastAsia="en-US" w:bidi="ar-SA"/>
              </w:rPr>
              <w:t xml:space="preserve"> функцию печени, тест на функцию почек)</w:t>
            </w:r>
          </w:p>
          <w:p w:rsidR="00C33BC6" w:rsidRPr="00C33BC6" w:rsidRDefault="00C33BC6" w:rsidP="00C33BC6">
            <w:pPr>
              <w:spacing w:before="20" w:after="20"/>
              <w:ind w:left="313" w:right="170"/>
              <w:rPr>
                <w:rFonts w:ascii="Arial AMU" w:hAnsi="Arial AMU" w:cs="Arial"/>
                <w:sz w:val="18"/>
                <w:szCs w:val="18"/>
                <w:lang w:val="en-GB" w:eastAsia="en-US" w:bidi="ar-SA"/>
              </w:rPr>
            </w:pPr>
            <w:r w:rsidRPr="00C33BC6">
              <w:rPr>
                <w:rFonts w:ascii="Arial AMU" w:hAnsi="Arial AMU" w:cs="Arial"/>
                <w:sz w:val="18"/>
                <w:szCs w:val="18"/>
                <w:lang w:val="en-GB" w:eastAsia="en-US" w:bidi="ar-SA"/>
              </w:rPr>
              <w:t>Blood tests (full blood count, biochemistry, lipid profile, thyroid function test, liver function test, kidney function test)</w:t>
            </w:r>
          </w:p>
          <w:p w:rsidR="00C33BC6" w:rsidRPr="00C33BC6" w:rsidRDefault="00C33BC6" w:rsidP="00A77633">
            <w:pPr>
              <w:numPr>
                <w:ilvl w:val="0"/>
                <w:numId w:val="12"/>
              </w:numPr>
              <w:spacing w:before="20" w:after="20" w:line="259" w:lineRule="auto"/>
              <w:ind w:right="170"/>
              <w:contextualSpacing/>
              <w:rPr>
                <w:rFonts w:ascii="Arial AMU" w:hAnsi="Arial AMU" w:cs="Arial"/>
                <w:sz w:val="18"/>
                <w:szCs w:val="18"/>
                <w:lang w:val="en-GB" w:eastAsia="en-US" w:bidi="ar-SA"/>
              </w:rPr>
            </w:pPr>
            <w:r w:rsidRPr="00C33BC6">
              <w:rPr>
                <w:rFonts w:ascii="Arial AMU" w:hAnsi="Arial AMU" w:cs="Arial"/>
                <w:sz w:val="18"/>
                <w:szCs w:val="18"/>
                <w:lang w:val="hy-AM" w:eastAsia="en-US" w:bidi="ar-SA"/>
              </w:rPr>
              <w:t>Сердечно-сосудистое обследование</w:t>
            </w:r>
          </w:p>
          <w:p w:rsidR="00C33BC6" w:rsidRPr="00C33BC6" w:rsidRDefault="00C33BC6" w:rsidP="00C33BC6">
            <w:pPr>
              <w:spacing w:before="20" w:after="20"/>
              <w:ind w:left="113" w:right="170"/>
              <w:contextualSpacing/>
              <w:rPr>
                <w:rFonts w:ascii="Arial AMU" w:hAnsi="Arial AMU" w:cs="Arial"/>
                <w:sz w:val="18"/>
                <w:szCs w:val="18"/>
                <w:lang w:val="hy-AM" w:eastAsia="en-US" w:bidi="ar-SA"/>
              </w:rPr>
            </w:pPr>
            <w:r w:rsidRPr="00C33BC6">
              <w:rPr>
                <w:rFonts w:ascii="Arial AMU" w:hAnsi="Arial AMU" w:cs="Arial"/>
                <w:sz w:val="18"/>
                <w:szCs w:val="18"/>
                <w:lang w:val="en-US" w:eastAsia="en-US" w:bidi="ar-SA"/>
              </w:rPr>
              <w:t xml:space="preserve">  </w:t>
            </w:r>
            <w:r w:rsidRPr="00C33BC6">
              <w:rPr>
                <w:rFonts w:ascii="Arial AMU" w:hAnsi="Arial AMU" w:cs="Arial"/>
                <w:sz w:val="18"/>
                <w:szCs w:val="18"/>
                <w:lang w:val="hy-AM" w:eastAsia="en-US" w:bidi="ar-SA"/>
              </w:rPr>
              <w:t xml:space="preserve"> (физикальное обследование,</w:t>
            </w:r>
          </w:p>
          <w:p w:rsidR="00C33BC6" w:rsidRPr="00C33BC6" w:rsidRDefault="00C33BC6" w:rsidP="00C33BC6">
            <w:pPr>
              <w:spacing w:before="20" w:after="20"/>
              <w:ind w:left="113" w:right="170"/>
              <w:contextualSpacing/>
              <w:rPr>
                <w:rFonts w:ascii="Arial AMU" w:hAnsi="Arial AMU" w:cs="Arial"/>
                <w:sz w:val="18"/>
                <w:szCs w:val="18"/>
                <w:lang w:val="hy-AM" w:eastAsia="en-US" w:bidi="ar-SA"/>
              </w:rPr>
            </w:pPr>
            <w:r w:rsidRPr="00C33BC6">
              <w:rPr>
                <w:rFonts w:ascii="Arial AMU" w:hAnsi="Arial AMU" w:cs="Arial"/>
                <w:sz w:val="18"/>
                <w:szCs w:val="18"/>
                <w:lang w:val="en-US" w:eastAsia="en-US" w:bidi="ar-SA"/>
              </w:rPr>
              <w:t xml:space="preserve">  </w:t>
            </w:r>
            <w:r w:rsidRPr="00C33BC6">
              <w:rPr>
                <w:rFonts w:ascii="Arial AMU" w:hAnsi="Arial AMU" w:cs="Arial"/>
                <w:sz w:val="18"/>
                <w:szCs w:val="18"/>
                <w:lang w:val="hy-AM" w:eastAsia="en-US" w:bidi="ar-SA"/>
              </w:rPr>
              <w:t xml:space="preserve"> электрокардиограмма, артериальное</w:t>
            </w:r>
          </w:p>
          <w:p w:rsidR="00C33BC6" w:rsidRPr="00C33BC6" w:rsidRDefault="00C33BC6" w:rsidP="00C33BC6">
            <w:pPr>
              <w:spacing w:before="20" w:after="20"/>
              <w:ind w:left="113" w:right="170"/>
              <w:contextualSpacing/>
              <w:rPr>
                <w:rFonts w:ascii="Arial AMU" w:hAnsi="Arial AMU" w:cs="Arial"/>
                <w:sz w:val="18"/>
                <w:szCs w:val="18"/>
                <w:lang w:val="hy-AM" w:eastAsia="en-US" w:bidi="ar-SA"/>
              </w:rPr>
            </w:pPr>
            <w:r w:rsidRPr="00C33BC6">
              <w:rPr>
                <w:rFonts w:ascii="Arial AMU" w:hAnsi="Arial AMU" w:cs="Arial"/>
                <w:sz w:val="18"/>
                <w:szCs w:val="18"/>
                <w:lang w:val="en-US" w:eastAsia="en-US" w:bidi="ar-SA"/>
              </w:rPr>
              <w:t xml:space="preserve">  </w:t>
            </w:r>
            <w:r w:rsidRPr="00C33BC6">
              <w:rPr>
                <w:rFonts w:ascii="Arial AMU" w:hAnsi="Arial AMU" w:cs="Arial"/>
                <w:sz w:val="18"/>
                <w:szCs w:val="18"/>
                <w:lang w:val="hy-AM" w:eastAsia="en-US" w:bidi="ar-SA"/>
              </w:rPr>
              <w:t xml:space="preserve"> давление)</w:t>
            </w:r>
          </w:p>
          <w:p w:rsidR="00C33BC6" w:rsidRPr="00C33BC6" w:rsidRDefault="00C33BC6" w:rsidP="00C33BC6">
            <w:pPr>
              <w:spacing w:before="20" w:after="20"/>
              <w:ind w:left="113" w:right="170"/>
              <w:contextualSpacing/>
              <w:rPr>
                <w:rFonts w:ascii="Arial AMU" w:hAnsi="Arial AMU" w:cs="Arial"/>
                <w:sz w:val="18"/>
                <w:szCs w:val="18"/>
                <w:lang w:val="hy-AM" w:eastAsia="en-US" w:bidi="ar-SA"/>
              </w:rPr>
            </w:pPr>
            <w:r w:rsidRPr="00C33BC6">
              <w:rPr>
                <w:rFonts w:ascii="Arial AMU" w:hAnsi="Arial AMU" w:cs="Arial"/>
                <w:sz w:val="18"/>
                <w:szCs w:val="18"/>
                <w:lang w:val="en-US" w:eastAsia="en-US" w:bidi="ar-SA"/>
              </w:rPr>
              <w:t xml:space="preserve">   </w:t>
            </w:r>
            <w:r w:rsidRPr="00C33BC6">
              <w:rPr>
                <w:rFonts w:ascii="Arial AMU" w:hAnsi="Arial AMU" w:cs="Arial"/>
                <w:sz w:val="18"/>
                <w:szCs w:val="18"/>
                <w:lang w:val="hy-AM" w:eastAsia="en-US" w:bidi="ar-SA"/>
              </w:rPr>
              <w:t>Cardiovascular examination (physical</w:t>
            </w:r>
          </w:p>
          <w:p w:rsidR="00C33BC6" w:rsidRPr="00C33BC6" w:rsidRDefault="00C33BC6" w:rsidP="00C33BC6">
            <w:pPr>
              <w:spacing w:before="20" w:after="20"/>
              <w:ind w:left="113" w:right="170"/>
              <w:contextualSpacing/>
              <w:rPr>
                <w:rFonts w:ascii="Arial AMU" w:hAnsi="Arial AMU" w:cs="Arial"/>
                <w:sz w:val="18"/>
                <w:szCs w:val="18"/>
                <w:lang w:val="hy-AM" w:eastAsia="en-US" w:bidi="ar-SA"/>
              </w:rPr>
            </w:pPr>
            <w:r w:rsidRPr="00C33BC6">
              <w:rPr>
                <w:rFonts w:ascii="Arial AMU" w:hAnsi="Arial AMU" w:cs="Arial"/>
                <w:sz w:val="18"/>
                <w:szCs w:val="18"/>
                <w:lang w:val="en-US" w:eastAsia="en-US" w:bidi="ar-SA"/>
              </w:rPr>
              <w:t xml:space="preserve">  </w:t>
            </w:r>
            <w:r w:rsidRPr="00C33BC6">
              <w:rPr>
                <w:rFonts w:ascii="Arial AMU" w:hAnsi="Arial AMU" w:cs="Arial"/>
                <w:sz w:val="18"/>
                <w:szCs w:val="18"/>
                <w:lang w:val="hy-AM" w:eastAsia="en-US" w:bidi="ar-SA"/>
              </w:rPr>
              <w:t xml:space="preserve"> examination, electrocardiogram, blood</w:t>
            </w:r>
          </w:p>
          <w:p w:rsidR="00C33BC6" w:rsidRPr="00C33BC6" w:rsidRDefault="00C33BC6" w:rsidP="00C33BC6">
            <w:pPr>
              <w:spacing w:before="20" w:after="20"/>
              <w:ind w:left="113" w:right="170"/>
              <w:contextualSpacing/>
              <w:rPr>
                <w:rFonts w:ascii="Arial AMU" w:hAnsi="Arial AMU" w:cs="Arial"/>
                <w:sz w:val="18"/>
                <w:szCs w:val="18"/>
                <w:lang w:val="hy-AM" w:eastAsia="en-US" w:bidi="ar-SA"/>
              </w:rPr>
            </w:pPr>
            <w:r w:rsidRPr="00C33BC6">
              <w:rPr>
                <w:rFonts w:ascii="Arial AMU" w:hAnsi="Arial AMU" w:cs="Arial"/>
                <w:sz w:val="18"/>
                <w:szCs w:val="18"/>
                <w:lang w:val="en-US" w:eastAsia="en-US" w:bidi="ar-SA"/>
              </w:rPr>
              <w:t xml:space="preserve">  </w:t>
            </w:r>
            <w:r w:rsidRPr="00C33BC6">
              <w:rPr>
                <w:rFonts w:ascii="Arial AMU" w:hAnsi="Arial AMU" w:cs="Arial"/>
                <w:sz w:val="18"/>
                <w:szCs w:val="18"/>
                <w:lang w:val="hy-AM" w:eastAsia="en-US" w:bidi="ar-SA"/>
              </w:rPr>
              <w:t xml:space="preserve"> pressure)</w:t>
            </w:r>
          </w:p>
          <w:p w:rsidR="00C33BC6" w:rsidRPr="00C33BC6" w:rsidRDefault="00C33BC6" w:rsidP="00A77633">
            <w:pPr>
              <w:numPr>
                <w:ilvl w:val="0"/>
                <w:numId w:val="12"/>
              </w:numPr>
              <w:spacing w:before="20" w:after="20" w:line="259" w:lineRule="auto"/>
              <w:ind w:right="170"/>
              <w:rPr>
                <w:rFonts w:ascii="Arial AMU" w:hAnsi="Arial AMU" w:cs="Arial"/>
                <w:sz w:val="18"/>
                <w:szCs w:val="18"/>
                <w:lang w:val="en-GB" w:eastAsia="en-US" w:bidi="ar-SA"/>
              </w:rPr>
            </w:pPr>
            <w:r w:rsidRPr="00C33BC6">
              <w:rPr>
                <w:rFonts w:ascii="Arial AMU" w:hAnsi="Arial AMU" w:cs="Arial"/>
                <w:sz w:val="18"/>
                <w:szCs w:val="18"/>
                <w:lang w:val="hy-AM" w:eastAsia="en-US" w:bidi="ar-SA"/>
              </w:rPr>
              <w:t>Неврологическое обследование</w:t>
            </w:r>
          </w:p>
          <w:p w:rsidR="00C33BC6" w:rsidRPr="00C33BC6" w:rsidRDefault="00C33BC6" w:rsidP="00C33BC6">
            <w:pPr>
              <w:spacing w:before="20" w:after="20"/>
              <w:ind w:left="113" w:right="170"/>
              <w:rPr>
                <w:rFonts w:ascii="Arial AMU" w:hAnsi="Arial AMU" w:cs="Arial"/>
                <w:sz w:val="18"/>
                <w:szCs w:val="18"/>
                <w:lang w:val="en-GB" w:eastAsia="en-US" w:bidi="ar-SA"/>
              </w:rPr>
            </w:pPr>
            <w:r w:rsidRPr="00C33BC6">
              <w:rPr>
                <w:rFonts w:ascii="Arial AMU" w:hAnsi="Arial AMU" w:cs="Arial"/>
                <w:sz w:val="18"/>
                <w:szCs w:val="18"/>
                <w:lang w:val="en-US" w:eastAsia="en-US" w:bidi="ar-SA"/>
              </w:rPr>
              <w:t xml:space="preserve"> </w:t>
            </w:r>
            <w:r w:rsidRPr="00C33BC6">
              <w:rPr>
                <w:rFonts w:ascii="Arial AMU" w:hAnsi="Arial AMU" w:cs="Arial"/>
                <w:sz w:val="18"/>
                <w:szCs w:val="18"/>
                <w:lang w:val="hy-AM" w:eastAsia="en-US" w:bidi="ar-SA"/>
              </w:rPr>
              <w:t xml:space="preserve"> </w:t>
            </w:r>
            <w:r w:rsidRPr="00C33BC6">
              <w:rPr>
                <w:rFonts w:ascii="Arial AMU" w:hAnsi="Arial AMU" w:cs="Arial"/>
                <w:sz w:val="18"/>
                <w:szCs w:val="18"/>
                <w:lang w:val="en-US" w:eastAsia="en-US" w:bidi="ar-SA"/>
              </w:rPr>
              <w:t xml:space="preserve"> </w:t>
            </w:r>
            <w:r w:rsidRPr="00C33BC6">
              <w:rPr>
                <w:rFonts w:ascii="Arial AMU" w:hAnsi="Arial AMU" w:cs="Arial"/>
                <w:sz w:val="18"/>
                <w:szCs w:val="18"/>
                <w:lang w:val="hy-AM" w:eastAsia="en-US" w:bidi="ar-SA"/>
              </w:rPr>
              <w:t>(физикальный осмотр)</w:t>
            </w:r>
          </w:p>
          <w:p w:rsidR="00C33BC6" w:rsidRPr="00C33BC6" w:rsidRDefault="00C33BC6" w:rsidP="00C33BC6">
            <w:pPr>
              <w:spacing w:before="20" w:after="20"/>
              <w:ind w:left="313" w:right="170"/>
              <w:rPr>
                <w:rFonts w:ascii="Arial AMU" w:hAnsi="Arial AMU" w:cs="Arial"/>
                <w:sz w:val="18"/>
                <w:szCs w:val="18"/>
                <w:lang w:val="en-GB" w:eastAsia="en-US" w:bidi="ar-SA"/>
              </w:rPr>
            </w:pPr>
            <w:r w:rsidRPr="00C33BC6">
              <w:rPr>
                <w:rFonts w:ascii="Arial AMU" w:hAnsi="Arial AMU" w:cs="Arial"/>
                <w:sz w:val="18"/>
                <w:szCs w:val="18"/>
                <w:lang w:val="en-GB" w:eastAsia="en-US" w:bidi="ar-SA"/>
              </w:rPr>
              <w:t>Neurological examination (physical examination)</w:t>
            </w:r>
          </w:p>
          <w:p w:rsidR="00C33BC6" w:rsidRPr="00C33BC6" w:rsidRDefault="00C33BC6" w:rsidP="00A77633">
            <w:pPr>
              <w:numPr>
                <w:ilvl w:val="0"/>
                <w:numId w:val="12"/>
              </w:numPr>
              <w:spacing w:before="20" w:after="20" w:line="259" w:lineRule="auto"/>
              <w:ind w:right="170"/>
              <w:rPr>
                <w:rFonts w:ascii="Arial AMU" w:hAnsi="Arial AMU" w:cs="Arial"/>
                <w:sz w:val="18"/>
                <w:szCs w:val="18"/>
                <w:lang w:val="en-GB" w:eastAsia="en-US" w:bidi="ar-SA"/>
              </w:rPr>
            </w:pPr>
            <w:r w:rsidRPr="00C33BC6">
              <w:rPr>
                <w:rFonts w:ascii="Arial AMU" w:hAnsi="Arial AMU" w:cs="Arial"/>
                <w:sz w:val="18"/>
                <w:szCs w:val="18"/>
                <w:lang w:val="hy-AM" w:eastAsia="en-US" w:bidi="ar-SA"/>
              </w:rPr>
              <w:t>Онкологический скрининг</w:t>
            </w:r>
          </w:p>
          <w:p w:rsidR="00C33BC6" w:rsidRPr="00C33BC6" w:rsidRDefault="00C33BC6" w:rsidP="00C33BC6">
            <w:pPr>
              <w:spacing w:before="20" w:after="20"/>
              <w:ind w:left="313" w:right="170"/>
              <w:rPr>
                <w:rFonts w:ascii="Arial AMU" w:hAnsi="Arial AMU" w:cs="Arial"/>
                <w:sz w:val="18"/>
                <w:szCs w:val="18"/>
                <w:lang w:val="en-GB" w:eastAsia="en-US" w:bidi="ar-SA"/>
              </w:rPr>
            </w:pPr>
            <w:r w:rsidRPr="00C33BC6">
              <w:rPr>
                <w:rFonts w:ascii="Arial AMU" w:hAnsi="Arial AMU" w:cs="Arial"/>
                <w:sz w:val="18"/>
                <w:szCs w:val="18"/>
                <w:lang w:val="en-GB" w:eastAsia="en-US" w:bidi="ar-SA"/>
              </w:rPr>
              <w:t xml:space="preserve">Cancer screening  </w:t>
            </w:r>
          </w:p>
          <w:p w:rsidR="00C33BC6" w:rsidRPr="00C33BC6" w:rsidRDefault="00C33BC6" w:rsidP="00A77633">
            <w:pPr>
              <w:numPr>
                <w:ilvl w:val="0"/>
                <w:numId w:val="16"/>
              </w:numPr>
              <w:spacing w:before="20" w:after="20" w:line="259" w:lineRule="auto"/>
              <w:ind w:right="170"/>
              <w:contextualSpacing/>
              <w:rPr>
                <w:rFonts w:ascii="Arial AMU" w:hAnsi="Arial AMU" w:cs="Arial"/>
                <w:sz w:val="18"/>
                <w:szCs w:val="18"/>
                <w:lang w:val="en-US" w:eastAsia="en-US" w:bidi="ar-SA"/>
              </w:rPr>
            </w:pPr>
            <w:r w:rsidRPr="00C33BC6">
              <w:rPr>
                <w:rFonts w:ascii="Arial AMU" w:hAnsi="Arial AMU" w:cs="Arial"/>
                <w:sz w:val="18"/>
                <w:szCs w:val="18"/>
                <w:lang w:val="hy-AM" w:eastAsia="en-US" w:bidi="ar-SA"/>
              </w:rPr>
              <w:t>Ежегодный мазок</w:t>
            </w:r>
          </w:p>
          <w:p w:rsidR="00C33BC6" w:rsidRPr="00C33BC6" w:rsidRDefault="00C33BC6" w:rsidP="00C33BC6">
            <w:pPr>
              <w:spacing w:before="20" w:after="20"/>
              <w:ind w:left="113" w:right="170"/>
              <w:contextualSpacing/>
              <w:rPr>
                <w:rFonts w:ascii="Arial AMU" w:hAnsi="Arial AMU" w:cs="Arial"/>
                <w:sz w:val="18"/>
                <w:szCs w:val="18"/>
                <w:lang w:val="en-US" w:eastAsia="en-US" w:bidi="ar-SA"/>
              </w:rPr>
            </w:pPr>
            <w:r w:rsidRPr="00C33BC6">
              <w:rPr>
                <w:rFonts w:ascii="Arial AMU" w:hAnsi="Arial AMU" w:cs="Arial"/>
                <w:sz w:val="18"/>
                <w:szCs w:val="18"/>
                <w:lang w:val="en-US" w:eastAsia="en-US" w:bidi="ar-SA"/>
              </w:rPr>
              <w:t xml:space="preserve">                          Annual pap smear</w:t>
            </w:r>
          </w:p>
          <w:p w:rsidR="00C33BC6" w:rsidRPr="00C33BC6" w:rsidRDefault="00C33BC6" w:rsidP="00A77633">
            <w:pPr>
              <w:numPr>
                <w:ilvl w:val="0"/>
                <w:numId w:val="16"/>
              </w:numPr>
              <w:spacing w:before="20" w:after="20" w:line="259" w:lineRule="auto"/>
              <w:ind w:right="170"/>
              <w:contextualSpacing/>
              <w:rPr>
                <w:rFonts w:ascii="Arial AMU" w:hAnsi="Arial AMU" w:cs="Arial"/>
                <w:sz w:val="18"/>
                <w:szCs w:val="18"/>
                <w:lang w:eastAsia="en-US" w:bidi="ar-SA"/>
              </w:rPr>
            </w:pPr>
            <w:r w:rsidRPr="00C33BC6">
              <w:rPr>
                <w:rFonts w:ascii="Arial AMU" w:hAnsi="Arial AMU" w:cs="Arial"/>
                <w:sz w:val="18"/>
                <w:szCs w:val="18"/>
                <w:lang w:val="hy-AM" w:eastAsia="en-US" w:bidi="ar-SA"/>
              </w:rPr>
              <w:t xml:space="preserve">Маммография (каждые два </w:t>
            </w:r>
            <w:r w:rsidRPr="00C33BC6">
              <w:rPr>
                <w:rFonts w:ascii="Arial AMU" w:hAnsi="Arial AMU" w:cs="Arial"/>
                <w:sz w:val="18"/>
                <w:szCs w:val="18"/>
                <w:lang w:eastAsia="en-US" w:bidi="ar-SA"/>
              </w:rPr>
              <w:t xml:space="preserve">                     </w:t>
            </w:r>
            <w:r w:rsidRPr="00C33BC6">
              <w:rPr>
                <w:rFonts w:ascii="Arial AMU" w:hAnsi="Arial AMU" w:cs="Arial"/>
                <w:sz w:val="18"/>
                <w:szCs w:val="18"/>
                <w:lang w:val="hy-AM" w:eastAsia="en-US" w:bidi="ar-SA"/>
              </w:rPr>
              <w:t>года для</w:t>
            </w:r>
          </w:p>
          <w:p w:rsidR="00C33BC6" w:rsidRPr="00C33BC6" w:rsidRDefault="00C33BC6" w:rsidP="00C33BC6">
            <w:pPr>
              <w:spacing w:before="20" w:after="20"/>
              <w:ind w:left="313" w:right="170"/>
              <w:rPr>
                <w:rFonts w:ascii="Arial AMU" w:hAnsi="Arial AMU" w:cs="Arial"/>
                <w:sz w:val="18"/>
                <w:szCs w:val="18"/>
                <w:lang w:val="hy-AM" w:eastAsia="en-US" w:bidi="ar-SA"/>
              </w:rPr>
            </w:pPr>
            <w:r w:rsidRPr="00C33BC6">
              <w:rPr>
                <w:rFonts w:ascii="Arial AMU" w:hAnsi="Arial AMU" w:cs="Arial"/>
                <w:sz w:val="18"/>
                <w:szCs w:val="18"/>
                <w:lang w:val="hy-AM" w:eastAsia="en-US" w:bidi="ar-SA"/>
              </w:rPr>
              <w:t xml:space="preserve"> </w:t>
            </w:r>
            <w:r w:rsidRPr="00C33BC6">
              <w:rPr>
                <w:rFonts w:ascii="Arial AMU" w:hAnsi="Arial AMU" w:cs="Arial"/>
                <w:sz w:val="18"/>
                <w:szCs w:val="18"/>
                <w:lang w:eastAsia="en-US" w:bidi="ar-SA"/>
              </w:rPr>
              <w:t xml:space="preserve">                     </w:t>
            </w:r>
            <w:r w:rsidRPr="00C33BC6">
              <w:rPr>
                <w:rFonts w:ascii="Arial AMU" w:hAnsi="Arial AMU" w:cs="Arial"/>
                <w:sz w:val="18"/>
                <w:szCs w:val="18"/>
                <w:lang w:val="hy-AM" w:eastAsia="en-US" w:bidi="ar-SA"/>
              </w:rPr>
              <w:t>женщин старше 45 лет или</w:t>
            </w:r>
          </w:p>
          <w:p w:rsidR="00C33BC6" w:rsidRPr="00C33BC6" w:rsidRDefault="00C33BC6" w:rsidP="00C33BC6">
            <w:pPr>
              <w:spacing w:before="20" w:after="20"/>
              <w:ind w:left="313" w:right="170"/>
              <w:rPr>
                <w:rFonts w:ascii="Arial AMU" w:hAnsi="Arial AMU" w:cs="Arial"/>
                <w:sz w:val="18"/>
                <w:szCs w:val="18"/>
                <w:lang w:val="hy-AM" w:eastAsia="en-US" w:bidi="ar-SA"/>
              </w:rPr>
            </w:pPr>
            <w:r w:rsidRPr="00C33BC6">
              <w:rPr>
                <w:rFonts w:ascii="Arial AMU" w:hAnsi="Arial AMU" w:cs="Arial"/>
                <w:sz w:val="18"/>
                <w:szCs w:val="18"/>
                <w:lang w:val="hy-AM" w:eastAsia="en-US" w:bidi="ar-SA"/>
              </w:rPr>
              <w:t xml:space="preserve"> </w:t>
            </w:r>
            <w:r w:rsidRPr="00C33BC6">
              <w:rPr>
                <w:rFonts w:ascii="Arial AMU" w:hAnsi="Arial AMU" w:cs="Arial"/>
                <w:sz w:val="18"/>
                <w:szCs w:val="18"/>
                <w:lang w:eastAsia="en-US" w:bidi="ar-SA"/>
              </w:rPr>
              <w:t xml:space="preserve">                     </w:t>
            </w:r>
            <w:r w:rsidRPr="00C33BC6">
              <w:rPr>
                <w:rFonts w:ascii="Arial AMU" w:hAnsi="Arial AMU" w:cs="Arial"/>
                <w:sz w:val="18"/>
                <w:szCs w:val="18"/>
                <w:lang w:val="hy-AM" w:eastAsia="en-US" w:bidi="ar-SA"/>
              </w:rPr>
              <w:t>раньше,</w:t>
            </w:r>
            <w:r w:rsidRPr="00C33BC6">
              <w:rPr>
                <w:rFonts w:ascii="Arial AMU" w:hAnsi="Arial AMU" w:cs="Arial"/>
                <w:sz w:val="18"/>
                <w:szCs w:val="18"/>
                <w:lang w:eastAsia="en-US" w:bidi="ar-SA"/>
              </w:rPr>
              <w:t xml:space="preserve"> </w:t>
            </w:r>
            <w:r w:rsidRPr="00C33BC6">
              <w:rPr>
                <w:rFonts w:ascii="Arial AMU" w:hAnsi="Arial AMU" w:cs="Arial"/>
                <w:sz w:val="18"/>
                <w:szCs w:val="18"/>
                <w:lang w:val="hy-AM" w:eastAsia="en-US" w:bidi="ar-SA"/>
              </w:rPr>
              <w:t>если есть семейная</w:t>
            </w:r>
          </w:p>
          <w:p w:rsidR="00C33BC6" w:rsidRPr="00C33BC6" w:rsidRDefault="00C33BC6" w:rsidP="00C33BC6">
            <w:pPr>
              <w:spacing w:before="20" w:after="20"/>
              <w:ind w:left="313" w:right="170"/>
              <w:rPr>
                <w:rFonts w:ascii="Arial AMU" w:hAnsi="Arial AMU" w:cs="Arial"/>
                <w:sz w:val="18"/>
                <w:szCs w:val="18"/>
                <w:lang w:val="hy-AM" w:eastAsia="en-US" w:bidi="ar-SA"/>
              </w:rPr>
            </w:pPr>
            <w:r w:rsidRPr="00C33BC6">
              <w:rPr>
                <w:rFonts w:ascii="Arial AMU" w:hAnsi="Arial AMU" w:cs="Arial"/>
                <w:sz w:val="18"/>
                <w:szCs w:val="18"/>
                <w:lang w:val="en-US" w:eastAsia="en-US" w:bidi="ar-SA"/>
              </w:rPr>
              <w:t xml:space="preserve">                   </w:t>
            </w:r>
            <w:r w:rsidRPr="00C33BC6">
              <w:rPr>
                <w:rFonts w:ascii="Arial AMU" w:hAnsi="Arial AMU" w:cs="Arial"/>
                <w:sz w:val="18"/>
                <w:szCs w:val="18"/>
                <w:lang w:val="hy-AM" w:eastAsia="en-US" w:bidi="ar-SA"/>
              </w:rPr>
              <w:t xml:space="preserve"> </w:t>
            </w:r>
            <w:r w:rsidRPr="00C33BC6">
              <w:rPr>
                <w:rFonts w:ascii="Arial AMU" w:hAnsi="Arial AMU" w:cs="Arial"/>
                <w:sz w:val="18"/>
                <w:szCs w:val="18"/>
                <w:lang w:val="en-US" w:eastAsia="en-US" w:bidi="ar-SA"/>
              </w:rPr>
              <w:t xml:space="preserve">  </w:t>
            </w:r>
            <w:r w:rsidRPr="00C33BC6">
              <w:rPr>
                <w:rFonts w:ascii="Arial AMU" w:hAnsi="Arial AMU" w:cs="Arial"/>
                <w:sz w:val="18"/>
                <w:szCs w:val="18"/>
                <w:lang w:val="hy-AM" w:eastAsia="en-US" w:bidi="ar-SA"/>
              </w:rPr>
              <w:t>история</w:t>
            </w:r>
            <w:r w:rsidRPr="00C33BC6">
              <w:rPr>
                <w:rFonts w:ascii="Arial AMU" w:hAnsi="Arial AMU" w:cs="Arial"/>
                <w:sz w:val="18"/>
                <w:szCs w:val="18"/>
                <w:lang w:val="en-US" w:eastAsia="en-US" w:bidi="ar-SA"/>
              </w:rPr>
              <w:t xml:space="preserve"> </w:t>
            </w:r>
            <w:r w:rsidRPr="00C33BC6">
              <w:rPr>
                <w:rFonts w:ascii="Arial AMU" w:hAnsi="Arial AMU" w:cs="Arial"/>
                <w:sz w:val="18"/>
                <w:szCs w:val="18"/>
                <w:lang w:val="hy-AM" w:eastAsia="en-US" w:bidi="ar-SA"/>
              </w:rPr>
              <w:t>болезьни)</w:t>
            </w:r>
          </w:p>
          <w:p w:rsidR="00C33BC6" w:rsidRPr="00C33BC6" w:rsidRDefault="00C33BC6" w:rsidP="00C33BC6">
            <w:pPr>
              <w:spacing w:before="20" w:after="20"/>
              <w:ind w:left="313" w:right="170"/>
              <w:rPr>
                <w:rFonts w:ascii="Arial AMU" w:hAnsi="Arial AMU" w:cs="Arial"/>
                <w:sz w:val="18"/>
                <w:szCs w:val="18"/>
                <w:lang w:val="en-GB" w:eastAsia="en-US" w:bidi="ar-SA"/>
              </w:rPr>
            </w:pPr>
            <w:r w:rsidRPr="00C33BC6">
              <w:rPr>
                <w:rFonts w:ascii="Arial AMU" w:hAnsi="Arial AMU" w:cs="Arial"/>
                <w:sz w:val="18"/>
                <w:szCs w:val="18"/>
                <w:lang w:val="en-US" w:eastAsia="en-US" w:bidi="ar-SA"/>
              </w:rPr>
              <w:t xml:space="preserve">                      </w:t>
            </w:r>
            <w:r w:rsidRPr="00C33BC6">
              <w:rPr>
                <w:rFonts w:ascii="Arial AMU" w:hAnsi="Arial AMU" w:cs="Arial"/>
                <w:sz w:val="18"/>
                <w:szCs w:val="18"/>
                <w:lang w:val="en-GB" w:eastAsia="en-US" w:bidi="ar-SA"/>
              </w:rPr>
              <w:t>Mammogram (every two</w:t>
            </w:r>
          </w:p>
          <w:p w:rsidR="00C33BC6" w:rsidRPr="00C33BC6" w:rsidRDefault="00C33BC6" w:rsidP="00C33BC6">
            <w:pPr>
              <w:spacing w:before="20" w:after="20"/>
              <w:ind w:left="313" w:right="170"/>
              <w:rPr>
                <w:rFonts w:ascii="Arial AMU" w:hAnsi="Arial AMU" w:cs="Arial"/>
                <w:sz w:val="18"/>
                <w:szCs w:val="18"/>
                <w:lang w:val="en-GB" w:eastAsia="en-US" w:bidi="ar-SA"/>
              </w:rPr>
            </w:pPr>
            <w:r w:rsidRPr="00C33BC6">
              <w:rPr>
                <w:rFonts w:ascii="Arial AMU" w:hAnsi="Arial AMU" w:cs="Arial"/>
                <w:sz w:val="18"/>
                <w:szCs w:val="18"/>
                <w:lang w:val="en-GB" w:eastAsia="en-US" w:bidi="ar-SA"/>
              </w:rPr>
              <w:t xml:space="preserve">                      year for</w:t>
            </w:r>
          </w:p>
          <w:p w:rsidR="00C33BC6" w:rsidRPr="00C33BC6" w:rsidRDefault="00C33BC6" w:rsidP="00C33BC6">
            <w:pPr>
              <w:spacing w:before="20" w:after="20"/>
              <w:ind w:left="313" w:right="170"/>
              <w:rPr>
                <w:rFonts w:ascii="Arial AMU" w:hAnsi="Arial AMU" w:cs="Arial"/>
                <w:sz w:val="18"/>
                <w:szCs w:val="18"/>
                <w:lang w:val="en-GB" w:eastAsia="en-US" w:bidi="ar-SA"/>
              </w:rPr>
            </w:pPr>
            <w:r w:rsidRPr="00C33BC6">
              <w:rPr>
                <w:rFonts w:ascii="Arial AMU" w:hAnsi="Arial AMU" w:cs="Arial"/>
                <w:sz w:val="18"/>
                <w:szCs w:val="18"/>
                <w:lang w:val="en-GB" w:eastAsia="en-US" w:bidi="ar-SA"/>
              </w:rPr>
              <w:t xml:space="preserve">       women aged 45+, or earlier where a</w:t>
            </w:r>
          </w:p>
          <w:p w:rsidR="00C33BC6" w:rsidRPr="00C33BC6" w:rsidRDefault="00C33BC6" w:rsidP="00C33BC6">
            <w:pPr>
              <w:spacing w:before="20" w:after="20"/>
              <w:ind w:left="313" w:right="170"/>
              <w:rPr>
                <w:rFonts w:ascii="Arial AMU" w:hAnsi="Arial AMU" w:cs="Arial"/>
                <w:sz w:val="18"/>
                <w:szCs w:val="18"/>
                <w:lang w:val="en-GB" w:eastAsia="en-US" w:bidi="ar-SA"/>
              </w:rPr>
            </w:pPr>
            <w:r w:rsidRPr="00C33BC6">
              <w:rPr>
                <w:rFonts w:ascii="Arial AMU" w:hAnsi="Arial AMU" w:cs="Arial"/>
                <w:sz w:val="18"/>
                <w:szCs w:val="18"/>
                <w:lang w:val="en-GB" w:eastAsia="en-US" w:bidi="ar-SA"/>
              </w:rPr>
              <w:t xml:space="preserve">        family history exists)</w:t>
            </w:r>
          </w:p>
          <w:p w:rsidR="00C33BC6" w:rsidRPr="00C33BC6" w:rsidRDefault="00C33BC6" w:rsidP="00C33BC6">
            <w:pPr>
              <w:spacing w:before="20" w:after="20"/>
              <w:ind w:left="313" w:right="170"/>
              <w:rPr>
                <w:rFonts w:ascii="Arial AMU" w:hAnsi="Arial AMU" w:cs="Arial"/>
                <w:sz w:val="18"/>
                <w:szCs w:val="18"/>
                <w:lang w:val="en-GB" w:eastAsia="en-US" w:bidi="ar-SA"/>
              </w:rPr>
            </w:pPr>
          </w:p>
          <w:p w:rsidR="00C33BC6" w:rsidRPr="00C33BC6" w:rsidRDefault="00C33BC6" w:rsidP="00A77633">
            <w:pPr>
              <w:numPr>
                <w:ilvl w:val="1"/>
                <w:numId w:val="12"/>
              </w:numPr>
              <w:spacing w:before="20" w:after="20" w:line="259" w:lineRule="auto"/>
              <w:ind w:left="738" w:right="170"/>
              <w:rPr>
                <w:rFonts w:ascii="Arial AMU" w:hAnsi="Arial AMU" w:cs="Arial"/>
                <w:sz w:val="18"/>
                <w:szCs w:val="18"/>
                <w:lang w:val="hy-AM" w:eastAsia="en-US" w:bidi="ar-SA"/>
              </w:rPr>
            </w:pPr>
            <w:r w:rsidRPr="00C33BC6">
              <w:rPr>
                <w:rFonts w:ascii="Arial AMU" w:hAnsi="Arial AMU" w:cs="Arial"/>
                <w:sz w:val="18"/>
                <w:szCs w:val="18"/>
                <w:lang w:val="hy-AM" w:eastAsia="en-US" w:bidi="ar-SA"/>
              </w:rPr>
              <w:t>Скрининг предстательной железы (ежегодно в возрасте старше 50 лет или раньше, если имеется семейная история  болезьни)</w:t>
            </w:r>
          </w:p>
          <w:p w:rsidR="00C33BC6" w:rsidRPr="00C33BC6" w:rsidRDefault="00C33BC6" w:rsidP="00C33BC6">
            <w:pPr>
              <w:spacing w:before="20" w:after="20"/>
              <w:ind w:left="738" w:right="170"/>
              <w:rPr>
                <w:rFonts w:ascii="Arial AMU" w:hAnsi="Arial AMU" w:cs="Arial"/>
                <w:sz w:val="18"/>
                <w:szCs w:val="18"/>
                <w:lang w:val="en-GB" w:eastAsia="en-US" w:bidi="ar-SA"/>
              </w:rPr>
            </w:pPr>
            <w:r w:rsidRPr="00C33BC6">
              <w:rPr>
                <w:rFonts w:ascii="Arial AMU" w:hAnsi="Arial AMU" w:cs="Arial"/>
                <w:sz w:val="18"/>
                <w:szCs w:val="18"/>
                <w:lang w:val="en-GB" w:eastAsia="en-US" w:bidi="ar-SA"/>
              </w:rPr>
              <w:t xml:space="preserve">Prostate screening (yearly for men aged 50+, or earlier where a family </w:t>
            </w:r>
            <w:r w:rsidRPr="00C33BC6">
              <w:rPr>
                <w:rFonts w:ascii="Arial AMU" w:hAnsi="Arial AMU" w:cs="Arial"/>
                <w:sz w:val="18"/>
                <w:szCs w:val="18"/>
                <w:lang w:val="en-GB" w:eastAsia="en-US" w:bidi="ar-SA"/>
              </w:rPr>
              <w:lastRenderedPageBreak/>
              <w:t>history exists)</w:t>
            </w:r>
          </w:p>
          <w:p w:rsidR="00C33BC6" w:rsidRPr="00C33BC6" w:rsidRDefault="00C33BC6" w:rsidP="00A77633">
            <w:pPr>
              <w:numPr>
                <w:ilvl w:val="1"/>
                <w:numId w:val="12"/>
              </w:numPr>
              <w:spacing w:before="20" w:after="20" w:line="259" w:lineRule="auto"/>
              <w:ind w:left="738" w:right="170"/>
              <w:rPr>
                <w:rFonts w:ascii="Arial AMU" w:hAnsi="Arial AMU" w:cs="Arial"/>
                <w:sz w:val="18"/>
                <w:szCs w:val="18"/>
                <w:lang w:eastAsia="en-US" w:bidi="ar-SA"/>
              </w:rPr>
            </w:pPr>
            <w:r w:rsidRPr="00C33BC6">
              <w:rPr>
                <w:rFonts w:ascii="Arial AMU" w:hAnsi="Arial AMU" w:cs="Arial"/>
                <w:sz w:val="18"/>
                <w:szCs w:val="18"/>
                <w:lang w:val="hy-AM" w:eastAsia="en-US" w:bidi="ar-SA"/>
              </w:rPr>
              <w:t xml:space="preserve">Колоноскопия (каждые пять лет для участников в возрасте 50+ или 40+ при наличии семейной истории болезьни)         </w:t>
            </w:r>
          </w:p>
          <w:p w:rsidR="00C33BC6" w:rsidRPr="00C33BC6" w:rsidRDefault="00C33BC6" w:rsidP="00C33BC6">
            <w:pPr>
              <w:spacing w:before="20" w:after="20"/>
              <w:ind w:left="738" w:right="170"/>
              <w:rPr>
                <w:rFonts w:ascii="Arial AMU" w:hAnsi="Arial AMU" w:cs="Arial"/>
                <w:sz w:val="18"/>
                <w:szCs w:val="18"/>
                <w:lang w:val="en-GB" w:eastAsia="en-US" w:bidi="ar-SA"/>
              </w:rPr>
            </w:pPr>
            <w:r w:rsidRPr="00C33BC6">
              <w:rPr>
                <w:rFonts w:ascii="Arial AMU" w:hAnsi="Arial AMU" w:cs="Arial"/>
                <w:sz w:val="18"/>
                <w:szCs w:val="18"/>
                <w:lang w:val="en-GB" w:eastAsia="en-US" w:bidi="ar-SA"/>
              </w:rPr>
              <w:t>Colonoscopy (every five years for members aged 50+, or 40+ where a family history exists)</w:t>
            </w:r>
          </w:p>
          <w:p w:rsidR="00C33BC6" w:rsidRPr="00C33BC6" w:rsidRDefault="00C33BC6" w:rsidP="00A77633">
            <w:pPr>
              <w:numPr>
                <w:ilvl w:val="1"/>
                <w:numId w:val="12"/>
              </w:numPr>
              <w:spacing w:before="20" w:after="20" w:line="259" w:lineRule="auto"/>
              <w:ind w:left="738" w:right="170"/>
              <w:rPr>
                <w:rFonts w:ascii="Arial AMU" w:hAnsi="Arial AMU" w:cs="Arial"/>
                <w:sz w:val="18"/>
                <w:szCs w:val="18"/>
                <w:lang w:val="en-GB" w:eastAsia="en-US" w:bidi="ar-SA"/>
              </w:rPr>
            </w:pPr>
            <w:r w:rsidRPr="00C33BC6">
              <w:rPr>
                <w:rFonts w:ascii="Arial AMU" w:hAnsi="Arial AMU" w:cs="Arial"/>
                <w:sz w:val="18"/>
                <w:szCs w:val="18"/>
                <w:lang w:val="hy-AM" w:eastAsia="en-US" w:bidi="ar-SA"/>
              </w:rPr>
              <w:t xml:space="preserve">Ежегодный фекально-оккультный анализ крови   </w:t>
            </w:r>
          </w:p>
          <w:p w:rsidR="00C33BC6" w:rsidRPr="00C33BC6" w:rsidRDefault="00C33BC6" w:rsidP="00C33BC6">
            <w:pPr>
              <w:spacing w:before="20" w:after="20"/>
              <w:ind w:left="738" w:right="170"/>
              <w:rPr>
                <w:rFonts w:ascii="Arial AMU" w:hAnsi="Arial AMU" w:cs="Arial"/>
                <w:sz w:val="18"/>
                <w:szCs w:val="18"/>
                <w:lang w:val="en-GB" w:eastAsia="en-US" w:bidi="ar-SA"/>
              </w:rPr>
            </w:pPr>
            <w:r w:rsidRPr="00C33BC6">
              <w:rPr>
                <w:rFonts w:ascii="Arial AMU" w:hAnsi="Arial AMU" w:cs="Arial"/>
                <w:sz w:val="18"/>
                <w:szCs w:val="18"/>
                <w:lang w:val="en-GB" w:eastAsia="en-US" w:bidi="ar-SA"/>
              </w:rPr>
              <w:t>Annual faecal occult blood test</w:t>
            </w:r>
          </w:p>
          <w:p w:rsidR="00C33BC6" w:rsidRPr="00C33BC6" w:rsidRDefault="00C33BC6" w:rsidP="00A77633">
            <w:pPr>
              <w:numPr>
                <w:ilvl w:val="0"/>
                <w:numId w:val="12"/>
              </w:numPr>
              <w:spacing w:before="20" w:after="20" w:line="259" w:lineRule="auto"/>
              <w:ind w:left="313" w:right="170" w:hanging="256"/>
              <w:rPr>
                <w:rFonts w:ascii="Arial AMU" w:hAnsi="Arial AMU" w:cs="Arial"/>
                <w:sz w:val="18"/>
                <w:szCs w:val="18"/>
                <w:lang w:eastAsia="en-US" w:bidi="ar-SA"/>
              </w:rPr>
            </w:pPr>
            <w:r w:rsidRPr="00C33BC6">
              <w:rPr>
                <w:rFonts w:ascii="Arial AMU" w:hAnsi="Arial AMU" w:cs="Arial"/>
                <w:sz w:val="18"/>
                <w:szCs w:val="18"/>
                <w:lang w:val="hy-AM" w:eastAsia="en-US" w:bidi="ar-SA"/>
              </w:rPr>
              <w:t>Костная денситометрия (каждые пять лет для женщин старше 50 лет)</w:t>
            </w:r>
          </w:p>
          <w:p w:rsidR="00C33BC6" w:rsidRPr="00C33BC6" w:rsidRDefault="00C33BC6" w:rsidP="00C33BC6">
            <w:pPr>
              <w:spacing w:before="20" w:after="20"/>
              <w:ind w:left="313" w:right="170"/>
              <w:rPr>
                <w:rFonts w:ascii="Arial AMU" w:hAnsi="Arial AMU" w:cs="Arial"/>
                <w:sz w:val="18"/>
                <w:szCs w:val="18"/>
                <w:lang w:val="en-GB" w:eastAsia="en-US" w:bidi="ar-SA"/>
              </w:rPr>
            </w:pPr>
            <w:r w:rsidRPr="00C33BC6">
              <w:rPr>
                <w:rFonts w:ascii="Arial AMU" w:hAnsi="Arial AMU" w:cs="Arial"/>
                <w:sz w:val="18"/>
                <w:szCs w:val="18"/>
                <w:lang w:val="en-GB" w:eastAsia="en-US" w:bidi="ar-SA"/>
              </w:rPr>
              <w:t>Bone densitometry (every five years for women aged 50+)</w:t>
            </w:r>
          </w:p>
          <w:p w:rsidR="00C33BC6" w:rsidRPr="00C33BC6" w:rsidRDefault="00C33BC6" w:rsidP="00A77633">
            <w:pPr>
              <w:numPr>
                <w:ilvl w:val="0"/>
                <w:numId w:val="12"/>
              </w:numPr>
              <w:spacing w:before="20" w:after="20" w:line="259" w:lineRule="auto"/>
              <w:ind w:left="313" w:right="170" w:hanging="256"/>
              <w:rPr>
                <w:rFonts w:ascii="Arial AMU" w:hAnsi="Arial AMU" w:cs="Arial"/>
                <w:sz w:val="18"/>
                <w:szCs w:val="18"/>
                <w:lang w:val="hy-AM" w:eastAsia="en-US" w:bidi="ar-SA"/>
              </w:rPr>
            </w:pPr>
            <w:r w:rsidRPr="00C33BC6">
              <w:rPr>
                <w:rFonts w:ascii="Arial AMU" w:hAnsi="Arial AMU" w:cs="Arial"/>
                <w:sz w:val="18"/>
                <w:szCs w:val="18"/>
                <w:lang w:val="hy-AM" w:eastAsia="en-US" w:bidi="ar-SA"/>
              </w:rPr>
              <w:t>Генетический тест на BRCA1 и BRCA2 (при наличии прямой семейной истории болезьни)</w:t>
            </w:r>
          </w:p>
          <w:p w:rsidR="00C33BC6" w:rsidRPr="00C33BC6" w:rsidRDefault="00C33BC6" w:rsidP="00C33BC6">
            <w:pPr>
              <w:spacing w:before="20" w:after="20"/>
              <w:ind w:left="313" w:right="170"/>
              <w:rPr>
                <w:rFonts w:ascii="Arial AMU" w:hAnsi="Arial AMU" w:cs="Arial"/>
                <w:sz w:val="18"/>
                <w:szCs w:val="18"/>
                <w:lang w:val="en-GB" w:eastAsia="en-US" w:bidi="ar-SA"/>
              </w:rPr>
            </w:pPr>
            <w:r w:rsidRPr="00C33BC6">
              <w:rPr>
                <w:rFonts w:ascii="Arial AMU" w:hAnsi="Arial AMU" w:cs="Arial"/>
                <w:sz w:val="18"/>
                <w:szCs w:val="18"/>
                <w:lang w:val="en-GB" w:eastAsia="en-US" w:bidi="ar-SA"/>
              </w:rPr>
              <w:t>BRCA1 and BRCA2 genetic test (where a direct family history exists)</w:t>
            </w:r>
          </w:p>
        </w:tc>
        <w:tc>
          <w:tcPr>
            <w:tcW w:w="901"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lastRenderedPageBreak/>
              <w:t>$750</w:t>
            </w:r>
          </w:p>
        </w:tc>
        <w:tc>
          <w:tcPr>
            <w:tcW w:w="885"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$750</w:t>
            </w:r>
          </w:p>
        </w:tc>
        <w:tc>
          <w:tcPr>
            <w:tcW w:w="1027"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$500</w:t>
            </w:r>
          </w:p>
        </w:tc>
      </w:tr>
      <w:tr w:rsidR="00C33BC6" w:rsidRPr="00C33BC6" w:rsidTr="00C33BC6">
        <w:tc>
          <w:tcPr>
            <w:tcW w:w="2187" w:type="pct"/>
            <w:shd w:val="clear" w:color="auto" w:fill="D5DCE4"/>
            <w:vAlign w:val="center"/>
          </w:tcPr>
          <w:p w:rsidR="00C33BC6" w:rsidRPr="00C33BC6" w:rsidRDefault="00C33BC6" w:rsidP="00C33BC6">
            <w:pPr>
              <w:spacing w:before="20" w:after="20"/>
              <w:ind w:left="57"/>
              <w:rPr>
                <w:rFonts w:ascii="Arial AMU" w:hAnsi="Arial AMU" w:cs="Arial"/>
                <w:sz w:val="18"/>
                <w:szCs w:val="18"/>
                <w:lang w:val="hy-AM" w:eastAsia="en-US" w:bidi="ar-SA"/>
              </w:rPr>
            </w:pPr>
            <w:r w:rsidRPr="00C33BC6">
              <w:rPr>
                <w:rFonts w:ascii="Arial AMU" w:hAnsi="Arial AMU" w:cs="Arial"/>
                <w:sz w:val="18"/>
                <w:szCs w:val="18"/>
                <w:lang w:val="hy-AM" w:eastAsia="en-US" w:bidi="ar-SA"/>
              </w:rPr>
              <w:lastRenderedPageBreak/>
              <w:t>Обследование здоровья детей (для детей в возрасте до шести лет, максимум до 13 посещений )</w:t>
            </w:r>
          </w:p>
          <w:p w:rsidR="00C33BC6" w:rsidRPr="00C33BC6" w:rsidRDefault="00C33BC6" w:rsidP="00C33BC6">
            <w:pPr>
              <w:spacing w:before="20" w:after="20"/>
              <w:ind w:left="57"/>
              <w:rPr>
                <w:rFonts w:ascii="Arial AMU" w:hAnsi="Arial AMU" w:cs="Arial"/>
                <w:sz w:val="18"/>
                <w:szCs w:val="18"/>
                <w:lang w:val="en-GB" w:eastAsia="en-US" w:bidi="ar-SA"/>
              </w:rPr>
            </w:pPr>
            <w:r w:rsidRPr="00C33BC6">
              <w:rPr>
                <w:rFonts w:ascii="Arial AMU" w:hAnsi="Arial AMU" w:cs="Arial"/>
                <w:sz w:val="18"/>
                <w:szCs w:val="18"/>
                <w:lang w:val="en-GB" w:eastAsia="en-US" w:bidi="ar-SA"/>
              </w:rPr>
              <w:t>Well child test (for children up to the age of six years old, up to a maximum of 13 visits per lifetime)</w:t>
            </w:r>
          </w:p>
        </w:tc>
        <w:tc>
          <w:tcPr>
            <w:tcW w:w="901"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$750</w:t>
            </w:r>
          </w:p>
        </w:tc>
        <w:tc>
          <w:tcPr>
            <w:tcW w:w="885"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w:t>
            </w:r>
            <w:r w:rsidRPr="00C33BC6">
              <w:rPr>
                <w:rFonts w:ascii="Arial AMU" w:hAnsi="Arial AMU" w:cs="Arial"/>
                <w:color w:val="000000"/>
                <w:sz w:val="18"/>
                <w:szCs w:val="18"/>
                <w:lang w:val="en-US" w:eastAsia="en-US" w:bidi="ar-SA"/>
              </w:rPr>
              <w:t>75</w:t>
            </w:r>
            <w:r w:rsidRPr="00C33BC6">
              <w:rPr>
                <w:rFonts w:ascii="Arial AMU" w:hAnsi="Arial AMU" w:cs="Arial"/>
                <w:color w:val="000000"/>
                <w:sz w:val="18"/>
                <w:szCs w:val="18"/>
                <w:lang w:val="en-GB" w:eastAsia="en-US" w:bidi="ar-SA"/>
              </w:rPr>
              <w:t>0</w:t>
            </w:r>
          </w:p>
        </w:tc>
        <w:tc>
          <w:tcPr>
            <w:tcW w:w="1027"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$500</w:t>
            </w:r>
          </w:p>
        </w:tc>
      </w:tr>
      <w:tr w:rsidR="00C33BC6" w:rsidRPr="00C33BC6" w:rsidTr="00C33BC6">
        <w:tc>
          <w:tcPr>
            <w:tcW w:w="2187" w:type="pct"/>
            <w:shd w:val="clear" w:color="auto" w:fill="D5DCE4"/>
            <w:vAlign w:val="center"/>
          </w:tcPr>
          <w:p w:rsidR="00C33BC6" w:rsidRPr="00C33BC6" w:rsidRDefault="00C33BC6" w:rsidP="00C33BC6">
            <w:pPr>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Прописанные лекарства </w:t>
            </w:r>
          </w:p>
          <w:p w:rsidR="00C33BC6" w:rsidRPr="00C33BC6" w:rsidRDefault="00C33BC6" w:rsidP="00C33BC6">
            <w:pPr>
              <w:spacing w:before="20" w:after="20"/>
              <w:ind w:left="57"/>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Prescribed medical aids</w:t>
            </w:r>
          </w:p>
        </w:tc>
        <w:tc>
          <w:tcPr>
            <w:tcW w:w="901"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w:t>
            </w:r>
            <w:r w:rsidRPr="00C33BC6">
              <w:rPr>
                <w:rFonts w:ascii="Arial AMU" w:hAnsi="Arial AMU" w:cs="Arial"/>
                <w:color w:val="000000"/>
                <w:sz w:val="18"/>
                <w:szCs w:val="18"/>
                <w:lang w:val="hy-AM" w:eastAsia="en-US" w:bidi="ar-SA"/>
              </w:rPr>
              <w:t>1000</w:t>
            </w:r>
          </w:p>
        </w:tc>
        <w:tc>
          <w:tcPr>
            <w:tcW w:w="885"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w:t>
            </w:r>
            <w:r w:rsidRPr="00C33BC6">
              <w:rPr>
                <w:rFonts w:ascii="Arial AMU" w:hAnsi="Arial AMU" w:cs="Arial"/>
                <w:color w:val="000000"/>
                <w:sz w:val="18"/>
                <w:szCs w:val="18"/>
                <w:lang w:val="hy-AM" w:eastAsia="en-US" w:bidi="ar-SA"/>
              </w:rPr>
              <w:t>10</w:t>
            </w:r>
            <w:r w:rsidRPr="00C33BC6">
              <w:rPr>
                <w:rFonts w:ascii="Arial AMU" w:hAnsi="Arial AMU" w:cs="Arial"/>
                <w:color w:val="000000"/>
                <w:sz w:val="18"/>
                <w:szCs w:val="18"/>
                <w:lang w:val="en-GB" w:eastAsia="en-US" w:bidi="ar-SA"/>
              </w:rPr>
              <w:t>00</w:t>
            </w:r>
          </w:p>
        </w:tc>
        <w:tc>
          <w:tcPr>
            <w:tcW w:w="1027"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w:t>
            </w:r>
            <w:r w:rsidRPr="00C33BC6">
              <w:rPr>
                <w:rFonts w:ascii="Arial AMU" w:hAnsi="Arial AMU" w:cs="Arial"/>
                <w:color w:val="000000"/>
                <w:sz w:val="18"/>
                <w:szCs w:val="18"/>
                <w:lang w:val="hy-AM" w:eastAsia="en-US" w:bidi="ar-SA"/>
              </w:rPr>
              <w:t>10</w:t>
            </w:r>
            <w:r w:rsidRPr="00C33BC6">
              <w:rPr>
                <w:rFonts w:ascii="Arial AMU" w:hAnsi="Arial AMU" w:cs="Arial"/>
                <w:color w:val="000000"/>
                <w:sz w:val="18"/>
                <w:szCs w:val="18"/>
                <w:lang w:val="en-GB" w:eastAsia="en-US" w:bidi="ar-SA"/>
              </w:rPr>
              <w:t>00</w:t>
            </w:r>
          </w:p>
        </w:tc>
      </w:tr>
      <w:tr w:rsidR="00C33BC6" w:rsidRPr="00C33BC6" w:rsidTr="00C33BC6">
        <w:tc>
          <w:tcPr>
            <w:tcW w:w="2187" w:type="pct"/>
            <w:shd w:val="clear" w:color="auto" w:fill="D5DCE4"/>
            <w:vAlign w:val="center"/>
          </w:tcPr>
          <w:p w:rsidR="00C33BC6" w:rsidRPr="00C33BC6" w:rsidRDefault="00C33BC6" w:rsidP="00C33BC6">
            <w:pPr>
              <w:spacing w:before="20" w:after="20"/>
              <w:ind w:left="57"/>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Ежегодная проверка зрения </w:t>
            </w:r>
          </w:p>
          <w:p w:rsidR="00C33BC6" w:rsidRPr="00C33BC6" w:rsidRDefault="00C33BC6" w:rsidP="00C33BC6">
            <w:pPr>
              <w:spacing w:before="20" w:after="20"/>
              <w:ind w:left="57"/>
              <w:rPr>
                <w:rFonts w:ascii="Arial AMU" w:hAnsi="Arial AMU" w:cs="Arial"/>
                <w:color w:val="000000"/>
                <w:sz w:val="18"/>
                <w:szCs w:val="18"/>
                <w:lang w:eastAsia="en-US" w:bidi="ar-SA"/>
              </w:rPr>
            </w:pPr>
            <w:r w:rsidRPr="00C33BC6">
              <w:rPr>
                <w:rFonts w:ascii="Arial AMU" w:hAnsi="Arial AMU" w:cs="Arial"/>
                <w:color w:val="000000"/>
                <w:sz w:val="18"/>
                <w:szCs w:val="18"/>
                <w:lang w:val="en-GB" w:eastAsia="en-US" w:bidi="ar-SA"/>
              </w:rPr>
              <w:t>Annual</w:t>
            </w:r>
            <w:r w:rsidRPr="00C33BC6">
              <w:rPr>
                <w:rFonts w:ascii="Arial AMU" w:hAnsi="Arial AMU" w:cs="Arial"/>
                <w:color w:val="000000"/>
                <w:sz w:val="18"/>
                <w:szCs w:val="18"/>
                <w:lang w:eastAsia="en-US" w:bidi="ar-SA"/>
              </w:rPr>
              <w:t xml:space="preserve"> </w:t>
            </w:r>
            <w:r w:rsidRPr="00C33BC6">
              <w:rPr>
                <w:rFonts w:ascii="Arial AMU" w:hAnsi="Arial AMU" w:cs="Arial"/>
                <w:color w:val="000000"/>
                <w:sz w:val="18"/>
                <w:szCs w:val="18"/>
                <w:lang w:val="en-GB" w:eastAsia="en-US" w:bidi="ar-SA"/>
              </w:rPr>
              <w:t>Eye</w:t>
            </w:r>
            <w:r w:rsidRPr="00C33BC6">
              <w:rPr>
                <w:rFonts w:ascii="Arial AMU" w:hAnsi="Arial AMU" w:cs="Arial"/>
                <w:color w:val="000000"/>
                <w:sz w:val="18"/>
                <w:szCs w:val="18"/>
                <w:lang w:eastAsia="en-US" w:bidi="ar-SA"/>
              </w:rPr>
              <w:t xml:space="preserve"> </w:t>
            </w:r>
            <w:r w:rsidRPr="00C33BC6">
              <w:rPr>
                <w:rFonts w:ascii="Arial AMU" w:hAnsi="Arial AMU" w:cs="Arial"/>
                <w:sz w:val="18"/>
                <w:szCs w:val="18"/>
                <w:lang w:val="en-GB" w:eastAsia="en-US" w:bidi="ar-SA"/>
              </w:rPr>
              <w:t>examination</w:t>
            </w:r>
          </w:p>
        </w:tc>
        <w:tc>
          <w:tcPr>
            <w:tcW w:w="901"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Полная компенсация</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Full refund</w:t>
            </w:r>
          </w:p>
        </w:tc>
        <w:tc>
          <w:tcPr>
            <w:tcW w:w="885"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Полная компенсация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Full refund</w:t>
            </w:r>
          </w:p>
        </w:tc>
        <w:tc>
          <w:tcPr>
            <w:tcW w:w="1027" w:type="pct"/>
            <w:shd w:val="clear" w:color="auto" w:fill="D5DCE4"/>
            <w:vAlign w:val="center"/>
          </w:tcPr>
          <w:p w:rsidR="00C33BC6" w:rsidRPr="00C33BC6" w:rsidRDefault="00C33BC6" w:rsidP="00C33BC6">
            <w:pPr>
              <w:spacing w:before="20" w:after="20"/>
              <w:jc w:val="center"/>
              <w:rPr>
                <w:rFonts w:ascii="Arial AMU" w:hAnsi="Arial AMU" w:cs="Arial"/>
                <w:color w:val="000000"/>
                <w:sz w:val="18"/>
                <w:szCs w:val="18"/>
                <w:lang w:val="hy-AM" w:eastAsia="en-US" w:bidi="ar-SA"/>
              </w:rPr>
            </w:pPr>
            <w:r w:rsidRPr="00C33BC6">
              <w:rPr>
                <w:rFonts w:ascii="Arial AMU" w:hAnsi="Arial AMU" w:cs="Arial"/>
                <w:color w:val="000000"/>
                <w:sz w:val="18"/>
                <w:szCs w:val="18"/>
                <w:lang w:val="hy-AM" w:eastAsia="en-US" w:bidi="ar-SA"/>
              </w:rPr>
              <w:t xml:space="preserve">Полная компенсация </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color w:val="000000"/>
                <w:sz w:val="18"/>
                <w:szCs w:val="18"/>
                <w:lang w:val="en-GB" w:eastAsia="en-US" w:bidi="ar-SA"/>
              </w:rPr>
              <w:t>Full refund</w:t>
            </w:r>
          </w:p>
        </w:tc>
      </w:tr>
      <w:tr w:rsidR="00C33BC6" w:rsidRPr="00C33BC6" w:rsidTr="00C33BC6">
        <w:tc>
          <w:tcPr>
            <w:tcW w:w="2187" w:type="pct"/>
            <w:shd w:val="clear" w:color="auto" w:fill="D5DCE4"/>
            <w:vAlign w:val="center"/>
          </w:tcPr>
          <w:p w:rsidR="00C33BC6" w:rsidRPr="00C33BC6" w:rsidRDefault="00C33BC6" w:rsidP="00C33BC6">
            <w:pPr>
              <w:tabs>
                <w:tab w:val="left" w:pos="4140"/>
                <w:tab w:val="left" w:pos="5040"/>
                <w:tab w:val="left" w:pos="6210"/>
                <w:tab w:val="left" w:pos="6750"/>
                <w:tab w:val="left" w:pos="7920"/>
                <w:tab w:val="left" w:pos="9630"/>
              </w:tabs>
              <w:spacing w:before="20" w:after="20"/>
              <w:ind w:left="57"/>
              <w:rPr>
                <w:rFonts w:ascii="Arial AMU" w:hAnsi="Arial AMU" w:cs="Arial"/>
                <w:sz w:val="18"/>
                <w:szCs w:val="18"/>
                <w:lang w:val="hy-AM" w:eastAsia="en-US" w:bidi="ar-SA"/>
              </w:rPr>
            </w:pPr>
            <w:r w:rsidRPr="00C33BC6">
              <w:rPr>
                <w:rFonts w:ascii="Arial AMU" w:hAnsi="Arial AMU" w:cs="Arial"/>
                <w:sz w:val="18"/>
                <w:szCs w:val="18"/>
                <w:lang w:val="hy-AM" w:eastAsia="en-US" w:bidi="ar-SA"/>
              </w:rPr>
              <w:t>Поездки в лечебных целях в связи с отсутствием специалистов,в лечение входит.</w:t>
            </w:r>
          </w:p>
          <w:p w:rsidR="00C33BC6" w:rsidRPr="00C33BC6" w:rsidRDefault="00C33BC6" w:rsidP="00C33BC6">
            <w:pPr>
              <w:tabs>
                <w:tab w:val="left" w:pos="4140"/>
                <w:tab w:val="left" w:pos="5040"/>
                <w:tab w:val="left" w:pos="6210"/>
                <w:tab w:val="left" w:pos="6750"/>
                <w:tab w:val="left" w:pos="7920"/>
                <w:tab w:val="left" w:pos="9630"/>
              </w:tabs>
              <w:spacing w:before="20" w:after="20"/>
              <w:ind w:left="57"/>
              <w:rPr>
                <w:rFonts w:ascii="Arial AMU" w:hAnsi="Arial AMU" w:cs="Arial"/>
                <w:sz w:val="18"/>
                <w:szCs w:val="18"/>
                <w:lang w:val="en-US" w:eastAsia="en-US" w:bidi="ar-SA"/>
              </w:rPr>
            </w:pPr>
            <w:r w:rsidRPr="00C33BC6">
              <w:rPr>
                <w:rFonts w:ascii="Arial AMU" w:hAnsi="Arial AMU" w:cs="Arial"/>
                <w:sz w:val="18"/>
                <w:szCs w:val="18"/>
                <w:lang w:val="en-GB" w:eastAsia="en-US" w:bidi="ar-SA"/>
              </w:rPr>
              <w:t>Travel</w:t>
            </w:r>
            <w:r w:rsidRPr="00C33BC6">
              <w:rPr>
                <w:rFonts w:ascii="Arial AMU" w:hAnsi="Arial AMU" w:cs="Arial"/>
                <w:sz w:val="18"/>
                <w:szCs w:val="18"/>
                <w:lang w:val="en-US" w:eastAsia="en-US" w:bidi="ar-SA"/>
              </w:rPr>
              <w:t xml:space="preserve"> </w:t>
            </w:r>
            <w:r w:rsidRPr="00C33BC6">
              <w:rPr>
                <w:rFonts w:ascii="Arial AMU" w:hAnsi="Arial AMU" w:cs="Arial"/>
                <w:sz w:val="18"/>
                <w:szCs w:val="18"/>
                <w:lang w:val="en-GB" w:eastAsia="en-US" w:bidi="ar-SA"/>
              </w:rPr>
              <w:t>for</w:t>
            </w:r>
            <w:r w:rsidRPr="00C33BC6">
              <w:rPr>
                <w:rFonts w:ascii="Arial AMU" w:hAnsi="Arial AMU" w:cs="Arial"/>
                <w:sz w:val="18"/>
                <w:szCs w:val="18"/>
                <w:lang w:val="en-US" w:eastAsia="en-US" w:bidi="ar-SA"/>
              </w:rPr>
              <w:t xml:space="preserve"> </w:t>
            </w:r>
            <w:r w:rsidRPr="00C33BC6">
              <w:rPr>
                <w:rFonts w:ascii="Arial AMU" w:hAnsi="Arial AMU" w:cs="Arial"/>
                <w:sz w:val="18"/>
                <w:szCs w:val="18"/>
                <w:lang w:val="en-GB" w:eastAsia="en-US" w:bidi="ar-SA"/>
              </w:rPr>
              <w:t>Treatment</w:t>
            </w:r>
            <w:r w:rsidRPr="00C33BC6">
              <w:rPr>
                <w:rFonts w:ascii="Arial AMU" w:hAnsi="Arial AMU" w:cs="Arial"/>
                <w:sz w:val="18"/>
                <w:szCs w:val="18"/>
                <w:lang w:val="en-US" w:eastAsia="en-US" w:bidi="ar-SA"/>
              </w:rPr>
              <w:t xml:space="preserve"> </w:t>
            </w:r>
            <w:r w:rsidRPr="00C33BC6">
              <w:rPr>
                <w:rFonts w:ascii="Calibri" w:hAnsi="Calibri" w:cs="Arial"/>
                <w:sz w:val="18"/>
                <w:szCs w:val="18"/>
                <w:lang w:val="en-US" w:eastAsia="en-US" w:bidi="ar-SA"/>
              </w:rPr>
              <w:t xml:space="preserve"> </w:t>
            </w:r>
            <w:r w:rsidRPr="00C33BC6">
              <w:rPr>
                <w:rFonts w:ascii="Arial AMU" w:hAnsi="Arial AMU" w:cs="Arial"/>
                <w:sz w:val="18"/>
                <w:szCs w:val="18"/>
                <w:lang w:val="en-GB" w:eastAsia="en-US" w:bidi="ar-SA"/>
              </w:rPr>
              <w:t>Due to lack of specialist treatment includes:</w:t>
            </w:r>
          </w:p>
          <w:p w:rsidR="00C33BC6" w:rsidRPr="00C33BC6" w:rsidRDefault="00C33BC6" w:rsidP="00A77633">
            <w:pPr>
              <w:numPr>
                <w:ilvl w:val="0"/>
                <w:numId w:val="12"/>
              </w:numPr>
              <w:spacing w:before="20" w:after="20" w:line="259" w:lineRule="auto"/>
              <w:ind w:right="170"/>
              <w:rPr>
                <w:rFonts w:ascii="Arial AMU" w:hAnsi="Arial AMU" w:cs="Arial"/>
                <w:sz w:val="18"/>
                <w:szCs w:val="18"/>
                <w:lang w:val="en-GB" w:eastAsia="en-US" w:bidi="ar-SA"/>
              </w:rPr>
            </w:pPr>
            <w:r w:rsidRPr="00C33BC6">
              <w:rPr>
                <w:rFonts w:ascii="Arial AMU" w:hAnsi="Arial AMU" w:cs="Arial"/>
                <w:sz w:val="18"/>
                <w:szCs w:val="18"/>
                <w:lang w:val="hy-AM" w:eastAsia="en-US" w:bidi="ar-SA"/>
              </w:rPr>
              <w:t>Лечение рака</w:t>
            </w:r>
          </w:p>
          <w:p w:rsidR="00C33BC6" w:rsidRPr="00C33BC6" w:rsidRDefault="00C33BC6" w:rsidP="00C33BC6">
            <w:pPr>
              <w:spacing w:before="20" w:after="20"/>
              <w:ind w:left="313" w:right="170"/>
              <w:rPr>
                <w:rFonts w:ascii="Arial AMU" w:hAnsi="Arial AMU" w:cs="Arial"/>
                <w:sz w:val="18"/>
                <w:szCs w:val="18"/>
                <w:lang w:val="en-GB" w:eastAsia="en-US" w:bidi="ar-SA"/>
              </w:rPr>
            </w:pPr>
            <w:r w:rsidRPr="00C33BC6">
              <w:rPr>
                <w:rFonts w:ascii="Arial AMU" w:hAnsi="Arial AMU" w:cs="Arial"/>
                <w:sz w:val="18"/>
                <w:szCs w:val="18"/>
                <w:lang w:val="en-GB" w:eastAsia="en-US" w:bidi="ar-SA"/>
              </w:rPr>
              <w:t>Cancer Care</w:t>
            </w:r>
          </w:p>
          <w:p w:rsidR="00C33BC6" w:rsidRPr="00C33BC6" w:rsidRDefault="00C33BC6" w:rsidP="00A77633">
            <w:pPr>
              <w:numPr>
                <w:ilvl w:val="0"/>
                <w:numId w:val="12"/>
              </w:numPr>
              <w:spacing w:before="20" w:after="20" w:line="259" w:lineRule="auto"/>
              <w:ind w:right="170"/>
              <w:contextualSpacing/>
              <w:rPr>
                <w:rFonts w:ascii="Arial AMU" w:hAnsi="Arial AMU" w:cs="Arial"/>
                <w:sz w:val="18"/>
                <w:szCs w:val="18"/>
                <w:lang w:val="en-GB" w:eastAsia="en-US" w:bidi="ar-SA"/>
              </w:rPr>
            </w:pPr>
            <w:r w:rsidRPr="00C33BC6">
              <w:rPr>
                <w:rFonts w:ascii="Arial AMU" w:hAnsi="Arial AMU" w:cs="Arial"/>
                <w:sz w:val="18"/>
                <w:szCs w:val="18"/>
                <w:lang w:val="hy-AM" w:eastAsia="en-US" w:bidi="ar-SA"/>
              </w:rPr>
              <w:t xml:space="preserve">Почечный диализ </w:t>
            </w:r>
          </w:p>
          <w:p w:rsidR="00C33BC6" w:rsidRPr="00C33BC6" w:rsidRDefault="00C33BC6" w:rsidP="00C33BC6">
            <w:pPr>
              <w:spacing w:before="20" w:after="20"/>
              <w:ind w:left="113" w:right="170"/>
              <w:contextualSpacing/>
              <w:rPr>
                <w:rFonts w:ascii="Arial AMU" w:hAnsi="Arial AMU" w:cs="Arial"/>
                <w:sz w:val="18"/>
                <w:szCs w:val="18"/>
                <w:lang w:val="en-GB" w:eastAsia="en-US" w:bidi="ar-SA"/>
              </w:rPr>
            </w:pPr>
            <w:r w:rsidRPr="00C33BC6">
              <w:rPr>
                <w:rFonts w:ascii="Arial AMU" w:hAnsi="Arial AMU" w:cs="Arial"/>
                <w:sz w:val="18"/>
                <w:szCs w:val="18"/>
                <w:lang w:val="en-US" w:eastAsia="en-US" w:bidi="ar-SA"/>
              </w:rPr>
              <w:t xml:space="preserve">    </w:t>
            </w:r>
            <w:r w:rsidRPr="00C33BC6">
              <w:rPr>
                <w:rFonts w:ascii="Arial AMU" w:hAnsi="Arial AMU" w:cs="Arial"/>
                <w:sz w:val="18"/>
                <w:szCs w:val="18"/>
                <w:lang w:val="en-GB" w:eastAsia="en-US" w:bidi="ar-SA"/>
              </w:rPr>
              <w:t>Renal Dialysis</w:t>
            </w:r>
          </w:p>
          <w:p w:rsidR="00C33BC6" w:rsidRPr="00C33BC6" w:rsidRDefault="00C33BC6" w:rsidP="00A77633">
            <w:pPr>
              <w:numPr>
                <w:ilvl w:val="0"/>
                <w:numId w:val="12"/>
              </w:numPr>
              <w:spacing w:before="20" w:after="20" w:line="259" w:lineRule="auto"/>
              <w:ind w:right="170"/>
              <w:rPr>
                <w:rFonts w:ascii="Arial AMU" w:hAnsi="Arial AMU" w:cs="Arial"/>
                <w:sz w:val="18"/>
                <w:szCs w:val="18"/>
                <w:lang w:val="en-GB" w:eastAsia="en-US" w:bidi="ar-SA"/>
              </w:rPr>
            </w:pPr>
            <w:r w:rsidRPr="00C33BC6">
              <w:rPr>
                <w:rFonts w:ascii="Arial AMU" w:hAnsi="Arial AMU" w:cs="Arial"/>
                <w:sz w:val="18"/>
                <w:szCs w:val="18"/>
                <w:lang w:val="hy-AM" w:eastAsia="en-US" w:bidi="ar-SA"/>
              </w:rPr>
              <w:t>Пересадка органов</w:t>
            </w:r>
          </w:p>
          <w:p w:rsidR="00C33BC6" w:rsidRPr="00C33BC6" w:rsidRDefault="00C33BC6" w:rsidP="00C33BC6">
            <w:pPr>
              <w:spacing w:before="20" w:after="20"/>
              <w:ind w:left="313" w:right="170"/>
              <w:rPr>
                <w:rFonts w:ascii="Arial AMU" w:hAnsi="Arial AMU" w:cs="Arial"/>
                <w:sz w:val="18"/>
                <w:szCs w:val="18"/>
                <w:lang w:val="en-GB" w:eastAsia="en-US" w:bidi="ar-SA"/>
              </w:rPr>
            </w:pPr>
            <w:r w:rsidRPr="00C33BC6">
              <w:rPr>
                <w:rFonts w:ascii="Arial AMU" w:hAnsi="Arial AMU" w:cs="Arial"/>
                <w:sz w:val="18"/>
                <w:szCs w:val="18"/>
                <w:lang w:val="en-GB" w:eastAsia="en-US" w:bidi="ar-SA"/>
              </w:rPr>
              <w:t>Organ Transplant</w:t>
            </w:r>
          </w:p>
          <w:p w:rsidR="00C33BC6" w:rsidRPr="00C33BC6" w:rsidRDefault="00C33BC6" w:rsidP="00A77633">
            <w:pPr>
              <w:numPr>
                <w:ilvl w:val="0"/>
                <w:numId w:val="12"/>
              </w:numPr>
              <w:spacing w:before="20" w:after="20" w:line="259" w:lineRule="auto"/>
              <w:ind w:right="170"/>
              <w:rPr>
                <w:rFonts w:ascii="Arial AMU" w:hAnsi="Arial AMU" w:cs="Arial"/>
                <w:sz w:val="18"/>
                <w:szCs w:val="18"/>
                <w:lang w:val="en-GB" w:eastAsia="en-US" w:bidi="ar-SA"/>
              </w:rPr>
            </w:pPr>
            <w:r w:rsidRPr="00C33BC6">
              <w:rPr>
                <w:rFonts w:ascii="Arial AMU" w:hAnsi="Arial AMU" w:cs="Arial"/>
                <w:sz w:val="18"/>
                <w:szCs w:val="18"/>
                <w:lang w:val="hy-AM" w:eastAsia="en-US" w:bidi="ar-SA"/>
              </w:rPr>
              <w:t xml:space="preserve">Реконструктивная хирургия </w:t>
            </w:r>
          </w:p>
          <w:p w:rsidR="00C33BC6" w:rsidRPr="00C33BC6" w:rsidRDefault="00C33BC6" w:rsidP="00C33BC6">
            <w:pPr>
              <w:spacing w:before="20" w:after="20"/>
              <w:ind w:left="113" w:right="170"/>
              <w:rPr>
                <w:rFonts w:ascii="Arial AMU" w:hAnsi="Arial AMU" w:cs="Arial"/>
                <w:sz w:val="18"/>
                <w:szCs w:val="18"/>
                <w:lang w:val="en-GB" w:eastAsia="en-US" w:bidi="ar-SA"/>
              </w:rPr>
            </w:pPr>
            <w:r w:rsidRPr="00C33BC6">
              <w:rPr>
                <w:rFonts w:ascii="Arial AMU" w:hAnsi="Arial AMU" w:cs="Arial"/>
                <w:sz w:val="18"/>
                <w:szCs w:val="18"/>
                <w:lang w:val="en-US" w:eastAsia="en-US" w:bidi="ar-SA"/>
              </w:rPr>
              <w:t xml:space="preserve">     </w:t>
            </w:r>
            <w:r w:rsidRPr="00C33BC6">
              <w:rPr>
                <w:rFonts w:ascii="Arial AMU" w:hAnsi="Arial AMU" w:cs="Arial"/>
                <w:sz w:val="18"/>
                <w:szCs w:val="18"/>
                <w:lang w:val="en-GB" w:eastAsia="en-US" w:bidi="ar-SA"/>
              </w:rPr>
              <w:t>Reconstructive Surgery</w:t>
            </w:r>
          </w:p>
        </w:tc>
        <w:tc>
          <w:tcPr>
            <w:tcW w:w="901" w:type="pct"/>
            <w:shd w:val="clear" w:color="auto" w:fill="D5DCE4"/>
            <w:vAlign w:val="center"/>
          </w:tcPr>
          <w:p w:rsidR="00C33BC6" w:rsidRPr="00C33BC6" w:rsidRDefault="00C33BC6" w:rsidP="00C33BC6">
            <w:pPr>
              <w:spacing w:before="20" w:after="20"/>
              <w:jc w:val="center"/>
              <w:rPr>
                <w:rFonts w:ascii="Arial AMU" w:hAnsi="Arial AMU" w:cs="Arial"/>
                <w:sz w:val="18"/>
                <w:szCs w:val="18"/>
                <w:lang w:eastAsia="en-US" w:bidi="ar-SA"/>
              </w:rPr>
            </w:pPr>
            <w:r w:rsidRPr="00C33BC6">
              <w:rPr>
                <w:rFonts w:ascii="Arial AMU" w:hAnsi="Arial AMU" w:cs="Arial"/>
                <w:sz w:val="18"/>
                <w:szCs w:val="18"/>
                <w:lang w:val="hy-AM" w:eastAsia="en-US" w:bidi="ar-SA"/>
              </w:rPr>
              <w:t xml:space="preserve">Полное возмещение для каждого случая </w:t>
            </w:r>
            <w:r w:rsidRPr="00C33BC6">
              <w:rPr>
                <w:rFonts w:ascii="Arial AMU" w:hAnsi="Arial AMU" w:cs="Arial"/>
                <w:sz w:val="18"/>
                <w:szCs w:val="18"/>
                <w:lang w:val="en-GB" w:eastAsia="en-US" w:bidi="ar-SA"/>
              </w:rPr>
              <w:t>Full</w:t>
            </w:r>
            <w:r w:rsidRPr="00C33BC6">
              <w:rPr>
                <w:rFonts w:ascii="Arial AMU" w:hAnsi="Arial AMU" w:cs="Arial"/>
                <w:sz w:val="18"/>
                <w:szCs w:val="18"/>
                <w:lang w:eastAsia="en-US" w:bidi="ar-SA"/>
              </w:rPr>
              <w:t xml:space="preserve"> </w:t>
            </w:r>
            <w:r w:rsidRPr="00C33BC6">
              <w:rPr>
                <w:rFonts w:ascii="Arial AMU" w:hAnsi="Arial AMU" w:cs="Arial"/>
                <w:sz w:val="18"/>
                <w:szCs w:val="18"/>
                <w:lang w:val="en-GB" w:eastAsia="en-US" w:bidi="ar-SA"/>
              </w:rPr>
              <w:t>refund</w:t>
            </w:r>
          </w:p>
          <w:p w:rsidR="00C33BC6" w:rsidRPr="00C33BC6" w:rsidRDefault="00C33BC6" w:rsidP="00C33BC6">
            <w:pPr>
              <w:spacing w:before="20" w:after="20"/>
              <w:jc w:val="center"/>
              <w:rPr>
                <w:rFonts w:ascii="Arial AMU" w:hAnsi="Arial AMU" w:cs="Arial"/>
                <w:sz w:val="18"/>
                <w:szCs w:val="18"/>
                <w:lang w:val="en-GB" w:eastAsia="en-US" w:bidi="ar-SA"/>
              </w:rPr>
            </w:pPr>
            <w:r w:rsidRPr="00C33BC6">
              <w:rPr>
                <w:rFonts w:ascii="Arial AMU" w:hAnsi="Arial AMU" w:cs="Arial"/>
                <w:sz w:val="18"/>
                <w:szCs w:val="18"/>
                <w:lang w:val="en-GB" w:eastAsia="en-US" w:bidi="ar-SA"/>
              </w:rPr>
              <w:t>Per event</w:t>
            </w:r>
          </w:p>
        </w:tc>
        <w:tc>
          <w:tcPr>
            <w:tcW w:w="885" w:type="pct"/>
            <w:shd w:val="clear" w:color="auto" w:fill="D5DCE4"/>
            <w:vAlign w:val="center"/>
          </w:tcPr>
          <w:p w:rsidR="00C33BC6" w:rsidRPr="00C33BC6" w:rsidRDefault="00C33BC6" w:rsidP="00C33BC6">
            <w:pPr>
              <w:spacing w:before="20" w:after="20"/>
              <w:jc w:val="center"/>
              <w:rPr>
                <w:rFonts w:ascii="Arial AMU" w:hAnsi="Arial AMU" w:cs="Arial"/>
                <w:sz w:val="18"/>
                <w:szCs w:val="18"/>
                <w:lang w:eastAsia="en-US" w:bidi="ar-SA"/>
              </w:rPr>
            </w:pPr>
            <w:r w:rsidRPr="00C33BC6">
              <w:rPr>
                <w:rFonts w:ascii="Arial AMU" w:hAnsi="Arial AMU" w:cs="Arial"/>
                <w:sz w:val="18"/>
                <w:szCs w:val="18"/>
                <w:lang w:val="hy-AM" w:eastAsia="en-US" w:bidi="ar-SA"/>
              </w:rPr>
              <w:t xml:space="preserve">Полное возмещение для каждого случая </w:t>
            </w:r>
            <w:r w:rsidRPr="00C33BC6">
              <w:rPr>
                <w:rFonts w:ascii="Arial AMU" w:hAnsi="Arial AMU" w:cs="Arial"/>
                <w:sz w:val="18"/>
                <w:szCs w:val="18"/>
                <w:lang w:val="en-GB" w:eastAsia="en-US" w:bidi="ar-SA"/>
              </w:rPr>
              <w:t>Full</w:t>
            </w:r>
            <w:r w:rsidRPr="00C33BC6">
              <w:rPr>
                <w:rFonts w:ascii="Arial AMU" w:hAnsi="Arial AMU" w:cs="Arial"/>
                <w:sz w:val="18"/>
                <w:szCs w:val="18"/>
                <w:lang w:eastAsia="en-US" w:bidi="ar-SA"/>
              </w:rPr>
              <w:t xml:space="preserve"> </w:t>
            </w:r>
            <w:r w:rsidRPr="00C33BC6">
              <w:rPr>
                <w:rFonts w:ascii="Arial AMU" w:hAnsi="Arial AMU" w:cs="Arial"/>
                <w:sz w:val="18"/>
                <w:szCs w:val="18"/>
                <w:lang w:val="en-GB" w:eastAsia="en-US" w:bidi="ar-SA"/>
              </w:rPr>
              <w:t>refund</w:t>
            </w:r>
          </w:p>
          <w:p w:rsidR="00C33BC6" w:rsidRPr="00C33BC6" w:rsidRDefault="00C33BC6" w:rsidP="00C33BC6">
            <w:pPr>
              <w:spacing w:before="20" w:after="20"/>
              <w:jc w:val="center"/>
              <w:rPr>
                <w:rFonts w:ascii="Arial AMU" w:hAnsi="Arial AMU" w:cs="Arial"/>
                <w:color w:val="000000"/>
                <w:sz w:val="18"/>
                <w:szCs w:val="18"/>
                <w:lang w:val="en-GB" w:eastAsia="en-US" w:bidi="ar-SA"/>
              </w:rPr>
            </w:pPr>
            <w:r w:rsidRPr="00C33BC6">
              <w:rPr>
                <w:rFonts w:ascii="Arial AMU" w:hAnsi="Arial AMU" w:cs="Arial"/>
                <w:sz w:val="18"/>
                <w:szCs w:val="18"/>
                <w:lang w:val="en-GB" w:eastAsia="en-US" w:bidi="ar-SA"/>
              </w:rPr>
              <w:t>Per event</w:t>
            </w:r>
          </w:p>
        </w:tc>
        <w:tc>
          <w:tcPr>
            <w:tcW w:w="1027" w:type="pct"/>
            <w:shd w:val="clear" w:color="auto" w:fill="D5DCE4"/>
            <w:vAlign w:val="center"/>
          </w:tcPr>
          <w:p w:rsidR="00C33BC6" w:rsidRPr="00C33BC6" w:rsidRDefault="00C33BC6" w:rsidP="00C33BC6">
            <w:pPr>
              <w:spacing w:before="20" w:after="20"/>
              <w:rPr>
                <w:rFonts w:ascii="Calibri" w:hAnsi="Calibri" w:cs="Arial"/>
                <w:sz w:val="18"/>
                <w:szCs w:val="18"/>
                <w:lang w:eastAsia="en-US" w:bidi="ar-SA"/>
              </w:rPr>
            </w:pPr>
            <w:r w:rsidRPr="00C33BC6">
              <w:rPr>
                <w:rFonts w:ascii="Arial AMU" w:hAnsi="Arial AMU" w:cs="Arial"/>
                <w:sz w:val="18"/>
                <w:szCs w:val="18"/>
                <w:lang w:eastAsia="en-US" w:bidi="ar-SA"/>
              </w:rPr>
              <w:t xml:space="preserve">          </w:t>
            </w:r>
            <w:r w:rsidRPr="00C33BC6">
              <w:rPr>
                <w:rFonts w:ascii="Arial AMU" w:hAnsi="Arial AMU" w:cs="Arial"/>
                <w:sz w:val="18"/>
                <w:szCs w:val="18"/>
                <w:lang w:val="hy-AM" w:eastAsia="en-US" w:bidi="ar-SA"/>
              </w:rPr>
              <w:t>Полное</w:t>
            </w:r>
          </w:p>
          <w:p w:rsidR="00C33BC6" w:rsidRPr="00C33BC6" w:rsidRDefault="00C33BC6" w:rsidP="00C33BC6">
            <w:pPr>
              <w:spacing w:before="20" w:after="20"/>
              <w:rPr>
                <w:rFonts w:ascii="Arial AMU" w:hAnsi="Arial AMU" w:cs="Arial"/>
                <w:sz w:val="18"/>
                <w:szCs w:val="18"/>
                <w:lang w:val="hy-AM" w:eastAsia="en-US" w:bidi="ar-SA"/>
              </w:rPr>
            </w:pPr>
            <w:r w:rsidRPr="00C33BC6">
              <w:rPr>
                <w:rFonts w:ascii="Arial AMU" w:hAnsi="Arial AMU" w:cs="Arial"/>
                <w:sz w:val="18"/>
                <w:szCs w:val="18"/>
                <w:lang w:val="hy-AM" w:eastAsia="en-US" w:bidi="ar-SA"/>
              </w:rPr>
              <w:t xml:space="preserve"> возмещение для</w:t>
            </w:r>
          </w:p>
          <w:p w:rsidR="00C33BC6" w:rsidRPr="00C33BC6" w:rsidRDefault="00C33BC6" w:rsidP="00C33BC6">
            <w:pPr>
              <w:spacing w:before="20" w:after="20"/>
              <w:rPr>
                <w:rFonts w:ascii="Arial AMU" w:hAnsi="Arial AMU" w:cs="Arial"/>
                <w:sz w:val="18"/>
                <w:szCs w:val="18"/>
                <w:lang w:val="hy-AM" w:eastAsia="en-US" w:bidi="ar-SA"/>
              </w:rPr>
            </w:pPr>
            <w:r w:rsidRPr="00C33BC6">
              <w:rPr>
                <w:rFonts w:ascii="Arial AMU" w:hAnsi="Arial AMU" w:cs="Arial"/>
                <w:sz w:val="18"/>
                <w:szCs w:val="18"/>
                <w:lang w:val="hy-AM" w:eastAsia="en-US" w:bidi="ar-SA"/>
              </w:rPr>
              <w:t xml:space="preserve"> </w:t>
            </w:r>
            <w:r w:rsidRPr="00C33BC6">
              <w:rPr>
                <w:rFonts w:ascii="Arial AMU" w:hAnsi="Arial AMU" w:cs="Arial"/>
                <w:sz w:val="18"/>
                <w:szCs w:val="18"/>
                <w:lang w:eastAsia="en-US" w:bidi="ar-SA"/>
              </w:rPr>
              <w:t xml:space="preserve">  </w:t>
            </w:r>
            <w:r w:rsidRPr="00C33BC6">
              <w:rPr>
                <w:rFonts w:ascii="Arial AMU" w:hAnsi="Arial AMU" w:cs="Arial"/>
                <w:sz w:val="18"/>
                <w:szCs w:val="18"/>
                <w:lang w:val="hy-AM" w:eastAsia="en-US" w:bidi="ar-SA"/>
              </w:rPr>
              <w:t xml:space="preserve">каждого случая </w:t>
            </w:r>
          </w:p>
          <w:p w:rsidR="00C33BC6" w:rsidRPr="00C33BC6" w:rsidRDefault="00C33BC6" w:rsidP="00C33BC6">
            <w:pPr>
              <w:spacing w:before="20" w:after="20"/>
              <w:rPr>
                <w:rFonts w:ascii="Arial AMU" w:hAnsi="Arial AMU" w:cs="Arial"/>
                <w:sz w:val="18"/>
                <w:szCs w:val="18"/>
                <w:lang w:val="hy-AM" w:eastAsia="en-US" w:bidi="ar-SA"/>
              </w:rPr>
            </w:pPr>
            <w:r w:rsidRPr="00C33BC6">
              <w:rPr>
                <w:rFonts w:ascii="Arial AMU" w:hAnsi="Arial AMU" w:cs="Arial"/>
                <w:sz w:val="18"/>
                <w:szCs w:val="18"/>
                <w:lang w:eastAsia="en-US" w:bidi="ar-SA"/>
              </w:rPr>
              <w:t xml:space="preserve">        </w:t>
            </w:r>
            <w:r w:rsidRPr="00C33BC6">
              <w:rPr>
                <w:rFonts w:ascii="Arial AMU" w:hAnsi="Arial AMU" w:cs="Arial"/>
                <w:sz w:val="18"/>
                <w:szCs w:val="18"/>
                <w:lang w:val="hy-AM" w:eastAsia="en-US" w:bidi="ar-SA"/>
              </w:rPr>
              <w:t>Full refund</w:t>
            </w:r>
          </w:p>
          <w:p w:rsidR="00C33BC6" w:rsidRPr="00C33BC6" w:rsidRDefault="00C33BC6" w:rsidP="00C33BC6">
            <w:pPr>
              <w:spacing w:before="20" w:after="20"/>
              <w:rPr>
                <w:rFonts w:ascii="Arial AMU" w:hAnsi="Arial AMU" w:cs="Arial"/>
                <w:color w:val="000000"/>
                <w:sz w:val="18"/>
                <w:szCs w:val="18"/>
                <w:lang w:val="en-US" w:eastAsia="en-US" w:bidi="ar-SA"/>
              </w:rPr>
            </w:pPr>
            <w:r w:rsidRPr="00C33BC6">
              <w:rPr>
                <w:rFonts w:ascii="Arial AMU" w:hAnsi="Arial AMU" w:cs="Arial"/>
                <w:sz w:val="18"/>
                <w:szCs w:val="18"/>
                <w:lang w:eastAsia="en-US" w:bidi="ar-SA"/>
              </w:rPr>
              <w:t xml:space="preserve">        </w:t>
            </w:r>
            <w:r w:rsidRPr="00C33BC6">
              <w:rPr>
                <w:rFonts w:ascii="Arial AMU" w:hAnsi="Arial AMU" w:cs="Arial"/>
                <w:sz w:val="18"/>
                <w:szCs w:val="18"/>
                <w:lang w:val="hy-AM" w:eastAsia="en-US" w:bidi="ar-SA"/>
              </w:rPr>
              <w:t>Per event</w:t>
            </w:r>
          </w:p>
        </w:tc>
      </w:tr>
    </w:tbl>
    <w:p w:rsidR="00C33BC6" w:rsidRPr="00C33BC6" w:rsidRDefault="00C33BC6" w:rsidP="00C33BC6">
      <w:pPr>
        <w:ind w:right="43"/>
        <w:jc w:val="both"/>
        <w:rPr>
          <w:rFonts w:ascii="Arial AMU" w:hAnsi="Arial AMU" w:cs="Arial"/>
          <w:b/>
          <w:bCs/>
          <w:color w:val="003781"/>
          <w:lang w:val="en-US" w:eastAsia="en-US" w:bidi="ar-SA"/>
        </w:rPr>
      </w:pPr>
    </w:p>
    <w:bookmarkEnd w:id="27"/>
    <w:p w:rsidR="00C33BC6" w:rsidRPr="00C33BC6" w:rsidRDefault="00C33BC6" w:rsidP="00C33BC6">
      <w:pPr>
        <w:spacing w:before="120" w:after="120"/>
        <w:ind w:right="45"/>
        <w:jc w:val="both"/>
        <w:rPr>
          <w:rFonts w:ascii="Arial AMU" w:hAnsi="Arial AMU" w:cs="Arial"/>
          <w:b/>
          <w:sz w:val="18"/>
          <w:szCs w:val="18"/>
          <w:lang w:val="en-US" w:eastAsia="en-US" w:bidi="ar-SA"/>
        </w:rPr>
      </w:pPr>
    </w:p>
    <w:p w:rsidR="00C33BC6" w:rsidRPr="00C33BC6" w:rsidRDefault="00C33BC6" w:rsidP="00C33BC6">
      <w:pPr>
        <w:spacing w:before="120" w:after="120"/>
        <w:ind w:right="45"/>
        <w:jc w:val="both"/>
        <w:rPr>
          <w:rFonts w:ascii="Arial AMU" w:hAnsi="Arial AMU" w:cs="Arial"/>
          <w:b/>
          <w:sz w:val="18"/>
          <w:szCs w:val="18"/>
          <w:lang w:val="en-US" w:eastAsia="en-US" w:bidi="ar-SA"/>
        </w:rPr>
      </w:pPr>
    </w:p>
    <w:p w:rsidR="00C33BC6" w:rsidRPr="00C33BC6" w:rsidRDefault="00C33BC6" w:rsidP="00C33BC6">
      <w:pPr>
        <w:spacing w:before="120" w:after="120"/>
        <w:ind w:right="45"/>
        <w:jc w:val="both"/>
        <w:rPr>
          <w:rFonts w:ascii="Arial AMU" w:hAnsi="Arial AMU" w:cs="Arial"/>
          <w:b/>
          <w:sz w:val="18"/>
          <w:szCs w:val="18"/>
          <w:lang w:val="en-US" w:eastAsia="en-US" w:bidi="ar-SA"/>
        </w:rPr>
      </w:pPr>
      <w:r w:rsidRPr="00C33BC6">
        <w:rPr>
          <w:rFonts w:ascii="Arial AMU" w:hAnsi="Arial AMU" w:cs="Arial"/>
          <w:b/>
          <w:sz w:val="18"/>
          <w:szCs w:val="18"/>
          <w:lang w:val="en-US" w:eastAsia="en-US" w:bidi="ar-SA"/>
        </w:rPr>
        <w:t>1.</w:t>
      </w:r>
      <w:r w:rsidRPr="00C33BC6">
        <w:rPr>
          <w:rFonts w:ascii="Calibri" w:hAnsi="Calibri" w:cs="Mangal"/>
          <w:sz w:val="22"/>
          <w:szCs w:val="22"/>
          <w:lang w:val="en-IE" w:eastAsia="en-US" w:bidi="ar-SA"/>
        </w:rPr>
        <w:t xml:space="preserve"> </w:t>
      </w:r>
      <w:r w:rsidRPr="00C33BC6">
        <w:rPr>
          <w:rFonts w:ascii="Arial AMU" w:hAnsi="Arial AMU" w:cs="Arial"/>
          <w:b/>
          <w:sz w:val="18"/>
          <w:szCs w:val="18"/>
          <w:lang w:val="en-US" w:eastAsia="en-US" w:bidi="ar-SA"/>
        </w:rPr>
        <w:t>Хронические заболевания</w:t>
      </w:r>
    </w:p>
    <w:p w:rsidR="00C33BC6" w:rsidRPr="00C33BC6" w:rsidRDefault="00C33BC6" w:rsidP="00C33BC6">
      <w:pPr>
        <w:spacing w:before="120" w:after="120"/>
        <w:ind w:right="45"/>
        <w:jc w:val="both"/>
        <w:rPr>
          <w:rFonts w:ascii="Arial AMU" w:hAnsi="Arial AMU" w:cs="Arial"/>
          <w:b/>
          <w:sz w:val="18"/>
          <w:szCs w:val="18"/>
          <w:lang w:val="en-US" w:eastAsia="en-US" w:bidi="ar-SA"/>
        </w:rPr>
      </w:pPr>
      <w:r w:rsidRPr="00C33BC6">
        <w:rPr>
          <w:rFonts w:ascii="Arial AMU" w:hAnsi="Arial AMU" w:cs="Arial"/>
          <w:b/>
          <w:sz w:val="18"/>
          <w:szCs w:val="18"/>
          <w:lang w:val="en-US" w:eastAsia="en-US" w:bidi="ar-SA"/>
        </w:rPr>
        <w:t xml:space="preserve">    Chronic conditions</w:t>
      </w:r>
    </w:p>
    <w:p w:rsidR="00C33BC6" w:rsidRPr="00C33BC6" w:rsidRDefault="00C33BC6" w:rsidP="00C33BC6">
      <w:pPr>
        <w:spacing w:before="120" w:after="120"/>
        <w:ind w:right="45"/>
        <w:jc w:val="both"/>
        <w:rPr>
          <w:rFonts w:ascii="Arial AMU" w:hAnsi="Arial AMU" w:cs="Arial"/>
          <w:sz w:val="18"/>
          <w:szCs w:val="18"/>
          <w:lang w:eastAsia="en-US" w:bidi="ar-SA"/>
        </w:rPr>
      </w:pPr>
      <w:r w:rsidRPr="00C33BC6">
        <w:rPr>
          <w:rFonts w:ascii="Arial AMU" w:hAnsi="Arial AMU" w:cs="Arial"/>
          <w:sz w:val="18"/>
          <w:szCs w:val="18"/>
          <w:lang w:eastAsia="en-US" w:bidi="ar-SA"/>
        </w:rPr>
        <w:t xml:space="preserve">    Хронические заболевания покрываются условиями вашего полиса. </w:t>
      </w:r>
    </w:p>
    <w:p w:rsidR="00C33BC6" w:rsidRPr="00C33BC6" w:rsidRDefault="00C33BC6" w:rsidP="00C33BC6">
      <w:pPr>
        <w:spacing w:before="120" w:after="120"/>
        <w:ind w:right="45"/>
        <w:jc w:val="both"/>
        <w:rPr>
          <w:rFonts w:ascii="Arial AMU" w:hAnsi="Arial AMU" w:cs="Arial"/>
          <w:sz w:val="18"/>
          <w:szCs w:val="18"/>
          <w:lang w:val="en-US" w:eastAsia="en-US" w:bidi="ar-SA"/>
        </w:rPr>
      </w:pPr>
      <w:r w:rsidRPr="00C33BC6">
        <w:rPr>
          <w:rFonts w:ascii="Arial AMU" w:hAnsi="Arial AMU" w:cs="Arial"/>
          <w:sz w:val="18"/>
          <w:szCs w:val="18"/>
          <w:lang w:eastAsia="en-US" w:bidi="ar-SA"/>
        </w:rPr>
        <w:t xml:space="preserve">    </w:t>
      </w:r>
      <w:r w:rsidRPr="00C33BC6">
        <w:rPr>
          <w:rFonts w:ascii="Arial AMU" w:hAnsi="Arial AMU" w:cs="Arial"/>
          <w:sz w:val="18"/>
          <w:szCs w:val="18"/>
          <w:lang w:val="en-US" w:eastAsia="en-US" w:bidi="ar-SA"/>
        </w:rPr>
        <w:t>Chronic conditions are covered within the terms of your policy.</w:t>
      </w:r>
    </w:p>
    <w:p w:rsidR="00C33BC6" w:rsidRPr="00C33BC6" w:rsidRDefault="00C33BC6" w:rsidP="00C33BC6">
      <w:pPr>
        <w:spacing w:before="120" w:after="120"/>
        <w:ind w:right="45"/>
        <w:jc w:val="both"/>
        <w:rPr>
          <w:rFonts w:ascii="Arial AMU" w:hAnsi="Arial AMU" w:cs="Arial"/>
          <w:sz w:val="18"/>
          <w:szCs w:val="18"/>
          <w:lang w:val="en-US" w:eastAsia="en-US" w:bidi="ar-SA"/>
        </w:rPr>
      </w:pPr>
    </w:p>
    <w:p w:rsidR="00C33BC6" w:rsidRPr="00C33BC6" w:rsidRDefault="00C33BC6" w:rsidP="00C33BC6">
      <w:pPr>
        <w:spacing w:before="120" w:after="120"/>
        <w:ind w:right="45"/>
        <w:jc w:val="both"/>
        <w:rPr>
          <w:rFonts w:ascii="Calibri" w:hAnsi="Calibri" w:cs="Arial"/>
          <w:b/>
          <w:sz w:val="18"/>
          <w:szCs w:val="18"/>
          <w:lang w:eastAsia="en-US" w:bidi="ar-SA"/>
        </w:rPr>
      </w:pPr>
      <w:r w:rsidRPr="00C33BC6">
        <w:rPr>
          <w:rFonts w:ascii="Arial AMU" w:hAnsi="Arial AMU" w:cs="Arial"/>
          <w:b/>
          <w:sz w:val="18"/>
          <w:szCs w:val="18"/>
          <w:lang w:eastAsia="en-US" w:bidi="ar-SA"/>
        </w:rPr>
        <w:t>2.</w:t>
      </w:r>
      <w:r w:rsidRPr="00C33BC6">
        <w:rPr>
          <w:rFonts w:ascii="Calibri" w:hAnsi="Calibri" w:cs="Mangal"/>
          <w:sz w:val="22"/>
          <w:szCs w:val="22"/>
          <w:lang w:eastAsia="en-US" w:bidi="ar-SA"/>
        </w:rPr>
        <w:t xml:space="preserve"> </w:t>
      </w:r>
      <w:r w:rsidRPr="00C33BC6">
        <w:rPr>
          <w:rFonts w:ascii="Arial AMU" w:hAnsi="Arial AMU" w:cs="Arial"/>
          <w:b/>
          <w:sz w:val="18"/>
          <w:szCs w:val="18"/>
          <w:lang w:eastAsia="en-US" w:bidi="ar-SA"/>
        </w:rPr>
        <w:t xml:space="preserve">Существующие проблемы ранних заболеваний </w:t>
      </w:r>
    </w:p>
    <w:p w:rsidR="00C33BC6" w:rsidRPr="00C33BC6" w:rsidRDefault="00C33BC6" w:rsidP="00C33BC6">
      <w:pPr>
        <w:spacing w:before="120" w:after="120"/>
        <w:ind w:right="45"/>
        <w:jc w:val="both"/>
        <w:rPr>
          <w:rFonts w:ascii="Arial AMU" w:hAnsi="Arial AMU" w:cs="Arial"/>
          <w:sz w:val="18"/>
          <w:szCs w:val="18"/>
          <w:lang w:eastAsia="en-US" w:bidi="ar-SA"/>
        </w:rPr>
      </w:pPr>
      <w:r w:rsidRPr="00C33BC6">
        <w:rPr>
          <w:rFonts w:ascii="Calibri" w:hAnsi="Calibri" w:cs="Arial"/>
          <w:b/>
          <w:sz w:val="18"/>
          <w:szCs w:val="18"/>
          <w:lang w:eastAsia="en-US" w:bidi="ar-SA"/>
        </w:rPr>
        <w:t xml:space="preserve">     </w:t>
      </w:r>
      <w:r w:rsidRPr="00C33BC6">
        <w:rPr>
          <w:rFonts w:ascii="Arial AMU" w:hAnsi="Arial AMU" w:cs="Arial"/>
          <w:b/>
          <w:sz w:val="18"/>
          <w:szCs w:val="18"/>
          <w:lang w:val="en-US" w:eastAsia="en-US" w:bidi="ar-SA"/>
        </w:rPr>
        <w:t>Pre</w:t>
      </w:r>
      <w:r w:rsidRPr="00C33BC6">
        <w:rPr>
          <w:rFonts w:ascii="Arial AMU" w:hAnsi="Arial AMU" w:cs="Arial"/>
          <w:b/>
          <w:sz w:val="18"/>
          <w:szCs w:val="18"/>
          <w:lang w:eastAsia="en-US" w:bidi="ar-SA"/>
        </w:rPr>
        <w:t>-</w:t>
      </w:r>
      <w:r w:rsidRPr="00C33BC6">
        <w:rPr>
          <w:rFonts w:ascii="Arial AMU" w:hAnsi="Arial AMU" w:cs="Arial"/>
          <w:b/>
          <w:sz w:val="18"/>
          <w:szCs w:val="18"/>
          <w:lang w:val="en-US" w:eastAsia="en-US" w:bidi="ar-SA"/>
        </w:rPr>
        <w:t>existing</w:t>
      </w:r>
      <w:r w:rsidRPr="00C33BC6">
        <w:rPr>
          <w:rFonts w:ascii="Arial AMU" w:hAnsi="Arial AMU" w:cs="Arial"/>
          <w:b/>
          <w:sz w:val="18"/>
          <w:szCs w:val="18"/>
          <w:lang w:eastAsia="en-US" w:bidi="ar-SA"/>
        </w:rPr>
        <w:t xml:space="preserve"> </w:t>
      </w:r>
      <w:r w:rsidRPr="00C33BC6">
        <w:rPr>
          <w:rFonts w:ascii="Arial AMU" w:hAnsi="Arial AMU" w:cs="Arial"/>
          <w:b/>
          <w:sz w:val="18"/>
          <w:szCs w:val="18"/>
          <w:lang w:val="en-US" w:eastAsia="en-US" w:bidi="ar-SA"/>
        </w:rPr>
        <w:t>conditions</w:t>
      </w:r>
    </w:p>
    <w:p w:rsidR="00C33BC6" w:rsidRPr="00C33BC6" w:rsidRDefault="00C33BC6" w:rsidP="00C33BC6">
      <w:pPr>
        <w:spacing w:before="120" w:after="120"/>
        <w:ind w:right="45"/>
        <w:jc w:val="both"/>
        <w:rPr>
          <w:rFonts w:ascii="Arial AMU" w:hAnsi="Arial AMU" w:cs="Arial"/>
          <w:sz w:val="18"/>
          <w:szCs w:val="18"/>
          <w:lang w:eastAsia="en-US" w:bidi="ar-SA"/>
        </w:rPr>
      </w:pPr>
      <w:r w:rsidRPr="00C33BC6">
        <w:rPr>
          <w:rFonts w:ascii="Arial AMU" w:hAnsi="Arial AMU" w:cs="Arial"/>
          <w:sz w:val="18"/>
          <w:szCs w:val="18"/>
          <w:lang w:eastAsia="en-US" w:bidi="ar-SA"/>
        </w:rPr>
        <w:t xml:space="preserve">    Существующие проблемы ранних заболежаний лечатся на условиях вашего полиса.</w:t>
      </w:r>
    </w:p>
    <w:p w:rsidR="00C33BC6" w:rsidRPr="00C33BC6" w:rsidRDefault="00C33BC6" w:rsidP="00C33BC6">
      <w:pPr>
        <w:spacing w:before="120" w:after="120"/>
        <w:ind w:right="45"/>
        <w:jc w:val="both"/>
        <w:rPr>
          <w:rFonts w:ascii="Arial AMU" w:hAnsi="Arial AMU" w:cs="Arial"/>
          <w:sz w:val="18"/>
          <w:szCs w:val="18"/>
          <w:lang w:val="en-US" w:eastAsia="en-US" w:bidi="ar-SA"/>
        </w:rPr>
      </w:pPr>
      <w:r w:rsidRPr="00C33BC6">
        <w:rPr>
          <w:rFonts w:ascii="Arial AMU" w:hAnsi="Arial AMU" w:cs="Arial"/>
          <w:sz w:val="18"/>
          <w:szCs w:val="18"/>
          <w:lang w:eastAsia="en-US" w:bidi="ar-SA"/>
        </w:rPr>
        <w:lastRenderedPageBreak/>
        <w:t xml:space="preserve">    </w:t>
      </w:r>
      <w:r w:rsidRPr="00C33BC6">
        <w:rPr>
          <w:rFonts w:ascii="Arial AMU" w:hAnsi="Arial AMU" w:cs="Arial"/>
          <w:sz w:val="18"/>
          <w:szCs w:val="18"/>
          <w:lang w:val="en-US" w:eastAsia="en-US" w:bidi="ar-SA"/>
        </w:rPr>
        <w:t xml:space="preserve">Pre-existing conditions are covered within the terms of your policy. </w:t>
      </w:r>
    </w:p>
    <w:p w:rsidR="00C33BC6" w:rsidRPr="00C33BC6" w:rsidRDefault="00C33BC6" w:rsidP="00C33BC6">
      <w:pPr>
        <w:spacing w:before="120" w:after="120"/>
        <w:ind w:right="45"/>
        <w:jc w:val="both"/>
        <w:rPr>
          <w:rFonts w:ascii="Arial AMU" w:hAnsi="Arial AMU" w:cs="Arial"/>
          <w:sz w:val="18"/>
          <w:szCs w:val="18"/>
          <w:lang w:val="en-US" w:eastAsia="en-US" w:bidi="ar-SA"/>
        </w:rPr>
      </w:pPr>
    </w:p>
    <w:p w:rsidR="00C33BC6" w:rsidRPr="00C33BC6" w:rsidRDefault="00C33BC6" w:rsidP="00C33BC6">
      <w:pPr>
        <w:spacing w:before="120" w:after="120"/>
        <w:ind w:right="45"/>
        <w:jc w:val="both"/>
        <w:rPr>
          <w:rFonts w:ascii="Arial AMU" w:hAnsi="Arial AMU" w:cs="Arial"/>
          <w:b/>
          <w:sz w:val="18"/>
          <w:szCs w:val="18"/>
          <w:lang w:eastAsia="en-US" w:bidi="ar-SA"/>
        </w:rPr>
      </w:pPr>
      <w:r w:rsidRPr="00C33BC6">
        <w:rPr>
          <w:rFonts w:ascii="Arial AMU" w:hAnsi="Arial AMU" w:cs="Arial"/>
          <w:b/>
          <w:sz w:val="18"/>
          <w:szCs w:val="18"/>
          <w:lang w:eastAsia="en-US" w:bidi="ar-SA"/>
        </w:rPr>
        <w:t>3. Возрастные ограничения</w:t>
      </w:r>
    </w:p>
    <w:p w:rsidR="00C33BC6" w:rsidRPr="00C33BC6" w:rsidRDefault="00C33BC6" w:rsidP="00C33BC6">
      <w:pPr>
        <w:spacing w:before="120" w:after="120"/>
        <w:ind w:right="45"/>
        <w:jc w:val="both"/>
        <w:rPr>
          <w:rFonts w:ascii="Arial AMU" w:hAnsi="Arial AMU" w:cs="Arial"/>
          <w:b/>
          <w:sz w:val="18"/>
          <w:szCs w:val="18"/>
          <w:lang w:eastAsia="en-US" w:bidi="ar-SA"/>
        </w:rPr>
      </w:pPr>
      <w:r w:rsidRPr="00C33BC6">
        <w:rPr>
          <w:rFonts w:ascii="Arial AMU" w:hAnsi="Arial AMU" w:cs="Arial"/>
          <w:b/>
          <w:sz w:val="18"/>
          <w:szCs w:val="18"/>
          <w:lang w:eastAsia="en-US" w:bidi="ar-SA"/>
        </w:rPr>
        <w:t xml:space="preserve">    </w:t>
      </w:r>
      <w:r w:rsidRPr="00C33BC6">
        <w:rPr>
          <w:rFonts w:ascii="Arial AMU" w:hAnsi="Arial AMU" w:cs="Arial"/>
          <w:b/>
          <w:sz w:val="18"/>
          <w:szCs w:val="18"/>
          <w:lang w:val="en-US" w:eastAsia="en-US" w:bidi="ar-SA"/>
        </w:rPr>
        <w:t>Age</w:t>
      </w:r>
      <w:r w:rsidRPr="00C33BC6">
        <w:rPr>
          <w:rFonts w:ascii="Arial AMU" w:hAnsi="Arial AMU" w:cs="Arial"/>
          <w:b/>
          <w:sz w:val="18"/>
          <w:szCs w:val="18"/>
          <w:lang w:eastAsia="en-US" w:bidi="ar-SA"/>
        </w:rPr>
        <w:t xml:space="preserve"> </w:t>
      </w:r>
      <w:r w:rsidRPr="00C33BC6">
        <w:rPr>
          <w:rFonts w:ascii="Arial AMU" w:hAnsi="Arial AMU" w:cs="Arial"/>
          <w:b/>
          <w:sz w:val="18"/>
          <w:szCs w:val="18"/>
          <w:lang w:val="en-US" w:eastAsia="en-US" w:bidi="ar-SA"/>
        </w:rPr>
        <w:t>restrictions</w:t>
      </w:r>
    </w:p>
    <w:p w:rsidR="00C33BC6" w:rsidRPr="00C33BC6" w:rsidRDefault="00C33BC6" w:rsidP="00C33BC6">
      <w:pPr>
        <w:spacing w:before="120" w:after="120"/>
        <w:ind w:right="45"/>
        <w:jc w:val="both"/>
        <w:rPr>
          <w:rFonts w:ascii="Arial AMU" w:hAnsi="Arial AMU" w:cs="Arial"/>
          <w:sz w:val="18"/>
          <w:szCs w:val="18"/>
          <w:lang w:eastAsia="en-US" w:bidi="ar-SA"/>
        </w:rPr>
      </w:pPr>
      <w:r w:rsidRPr="00C33BC6">
        <w:rPr>
          <w:rFonts w:ascii="Arial AMU" w:hAnsi="Arial AMU" w:cs="Arial"/>
          <w:sz w:val="18"/>
          <w:szCs w:val="18"/>
          <w:lang w:eastAsia="en-US" w:bidi="ar-SA"/>
        </w:rPr>
        <w:t xml:space="preserve">    Возрастных ограничений для получения страховки нет.</w:t>
      </w:r>
    </w:p>
    <w:p w:rsidR="00C33BC6" w:rsidRPr="00C33BC6" w:rsidRDefault="00C33BC6" w:rsidP="00C33BC6">
      <w:pPr>
        <w:spacing w:before="120" w:after="120"/>
        <w:ind w:right="45"/>
        <w:jc w:val="both"/>
        <w:rPr>
          <w:rFonts w:ascii="Arial AMU" w:hAnsi="Arial AMU" w:cs="Arial"/>
          <w:sz w:val="18"/>
          <w:szCs w:val="18"/>
          <w:lang w:val="en-US" w:eastAsia="en-US" w:bidi="ar-SA"/>
        </w:rPr>
      </w:pPr>
      <w:r w:rsidRPr="00C33BC6">
        <w:rPr>
          <w:rFonts w:ascii="Arial AMU" w:hAnsi="Arial AMU" w:cs="Arial"/>
          <w:sz w:val="18"/>
          <w:szCs w:val="18"/>
          <w:lang w:eastAsia="en-US" w:bidi="ar-SA"/>
        </w:rPr>
        <w:t xml:space="preserve">    </w:t>
      </w:r>
      <w:r w:rsidRPr="00C33BC6">
        <w:rPr>
          <w:rFonts w:ascii="Arial AMU" w:hAnsi="Arial AMU" w:cs="Arial"/>
          <w:sz w:val="18"/>
          <w:szCs w:val="18"/>
          <w:lang w:val="en-US" w:eastAsia="en-US" w:bidi="ar-SA"/>
        </w:rPr>
        <w:t>There is no age limit on insurance coverage.</w:t>
      </w:r>
    </w:p>
    <w:p w:rsidR="00C33BC6" w:rsidRPr="00C33BC6" w:rsidRDefault="00C33BC6" w:rsidP="00C33BC6">
      <w:pPr>
        <w:spacing w:before="120" w:after="120"/>
        <w:ind w:right="45"/>
        <w:jc w:val="both"/>
        <w:rPr>
          <w:rFonts w:ascii="Arial AMU" w:hAnsi="Arial AMU" w:cs="Arial"/>
          <w:sz w:val="18"/>
          <w:szCs w:val="18"/>
          <w:lang w:val="en-US" w:eastAsia="en-US" w:bidi="ar-SA"/>
        </w:rPr>
      </w:pPr>
    </w:p>
    <w:p w:rsidR="00C33BC6" w:rsidRPr="00C33BC6" w:rsidRDefault="00C33BC6" w:rsidP="00C33BC6">
      <w:pPr>
        <w:spacing w:before="120" w:after="120"/>
        <w:ind w:right="45"/>
        <w:jc w:val="both"/>
        <w:rPr>
          <w:rFonts w:ascii="Arial AMU" w:hAnsi="Arial AMU" w:cs="Arial"/>
          <w:b/>
          <w:sz w:val="18"/>
          <w:szCs w:val="18"/>
          <w:lang w:eastAsia="en-US" w:bidi="ar-SA"/>
        </w:rPr>
      </w:pPr>
      <w:r w:rsidRPr="00C33BC6">
        <w:rPr>
          <w:rFonts w:ascii="Arial AMU" w:hAnsi="Arial AMU" w:cs="Arial"/>
          <w:b/>
          <w:sz w:val="18"/>
          <w:szCs w:val="18"/>
          <w:lang w:eastAsia="en-US" w:bidi="ar-SA"/>
        </w:rPr>
        <w:t>4.</w:t>
      </w:r>
      <w:r w:rsidRPr="00C33BC6">
        <w:rPr>
          <w:rFonts w:ascii="Calibri" w:hAnsi="Calibri" w:cs="Mangal"/>
          <w:sz w:val="22"/>
          <w:szCs w:val="22"/>
          <w:lang w:eastAsia="en-US" w:bidi="ar-SA"/>
        </w:rPr>
        <w:t xml:space="preserve"> </w:t>
      </w:r>
      <w:r w:rsidRPr="00C33BC6">
        <w:rPr>
          <w:rFonts w:ascii="Arial AMU" w:hAnsi="Arial AMU" w:cs="Arial"/>
          <w:b/>
          <w:sz w:val="18"/>
          <w:szCs w:val="18"/>
          <w:lang w:eastAsia="en-US" w:bidi="ar-SA"/>
        </w:rPr>
        <w:t>Доступность услуг</w:t>
      </w:r>
    </w:p>
    <w:p w:rsidR="00C33BC6" w:rsidRPr="00C33BC6" w:rsidRDefault="00C33BC6" w:rsidP="00C33BC6">
      <w:pPr>
        <w:spacing w:before="120" w:after="120"/>
        <w:ind w:right="45"/>
        <w:jc w:val="both"/>
        <w:rPr>
          <w:rFonts w:ascii="Arial AMU" w:hAnsi="Arial AMU" w:cs="Arial"/>
          <w:sz w:val="18"/>
          <w:szCs w:val="18"/>
          <w:lang w:eastAsia="en-US" w:bidi="ar-SA"/>
        </w:rPr>
      </w:pPr>
      <w:r w:rsidRPr="00C33BC6">
        <w:rPr>
          <w:rFonts w:ascii="Arial AMU" w:hAnsi="Arial AMU" w:cs="Arial"/>
          <w:b/>
          <w:sz w:val="18"/>
          <w:szCs w:val="18"/>
          <w:lang w:eastAsia="en-US" w:bidi="ar-SA"/>
        </w:rPr>
        <w:t xml:space="preserve">   </w:t>
      </w:r>
      <w:r w:rsidRPr="00C33BC6">
        <w:rPr>
          <w:rFonts w:ascii="Arial AMU" w:hAnsi="Arial AMU" w:cs="Arial"/>
          <w:b/>
          <w:sz w:val="18"/>
          <w:szCs w:val="18"/>
          <w:lang w:val="en-US" w:eastAsia="en-US" w:bidi="ar-SA"/>
        </w:rPr>
        <w:t>Availability</w:t>
      </w:r>
      <w:r w:rsidRPr="00C33BC6">
        <w:rPr>
          <w:rFonts w:ascii="Arial AMU" w:hAnsi="Arial AMU" w:cs="Arial"/>
          <w:b/>
          <w:sz w:val="18"/>
          <w:szCs w:val="18"/>
          <w:lang w:eastAsia="en-US" w:bidi="ar-SA"/>
        </w:rPr>
        <w:t xml:space="preserve"> </w:t>
      </w:r>
      <w:r w:rsidRPr="00C33BC6">
        <w:rPr>
          <w:rFonts w:ascii="Arial AMU" w:hAnsi="Arial AMU" w:cs="Arial"/>
          <w:b/>
          <w:sz w:val="18"/>
          <w:szCs w:val="18"/>
          <w:lang w:val="en-US" w:eastAsia="en-US" w:bidi="ar-SA"/>
        </w:rPr>
        <w:t>of</w:t>
      </w:r>
      <w:r w:rsidRPr="00C33BC6">
        <w:rPr>
          <w:rFonts w:ascii="Arial AMU" w:hAnsi="Arial AMU" w:cs="Arial"/>
          <w:b/>
          <w:sz w:val="18"/>
          <w:szCs w:val="18"/>
          <w:lang w:eastAsia="en-US" w:bidi="ar-SA"/>
        </w:rPr>
        <w:t xml:space="preserve"> </w:t>
      </w:r>
      <w:r w:rsidRPr="00C33BC6">
        <w:rPr>
          <w:rFonts w:ascii="Arial AMU" w:hAnsi="Arial AMU" w:cs="Arial"/>
          <w:b/>
          <w:sz w:val="18"/>
          <w:szCs w:val="18"/>
          <w:lang w:val="en-US" w:eastAsia="en-US" w:bidi="ar-SA"/>
        </w:rPr>
        <w:t>services</w:t>
      </w:r>
    </w:p>
    <w:p w:rsidR="00C33BC6" w:rsidRPr="00C33BC6" w:rsidRDefault="00C33BC6" w:rsidP="00C33BC6">
      <w:pPr>
        <w:spacing w:before="120" w:after="120"/>
        <w:ind w:right="45"/>
        <w:jc w:val="both"/>
        <w:rPr>
          <w:rFonts w:ascii="Arial AMU" w:hAnsi="Arial AMU" w:cs="Arial"/>
          <w:sz w:val="18"/>
          <w:szCs w:val="18"/>
          <w:lang w:eastAsia="en-US" w:bidi="ar-SA"/>
        </w:rPr>
      </w:pPr>
      <w:r w:rsidRPr="00C33BC6">
        <w:rPr>
          <w:rFonts w:ascii="Arial AMU" w:hAnsi="Arial AMU" w:cs="Arial"/>
          <w:sz w:val="18"/>
          <w:szCs w:val="18"/>
          <w:lang w:eastAsia="en-US" w:bidi="ar-SA"/>
        </w:rPr>
        <w:t xml:space="preserve">   Страховая компания обязана обеспечить круглосуточный доступ к услугам.</w:t>
      </w:r>
    </w:p>
    <w:p w:rsidR="00C33BC6" w:rsidRPr="00C33BC6" w:rsidRDefault="00C33BC6" w:rsidP="00C33BC6">
      <w:pPr>
        <w:spacing w:before="120" w:after="120"/>
        <w:ind w:right="45"/>
        <w:jc w:val="both"/>
        <w:rPr>
          <w:rFonts w:ascii="Arial AMU" w:hAnsi="Arial AMU" w:cs="Arial"/>
          <w:sz w:val="18"/>
          <w:szCs w:val="18"/>
          <w:lang w:val="en-US" w:eastAsia="en-US" w:bidi="ar-SA"/>
        </w:rPr>
      </w:pPr>
      <w:r w:rsidRPr="00C33BC6">
        <w:rPr>
          <w:rFonts w:ascii="Arial AMU" w:hAnsi="Arial AMU" w:cs="Arial"/>
          <w:sz w:val="18"/>
          <w:szCs w:val="18"/>
          <w:lang w:eastAsia="en-US" w:bidi="ar-SA"/>
        </w:rPr>
        <w:t xml:space="preserve">   </w:t>
      </w:r>
      <w:r w:rsidRPr="00C33BC6">
        <w:rPr>
          <w:rFonts w:ascii="Arial AMU" w:hAnsi="Arial AMU" w:cs="Arial"/>
          <w:sz w:val="18"/>
          <w:szCs w:val="18"/>
          <w:lang w:val="en-US" w:eastAsia="en-US" w:bidi="ar-SA"/>
        </w:rPr>
        <w:t>The insurance company is obliged to provide 24 hour access to the services.</w:t>
      </w:r>
    </w:p>
    <w:p w:rsidR="00C33BC6" w:rsidRPr="00C33BC6" w:rsidRDefault="00C33BC6" w:rsidP="00C33BC6">
      <w:pPr>
        <w:spacing w:before="120" w:after="120"/>
        <w:ind w:right="45"/>
        <w:jc w:val="both"/>
        <w:rPr>
          <w:rFonts w:ascii="Arial AMU" w:hAnsi="Arial AMU" w:cs="Arial"/>
          <w:sz w:val="18"/>
          <w:szCs w:val="18"/>
          <w:lang w:val="en-US" w:eastAsia="en-US" w:bidi="ar-SA"/>
        </w:rPr>
      </w:pPr>
    </w:p>
    <w:p w:rsidR="00C33BC6" w:rsidRPr="00C33BC6" w:rsidRDefault="00C33BC6" w:rsidP="00C33BC6">
      <w:pPr>
        <w:spacing w:before="120" w:after="120"/>
        <w:ind w:right="45"/>
        <w:jc w:val="both"/>
        <w:rPr>
          <w:rFonts w:ascii="Arial AMU" w:hAnsi="Arial AMU" w:cs="Arial"/>
          <w:sz w:val="18"/>
          <w:szCs w:val="18"/>
          <w:lang w:eastAsia="en-US" w:bidi="ar-SA"/>
        </w:rPr>
      </w:pPr>
      <w:r w:rsidRPr="00C33BC6">
        <w:rPr>
          <w:rFonts w:ascii="Arial AMU" w:hAnsi="Arial AMU" w:cs="Arial"/>
          <w:sz w:val="18"/>
          <w:szCs w:val="18"/>
          <w:lang w:eastAsia="en-US" w:bidi="ar-SA"/>
        </w:rPr>
        <w:t>Обширная сеть поставщиков медицинских услуг, на которую распространяется страховое покрытие, список медицинских учреждений, входящих в эту сеть, должен быть предоставлен вместе с членским пакетом.</w:t>
      </w:r>
    </w:p>
    <w:p w:rsidR="00C33BC6" w:rsidRPr="00C33BC6" w:rsidRDefault="00C33BC6" w:rsidP="00C33BC6">
      <w:pPr>
        <w:spacing w:before="120" w:after="120"/>
        <w:ind w:right="45"/>
        <w:jc w:val="both"/>
        <w:rPr>
          <w:rFonts w:ascii="Arial AMU" w:hAnsi="Arial AMU" w:cs="Arial"/>
          <w:sz w:val="18"/>
          <w:szCs w:val="18"/>
          <w:lang w:val="en-US" w:eastAsia="en-US" w:bidi="ar-SA"/>
        </w:rPr>
      </w:pPr>
      <w:r w:rsidRPr="00C33BC6">
        <w:rPr>
          <w:rFonts w:ascii="Arial AMU" w:hAnsi="Arial AMU" w:cs="Arial"/>
          <w:sz w:val="18"/>
          <w:szCs w:val="18"/>
          <w:lang w:val="en-US" w:eastAsia="en-US" w:bidi="ar-SA"/>
        </w:rPr>
        <w:t>Extensive network of healthcare providers, the list of medical facilities included in that network should be provided with the membership package.</w:t>
      </w:r>
    </w:p>
    <w:p w:rsidR="00C33BC6" w:rsidRPr="00C33BC6" w:rsidRDefault="00C33BC6" w:rsidP="00C33BC6">
      <w:pPr>
        <w:spacing w:before="120" w:after="120"/>
        <w:ind w:right="45"/>
        <w:jc w:val="both"/>
        <w:rPr>
          <w:rFonts w:ascii="Arial AMU" w:hAnsi="Arial AMU" w:cs="Arial"/>
          <w:sz w:val="18"/>
          <w:szCs w:val="18"/>
          <w:lang w:eastAsia="en-US" w:bidi="ar-SA"/>
        </w:rPr>
      </w:pPr>
      <w:r w:rsidRPr="00C33BC6">
        <w:rPr>
          <w:rFonts w:ascii="Arial AMU" w:hAnsi="Arial AMU" w:cs="Arial"/>
          <w:sz w:val="18"/>
          <w:szCs w:val="18"/>
          <w:lang w:eastAsia="en-US" w:bidi="ar-SA"/>
        </w:rPr>
        <w:t>Сеть медицинских учреждений должна включать большое количество клиник/больниц и аптек, которые должны иметь договорные отношения со страховщиком. Если у вас есть членская карта (в аптеках также «Форма запроса аптечных услуг»), каждая из аптек этих клиник / больниц должна предоставлять свои услуги и продукты без немедленной оплаты, за исключением лечение которое не покрывается страховым полисом.</w:t>
      </w:r>
    </w:p>
    <w:p w:rsidR="00C33BC6" w:rsidRPr="00C33BC6" w:rsidRDefault="00C33BC6" w:rsidP="00C33BC6">
      <w:pPr>
        <w:spacing w:before="120" w:after="120"/>
        <w:ind w:right="45"/>
        <w:jc w:val="both"/>
        <w:rPr>
          <w:rFonts w:ascii="Arial AMU" w:hAnsi="Arial AMU" w:cs="Arial"/>
          <w:sz w:val="18"/>
          <w:szCs w:val="18"/>
          <w:lang w:val="en-US" w:eastAsia="en-US" w:bidi="ar-SA"/>
        </w:rPr>
      </w:pPr>
      <w:r w:rsidRPr="00C33BC6">
        <w:rPr>
          <w:rFonts w:ascii="Arial AMU" w:hAnsi="Arial AMU" w:cs="Arial"/>
          <w:sz w:val="18"/>
          <w:szCs w:val="18"/>
          <w:lang w:val="en-US" w:eastAsia="en-US" w:bidi="ar-SA"/>
        </w:rPr>
        <w:t>The network of healthcare facilities should include a large number of clinics / hospitals and pharmacies, which should have contractual arrangements with the insurer. If you have a membership card (in pharmacies, also a "Pharmacy services application form "), each of these clinics / hospitals's pharmacies must provide their services and products without requiring immediate payment if the treatment provided by the insured is not excluded by the insurance contract.</w:t>
      </w:r>
    </w:p>
    <w:p w:rsidR="00C33BC6" w:rsidRPr="00C33BC6" w:rsidRDefault="00C33BC6" w:rsidP="00C33BC6">
      <w:pPr>
        <w:spacing w:before="120" w:after="120"/>
        <w:ind w:right="45"/>
        <w:jc w:val="both"/>
        <w:rPr>
          <w:rFonts w:ascii="Arial AMU" w:hAnsi="Arial AMU" w:cs="Arial"/>
          <w:sz w:val="18"/>
          <w:szCs w:val="18"/>
          <w:lang w:eastAsia="en-US" w:bidi="ar-SA"/>
        </w:rPr>
      </w:pPr>
      <w:r w:rsidRPr="00C33BC6">
        <w:rPr>
          <w:rFonts w:ascii="Arial AMU" w:hAnsi="Arial AMU" w:cs="Arial"/>
          <w:sz w:val="18"/>
          <w:szCs w:val="18"/>
          <w:lang w:eastAsia="en-US" w:bidi="ar-SA"/>
        </w:rPr>
        <w:t>В случае изменения списка застрахованных лиц (страхование или прекращение страхования, изменение программы, паспорта) представитель Застрахованного уведомляет об этом Страховщика в письменной форме по заранее указанному адресу электронной почты. Застрахованный может уведомить Страховщика о вышеуказанных изменениях в течение 60 дней.</w:t>
      </w:r>
    </w:p>
    <w:p w:rsidR="00C33BC6" w:rsidRPr="00C33BC6" w:rsidRDefault="00C33BC6" w:rsidP="00C33BC6">
      <w:pPr>
        <w:spacing w:before="120" w:after="120"/>
        <w:ind w:right="45"/>
        <w:jc w:val="both"/>
        <w:rPr>
          <w:rFonts w:ascii="Arial AMU" w:hAnsi="Arial AMU" w:cs="Arial"/>
          <w:sz w:val="18"/>
          <w:szCs w:val="18"/>
          <w:lang w:val="en-US" w:eastAsia="en-US" w:bidi="ar-SA"/>
        </w:rPr>
      </w:pPr>
      <w:r w:rsidRPr="00C33BC6">
        <w:rPr>
          <w:rFonts w:ascii="Arial AMU" w:hAnsi="Arial AMU" w:cs="Arial"/>
          <w:sz w:val="18"/>
          <w:szCs w:val="18"/>
          <w:lang w:val="en-US" w:eastAsia="en-US" w:bidi="ar-SA"/>
        </w:rPr>
        <w:t>In case of changes in the list of insured persons (insurance or termination of insurance, change of program, passport), the Insured's representative notifies the Insurer in writing by a pre-specified email address. The Insured may notify the Insurer of the above changes within 60 days.</w:t>
      </w:r>
    </w:p>
    <w:p w:rsidR="00C33BC6" w:rsidRPr="00C33BC6" w:rsidRDefault="00C33BC6" w:rsidP="00C33BC6">
      <w:pPr>
        <w:spacing w:before="120" w:after="120"/>
        <w:ind w:right="45"/>
        <w:jc w:val="both"/>
        <w:rPr>
          <w:rFonts w:ascii="Calibri" w:hAnsi="Calibri" w:cs="Arial"/>
          <w:sz w:val="18"/>
          <w:szCs w:val="18"/>
          <w:lang w:eastAsia="en-US" w:bidi="ar-SA"/>
        </w:rPr>
      </w:pPr>
      <w:r w:rsidRPr="00C33BC6">
        <w:rPr>
          <w:rFonts w:ascii="Arial AMU" w:hAnsi="Arial AMU" w:cs="Arial"/>
          <w:sz w:val="18"/>
          <w:szCs w:val="18"/>
          <w:lang w:eastAsia="en-US" w:bidi="ar-SA"/>
        </w:rPr>
        <w:t>Медицинские документы Застрахованного/Застрахованного лица, а также документы, подтверждающие медицинские расходы, должны быть представлены Страховщику в течение 6 (шести) месяцев после обращения в медицинское учреждение и оплаты медицинских расходов. В случае нарушения указанного срока Застрахованный или Застрахованное лицо обязано при первой же возможности обосновать причину задержки в письменной форме путем представления документов, подтверждающих просрочку.</w:t>
      </w:r>
    </w:p>
    <w:p w:rsidR="00C33BC6" w:rsidRPr="00C33BC6" w:rsidRDefault="00C33BC6" w:rsidP="00C33BC6">
      <w:pPr>
        <w:spacing w:before="120" w:after="120"/>
        <w:ind w:right="45"/>
        <w:jc w:val="both"/>
        <w:rPr>
          <w:rFonts w:ascii="Arial AMU" w:hAnsi="Arial AMU" w:cs="Arial"/>
          <w:sz w:val="18"/>
          <w:szCs w:val="18"/>
          <w:lang w:val="en-US" w:eastAsia="en-US" w:bidi="ar-SA"/>
        </w:rPr>
      </w:pPr>
      <w:r w:rsidRPr="00C33BC6">
        <w:rPr>
          <w:rFonts w:ascii="Arial AMU" w:hAnsi="Arial AMU" w:cs="Arial"/>
          <w:sz w:val="18"/>
          <w:szCs w:val="18"/>
          <w:lang w:val="en-US" w:eastAsia="en-US" w:bidi="ar-SA"/>
        </w:rPr>
        <w:t>The medical documents of the Insured / Insured person, as well as the documents justifying the medical costs must be submitted to the Insurer within 6 (six) months after attending the medical institution and paying the medical expenses. In case of non respect of the mentioned period, the Insured or the Insured person is obliged to justify the reason for the delay in writing at the first opportunity by attaching the documents confirming the reasons of delay.</w:t>
      </w:r>
    </w:p>
    <w:p w:rsidR="00C33BC6" w:rsidRPr="00C33BC6" w:rsidRDefault="00C33BC6" w:rsidP="00C33BC6">
      <w:pPr>
        <w:spacing w:before="120" w:after="120"/>
        <w:ind w:right="45"/>
        <w:jc w:val="both"/>
        <w:rPr>
          <w:rFonts w:ascii="Arial AMU" w:hAnsi="Arial AMU" w:cs="Arial"/>
          <w:sz w:val="18"/>
          <w:szCs w:val="18"/>
          <w:lang w:val="en-US" w:eastAsia="en-US" w:bidi="ar-SA"/>
        </w:rPr>
      </w:pPr>
      <w:r w:rsidRPr="00C33BC6">
        <w:rPr>
          <w:rFonts w:ascii="Arial AMU" w:hAnsi="Arial AMU" w:cs="Arial"/>
          <w:sz w:val="18"/>
          <w:szCs w:val="18"/>
          <w:lang w:eastAsia="en-US" w:bidi="ar-SA"/>
        </w:rPr>
        <w:t>Страховщик обязан представить отчет о произведенных выплатах за период, запрошенный Страхователем. При</w:t>
      </w:r>
      <w:r w:rsidRPr="00C33BC6">
        <w:rPr>
          <w:rFonts w:ascii="Arial AMU" w:hAnsi="Arial AMU" w:cs="Arial"/>
          <w:sz w:val="18"/>
          <w:szCs w:val="18"/>
          <w:lang w:val="en-US" w:eastAsia="en-US" w:bidi="ar-SA"/>
        </w:rPr>
        <w:t xml:space="preserve"> </w:t>
      </w:r>
      <w:r w:rsidRPr="00C33BC6">
        <w:rPr>
          <w:rFonts w:ascii="Arial AMU" w:hAnsi="Arial AMU" w:cs="Arial"/>
          <w:sz w:val="18"/>
          <w:szCs w:val="18"/>
          <w:lang w:eastAsia="en-US" w:bidi="ar-SA"/>
        </w:rPr>
        <w:t>необходимости</w:t>
      </w:r>
      <w:r w:rsidRPr="00C33BC6">
        <w:rPr>
          <w:rFonts w:ascii="Arial AMU" w:hAnsi="Arial AMU" w:cs="Arial"/>
          <w:sz w:val="18"/>
          <w:szCs w:val="18"/>
          <w:lang w:val="en-US" w:eastAsia="en-US" w:bidi="ar-SA"/>
        </w:rPr>
        <w:t xml:space="preserve"> </w:t>
      </w:r>
      <w:r w:rsidRPr="00C33BC6">
        <w:rPr>
          <w:rFonts w:ascii="Arial AMU" w:hAnsi="Arial AMU" w:cs="Arial"/>
          <w:sz w:val="18"/>
          <w:szCs w:val="18"/>
          <w:lang w:eastAsia="en-US" w:bidi="ar-SA"/>
        </w:rPr>
        <w:t>предоставить</w:t>
      </w:r>
      <w:r w:rsidRPr="00C33BC6">
        <w:rPr>
          <w:rFonts w:ascii="Arial AMU" w:hAnsi="Arial AMU" w:cs="Arial"/>
          <w:sz w:val="18"/>
          <w:szCs w:val="18"/>
          <w:lang w:val="en-US" w:eastAsia="en-US" w:bidi="ar-SA"/>
        </w:rPr>
        <w:t xml:space="preserve"> </w:t>
      </w:r>
      <w:r w:rsidRPr="00C33BC6">
        <w:rPr>
          <w:rFonts w:ascii="Arial AMU" w:hAnsi="Arial AMU" w:cs="Arial"/>
          <w:sz w:val="18"/>
          <w:szCs w:val="18"/>
          <w:lang w:eastAsia="en-US" w:bidi="ar-SA"/>
        </w:rPr>
        <w:t>Застрахованному</w:t>
      </w:r>
      <w:r w:rsidRPr="00C33BC6">
        <w:rPr>
          <w:rFonts w:ascii="Arial AMU" w:hAnsi="Arial AMU" w:cs="Arial"/>
          <w:sz w:val="18"/>
          <w:szCs w:val="18"/>
          <w:lang w:val="en-US" w:eastAsia="en-US" w:bidi="ar-SA"/>
        </w:rPr>
        <w:t xml:space="preserve"> </w:t>
      </w:r>
      <w:r w:rsidRPr="00C33BC6">
        <w:rPr>
          <w:rFonts w:ascii="Arial AMU" w:hAnsi="Arial AMU" w:cs="Arial"/>
          <w:sz w:val="18"/>
          <w:szCs w:val="18"/>
          <w:lang w:eastAsia="en-US" w:bidi="ar-SA"/>
        </w:rPr>
        <w:t>документы</w:t>
      </w:r>
      <w:r w:rsidRPr="00C33BC6">
        <w:rPr>
          <w:rFonts w:ascii="Arial AMU" w:hAnsi="Arial AMU" w:cs="Arial"/>
          <w:sz w:val="18"/>
          <w:szCs w:val="18"/>
          <w:lang w:val="en-US" w:eastAsia="en-US" w:bidi="ar-SA"/>
        </w:rPr>
        <w:t xml:space="preserve">, </w:t>
      </w:r>
      <w:r w:rsidRPr="00C33BC6">
        <w:rPr>
          <w:rFonts w:ascii="Arial AMU" w:hAnsi="Arial AMU" w:cs="Arial"/>
          <w:sz w:val="18"/>
          <w:szCs w:val="18"/>
          <w:lang w:eastAsia="en-US" w:bidi="ar-SA"/>
        </w:rPr>
        <w:t>подтверждающие</w:t>
      </w:r>
      <w:r w:rsidRPr="00C33BC6">
        <w:rPr>
          <w:rFonts w:ascii="Arial AMU" w:hAnsi="Arial AMU" w:cs="Arial"/>
          <w:sz w:val="18"/>
          <w:szCs w:val="18"/>
          <w:lang w:val="en-US" w:eastAsia="en-US" w:bidi="ar-SA"/>
        </w:rPr>
        <w:t xml:space="preserve"> </w:t>
      </w:r>
      <w:r w:rsidRPr="00C33BC6">
        <w:rPr>
          <w:rFonts w:ascii="Arial AMU" w:hAnsi="Arial AMU" w:cs="Arial"/>
          <w:sz w:val="18"/>
          <w:szCs w:val="18"/>
          <w:lang w:eastAsia="en-US" w:bidi="ar-SA"/>
        </w:rPr>
        <w:t>льготы</w:t>
      </w:r>
      <w:r w:rsidRPr="00C33BC6">
        <w:rPr>
          <w:rFonts w:ascii="Arial AMU" w:hAnsi="Arial AMU" w:cs="Arial"/>
          <w:sz w:val="18"/>
          <w:szCs w:val="18"/>
          <w:lang w:val="en-US" w:eastAsia="en-US" w:bidi="ar-SA"/>
        </w:rPr>
        <w:t xml:space="preserve">. </w:t>
      </w:r>
    </w:p>
    <w:p w:rsidR="00C33BC6" w:rsidRPr="00C33BC6" w:rsidRDefault="00C33BC6" w:rsidP="00C33BC6">
      <w:pPr>
        <w:spacing w:before="120" w:after="120"/>
        <w:ind w:right="45"/>
        <w:jc w:val="both"/>
        <w:rPr>
          <w:rFonts w:ascii="Arial AMU" w:hAnsi="Arial AMU" w:cs="Arial"/>
          <w:sz w:val="18"/>
          <w:szCs w:val="18"/>
          <w:lang w:val="hy-AM" w:eastAsia="en-US" w:bidi="ar-SA"/>
        </w:rPr>
      </w:pPr>
      <w:r w:rsidRPr="00C33BC6">
        <w:rPr>
          <w:rFonts w:ascii="Arial AMU" w:hAnsi="Arial AMU" w:cs="Arial"/>
          <w:sz w:val="18"/>
          <w:szCs w:val="18"/>
          <w:lang w:val="en-US" w:eastAsia="en-US" w:bidi="ar-SA"/>
        </w:rPr>
        <w:t xml:space="preserve">    The Insurer is obliged</w:t>
      </w:r>
      <w:r w:rsidRPr="00C33BC6">
        <w:rPr>
          <w:rFonts w:ascii="Arial AMU" w:hAnsi="Arial AMU" w:cs="Arial"/>
          <w:sz w:val="18"/>
          <w:szCs w:val="18"/>
          <w:lang w:val="hy-AM" w:eastAsia="en-US" w:bidi="ar-SA"/>
        </w:rPr>
        <w:t xml:space="preserve"> </w:t>
      </w:r>
      <w:r w:rsidRPr="00C33BC6">
        <w:rPr>
          <w:rFonts w:ascii="Arial AMU" w:hAnsi="Arial AMU" w:cs="Arial"/>
          <w:sz w:val="18"/>
          <w:szCs w:val="18"/>
          <w:lang w:val="en-US" w:eastAsia="en-US" w:bidi="ar-SA"/>
        </w:rPr>
        <w:t>to submit a report on the payments made for the period requested by the Insured. If necessary, provide the Insured with documents justifying the benefits</w:t>
      </w:r>
      <w:r w:rsidRPr="00C33BC6">
        <w:rPr>
          <w:rFonts w:ascii="Arial AMU" w:hAnsi="Arial AMU" w:cs="Arial"/>
          <w:sz w:val="18"/>
          <w:szCs w:val="18"/>
          <w:lang w:val="hy-AM" w:eastAsia="en-US" w:bidi="ar-SA"/>
        </w:rPr>
        <w:t>.</w:t>
      </w:r>
    </w:p>
    <w:p w:rsidR="00C33BC6" w:rsidRPr="00C33BC6" w:rsidRDefault="00C33BC6" w:rsidP="00C33BC6">
      <w:pPr>
        <w:spacing w:before="120" w:after="120"/>
        <w:ind w:right="45"/>
        <w:jc w:val="both"/>
        <w:rPr>
          <w:rFonts w:ascii="Arial AMU" w:hAnsi="Arial AMU" w:cs="Arial"/>
          <w:b/>
          <w:sz w:val="18"/>
          <w:szCs w:val="18"/>
          <w:lang w:val="en-US" w:eastAsia="en-US" w:bidi="ar-SA"/>
        </w:rPr>
      </w:pPr>
    </w:p>
    <w:p w:rsidR="00C33BC6" w:rsidRPr="00C33BC6" w:rsidRDefault="00C33BC6" w:rsidP="00C33BC6">
      <w:pPr>
        <w:spacing w:before="120" w:after="120"/>
        <w:ind w:right="45"/>
        <w:jc w:val="both"/>
        <w:rPr>
          <w:rFonts w:ascii="Arial AMU" w:hAnsi="Arial AMU" w:cs="Arial"/>
          <w:sz w:val="18"/>
          <w:szCs w:val="18"/>
          <w:lang w:val="en-US" w:eastAsia="en-US" w:bidi="ar-SA"/>
        </w:rPr>
      </w:pPr>
    </w:p>
    <w:tbl>
      <w:tblPr>
        <w:tblW w:w="8703" w:type="dxa"/>
        <w:tblInd w:w="20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4226"/>
        <w:gridCol w:w="2137"/>
        <w:gridCol w:w="2340"/>
      </w:tblGrid>
      <w:tr w:rsidR="00C33BC6" w:rsidRPr="00C33BC6" w:rsidTr="00F24BDB">
        <w:trPr>
          <w:trHeight w:val="468"/>
        </w:trPr>
        <w:tc>
          <w:tcPr>
            <w:tcW w:w="4226" w:type="dxa"/>
            <w:vMerge w:val="restart"/>
            <w:tcBorders>
              <w:top w:val="nil"/>
            </w:tcBorders>
            <w:shd w:val="clear" w:color="auto" w:fill="113387"/>
          </w:tcPr>
          <w:p w:rsidR="00C33BC6" w:rsidRPr="00C33BC6" w:rsidRDefault="00C33BC6" w:rsidP="00C33BC6">
            <w:pPr>
              <w:widowControl w:val="0"/>
              <w:autoSpaceDE w:val="0"/>
              <w:autoSpaceDN w:val="0"/>
              <w:rPr>
                <w:rFonts w:ascii="Arial" w:eastAsia="Arial" w:hAnsi="Arial" w:cs="Arial"/>
                <w:b/>
                <w:bCs/>
                <w:color w:val="FFFFFF"/>
                <w:w w:val="90"/>
                <w:sz w:val="18"/>
                <w:szCs w:val="18"/>
                <w:lang w:val="en-US" w:eastAsia="en-US" w:bidi="ar-SA"/>
              </w:rPr>
            </w:pPr>
          </w:p>
          <w:p w:rsidR="00C33BC6" w:rsidRPr="00C33BC6" w:rsidRDefault="00C33BC6" w:rsidP="00C33BC6">
            <w:pPr>
              <w:widowControl w:val="0"/>
              <w:autoSpaceDE w:val="0"/>
              <w:autoSpaceDN w:val="0"/>
              <w:jc w:val="center"/>
              <w:rPr>
                <w:rFonts w:ascii="Arial" w:eastAsia="Arial" w:hAnsi="Arial" w:cs="Arial"/>
                <w:b/>
                <w:bCs/>
                <w:color w:val="FFFFFF"/>
                <w:w w:val="90"/>
                <w:sz w:val="18"/>
                <w:szCs w:val="18"/>
                <w:lang w:val="en-US" w:eastAsia="en-US" w:bidi="ar-SA"/>
              </w:rPr>
            </w:pPr>
          </w:p>
          <w:p w:rsidR="00C33BC6" w:rsidRPr="00C33BC6" w:rsidRDefault="00C33BC6" w:rsidP="00C33BC6">
            <w:pPr>
              <w:widowControl w:val="0"/>
              <w:autoSpaceDE w:val="0"/>
              <w:autoSpaceDN w:val="0"/>
              <w:jc w:val="center"/>
              <w:rPr>
                <w:rFonts w:ascii="Arial" w:eastAsia="Arial" w:hAnsi="Arial" w:cs="Arial"/>
                <w:b/>
                <w:bCs/>
                <w:color w:val="FFFFFF"/>
                <w:w w:val="95"/>
                <w:sz w:val="18"/>
                <w:szCs w:val="18"/>
                <w:lang w:val="en-US" w:eastAsia="en-US" w:bidi="ar-SA"/>
              </w:rPr>
            </w:pPr>
          </w:p>
          <w:p w:rsidR="00C33BC6" w:rsidRPr="00C33BC6" w:rsidRDefault="00C33BC6" w:rsidP="00C33BC6">
            <w:pPr>
              <w:widowControl w:val="0"/>
              <w:autoSpaceDE w:val="0"/>
              <w:autoSpaceDN w:val="0"/>
              <w:spacing w:before="19"/>
              <w:jc w:val="center"/>
              <w:rPr>
                <w:rFonts w:ascii="Arial" w:eastAsia="Arial" w:hAnsi="Arial" w:cs="Arial"/>
                <w:b/>
                <w:bCs/>
                <w:color w:val="FFFFFF"/>
                <w:w w:val="90"/>
                <w:sz w:val="18"/>
                <w:szCs w:val="18"/>
                <w:lang w:eastAsia="en-US" w:bidi="ar-SA"/>
              </w:rPr>
            </w:pPr>
            <w:r w:rsidRPr="00C33BC6">
              <w:rPr>
                <w:rFonts w:ascii="Arial" w:eastAsia="Arial" w:hAnsi="Arial" w:cs="Arial"/>
                <w:b/>
                <w:bCs/>
                <w:color w:val="FFFFFF"/>
                <w:w w:val="90"/>
                <w:sz w:val="18"/>
                <w:szCs w:val="18"/>
                <w:lang w:eastAsia="en-US" w:bidi="ar-SA"/>
              </w:rPr>
              <w:t>Географический охват</w:t>
            </w:r>
          </w:p>
          <w:p w:rsidR="00C33BC6" w:rsidRPr="00C33BC6" w:rsidRDefault="00C33BC6" w:rsidP="00C33BC6">
            <w:pPr>
              <w:widowControl w:val="0"/>
              <w:autoSpaceDE w:val="0"/>
              <w:autoSpaceDN w:val="0"/>
              <w:spacing w:before="19"/>
              <w:jc w:val="center"/>
              <w:rPr>
                <w:rFonts w:ascii="Arial" w:eastAsia="Microsoft Sans Serif" w:hAnsi="Microsoft Sans Serif" w:cs="Microsoft Sans Serif"/>
                <w:b/>
                <w:sz w:val="18"/>
                <w:szCs w:val="22"/>
                <w:lang w:eastAsia="en-US" w:bidi="ar-SA"/>
              </w:rPr>
            </w:pPr>
            <w:r w:rsidRPr="00C33BC6">
              <w:rPr>
                <w:rFonts w:ascii="Arial" w:eastAsia="Microsoft Sans Serif" w:hAnsi="Microsoft Sans Serif" w:cs="Microsoft Sans Serif"/>
                <w:b/>
                <w:color w:val="FFFFFF"/>
                <w:w w:val="95"/>
                <w:sz w:val="18"/>
                <w:szCs w:val="22"/>
                <w:lang w:val="en-US" w:eastAsia="en-US" w:bidi="ar-SA"/>
              </w:rPr>
              <w:t>Area</w:t>
            </w:r>
            <w:r w:rsidRPr="00C33BC6">
              <w:rPr>
                <w:rFonts w:ascii="Arial" w:eastAsia="Microsoft Sans Serif" w:hAnsi="Microsoft Sans Serif" w:cs="Microsoft Sans Serif"/>
                <w:b/>
                <w:color w:val="FFFFFF"/>
                <w:spacing w:val="-3"/>
                <w:w w:val="95"/>
                <w:sz w:val="18"/>
                <w:szCs w:val="22"/>
                <w:lang w:eastAsia="en-US" w:bidi="ar-SA"/>
              </w:rPr>
              <w:t xml:space="preserve"> </w:t>
            </w:r>
            <w:r w:rsidRPr="00C33BC6">
              <w:rPr>
                <w:rFonts w:ascii="Arial" w:eastAsia="Microsoft Sans Serif" w:hAnsi="Microsoft Sans Serif" w:cs="Microsoft Sans Serif"/>
                <w:b/>
                <w:color w:val="FFFFFF"/>
                <w:w w:val="95"/>
                <w:sz w:val="18"/>
                <w:szCs w:val="22"/>
                <w:lang w:val="en-US" w:eastAsia="en-US" w:bidi="ar-SA"/>
              </w:rPr>
              <w:t>of</w:t>
            </w:r>
            <w:r w:rsidRPr="00C33BC6">
              <w:rPr>
                <w:rFonts w:ascii="Arial" w:eastAsia="Microsoft Sans Serif" w:hAnsi="Microsoft Sans Serif" w:cs="Microsoft Sans Serif"/>
                <w:b/>
                <w:color w:val="FFFFFF"/>
                <w:spacing w:val="2"/>
                <w:w w:val="95"/>
                <w:sz w:val="18"/>
                <w:szCs w:val="22"/>
                <w:lang w:eastAsia="en-US" w:bidi="ar-SA"/>
              </w:rPr>
              <w:t xml:space="preserve"> </w:t>
            </w:r>
            <w:r w:rsidRPr="00C33BC6">
              <w:rPr>
                <w:rFonts w:ascii="Arial" w:eastAsia="Microsoft Sans Serif" w:hAnsi="Microsoft Sans Serif" w:cs="Microsoft Sans Serif"/>
                <w:b/>
                <w:color w:val="FFFFFF"/>
                <w:w w:val="95"/>
                <w:sz w:val="18"/>
                <w:szCs w:val="22"/>
                <w:lang w:val="en-US" w:eastAsia="en-US" w:bidi="ar-SA"/>
              </w:rPr>
              <w:t>Cover</w:t>
            </w:r>
          </w:p>
        </w:tc>
        <w:tc>
          <w:tcPr>
            <w:tcW w:w="4477" w:type="dxa"/>
            <w:gridSpan w:val="2"/>
            <w:tcBorders>
              <w:top w:val="nil"/>
            </w:tcBorders>
            <w:shd w:val="clear" w:color="auto" w:fill="113387"/>
          </w:tcPr>
          <w:p w:rsidR="00C33BC6" w:rsidRPr="00C33BC6" w:rsidRDefault="00C33BC6" w:rsidP="00C33BC6">
            <w:pPr>
              <w:widowControl w:val="0"/>
              <w:autoSpaceDE w:val="0"/>
              <w:autoSpaceDN w:val="0"/>
              <w:spacing w:before="162"/>
              <w:ind w:left="199" w:right="184" w:hanging="1"/>
              <w:jc w:val="center"/>
              <w:rPr>
                <w:rFonts w:ascii="Arial" w:eastAsia="Arial" w:hAnsi="Arial" w:cs="Arial"/>
                <w:b/>
                <w:bCs/>
                <w:sz w:val="18"/>
                <w:szCs w:val="18"/>
                <w:lang w:val="hy-AM" w:eastAsia="en-US" w:bidi="ar-SA"/>
              </w:rPr>
            </w:pPr>
            <w:r w:rsidRPr="00C33BC6">
              <w:rPr>
                <w:rFonts w:ascii="Arial" w:eastAsia="Arial" w:hAnsi="Arial" w:cs="Arial"/>
                <w:b/>
                <w:bCs/>
                <w:sz w:val="18"/>
                <w:szCs w:val="18"/>
                <w:lang w:val="hy-AM" w:eastAsia="en-US" w:bidi="ar-SA"/>
              </w:rPr>
              <w:t xml:space="preserve">Количество застрахованных лиц </w:t>
            </w:r>
            <w:r w:rsidRPr="00C33BC6">
              <w:rPr>
                <w:rFonts w:ascii="Arial" w:eastAsia="Arial" w:hAnsi="Arial" w:cs="Arial"/>
                <w:b/>
                <w:bCs/>
                <w:sz w:val="18"/>
                <w:szCs w:val="18"/>
                <w:lang w:val="en-US" w:eastAsia="en-US" w:bidi="ar-SA"/>
              </w:rPr>
              <w:t xml:space="preserve">          </w:t>
            </w:r>
            <w:r w:rsidRPr="00C33BC6">
              <w:rPr>
                <w:rFonts w:ascii="Arial" w:eastAsia="Arial" w:hAnsi="Arial" w:cs="Arial"/>
                <w:b/>
                <w:bCs/>
                <w:sz w:val="18"/>
                <w:szCs w:val="18"/>
                <w:lang w:val="hy-AM" w:eastAsia="en-US" w:bidi="ar-SA"/>
              </w:rPr>
              <w:t>Number of insured persons</w:t>
            </w:r>
          </w:p>
        </w:tc>
      </w:tr>
      <w:tr w:rsidR="00C33BC6" w:rsidRPr="00C33BC6" w:rsidTr="00F24BDB">
        <w:trPr>
          <w:trHeight w:val="1314"/>
        </w:trPr>
        <w:tc>
          <w:tcPr>
            <w:tcW w:w="4226" w:type="dxa"/>
            <w:vMerge/>
            <w:shd w:val="clear" w:color="auto" w:fill="113387"/>
          </w:tcPr>
          <w:p w:rsidR="00C33BC6" w:rsidRPr="00C33BC6" w:rsidRDefault="00C33BC6" w:rsidP="00C33BC6">
            <w:pPr>
              <w:widowControl w:val="0"/>
              <w:autoSpaceDE w:val="0"/>
              <w:autoSpaceDN w:val="0"/>
              <w:rPr>
                <w:rFonts w:ascii="Arial" w:eastAsia="Arial" w:hAnsi="Arial" w:cs="Arial"/>
                <w:b/>
                <w:bCs/>
                <w:color w:val="FFFFFF"/>
                <w:w w:val="90"/>
                <w:sz w:val="18"/>
                <w:szCs w:val="18"/>
                <w:lang w:val="en-US" w:eastAsia="en-US" w:bidi="ar-SA"/>
              </w:rPr>
            </w:pPr>
          </w:p>
        </w:tc>
        <w:tc>
          <w:tcPr>
            <w:tcW w:w="2137" w:type="dxa"/>
            <w:tcBorders>
              <w:top w:val="nil"/>
            </w:tcBorders>
            <w:shd w:val="clear" w:color="auto" w:fill="113387"/>
          </w:tcPr>
          <w:p w:rsidR="00C33BC6" w:rsidRPr="00C33BC6" w:rsidRDefault="00C33BC6" w:rsidP="00C33BC6">
            <w:pPr>
              <w:widowControl w:val="0"/>
              <w:autoSpaceDE w:val="0"/>
              <w:autoSpaceDN w:val="0"/>
              <w:spacing w:before="49" w:line="244" w:lineRule="auto"/>
              <w:ind w:left="134" w:right="124" w:hanging="2"/>
              <w:jc w:val="center"/>
              <w:rPr>
                <w:rFonts w:ascii="Arial" w:eastAsia="Arial" w:hAnsi="Arial" w:cs="Arial"/>
                <w:b/>
                <w:bCs/>
                <w:color w:val="FFFFFF"/>
                <w:sz w:val="18"/>
                <w:szCs w:val="18"/>
                <w:lang w:val="en-US" w:eastAsia="en-US" w:bidi="ar-SA"/>
              </w:rPr>
            </w:pPr>
          </w:p>
          <w:p w:rsidR="00C33BC6" w:rsidRPr="00C33BC6" w:rsidRDefault="00C33BC6" w:rsidP="00C33BC6">
            <w:pPr>
              <w:widowControl w:val="0"/>
              <w:autoSpaceDE w:val="0"/>
              <w:autoSpaceDN w:val="0"/>
              <w:spacing w:before="49" w:line="244" w:lineRule="auto"/>
              <w:ind w:left="134" w:right="124" w:hanging="2"/>
              <w:jc w:val="center"/>
              <w:rPr>
                <w:rFonts w:ascii="Arial" w:eastAsia="Microsoft Sans Serif" w:hAnsi="Microsoft Sans Serif" w:cs="Microsoft Sans Serif"/>
                <w:b/>
                <w:sz w:val="18"/>
                <w:szCs w:val="22"/>
                <w:lang w:val="en-US" w:eastAsia="en-US" w:bidi="ar-SA"/>
              </w:rPr>
            </w:pPr>
            <w:r w:rsidRPr="00C33BC6">
              <w:rPr>
                <w:rFonts w:ascii="Arial" w:eastAsia="Arial" w:hAnsi="Arial" w:cs="Arial"/>
                <w:b/>
                <w:bCs/>
                <w:color w:val="FFFFFF"/>
                <w:sz w:val="18"/>
                <w:szCs w:val="18"/>
                <w:lang w:val="en-US" w:eastAsia="en-US" w:bidi="ar-SA"/>
              </w:rPr>
              <w:t>Взр</w:t>
            </w:r>
            <w:r w:rsidRPr="00C33BC6">
              <w:rPr>
                <w:rFonts w:ascii="Arial" w:eastAsia="Arial" w:hAnsi="Arial" w:cs="Arial"/>
                <w:b/>
                <w:bCs/>
                <w:color w:val="FFFFFF"/>
                <w:sz w:val="18"/>
                <w:szCs w:val="18"/>
                <w:lang w:val="hy-AM" w:eastAsia="en-US" w:bidi="ar-SA"/>
              </w:rPr>
              <w:t>о</w:t>
            </w:r>
            <w:r w:rsidRPr="00C33BC6">
              <w:rPr>
                <w:rFonts w:ascii="Arial" w:eastAsia="Arial" w:hAnsi="Arial" w:cs="Arial"/>
                <w:b/>
                <w:bCs/>
                <w:color w:val="FFFFFF"/>
                <w:sz w:val="18"/>
                <w:szCs w:val="18"/>
                <w:lang w:val="en-US" w:eastAsia="en-US" w:bidi="ar-SA"/>
              </w:rPr>
              <w:t>слые (старше 18 лет)</w:t>
            </w:r>
          </w:p>
          <w:p w:rsidR="00C33BC6" w:rsidRPr="00C33BC6" w:rsidRDefault="00C33BC6" w:rsidP="00C33BC6">
            <w:pPr>
              <w:widowControl w:val="0"/>
              <w:autoSpaceDE w:val="0"/>
              <w:autoSpaceDN w:val="0"/>
              <w:spacing w:before="1"/>
              <w:ind w:left="153" w:right="148"/>
              <w:jc w:val="center"/>
              <w:rPr>
                <w:rFonts w:ascii="Arial" w:eastAsia="Microsoft Sans Serif" w:hAnsi="Microsoft Sans Serif" w:cs="Microsoft Sans Serif"/>
                <w:b/>
                <w:sz w:val="18"/>
                <w:szCs w:val="22"/>
                <w:lang w:val="en-US" w:eastAsia="en-US" w:bidi="ar-SA"/>
              </w:rPr>
            </w:pPr>
            <w:r w:rsidRPr="00C33BC6">
              <w:rPr>
                <w:rFonts w:ascii="Arial" w:eastAsia="Microsoft Sans Serif" w:hAnsi="Microsoft Sans Serif" w:cs="Microsoft Sans Serif"/>
                <w:b/>
                <w:sz w:val="18"/>
                <w:szCs w:val="22"/>
                <w:lang w:val="en-US" w:eastAsia="en-US" w:bidi="ar-SA"/>
              </w:rPr>
              <w:t>Adult (over 18 years old)</w:t>
            </w:r>
          </w:p>
        </w:tc>
        <w:tc>
          <w:tcPr>
            <w:tcW w:w="2340" w:type="dxa"/>
            <w:tcBorders>
              <w:top w:val="nil"/>
            </w:tcBorders>
            <w:shd w:val="clear" w:color="auto" w:fill="113387"/>
          </w:tcPr>
          <w:p w:rsidR="00C33BC6" w:rsidRPr="00C33BC6" w:rsidRDefault="00C33BC6" w:rsidP="00C33BC6">
            <w:pPr>
              <w:widowControl w:val="0"/>
              <w:autoSpaceDE w:val="0"/>
              <w:autoSpaceDN w:val="0"/>
              <w:spacing w:before="49" w:line="244" w:lineRule="auto"/>
              <w:ind w:left="134" w:right="124" w:hanging="2"/>
              <w:jc w:val="center"/>
              <w:rPr>
                <w:rFonts w:ascii="Arial" w:eastAsia="Arial" w:hAnsi="Arial" w:cs="Arial"/>
                <w:b/>
                <w:bCs/>
                <w:color w:val="FFFFFF"/>
                <w:sz w:val="18"/>
                <w:szCs w:val="18"/>
                <w:lang w:val="en-US" w:eastAsia="en-US" w:bidi="ar-SA"/>
              </w:rPr>
            </w:pPr>
          </w:p>
          <w:p w:rsidR="00C33BC6" w:rsidRPr="00C33BC6" w:rsidRDefault="00C33BC6" w:rsidP="00C33BC6">
            <w:pPr>
              <w:widowControl w:val="0"/>
              <w:autoSpaceDE w:val="0"/>
              <w:autoSpaceDN w:val="0"/>
              <w:spacing w:before="49" w:line="244" w:lineRule="auto"/>
              <w:ind w:left="134" w:right="124" w:hanging="2"/>
              <w:jc w:val="center"/>
              <w:rPr>
                <w:rFonts w:ascii="Arial" w:eastAsia="Microsoft Sans Serif" w:hAnsi="Microsoft Sans Serif" w:cs="Microsoft Sans Serif"/>
                <w:b/>
                <w:sz w:val="18"/>
                <w:szCs w:val="22"/>
                <w:lang w:val="en-US" w:eastAsia="en-US" w:bidi="ar-SA"/>
              </w:rPr>
            </w:pPr>
            <w:r w:rsidRPr="00C33BC6">
              <w:rPr>
                <w:rFonts w:ascii="Arial" w:eastAsia="Arial" w:hAnsi="Arial" w:cs="Arial"/>
                <w:b/>
                <w:bCs/>
                <w:color w:val="FFFFFF"/>
                <w:sz w:val="18"/>
                <w:szCs w:val="18"/>
                <w:lang w:val="en-US" w:eastAsia="en-US" w:bidi="ar-SA"/>
              </w:rPr>
              <w:t>Дети (от 0 до 18 лет)</w:t>
            </w:r>
            <w:r w:rsidRPr="00C33BC6">
              <w:rPr>
                <w:rFonts w:ascii="Arial" w:eastAsia="Arial" w:hAnsi="Arial" w:cs="Arial"/>
                <w:b/>
                <w:bCs/>
                <w:color w:val="FFFFFF"/>
                <w:spacing w:val="1"/>
                <w:sz w:val="18"/>
                <w:szCs w:val="18"/>
                <w:lang w:val="en-US" w:eastAsia="en-US" w:bidi="ar-SA"/>
              </w:rPr>
              <w:t xml:space="preserve"> </w:t>
            </w:r>
          </w:p>
          <w:p w:rsidR="00C33BC6" w:rsidRPr="00C33BC6" w:rsidRDefault="00C33BC6" w:rsidP="00C33BC6">
            <w:pPr>
              <w:widowControl w:val="0"/>
              <w:autoSpaceDE w:val="0"/>
              <w:autoSpaceDN w:val="0"/>
              <w:spacing w:before="49" w:line="244" w:lineRule="auto"/>
              <w:ind w:left="134" w:right="124" w:hanging="2"/>
              <w:jc w:val="center"/>
              <w:rPr>
                <w:rFonts w:ascii="Arial" w:eastAsia="Microsoft Sans Serif" w:hAnsi="Microsoft Sans Serif" w:cs="Microsoft Sans Serif"/>
                <w:b/>
                <w:sz w:val="18"/>
                <w:szCs w:val="22"/>
                <w:lang w:val="en-US" w:eastAsia="en-US" w:bidi="ar-SA"/>
              </w:rPr>
            </w:pPr>
            <w:r w:rsidRPr="00C33BC6">
              <w:rPr>
                <w:rFonts w:ascii="Arial" w:eastAsia="Arial" w:hAnsi="Arial" w:cs="Arial"/>
                <w:b/>
                <w:bCs/>
                <w:sz w:val="18"/>
                <w:szCs w:val="18"/>
                <w:lang w:val="en-US" w:eastAsia="en-US" w:bidi="ar-SA"/>
              </w:rPr>
              <w:t>Child (0 to 18 years old)</w:t>
            </w:r>
          </w:p>
        </w:tc>
      </w:tr>
      <w:tr w:rsidR="00C33BC6" w:rsidRPr="00C33BC6" w:rsidTr="00F24BDB">
        <w:trPr>
          <w:trHeight w:val="737"/>
        </w:trPr>
        <w:tc>
          <w:tcPr>
            <w:tcW w:w="4226" w:type="dxa"/>
            <w:shd w:val="clear" w:color="auto" w:fill="D4DCE3"/>
          </w:tcPr>
          <w:p w:rsidR="00C33BC6" w:rsidRPr="00C33BC6" w:rsidRDefault="00C33BC6" w:rsidP="00C33BC6">
            <w:pPr>
              <w:widowControl w:val="0"/>
              <w:autoSpaceDE w:val="0"/>
              <w:autoSpaceDN w:val="0"/>
              <w:spacing w:before="152" w:line="247" w:lineRule="auto"/>
              <w:ind w:left="151" w:right="138" w:hanging="2"/>
              <w:jc w:val="center"/>
              <w:rPr>
                <w:rFonts w:ascii="Arial" w:eastAsia="Arial" w:hAnsi="Arial" w:cs="Arial"/>
                <w:b/>
                <w:bCs/>
                <w:sz w:val="18"/>
                <w:szCs w:val="18"/>
                <w:lang w:eastAsia="en-US" w:bidi="ar-SA"/>
              </w:rPr>
            </w:pPr>
            <w:r w:rsidRPr="00C33BC6">
              <w:rPr>
                <w:rFonts w:ascii="Arial" w:eastAsia="Arial" w:hAnsi="Arial" w:cs="Arial"/>
                <w:b/>
                <w:bCs/>
                <w:sz w:val="18"/>
                <w:szCs w:val="18"/>
                <w:lang w:eastAsia="en-US" w:bidi="ar-SA"/>
              </w:rPr>
              <w:lastRenderedPageBreak/>
              <w:t xml:space="preserve">По  всему миру (кроме Ирана)        </w:t>
            </w:r>
            <w:r w:rsidRPr="00C33BC6">
              <w:rPr>
                <w:rFonts w:ascii="Arial" w:eastAsia="Arial" w:hAnsi="Arial" w:cs="Arial"/>
                <w:b/>
                <w:bCs/>
                <w:spacing w:val="1"/>
                <w:sz w:val="18"/>
                <w:szCs w:val="18"/>
                <w:lang w:eastAsia="en-US" w:bidi="ar-SA"/>
              </w:rPr>
              <w:t xml:space="preserve"> </w:t>
            </w:r>
            <w:r w:rsidRPr="00C33BC6">
              <w:rPr>
                <w:rFonts w:ascii="Arial" w:eastAsia="Arial" w:hAnsi="Arial" w:cs="Arial"/>
                <w:b/>
                <w:bCs/>
                <w:w w:val="95"/>
                <w:sz w:val="18"/>
                <w:szCs w:val="18"/>
                <w:lang w:val="en-US" w:eastAsia="en-US" w:bidi="ar-SA"/>
              </w:rPr>
              <w:t>Worldwide</w:t>
            </w:r>
            <w:r w:rsidRPr="00C33BC6">
              <w:rPr>
                <w:rFonts w:ascii="Arial" w:eastAsia="Arial" w:hAnsi="Arial" w:cs="Arial"/>
                <w:b/>
                <w:bCs/>
                <w:spacing w:val="-7"/>
                <w:w w:val="95"/>
                <w:sz w:val="18"/>
                <w:szCs w:val="18"/>
                <w:lang w:eastAsia="en-US" w:bidi="ar-SA"/>
              </w:rPr>
              <w:t xml:space="preserve"> </w:t>
            </w:r>
            <w:r w:rsidRPr="00C33BC6">
              <w:rPr>
                <w:rFonts w:ascii="Arial" w:eastAsia="Arial" w:hAnsi="Arial" w:cs="Arial"/>
                <w:b/>
                <w:bCs/>
                <w:w w:val="95"/>
                <w:sz w:val="18"/>
                <w:szCs w:val="18"/>
                <w:lang w:eastAsia="en-US" w:bidi="ar-SA"/>
              </w:rPr>
              <w:t>(</w:t>
            </w:r>
            <w:r w:rsidRPr="00C33BC6">
              <w:rPr>
                <w:rFonts w:ascii="Arial" w:eastAsia="Arial" w:hAnsi="Arial" w:cs="Arial"/>
                <w:b/>
                <w:bCs/>
                <w:w w:val="95"/>
                <w:sz w:val="18"/>
                <w:szCs w:val="18"/>
                <w:lang w:val="en-US" w:eastAsia="en-US" w:bidi="ar-SA"/>
              </w:rPr>
              <w:t>excl</w:t>
            </w:r>
            <w:r w:rsidRPr="00C33BC6">
              <w:rPr>
                <w:rFonts w:ascii="Arial" w:eastAsia="Arial" w:hAnsi="Arial" w:cs="Arial"/>
                <w:b/>
                <w:bCs/>
                <w:w w:val="95"/>
                <w:sz w:val="18"/>
                <w:szCs w:val="18"/>
                <w:lang w:eastAsia="en-US" w:bidi="ar-SA"/>
              </w:rPr>
              <w:t>.</w:t>
            </w:r>
            <w:r w:rsidRPr="00C33BC6">
              <w:rPr>
                <w:rFonts w:ascii="Arial" w:eastAsia="Arial" w:hAnsi="Arial" w:cs="Arial"/>
                <w:b/>
                <w:bCs/>
                <w:sz w:val="18"/>
                <w:szCs w:val="18"/>
                <w:lang w:eastAsia="en-US" w:bidi="ar-SA"/>
              </w:rPr>
              <w:t xml:space="preserve"> </w:t>
            </w:r>
            <w:r w:rsidRPr="00C33BC6">
              <w:rPr>
                <w:rFonts w:ascii="Arial" w:eastAsia="Microsoft Sans Serif" w:hAnsi="Microsoft Sans Serif" w:cs="Microsoft Sans Serif"/>
                <w:b/>
                <w:sz w:val="18"/>
                <w:szCs w:val="22"/>
                <w:lang w:val="en-US" w:eastAsia="en-US" w:bidi="ar-SA"/>
              </w:rPr>
              <w:t>Iran</w:t>
            </w:r>
            <w:r w:rsidRPr="00C33BC6">
              <w:rPr>
                <w:rFonts w:ascii="Arial" w:eastAsia="Microsoft Sans Serif" w:hAnsi="Microsoft Sans Serif" w:cs="Microsoft Sans Serif"/>
                <w:b/>
                <w:sz w:val="18"/>
                <w:szCs w:val="22"/>
                <w:lang w:eastAsia="en-US" w:bidi="ar-SA"/>
              </w:rPr>
              <w:t>)</w:t>
            </w:r>
          </w:p>
        </w:tc>
        <w:tc>
          <w:tcPr>
            <w:tcW w:w="2137" w:type="dxa"/>
            <w:shd w:val="clear" w:color="auto" w:fill="D4DCE3"/>
          </w:tcPr>
          <w:p w:rsidR="00C33BC6" w:rsidRPr="00C33BC6" w:rsidRDefault="00C33BC6" w:rsidP="00C33BC6">
            <w:pPr>
              <w:widowControl w:val="0"/>
              <w:autoSpaceDE w:val="0"/>
              <w:autoSpaceDN w:val="0"/>
              <w:spacing w:before="6"/>
              <w:rPr>
                <w:rFonts w:ascii="Microsoft Sans Serif" w:eastAsia="Microsoft Sans Serif" w:hAnsi="Microsoft Sans Serif" w:cs="Microsoft Sans Serif"/>
                <w:sz w:val="23"/>
                <w:szCs w:val="22"/>
                <w:lang w:eastAsia="en-US" w:bidi="ar-SA"/>
              </w:rPr>
            </w:pPr>
          </w:p>
          <w:p w:rsidR="00C33BC6" w:rsidRPr="00C33BC6" w:rsidRDefault="00C33BC6" w:rsidP="00C33BC6">
            <w:pPr>
              <w:widowControl w:val="0"/>
              <w:autoSpaceDE w:val="0"/>
              <w:autoSpaceDN w:val="0"/>
              <w:ind w:left="153" w:right="148"/>
              <w:jc w:val="center"/>
              <w:rPr>
                <w:rFonts w:ascii="Arial" w:eastAsia="Microsoft Sans Serif" w:hAnsi="Microsoft Sans Serif" w:cs="Microsoft Sans Serif"/>
                <w:b/>
                <w:sz w:val="18"/>
                <w:szCs w:val="22"/>
                <w:lang w:val="hy-AM" w:eastAsia="en-US" w:bidi="ar-SA"/>
              </w:rPr>
            </w:pPr>
            <w:r w:rsidRPr="00C33BC6">
              <w:rPr>
                <w:rFonts w:ascii="Arial" w:eastAsia="Microsoft Sans Serif" w:hAnsi="Microsoft Sans Serif" w:cs="Microsoft Sans Serif"/>
                <w:b/>
                <w:sz w:val="18"/>
                <w:szCs w:val="22"/>
                <w:lang w:val="en-US" w:eastAsia="en-US" w:bidi="ar-SA"/>
              </w:rPr>
              <w:t>3</w:t>
            </w:r>
            <w:r w:rsidRPr="00C33BC6">
              <w:rPr>
                <w:rFonts w:ascii="Arial" w:eastAsia="Microsoft Sans Serif" w:hAnsi="Microsoft Sans Serif" w:cs="Microsoft Sans Serif"/>
                <w:b/>
                <w:sz w:val="18"/>
                <w:szCs w:val="22"/>
                <w:lang w:val="hy-AM" w:eastAsia="en-US" w:bidi="ar-SA"/>
              </w:rPr>
              <w:t>3</w:t>
            </w:r>
          </w:p>
        </w:tc>
        <w:tc>
          <w:tcPr>
            <w:tcW w:w="2340" w:type="dxa"/>
            <w:shd w:val="clear" w:color="auto" w:fill="D4DCE3"/>
          </w:tcPr>
          <w:p w:rsidR="00C33BC6" w:rsidRPr="00C33BC6" w:rsidRDefault="00C33BC6" w:rsidP="00C33BC6">
            <w:pPr>
              <w:widowControl w:val="0"/>
              <w:autoSpaceDE w:val="0"/>
              <w:autoSpaceDN w:val="0"/>
              <w:spacing w:before="6"/>
              <w:rPr>
                <w:rFonts w:ascii="Microsoft Sans Serif" w:eastAsia="Microsoft Sans Serif" w:hAnsi="Microsoft Sans Serif" w:cs="Microsoft Sans Serif"/>
                <w:sz w:val="23"/>
                <w:szCs w:val="22"/>
                <w:lang w:val="en-US" w:eastAsia="en-US" w:bidi="ar-SA"/>
              </w:rPr>
            </w:pPr>
          </w:p>
          <w:p w:rsidR="00C33BC6" w:rsidRPr="00C33BC6" w:rsidRDefault="00C33BC6" w:rsidP="00C33BC6">
            <w:pPr>
              <w:widowControl w:val="0"/>
              <w:autoSpaceDE w:val="0"/>
              <w:autoSpaceDN w:val="0"/>
              <w:ind w:left="119" w:right="106"/>
              <w:jc w:val="center"/>
              <w:rPr>
                <w:rFonts w:ascii="Arial" w:eastAsia="Microsoft Sans Serif" w:hAnsi="Microsoft Sans Serif" w:cs="Microsoft Sans Serif"/>
                <w:b/>
                <w:sz w:val="18"/>
                <w:szCs w:val="22"/>
                <w:lang w:val="hy-AM" w:eastAsia="en-US" w:bidi="ar-SA"/>
              </w:rPr>
            </w:pPr>
            <w:r w:rsidRPr="00C33BC6">
              <w:rPr>
                <w:rFonts w:ascii="Arial" w:eastAsia="Microsoft Sans Serif" w:hAnsi="Microsoft Sans Serif" w:cs="Microsoft Sans Serif"/>
                <w:b/>
                <w:sz w:val="18"/>
                <w:szCs w:val="22"/>
                <w:lang w:val="hy-AM" w:eastAsia="en-US" w:bidi="ar-SA"/>
              </w:rPr>
              <w:t>23</w:t>
            </w:r>
          </w:p>
        </w:tc>
      </w:tr>
      <w:tr w:rsidR="00C33BC6" w:rsidRPr="00C33BC6" w:rsidTr="00F24BDB">
        <w:trPr>
          <w:trHeight w:val="737"/>
        </w:trPr>
        <w:tc>
          <w:tcPr>
            <w:tcW w:w="4226" w:type="dxa"/>
            <w:shd w:val="clear" w:color="auto" w:fill="D4DCE3"/>
          </w:tcPr>
          <w:p w:rsidR="00C33BC6" w:rsidRPr="00C33BC6" w:rsidRDefault="00C33BC6" w:rsidP="00C33BC6">
            <w:pPr>
              <w:widowControl w:val="0"/>
              <w:autoSpaceDE w:val="0"/>
              <w:autoSpaceDN w:val="0"/>
              <w:spacing w:before="49" w:line="244" w:lineRule="auto"/>
              <w:ind w:left="134" w:right="124" w:hanging="2"/>
              <w:jc w:val="center"/>
              <w:rPr>
                <w:rFonts w:ascii="Arial" w:eastAsia="Arial" w:hAnsi="Arial" w:cs="Arial"/>
                <w:b/>
                <w:bCs/>
                <w:sz w:val="18"/>
                <w:szCs w:val="18"/>
                <w:lang w:eastAsia="en-US" w:bidi="ar-SA"/>
              </w:rPr>
            </w:pPr>
            <w:r w:rsidRPr="00C33BC6">
              <w:rPr>
                <w:rFonts w:ascii="Arial" w:eastAsia="Arial" w:hAnsi="Arial" w:cs="Arial"/>
                <w:b/>
                <w:bCs/>
                <w:sz w:val="18"/>
                <w:szCs w:val="18"/>
                <w:lang w:eastAsia="en-US" w:bidi="ar-SA"/>
              </w:rPr>
              <w:t>По всему миру (кроме США и Ирана)</w:t>
            </w:r>
          </w:p>
          <w:p w:rsidR="00C33BC6" w:rsidRPr="00C33BC6" w:rsidRDefault="00C33BC6" w:rsidP="00C33BC6">
            <w:pPr>
              <w:widowControl w:val="0"/>
              <w:autoSpaceDE w:val="0"/>
              <w:autoSpaceDN w:val="0"/>
              <w:spacing w:before="49" w:line="244" w:lineRule="auto"/>
              <w:ind w:left="134" w:right="124" w:hanging="2"/>
              <w:jc w:val="center"/>
              <w:rPr>
                <w:rFonts w:ascii="Arial" w:eastAsia="Arial" w:hAnsi="Arial" w:cs="Arial"/>
                <w:b/>
                <w:bCs/>
                <w:sz w:val="18"/>
                <w:szCs w:val="18"/>
                <w:lang w:val="en-US" w:eastAsia="en-US" w:bidi="ar-SA"/>
              </w:rPr>
            </w:pPr>
            <w:r w:rsidRPr="00C33BC6">
              <w:rPr>
                <w:rFonts w:ascii="Arial" w:eastAsia="Arial" w:hAnsi="Arial" w:cs="Arial"/>
                <w:b/>
                <w:bCs/>
                <w:w w:val="95"/>
                <w:sz w:val="18"/>
                <w:szCs w:val="18"/>
                <w:lang w:val="en-US" w:eastAsia="en-US" w:bidi="ar-SA"/>
              </w:rPr>
              <w:t>Worldwide</w:t>
            </w:r>
            <w:r w:rsidRPr="00C33BC6">
              <w:rPr>
                <w:rFonts w:ascii="Arial" w:eastAsia="Arial" w:hAnsi="Arial" w:cs="Arial"/>
                <w:b/>
                <w:bCs/>
                <w:spacing w:val="-7"/>
                <w:w w:val="95"/>
                <w:sz w:val="18"/>
                <w:szCs w:val="18"/>
                <w:lang w:val="en-US" w:eastAsia="en-US" w:bidi="ar-SA"/>
              </w:rPr>
              <w:t xml:space="preserve"> </w:t>
            </w:r>
            <w:r w:rsidRPr="00C33BC6">
              <w:rPr>
                <w:rFonts w:ascii="Arial" w:eastAsia="Arial" w:hAnsi="Arial" w:cs="Arial"/>
                <w:b/>
                <w:bCs/>
                <w:w w:val="95"/>
                <w:sz w:val="18"/>
                <w:szCs w:val="18"/>
                <w:lang w:val="en-US" w:eastAsia="en-US" w:bidi="ar-SA"/>
              </w:rPr>
              <w:t xml:space="preserve">(excl. </w:t>
            </w:r>
            <w:r w:rsidRPr="00C33BC6">
              <w:rPr>
                <w:rFonts w:ascii="Arial" w:eastAsia="Microsoft Sans Serif" w:hAnsi="Microsoft Sans Serif" w:cs="Microsoft Sans Serif"/>
                <w:b/>
                <w:w w:val="95"/>
                <w:sz w:val="18"/>
                <w:szCs w:val="22"/>
                <w:lang w:val="en-US" w:eastAsia="en-US" w:bidi="ar-SA"/>
              </w:rPr>
              <w:t>USA</w:t>
            </w:r>
            <w:r w:rsidRPr="00C33BC6">
              <w:rPr>
                <w:rFonts w:ascii="Arial" w:eastAsia="Microsoft Sans Serif" w:hAnsi="Microsoft Sans Serif" w:cs="Microsoft Sans Serif"/>
                <w:b/>
                <w:spacing w:val="1"/>
                <w:w w:val="95"/>
                <w:sz w:val="18"/>
                <w:szCs w:val="22"/>
                <w:lang w:val="en-US" w:eastAsia="en-US" w:bidi="ar-SA"/>
              </w:rPr>
              <w:t xml:space="preserve"> </w:t>
            </w:r>
            <w:r w:rsidRPr="00C33BC6">
              <w:rPr>
                <w:rFonts w:ascii="Arial" w:eastAsia="Microsoft Sans Serif" w:hAnsi="Microsoft Sans Serif" w:cs="Microsoft Sans Serif"/>
                <w:b/>
                <w:w w:val="95"/>
                <w:sz w:val="18"/>
                <w:szCs w:val="22"/>
                <w:lang w:val="en-US" w:eastAsia="en-US" w:bidi="ar-SA"/>
              </w:rPr>
              <w:t>&amp;</w:t>
            </w:r>
            <w:r w:rsidRPr="00C33BC6">
              <w:rPr>
                <w:rFonts w:ascii="Arial" w:eastAsia="Microsoft Sans Serif" w:hAnsi="Microsoft Sans Serif" w:cs="Microsoft Sans Serif"/>
                <w:b/>
                <w:spacing w:val="1"/>
                <w:w w:val="95"/>
                <w:sz w:val="18"/>
                <w:szCs w:val="22"/>
                <w:lang w:val="en-US" w:eastAsia="en-US" w:bidi="ar-SA"/>
              </w:rPr>
              <w:t xml:space="preserve"> </w:t>
            </w:r>
            <w:r w:rsidRPr="00C33BC6">
              <w:rPr>
                <w:rFonts w:ascii="Arial" w:eastAsia="Microsoft Sans Serif" w:hAnsi="Microsoft Sans Serif" w:cs="Microsoft Sans Serif"/>
                <w:b/>
                <w:w w:val="95"/>
                <w:sz w:val="18"/>
                <w:szCs w:val="22"/>
                <w:lang w:val="en-US" w:eastAsia="en-US" w:bidi="ar-SA"/>
              </w:rPr>
              <w:t>Iran)</w:t>
            </w:r>
          </w:p>
        </w:tc>
        <w:tc>
          <w:tcPr>
            <w:tcW w:w="2137" w:type="dxa"/>
            <w:shd w:val="clear" w:color="auto" w:fill="D4DCE3"/>
          </w:tcPr>
          <w:p w:rsidR="00C33BC6" w:rsidRPr="00C33BC6" w:rsidRDefault="00C33BC6" w:rsidP="00C33BC6">
            <w:pPr>
              <w:widowControl w:val="0"/>
              <w:autoSpaceDE w:val="0"/>
              <w:autoSpaceDN w:val="0"/>
              <w:spacing w:before="6"/>
              <w:rPr>
                <w:rFonts w:ascii="Microsoft Sans Serif" w:eastAsia="Microsoft Sans Serif" w:hAnsi="Microsoft Sans Serif" w:cs="Microsoft Sans Serif"/>
                <w:sz w:val="23"/>
                <w:szCs w:val="22"/>
                <w:lang w:val="en-US" w:eastAsia="en-US" w:bidi="ar-SA"/>
              </w:rPr>
            </w:pPr>
          </w:p>
          <w:p w:rsidR="00C33BC6" w:rsidRPr="00C33BC6" w:rsidRDefault="00C33BC6" w:rsidP="00C33BC6">
            <w:pPr>
              <w:widowControl w:val="0"/>
              <w:autoSpaceDE w:val="0"/>
              <w:autoSpaceDN w:val="0"/>
              <w:ind w:left="153" w:right="148"/>
              <w:jc w:val="center"/>
              <w:rPr>
                <w:rFonts w:ascii="Arial" w:eastAsia="Microsoft Sans Serif" w:hAnsi="Microsoft Sans Serif" w:cs="Microsoft Sans Serif"/>
                <w:b/>
                <w:sz w:val="18"/>
                <w:szCs w:val="22"/>
                <w:lang w:val="hy-AM" w:eastAsia="en-US" w:bidi="ar-SA"/>
              </w:rPr>
            </w:pPr>
            <w:r w:rsidRPr="00C33BC6">
              <w:rPr>
                <w:rFonts w:ascii="Arial" w:eastAsia="Microsoft Sans Serif" w:hAnsi="Microsoft Sans Serif" w:cs="Microsoft Sans Serif"/>
                <w:b/>
                <w:sz w:val="18"/>
                <w:szCs w:val="22"/>
                <w:lang w:val="en-US" w:eastAsia="en-US" w:bidi="ar-SA"/>
              </w:rPr>
              <w:t>19</w:t>
            </w:r>
            <w:r w:rsidRPr="00C33BC6">
              <w:rPr>
                <w:rFonts w:ascii="Arial" w:eastAsia="Microsoft Sans Serif" w:hAnsi="Microsoft Sans Serif" w:cs="Microsoft Sans Serif"/>
                <w:b/>
                <w:sz w:val="18"/>
                <w:szCs w:val="22"/>
                <w:lang w:val="hy-AM" w:eastAsia="en-US" w:bidi="ar-SA"/>
              </w:rPr>
              <w:t>0</w:t>
            </w:r>
          </w:p>
        </w:tc>
        <w:tc>
          <w:tcPr>
            <w:tcW w:w="2340" w:type="dxa"/>
            <w:shd w:val="clear" w:color="auto" w:fill="D4DCE3"/>
          </w:tcPr>
          <w:p w:rsidR="00C33BC6" w:rsidRPr="00C33BC6" w:rsidRDefault="00C33BC6" w:rsidP="00C33BC6">
            <w:pPr>
              <w:widowControl w:val="0"/>
              <w:autoSpaceDE w:val="0"/>
              <w:autoSpaceDN w:val="0"/>
              <w:spacing w:before="6"/>
              <w:rPr>
                <w:rFonts w:ascii="Microsoft Sans Serif" w:eastAsia="Microsoft Sans Serif" w:hAnsi="Microsoft Sans Serif" w:cs="Microsoft Sans Serif"/>
                <w:sz w:val="23"/>
                <w:szCs w:val="22"/>
                <w:lang w:val="en-US" w:eastAsia="en-US" w:bidi="ar-SA"/>
              </w:rPr>
            </w:pPr>
          </w:p>
          <w:p w:rsidR="00C33BC6" w:rsidRPr="00C33BC6" w:rsidRDefault="00C33BC6" w:rsidP="00C33BC6">
            <w:pPr>
              <w:widowControl w:val="0"/>
              <w:autoSpaceDE w:val="0"/>
              <w:autoSpaceDN w:val="0"/>
              <w:ind w:left="119" w:right="106"/>
              <w:jc w:val="center"/>
              <w:rPr>
                <w:rFonts w:ascii="Arial" w:eastAsia="Microsoft Sans Serif" w:hAnsi="Microsoft Sans Serif" w:cs="Microsoft Sans Serif"/>
                <w:b/>
                <w:sz w:val="18"/>
                <w:szCs w:val="22"/>
                <w:lang w:val="hy-AM" w:eastAsia="en-US" w:bidi="ar-SA"/>
              </w:rPr>
            </w:pPr>
            <w:r w:rsidRPr="00C33BC6">
              <w:rPr>
                <w:rFonts w:ascii="Arial" w:eastAsia="Microsoft Sans Serif" w:hAnsi="Microsoft Sans Serif" w:cs="Microsoft Sans Serif"/>
                <w:b/>
                <w:sz w:val="18"/>
                <w:szCs w:val="22"/>
                <w:lang w:val="hy-AM" w:eastAsia="en-US" w:bidi="ar-SA"/>
              </w:rPr>
              <w:t>79</w:t>
            </w:r>
          </w:p>
        </w:tc>
      </w:tr>
      <w:tr w:rsidR="00C33BC6" w:rsidRPr="00C33BC6" w:rsidTr="00F24BDB">
        <w:trPr>
          <w:trHeight w:val="737"/>
        </w:trPr>
        <w:tc>
          <w:tcPr>
            <w:tcW w:w="4226" w:type="dxa"/>
            <w:shd w:val="clear" w:color="auto" w:fill="D4DCE3"/>
          </w:tcPr>
          <w:p w:rsidR="00C33BC6" w:rsidRPr="00C33BC6" w:rsidRDefault="00C33BC6" w:rsidP="00C33BC6">
            <w:pPr>
              <w:widowControl w:val="0"/>
              <w:autoSpaceDE w:val="0"/>
              <w:autoSpaceDN w:val="0"/>
              <w:spacing w:before="49" w:line="244" w:lineRule="auto"/>
              <w:ind w:left="134" w:right="124" w:hanging="2"/>
              <w:jc w:val="center"/>
              <w:rPr>
                <w:rFonts w:ascii="Arial" w:eastAsia="Arial" w:hAnsi="Arial" w:cs="Arial"/>
                <w:b/>
                <w:bCs/>
                <w:sz w:val="18"/>
                <w:szCs w:val="18"/>
                <w:lang w:val="en-US" w:eastAsia="en-US" w:bidi="ar-SA"/>
              </w:rPr>
            </w:pPr>
            <w:r w:rsidRPr="00C33BC6">
              <w:rPr>
                <w:rFonts w:ascii="Arial" w:eastAsia="Arial" w:hAnsi="Arial" w:cs="Arial"/>
                <w:b/>
                <w:bCs/>
                <w:sz w:val="18"/>
                <w:szCs w:val="18"/>
                <w:lang w:val="en-US" w:eastAsia="en-US" w:bidi="ar-SA"/>
              </w:rPr>
              <w:t>Страны СНГ (кроме Ирана)     Commonwealth of Independent States (excl. Iran)</w:t>
            </w:r>
          </w:p>
        </w:tc>
        <w:tc>
          <w:tcPr>
            <w:tcW w:w="2137" w:type="dxa"/>
            <w:shd w:val="clear" w:color="auto" w:fill="D4DCE3"/>
          </w:tcPr>
          <w:p w:rsidR="00C33BC6" w:rsidRPr="00C33BC6" w:rsidRDefault="00C33BC6" w:rsidP="00C33BC6">
            <w:pPr>
              <w:widowControl w:val="0"/>
              <w:autoSpaceDE w:val="0"/>
              <w:autoSpaceDN w:val="0"/>
              <w:spacing w:before="6"/>
              <w:rPr>
                <w:rFonts w:ascii="Microsoft Sans Serif" w:eastAsia="Microsoft Sans Serif" w:hAnsi="Microsoft Sans Serif" w:cs="Microsoft Sans Serif"/>
                <w:sz w:val="23"/>
                <w:szCs w:val="22"/>
                <w:lang w:val="en-US" w:eastAsia="en-US" w:bidi="ar-SA"/>
              </w:rPr>
            </w:pPr>
          </w:p>
          <w:p w:rsidR="00C33BC6" w:rsidRPr="00C33BC6" w:rsidRDefault="00C33BC6" w:rsidP="00C33BC6">
            <w:pPr>
              <w:widowControl w:val="0"/>
              <w:autoSpaceDE w:val="0"/>
              <w:autoSpaceDN w:val="0"/>
              <w:ind w:left="153" w:right="148"/>
              <w:jc w:val="center"/>
              <w:rPr>
                <w:rFonts w:ascii="Arial" w:eastAsia="Microsoft Sans Serif" w:hAnsi="Microsoft Sans Serif" w:cs="Microsoft Sans Serif"/>
                <w:b/>
                <w:sz w:val="18"/>
                <w:szCs w:val="22"/>
                <w:lang w:val="hy-AM" w:eastAsia="en-US" w:bidi="ar-SA"/>
              </w:rPr>
            </w:pPr>
            <w:r w:rsidRPr="00C33BC6">
              <w:rPr>
                <w:rFonts w:ascii="Arial" w:eastAsia="Microsoft Sans Serif" w:hAnsi="Microsoft Sans Serif" w:cs="Microsoft Sans Serif"/>
                <w:b/>
                <w:sz w:val="18"/>
                <w:szCs w:val="22"/>
                <w:lang w:val="en-US" w:eastAsia="en-US" w:bidi="ar-SA"/>
              </w:rPr>
              <w:t>4</w:t>
            </w:r>
            <w:r w:rsidRPr="00C33BC6">
              <w:rPr>
                <w:rFonts w:ascii="Arial" w:eastAsia="Microsoft Sans Serif" w:hAnsi="Microsoft Sans Serif" w:cs="Microsoft Sans Serif"/>
                <w:b/>
                <w:sz w:val="18"/>
                <w:szCs w:val="22"/>
                <w:lang w:val="hy-AM" w:eastAsia="en-US" w:bidi="ar-SA"/>
              </w:rPr>
              <w:t>7</w:t>
            </w:r>
          </w:p>
        </w:tc>
        <w:tc>
          <w:tcPr>
            <w:tcW w:w="2340" w:type="dxa"/>
            <w:shd w:val="clear" w:color="auto" w:fill="D4DCE3"/>
          </w:tcPr>
          <w:p w:rsidR="00C33BC6" w:rsidRPr="00C33BC6" w:rsidRDefault="00C33BC6" w:rsidP="00C33BC6">
            <w:pPr>
              <w:widowControl w:val="0"/>
              <w:autoSpaceDE w:val="0"/>
              <w:autoSpaceDN w:val="0"/>
              <w:ind w:left="119" w:right="106"/>
              <w:jc w:val="center"/>
              <w:rPr>
                <w:rFonts w:ascii="Microsoft Sans Serif" w:eastAsia="Microsoft Sans Serif" w:hAnsi="Microsoft Sans Serif" w:cs="Microsoft Sans Serif"/>
                <w:sz w:val="23"/>
                <w:szCs w:val="22"/>
                <w:lang w:val="en-US" w:eastAsia="en-US" w:bidi="ar-SA"/>
              </w:rPr>
            </w:pPr>
          </w:p>
          <w:p w:rsidR="00C33BC6" w:rsidRPr="00C33BC6" w:rsidRDefault="00C33BC6" w:rsidP="00C33BC6">
            <w:pPr>
              <w:widowControl w:val="0"/>
              <w:autoSpaceDE w:val="0"/>
              <w:autoSpaceDN w:val="0"/>
              <w:ind w:left="119" w:right="106"/>
              <w:jc w:val="center"/>
              <w:rPr>
                <w:rFonts w:ascii="Arial" w:eastAsia="Microsoft Sans Serif" w:hAnsi="Microsoft Sans Serif" w:cs="Microsoft Sans Serif"/>
                <w:b/>
                <w:sz w:val="18"/>
                <w:szCs w:val="22"/>
                <w:lang w:val="en-US" w:eastAsia="en-US" w:bidi="ar-SA"/>
              </w:rPr>
            </w:pPr>
            <w:r w:rsidRPr="00C33BC6">
              <w:rPr>
                <w:rFonts w:ascii="Arial" w:eastAsia="Microsoft Sans Serif" w:hAnsi="Microsoft Sans Serif" w:cs="Microsoft Sans Serif"/>
                <w:b/>
                <w:sz w:val="18"/>
                <w:szCs w:val="22"/>
                <w:lang w:val="en-US" w:eastAsia="en-US" w:bidi="ar-SA"/>
              </w:rPr>
              <w:t>18</w:t>
            </w:r>
          </w:p>
        </w:tc>
      </w:tr>
    </w:tbl>
    <w:p w:rsidR="00C33BC6" w:rsidRPr="00C33BC6" w:rsidRDefault="00C33BC6" w:rsidP="00C33BC6">
      <w:pPr>
        <w:spacing w:before="120" w:after="120"/>
        <w:ind w:right="45"/>
        <w:jc w:val="both"/>
        <w:rPr>
          <w:rFonts w:ascii="Arial AMU" w:hAnsi="Arial AMU" w:cs="Arial"/>
          <w:sz w:val="18"/>
          <w:szCs w:val="18"/>
          <w:lang w:eastAsia="en-US" w:bidi="ar-SA"/>
        </w:rPr>
      </w:pPr>
    </w:p>
    <w:p w:rsidR="00C33BC6" w:rsidRPr="00C33BC6" w:rsidRDefault="00C33BC6" w:rsidP="00C33BC6">
      <w:pPr>
        <w:spacing w:before="120" w:after="120"/>
        <w:ind w:right="45"/>
        <w:jc w:val="both"/>
        <w:rPr>
          <w:rFonts w:ascii="Arial" w:eastAsia="Arial" w:hAnsi="Arial" w:cs="Arial"/>
          <w:b/>
          <w:bCs/>
          <w:sz w:val="22"/>
          <w:szCs w:val="22"/>
          <w:lang w:val="en-IE" w:eastAsia="en-US" w:bidi="ar-SA"/>
        </w:rPr>
      </w:pPr>
      <w:r w:rsidRPr="00C33BC6">
        <w:rPr>
          <w:rFonts w:ascii="Arial" w:eastAsia="Arial" w:hAnsi="Arial" w:cs="Arial"/>
          <w:b/>
          <w:bCs/>
          <w:w w:val="95"/>
          <w:sz w:val="22"/>
          <w:szCs w:val="22"/>
          <w:lang w:val="en-US" w:eastAsia="en-US" w:bidi="ar-SA"/>
        </w:rPr>
        <w:t xml:space="preserve"> </w:t>
      </w:r>
      <w:r w:rsidRPr="00C33BC6">
        <w:rPr>
          <w:rFonts w:ascii="Arial" w:eastAsia="Arial" w:hAnsi="Arial" w:cs="Arial"/>
          <w:b/>
          <w:bCs/>
          <w:w w:val="95"/>
          <w:sz w:val="22"/>
          <w:szCs w:val="22"/>
          <w:lang w:val="en-IE" w:eastAsia="en-US" w:bidi="ar-SA"/>
        </w:rPr>
        <w:t>ВСЕГО СУММА СТРАХОВАНИЯ /</w:t>
      </w:r>
      <w:r w:rsidRPr="00C33BC6">
        <w:rPr>
          <w:rFonts w:ascii="Arial" w:eastAsia="Arial" w:hAnsi="Arial" w:cs="Arial"/>
          <w:b/>
          <w:bCs/>
          <w:spacing w:val="-45"/>
          <w:w w:val="95"/>
          <w:sz w:val="22"/>
          <w:szCs w:val="22"/>
          <w:lang w:val="en-IE" w:eastAsia="en-US" w:bidi="ar-SA"/>
        </w:rPr>
        <w:t xml:space="preserve"> </w:t>
      </w:r>
      <w:r w:rsidRPr="00C33BC6">
        <w:rPr>
          <w:rFonts w:ascii="Arial" w:eastAsia="Arial" w:hAnsi="Arial" w:cs="Arial"/>
          <w:b/>
          <w:bCs/>
          <w:sz w:val="22"/>
          <w:szCs w:val="22"/>
          <w:lang w:val="en-IE" w:eastAsia="en-US" w:bidi="ar-SA"/>
        </w:rPr>
        <w:t>TOTAL</w:t>
      </w:r>
      <w:r w:rsidRPr="00C33BC6">
        <w:rPr>
          <w:rFonts w:ascii="Arial" w:eastAsia="Arial" w:hAnsi="Arial" w:cs="Arial"/>
          <w:b/>
          <w:bCs/>
          <w:spacing w:val="-12"/>
          <w:sz w:val="22"/>
          <w:szCs w:val="22"/>
          <w:lang w:val="en-IE" w:eastAsia="en-US" w:bidi="ar-SA"/>
        </w:rPr>
        <w:t xml:space="preserve"> </w:t>
      </w:r>
      <w:r w:rsidRPr="00C33BC6">
        <w:rPr>
          <w:rFonts w:ascii="Arial" w:eastAsia="Arial" w:hAnsi="Arial" w:cs="Arial"/>
          <w:b/>
          <w:bCs/>
          <w:sz w:val="22"/>
          <w:szCs w:val="22"/>
          <w:lang w:val="en-IE" w:eastAsia="en-US" w:bidi="ar-SA"/>
        </w:rPr>
        <w:t>INSURANCE</w:t>
      </w:r>
      <w:r w:rsidRPr="00C33BC6">
        <w:rPr>
          <w:rFonts w:ascii="Arial" w:eastAsia="Arial" w:hAnsi="Arial" w:cs="Arial"/>
          <w:b/>
          <w:bCs/>
          <w:spacing w:val="-11"/>
          <w:sz w:val="22"/>
          <w:szCs w:val="22"/>
          <w:lang w:val="en-IE" w:eastAsia="en-US" w:bidi="ar-SA"/>
        </w:rPr>
        <w:t xml:space="preserve"> </w:t>
      </w:r>
      <w:r w:rsidRPr="00C33BC6">
        <w:rPr>
          <w:rFonts w:ascii="Arial" w:eastAsia="Arial" w:hAnsi="Arial" w:cs="Arial"/>
          <w:b/>
          <w:bCs/>
          <w:sz w:val="22"/>
          <w:szCs w:val="22"/>
          <w:lang w:val="en-IE" w:eastAsia="en-US" w:bidi="ar-SA"/>
        </w:rPr>
        <w:t>PREMIUM  30</w:t>
      </w:r>
      <w:r w:rsidRPr="00C33BC6">
        <w:rPr>
          <w:rFonts w:ascii="Arial" w:eastAsia="Arial" w:hAnsi="Arial" w:cs="Arial"/>
          <w:b/>
          <w:bCs/>
          <w:sz w:val="22"/>
          <w:szCs w:val="22"/>
          <w:lang w:val="hy-AM" w:eastAsia="en-US" w:bidi="ar-SA"/>
        </w:rPr>
        <w:t>0</w:t>
      </w:r>
      <w:r w:rsidRPr="00C33BC6">
        <w:rPr>
          <w:rFonts w:ascii="Arial" w:eastAsia="Arial" w:hAnsi="Arial" w:cs="Arial"/>
          <w:b/>
          <w:bCs/>
          <w:sz w:val="22"/>
          <w:szCs w:val="22"/>
          <w:lang w:val="en-US" w:eastAsia="en-US" w:bidi="ar-SA"/>
        </w:rPr>
        <w:t>,</w:t>
      </w:r>
      <w:r w:rsidRPr="00C33BC6">
        <w:rPr>
          <w:rFonts w:ascii="Arial" w:eastAsia="Arial" w:hAnsi="Arial" w:cs="Arial"/>
          <w:b/>
          <w:bCs/>
          <w:sz w:val="22"/>
          <w:szCs w:val="22"/>
          <w:lang w:val="hy-AM" w:eastAsia="en-US" w:bidi="ar-SA"/>
        </w:rPr>
        <w:t>00</w:t>
      </w:r>
      <w:r w:rsidRPr="00C33BC6">
        <w:rPr>
          <w:rFonts w:ascii="Arial" w:eastAsia="Arial" w:hAnsi="Arial" w:cs="Arial"/>
          <w:b/>
          <w:bCs/>
          <w:sz w:val="22"/>
          <w:szCs w:val="22"/>
          <w:lang w:val="en-IE" w:eastAsia="en-US" w:bidi="ar-SA"/>
        </w:rPr>
        <w:t>0</w:t>
      </w:r>
      <w:r w:rsidRPr="00C33BC6">
        <w:rPr>
          <w:rFonts w:ascii="Arial" w:eastAsia="Arial" w:hAnsi="Arial" w:cs="Arial"/>
          <w:b/>
          <w:bCs/>
          <w:sz w:val="22"/>
          <w:szCs w:val="22"/>
          <w:lang w:val="en-US" w:eastAsia="en-US" w:bidi="ar-SA"/>
        </w:rPr>
        <w:t>,</w:t>
      </w:r>
      <w:r w:rsidRPr="00C33BC6">
        <w:rPr>
          <w:rFonts w:ascii="Arial" w:eastAsia="Arial" w:hAnsi="Arial" w:cs="Arial"/>
          <w:b/>
          <w:bCs/>
          <w:sz w:val="22"/>
          <w:szCs w:val="22"/>
          <w:lang w:val="en-IE" w:eastAsia="en-US" w:bidi="ar-SA"/>
        </w:rPr>
        <w:t>000</w:t>
      </w:r>
      <w:r w:rsidRPr="00C33BC6">
        <w:rPr>
          <w:rFonts w:ascii="Arial" w:eastAsia="Arial" w:hAnsi="Arial" w:cs="Arial"/>
          <w:b/>
          <w:bCs/>
          <w:sz w:val="22"/>
          <w:szCs w:val="22"/>
          <w:lang w:val="en-US" w:eastAsia="en-US" w:bidi="ar-SA"/>
        </w:rPr>
        <w:t xml:space="preserve"> </w:t>
      </w:r>
      <w:r w:rsidRPr="00C33BC6">
        <w:rPr>
          <w:rFonts w:ascii="Arial" w:eastAsia="Arial" w:hAnsi="Arial" w:cs="Arial"/>
          <w:b/>
          <w:bCs/>
          <w:sz w:val="22"/>
          <w:szCs w:val="22"/>
          <w:lang w:val="hy-AM" w:eastAsia="en-US" w:bidi="ar-SA"/>
        </w:rPr>
        <w:t>AMD</w:t>
      </w:r>
      <w:r w:rsidRPr="00C33BC6">
        <w:rPr>
          <w:rFonts w:ascii="Arial" w:eastAsia="Arial" w:hAnsi="Arial" w:cs="Arial"/>
          <w:b/>
          <w:bCs/>
          <w:sz w:val="22"/>
          <w:szCs w:val="22"/>
          <w:lang w:val="en-IE" w:eastAsia="en-US" w:bidi="ar-SA"/>
        </w:rPr>
        <w:t xml:space="preserve"> </w:t>
      </w:r>
    </w:p>
    <w:p w:rsidR="00C33BC6" w:rsidRPr="00C33BC6" w:rsidRDefault="00C33BC6" w:rsidP="003B2F27">
      <w:pPr>
        <w:widowControl w:val="0"/>
        <w:spacing w:after="160" w:line="360" w:lineRule="auto"/>
        <w:jc w:val="center"/>
        <w:rPr>
          <w:rFonts w:ascii="GHEA Grapalat" w:hAnsi="GHEA Grapalat"/>
          <w:lang w:val="en-IE"/>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554D44" w:rsidRDefault="00554D44" w:rsidP="00375205">
      <w:pPr>
        <w:widowControl w:val="0"/>
        <w:spacing w:after="160" w:line="360" w:lineRule="auto"/>
        <w:ind w:firstLine="567"/>
        <w:jc w:val="right"/>
        <w:rPr>
          <w:rFonts w:ascii="GHEA Grapalat" w:hAnsi="GHEA Grapalat"/>
          <w:i/>
        </w:rPr>
      </w:pP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7"/>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28"/>
              <w:t>**</w:t>
            </w:r>
          </w:p>
        </w:tc>
      </w:tr>
      <w:tr w:rsidR="003B2F27" w:rsidRPr="00F412AC" w:rsidTr="005B7138">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52091F" w:rsidRPr="00F412AC" w:rsidTr="005B7138">
        <w:trPr>
          <w:trHeight w:val="363"/>
          <w:jc w:val="center"/>
        </w:trPr>
        <w:tc>
          <w:tcPr>
            <w:tcW w:w="1006" w:type="dxa"/>
          </w:tcPr>
          <w:p w:rsidR="0052091F" w:rsidRPr="00F412AC" w:rsidRDefault="0052091F" w:rsidP="0052091F">
            <w:pPr>
              <w:widowControl w:val="0"/>
              <w:spacing w:after="120"/>
              <w:jc w:val="center"/>
              <w:rPr>
                <w:rFonts w:ascii="GHEA Grapalat" w:hAnsi="GHEA Grapalat"/>
                <w:sz w:val="16"/>
              </w:rPr>
            </w:pPr>
          </w:p>
        </w:tc>
        <w:tc>
          <w:tcPr>
            <w:tcW w:w="1212" w:type="dxa"/>
          </w:tcPr>
          <w:p w:rsidR="0052091F" w:rsidRPr="000D18C2" w:rsidRDefault="0052091F" w:rsidP="00FC3528">
            <w:pPr>
              <w:widowControl w:val="0"/>
              <w:spacing w:after="120"/>
              <w:jc w:val="center"/>
              <w:rPr>
                <w:rFonts w:ascii="GHEA Grapalat" w:hAnsi="GHEA Grapalat"/>
                <w:sz w:val="20"/>
                <w:lang w:val="en-US"/>
              </w:rPr>
            </w:pPr>
            <w:r w:rsidRPr="00E41AF9">
              <w:rPr>
                <w:rFonts w:ascii="GHEA Grapalat" w:hAnsi="GHEA Grapalat"/>
                <w:sz w:val="20"/>
              </w:rPr>
              <w:t>66511140/</w:t>
            </w:r>
            <w:r w:rsidR="000D18C2">
              <w:rPr>
                <w:rFonts w:ascii="GHEA Grapalat" w:hAnsi="GHEA Grapalat"/>
                <w:sz w:val="20"/>
                <w:lang w:val="en-US"/>
              </w:rPr>
              <w:t>50</w:t>
            </w:r>
            <w:r w:rsidR="00FC3528">
              <w:rPr>
                <w:rFonts w:ascii="GHEA Grapalat" w:hAnsi="GHEA Grapalat"/>
                <w:sz w:val="20"/>
                <w:lang w:val="en-US"/>
              </w:rPr>
              <w:t>2</w:t>
            </w:r>
          </w:p>
        </w:tc>
        <w:tc>
          <w:tcPr>
            <w:tcW w:w="843" w:type="dxa"/>
          </w:tcPr>
          <w:p w:rsidR="0052091F" w:rsidRPr="00C6663B" w:rsidRDefault="0052091F" w:rsidP="0052091F">
            <w:pPr>
              <w:widowControl w:val="0"/>
              <w:spacing w:after="120"/>
              <w:jc w:val="center"/>
              <w:rPr>
                <w:rFonts w:ascii="GHEA Grapalat" w:hAnsi="GHEA Grapalat"/>
                <w:sz w:val="16"/>
                <w:lang w:val="en-US"/>
              </w:rPr>
            </w:pPr>
            <w:r w:rsidRPr="00C6663B">
              <w:rPr>
                <w:rFonts w:ascii="GHEA Grapalat" w:hAnsi="GHEA Grapalat"/>
                <w:sz w:val="16"/>
              </w:rPr>
              <w:t xml:space="preserve">Услуга </w:t>
            </w:r>
            <w:r>
              <w:rPr>
                <w:rFonts w:ascii="GHEA Grapalat" w:hAnsi="GHEA Grapalat"/>
                <w:sz w:val="16"/>
              </w:rPr>
              <w:t>м</w:t>
            </w:r>
            <w:r w:rsidRPr="00C6663B">
              <w:rPr>
                <w:rFonts w:ascii="GHEA Grapalat" w:hAnsi="GHEA Grapalat"/>
                <w:sz w:val="16"/>
              </w:rPr>
              <w:t>едицинской страховк</w:t>
            </w:r>
            <w:r>
              <w:rPr>
                <w:rFonts w:ascii="GHEA Grapalat" w:hAnsi="GHEA Grapalat"/>
                <w:sz w:val="16"/>
                <w:lang w:val="en-US"/>
              </w:rPr>
              <w:t>и</w:t>
            </w:r>
          </w:p>
        </w:tc>
        <w:tc>
          <w:tcPr>
            <w:tcW w:w="682" w:type="dxa"/>
            <w:vAlign w:val="center"/>
          </w:tcPr>
          <w:p w:rsidR="0052091F" w:rsidRPr="00F412AC" w:rsidRDefault="0052091F" w:rsidP="0052091F">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rsidR="0052091F" w:rsidRPr="00F412AC" w:rsidRDefault="0052091F" w:rsidP="0052091F">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rsidR="0052091F" w:rsidRPr="00F412AC" w:rsidRDefault="0052091F" w:rsidP="0052091F">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rsidR="0052091F" w:rsidRPr="00F412AC" w:rsidRDefault="0052091F" w:rsidP="0052091F">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rsidR="0052091F" w:rsidRPr="00F412AC" w:rsidRDefault="0052091F" w:rsidP="0052091F">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rsidR="0052091F" w:rsidRPr="00F412AC" w:rsidRDefault="0052091F" w:rsidP="0052091F">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rsidR="0052091F" w:rsidRPr="00F412AC" w:rsidRDefault="0052091F" w:rsidP="0052091F">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52091F" w:rsidRPr="00F412AC" w:rsidRDefault="0052091F" w:rsidP="0052091F">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52091F" w:rsidRPr="00F412AC" w:rsidRDefault="0052091F" w:rsidP="0052091F">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52091F" w:rsidRPr="00F412AC" w:rsidRDefault="0052091F" w:rsidP="0052091F">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52091F" w:rsidRPr="00F412AC" w:rsidRDefault="0052091F" w:rsidP="0052091F">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52091F" w:rsidRPr="00F412AC" w:rsidRDefault="0052091F" w:rsidP="0052091F">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52091F" w:rsidRPr="00F412AC" w:rsidRDefault="0052091F" w:rsidP="0052091F">
            <w:pPr>
              <w:widowControl w:val="0"/>
              <w:spacing w:after="120"/>
              <w:jc w:val="center"/>
              <w:rPr>
                <w:rFonts w:ascii="GHEA Grapalat" w:hAnsi="GHEA Grapalat"/>
                <w:b/>
                <w:sz w:val="16"/>
              </w:rPr>
            </w:pPr>
            <w:r w:rsidRPr="00F412AC">
              <w:rPr>
                <w:rFonts w:ascii="GHEA Grapalat" w:hAnsi="GHEA Grapalat"/>
                <w:sz w:val="16"/>
              </w:rPr>
              <w:t>...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302A3A">
          <w:footerReference w:type="default" r:id="rId14"/>
          <w:footnotePr>
            <w:pos w:val="beneathText"/>
          </w:footnotePr>
          <w:pgSz w:w="11907" w:h="16840" w:code="9"/>
          <w:pgMar w:top="426" w:right="1418" w:bottom="851"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BBE" w:rsidRDefault="00760BBE">
      <w:r>
        <w:separator/>
      </w:r>
    </w:p>
  </w:endnote>
  <w:endnote w:type="continuationSeparator" w:id="0">
    <w:p w:rsidR="00760BBE" w:rsidRDefault="00760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AllianzNeo-SemiBold">
    <w:altName w:val="Calibri"/>
    <w:panose1 w:val="00000000000000000000"/>
    <w:charset w:val="4D"/>
    <w:family w:val="swiss"/>
    <w:notTrueType/>
    <w:pitch w:val="variable"/>
    <w:sig w:usb0="A0000067" w:usb1="00000001" w:usb2="00000000" w:usb3="00000000" w:csb0="00000093" w:csb1="00000000"/>
  </w:font>
  <w:font w:name="Allianz Neo">
    <w:altName w:val="Calibri"/>
    <w:charset w:val="00"/>
    <w:family w:val="swiss"/>
    <w:pitch w:val="variable"/>
    <w:sig w:usb0="A0000067" w:usb1="00000001" w:usb2="00000000" w:usb3="00000000" w:csb0="00000093" w:csb1="00000000"/>
  </w:font>
  <w:font w:name="Times New Roman (Body CS)">
    <w:altName w:val="Times New Roman"/>
    <w:charset w:val="00"/>
    <w:family w:val="roman"/>
    <w:pitch w:val="default"/>
  </w:font>
  <w:font w:name="Allianz Neo SemiBold">
    <w:altName w:val="Calibri"/>
    <w:charset w:val="00"/>
    <w:family w:val="swiss"/>
    <w:pitch w:val="variable"/>
    <w:sig w:usb0="A000006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1825309"/>
      <w:docPartObj>
        <w:docPartGallery w:val="Page Numbers (Bottom of Page)"/>
        <w:docPartUnique/>
      </w:docPartObj>
    </w:sdtPr>
    <w:sdtEndPr>
      <w:rPr>
        <w:rFonts w:ascii="GHEA Grapalat" w:hAnsi="GHEA Grapalat"/>
        <w:sz w:val="24"/>
        <w:szCs w:val="24"/>
      </w:rPr>
    </w:sdtEndPr>
    <w:sdtContent>
      <w:p w:rsidR="00221833" w:rsidRPr="00305BEC" w:rsidRDefault="00221833">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6C7E06">
          <w:rPr>
            <w:rFonts w:ascii="GHEA Grapalat" w:hAnsi="GHEA Grapalat"/>
            <w:noProof/>
            <w:sz w:val="24"/>
            <w:szCs w:val="24"/>
          </w:rPr>
          <w:t>21</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BBE" w:rsidRDefault="00760BBE">
      <w:r>
        <w:separator/>
      </w:r>
    </w:p>
  </w:footnote>
  <w:footnote w:type="continuationSeparator" w:id="0">
    <w:p w:rsidR="00760BBE" w:rsidRDefault="00760BBE">
      <w:r>
        <w:continuationSeparator/>
      </w:r>
    </w:p>
  </w:footnote>
  <w:footnote w:id="1">
    <w:p w:rsidR="00221833" w:rsidRPr="00ED3BA4" w:rsidRDefault="00221833"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p>
  </w:footnote>
  <w:footnote w:id="2">
    <w:p w:rsidR="00221833" w:rsidRPr="008842CE" w:rsidRDefault="00221833" w:rsidP="00745493">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221833" w:rsidRPr="00541313" w:rsidRDefault="00221833"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221833" w:rsidRPr="000429C3" w:rsidDel="00C2631C" w:rsidRDefault="00221833" w:rsidP="00541313">
      <w:pPr>
        <w:widowControl w:val="0"/>
        <w:ind w:firstLine="142"/>
        <w:jc w:val="both"/>
        <w:rPr>
          <w:del w:id="0" w:author="Vardan" w:date="2022-10-29T21:52:00Z"/>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Pr>
          <w:rFonts w:ascii="GHEA Grapalat" w:hAnsi="GHEA Grapalat"/>
          <w:i/>
          <w:sz w:val="20"/>
          <w:szCs w:val="20"/>
        </w:rPr>
        <w:t xml:space="preserve"> 1-ого пункта </w:t>
      </w:r>
      <w:r w:rsidRPr="00D3436F">
        <w:rPr>
          <w:rFonts w:ascii="GHEA Grapalat" w:hAnsi="GHEA Grapalat"/>
          <w:i/>
          <w:sz w:val="20"/>
          <w:szCs w:val="20"/>
        </w:rPr>
        <w:t xml:space="preserve"> части 6 статьи 15 Закона РА "О закупках</w:t>
      </w:r>
      <w:r w:rsidRPr="00D3436F">
        <w:rPr>
          <w:rFonts w:ascii="GHEA Grapalat" w:hAnsi="GHEA Grapalat"/>
          <w:i/>
        </w:rPr>
        <w:t>"</w:t>
      </w:r>
      <w:r>
        <w:rPr>
          <w:rFonts w:ascii="GHEA Grapalat" w:hAnsi="GHEA Grapalat"/>
          <w:i/>
        </w:rPr>
        <w:t>,</w:t>
      </w:r>
    </w:p>
    <w:p w:rsidR="00221833" w:rsidRDefault="00221833"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Pr="00541313">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p w:rsidR="00221833" w:rsidRDefault="00221833"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rsidR="00221833" w:rsidRPr="00D3436F" w:rsidRDefault="00221833"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221833" w:rsidRPr="008842CE" w:rsidRDefault="00221833" w:rsidP="001831C4">
      <w:pPr>
        <w:pStyle w:val="FootnoteText"/>
        <w:widowControl w:val="0"/>
        <w:jc w:val="both"/>
        <w:rPr>
          <w:rFonts w:ascii="GHEA Grapalat" w:hAnsi="GHEA Grapalat"/>
          <w:lang w:val="af-ZA"/>
        </w:rPr>
      </w:pPr>
    </w:p>
    <w:p w:rsidR="00221833" w:rsidRPr="008842CE" w:rsidRDefault="00221833" w:rsidP="008842CE">
      <w:pPr>
        <w:pStyle w:val="FootnoteText"/>
        <w:widowControl w:val="0"/>
        <w:jc w:val="both"/>
        <w:rPr>
          <w:rFonts w:ascii="GHEA Grapalat" w:hAnsi="GHEA Grapalat"/>
          <w:lang w:val="af-ZA"/>
        </w:rPr>
      </w:pPr>
    </w:p>
  </w:footnote>
  <w:footnote w:id="4">
    <w:p w:rsidR="00221833" w:rsidRDefault="00221833" w:rsidP="00720627">
      <w:pPr>
        <w:pStyle w:val="FootnoteText"/>
        <w:jc w:val="both"/>
        <w:rPr>
          <w:rFonts w:asciiTheme="minorHAnsi" w:hAnsiTheme="minorHAnsi"/>
        </w:rPr>
      </w:pPr>
    </w:p>
    <w:p w:rsidR="00221833" w:rsidRPr="004D0297" w:rsidRDefault="00221833" w:rsidP="00BC47C4">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rsidR="00221833" w:rsidRPr="004D0297" w:rsidRDefault="00221833"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221833" w:rsidRPr="004D0297" w:rsidRDefault="00221833"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221833" w:rsidRPr="004D0297" w:rsidRDefault="00221833" w:rsidP="00BC47C4">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rsidR="00221833" w:rsidRPr="004D0297" w:rsidRDefault="00221833">
      <w:pPr>
        <w:pStyle w:val="FootnoteText"/>
      </w:pPr>
    </w:p>
  </w:footnote>
  <w:footnote w:id="5">
    <w:p w:rsidR="00221833" w:rsidRDefault="00221833" w:rsidP="001144D1">
      <w:pPr>
        <w:widowControl w:val="0"/>
        <w:jc w:val="both"/>
        <w:rPr>
          <w:rFonts w:ascii="GHEA Grapalat" w:hAnsi="GHEA Grapalat"/>
          <w:i/>
          <w:sz w:val="20"/>
          <w:szCs w:val="20"/>
        </w:rPr>
      </w:pPr>
      <w:r>
        <w:rPr>
          <w:rStyle w:val="FootnoteReference"/>
        </w:rPr>
        <w:t>6</w:t>
      </w:r>
      <w: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если</w:t>
      </w:r>
      <w:r w:rsidRPr="00B56E91">
        <w:rPr>
          <w:rFonts w:ascii="GHEA Grapalat" w:hAnsi="GHEA Grapalat"/>
          <w:i/>
          <w:sz w:val="20"/>
          <w:szCs w:val="20"/>
        </w:rPr>
        <w:t>:</w:t>
      </w:r>
      <w:r w:rsidRPr="00BC07EB">
        <w:rPr>
          <w:rFonts w:ascii="GHEA Grapalat" w:hAnsi="GHEA Grapalat"/>
          <w:i/>
          <w:sz w:val="20"/>
          <w:szCs w:val="20"/>
        </w:rPr>
        <w:t xml:space="preserve"> </w:t>
      </w:r>
    </w:p>
    <w:p w:rsidR="00221833" w:rsidRDefault="00221833" w:rsidP="001144D1">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процедура закупки организована на основании</w:t>
      </w:r>
      <w:ins w:id="7" w:author="Vardan" w:date="2022-10-29T21:57:00Z">
        <w:r>
          <w:rPr>
            <w:rFonts w:ascii="GHEA Grapalat" w:hAnsi="GHEA Grapalat"/>
            <w:i/>
            <w:sz w:val="20"/>
            <w:szCs w:val="20"/>
          </w:rPr>
          <w:t xml:space="preserve"> </w:t>
        </w:r>
      </w:ins>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w:t>
      </w:r>
      <w:r>
        <w:rPr>
          <w:rFonts w:ascii="GHEA Grapalat" w:hAnsi="GHEA Grapalat"/>
          <w:i/>
          <w:sz w:val="20"/>
          <w:szCs w:val="20"/>
        </w:rPr>
        <w:t xml:space="preserve"> </w:t>
      </w:r>
    </w:p>
    <w:p w:rsidR="00221833" w:rsidRPr="001144D1" w:rsidRDefault="00221833" w:rsidP="00936FBF">
      <w:pPr>
        <w:widowControl w:val="0"/>
        <w:tabs>
          <w:tab w:val="left" w:pos="142"/>
        </w:tabs>
        <w:ind w:left="142" w:hanging="142"/>
        <w:jc w:val="both"/>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rsidR="00221833" w:rsidRPr="008842CE" w:rsidRDefault="00221833"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rsidR="00221833" w:rsidRPr="00936FBF" w:rsidRDefault="00221833">
      <w:pPr>
        <w:pStyle w:val="FootnoteText"/>
        <w:rPr>
          <w:lang w:val="af-ZA"/>
        </w:rPr>
      </w:pPr>
    </w:p>
  </w:footnote>
  <w:footnote w:id="7">
    <w:p w:rsidR="00221833" w:rsidRDefault="00221833" w:rsidP="00AF1F59">
      <w:pPr>
        <w:pStyle w:val="FootnoteText"/>
        <w:jc w:val="both"/>
        <w:rPr>
          <w:rFonts w:asciiTheme="minorHAnsi" w:hAnsiTheme="minorHAnsi"/>
        </w:rPr>
      </w:pPr>
    </w:p>
    <w:p w:rsidR="00221833" w:rsidRPr="00D3436F" w:rsidRDefault="00221833"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221833" w:rsidRPr="000811C1" w:rsidRDefault="00221833">
      <w:pPr>
        <w:pStyle w:val="FootnoteText"/>
        <w:rPr>
          <w:rFonts w:asciiTheme="minorHAnsi" w:hAnsiTheme="minorHAnsi"/>
        </w:rPr>
      </w:pPr>
    </w:p>
  </w:footnote>
  <w:footnote w:id="8">
    <w:p w:rsidR="00221833" w:rsidRPr="002C2499" w:rsidRDefault="00221833" w:rsidP="00745493">
      <w:pPr>
        <w:pStyle w:val="FootnoteText"/>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221833" w:rsidRPr="000811C1" w:rsidRDefault="00221833" w:rsidP="00745493">
      <w:pPr>
        <w:pStyle w:val="FootnoteText"/>
        <w:rPr>
          <w:rFonts w:asciiTheme="minorHAnsi" w:hAnsiTheme="minorHAnsi"/>
        </w:rPr>
      </w:pPr>
    </w:p>
  </w:footnote>
  <w:footnote w:id="9">
    <w:p w:rsidR="00221833" w:rsidRPr="008842CE" w:rsidRDefault="00221833"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221833" w:rsidRPr="000811C1" w:rsidRDefault="00221833">
      <w:pPr>
        <w:pStyle w:val="FootnoteText"/>
        <w:rPr>
          <w:lang w:val="af-ZA"/>
        </w:rPr>
      </w:pPr>
    </w:p>
  </w:footnote>
  <w:footnote w:id="10">
    <w:p w:rsidR="00221833" w:rsidRPr="00BB3AD3" w:rsidRDefault="00221833" w:rsidP="00DF0ADE">
      <w:pPr>
        <w:pStyle w:val="FootnoteText"/>
        <w:jc w:val="both"/>
        <w:rPr>
          <w:rFonts w:ascii="GHEA Grapalat" w:hAnsi="GHEA Grapalat"/>
          <w:i/>
        </w:rPr>
      </w:pPr>
      <w:r w:rsidRPr="00BB3AD3">
        <w:rPr>
          <w:rStyle w:val="FootnoteReference"/>
          <w:sz w:val="18"/>
          <w:szCs w:val="18"/>
        </w:rPr>
        <w:t>12</w:t>
      </w:r>
      <w:r w:rsidRPr="00BB3AD3">
        <w:rPr>
          <w:rFonts w:ascii="GHEA Grapalat" w:hAnsi="GHEA Grapalat"/>
          <w:i/>
          <w:sz w:val="18"/>
          <w:szCs w:val="18"/>
        </w:rPr>
        <w:t xml:space="preserve">     </w:t>
      </w:r>
      <w:r w:rsidRPr="00BB3AD3">
        <w:rPr>
          <w:rFonts w:ascii="GHEA Grapalat" w:hAnsi="GHEA Grapalat"/>
          <w:i/>
          <w:sz w:val="18"/>
          <w:szCs w:val="18"/>
          <w:lang w:val="hy-AM"/>
        </w:rPr>
        <w:t xml:space="preserve">  </w:t>
      </w:r>
      <w:r w:rsidRPr="00BB3AD3">
        <w:rPr>
          <w:rFonts w:ascii="GHEA Grapalat" w:hAnsi="GHEA Grapalat"/>
          <w:i/>
        </w:rPr>
        <w:t>Если:</w:t>
      </w:r>
    </w:p>
    <w:p w:rsidR="00221833" w:rsidRPr="00BB3AD3" w:rsidRDefault="00221833" w:rsidP="00DF0ADE">
      <w:pPr>
        <w:pStyle w:val="FootnoteText"/>
        <w:jc w:val="both"/>
        <w:rPr>
          <w:rFonts w:ascii="GHEA Grapalat" w:hAnsi="GHEA Grapalat"/>
          <w:i/>
        </w:rPr>
      </w:pPr>
      <w:r w:rsidRPr="00BB3AD3">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221833" w:rsidRPr="00503411" w:rsidRDefault="00221833" w:rsidP="00DF0ADE">
      <w:pPr>
        <w:pStyle w:val="FootnoteText"/>
        <w:jc w:val="both"/>
        <w:rPr>
          <w:rFonts w:ascii="GHEA Grapalat" w:hAnsi="GHEA Grapalat"/>
          <w:i/>
        </w:rPr>
      </w:pPr>
      <w:r w:rsidRPr="00BB3AD3">
        <w:rPr>
          <w:rFonts w:ascii="GHEA Grapalat" w:hAnsi="GHEA Grapalat"/>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221833" w:rsidRPr="00DF0ADE" w:rsidRDefault="00221833" w:rsidP="00DF0ADE">
      <w:pPr>
        <w:pStyle w:val="FootnoteText"/>
        <w:jc w:val="both"/>
        <w:rPr>
          <w:rFonts w:ascii="GHEA Grapalat" w:hAnsi="GHEA Grapalat" w:cs="Sylfaen"/>
          <w:i/>
          <w:sz w:val="16"/>
          <w:szCs w:val="16"/>
        </w:rPr>
      </w:pPr>
    </w:p>
  </w:footnote>
  <w:footnote w:id="11">
    <w:p w:rsidR="00221833" w:rsidRPr="00511966" w:rsidRDefault="00221833" w:rsidP="00C67FAB">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2">
    <w:p w:rsidR="00221833" w:rsidRPr="00A31673" w:rsidRDefault="00221833">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221833" w:rsidRPr="00DE7706" w:rsidRDefault="00221833">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221833" w:rsidRDefault="00221833" w:rsidP="006B3E56">
      <w:pPr>
        <w:jc w:val="both"/>
      </w:pPr>
    </w:p>
    <w:p w:rsidR="00221833" w:rsidRPr="008444F1" w:rsidRDefault="00221833" w:rsidP="006B3E56">
      <w:pPr>
        <w:jc w:val="both"/>
        <w:rPr>
          <w:i/>
        </w:rPr>
      </w:pPr>
    </w:p>
    <w:p w:rsidR="00221833" w:rsidRPr="00155668" w:rsidRDefault="00221833" w:rsidP="00AD11D1">
      <w:pPr>
        <w:jc w:val="both"/>
        <w:rPr>
          <w:rFonts w:asciiTheme="minorHAnsi" w:hAnsiTheme="minorHAnsi"/>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21833" w:rsidRPr="00155668" w:rsidRDefault="00221833" w:rsidP="00AD11D1">
      <w:pPr>
        <w:jc w:val="both"/>
        <w:rPr>
          <w:rFonts w:asciiTheme="minorHAnsi" w:hAnsiTheme="minorHAnsi"/>
          <w:i/>
          <w:sz w:val="20"/>
          <w:szCs w:val="20"/>
          <w:lang w:val="af-ZA"/>
        </w:rPr>
      </w:pPr>
      <w:r w:rsidRPr="00155668">
        <w:rPr>
          <w:rFonts w:asciiTheme="minorHAnsi" w:hAnsiTheme="minorHAnsi"/>
          <w:i/>
          <w:sz w:val="20"/>
          <w:szCs w:val="20"/>
          <w:lang w:val="af-ZA"/>
        </w:rPr>
        <w:t xml:space="preserve">- </w:t>
      </w:r>
      <w:r w:rsidRPr="00155668">
        <w:rPr>
          <w:rFonts w:asciiTheme="minorHAnsi" w:hAnsiTheme="minorHAnsi"/>
          <w:i/>
          <w:sz w:val="20"/>
          <w:szCs w:val="20"/>
        </w:rPr>
        <w:t xml:space="preserve">если </w:t>
      </w:r>
      <w:r w:rsidRPr="00155668">
        <w:rPr>
          <w:rFonts w:asciiTheme="minorHAnsi" w:hAnsiTheme="minorHAnsi"/>
          <w: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Theme="minorHAnsi" w:hAnsiTheme="minorHAnsi"/>
          <w:i/>
          <w:sz w:val="20"/>
          <w:szCs w:val="20"/>
        </w:rPr>
        <w:t>2</w:t>
      </w:r>
      <w:r w:rsidRPr="00155668">
        <w:rPr>
          <w:rFonts w:asciiTheme="minorHAnsi" w:hAnsiTheme="minorHAnsi"/>
          <w:i/>
          <w:sz w:val="20"/>
          <w:szCs w:val="20"/>
          <w:lang w:val="af-ZA"/>
        </w:rPr>
        <w:t>";</w:t>
      </w:r>
    </w:p>
    <w:p w:rsidR="00221833" w:rsidRPr="00155668" w:rsidRDefault="00221833" w:rsidP="00AD11D1">
      <w:pPr>
        <w:jc w:val="both"/>
        <w:rPr>
          <w:rFonts w:asciiTheme="minorHAnsi" w:hAnsiTheme="minorHAnsi"/>
          <w:i/>
          <w:sz w:val="20"/>
          <w:szCs w:val="20"/>
          <w:lang w:val="af-ZA"/>
        </w:rPr>
      </w:pPr>
      <w:r w:rsidRPr="00155668">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rsidR="00221833" w:rsidRDefault="00221833" w:rsidP="006B3E56">
      <w:pPr>
        <w:jc w:val="both"/>
        <w:rPr>
          <w:rFonts w:ascii="GHEA Grapalat" w:hAnsi="GHEA Grapalat"/>
          <w:sz w:val="20"/>
          <w:szCs w:val="20"/>
          <w:lang w:val="af-ZA"/>
        </w:rPr>
      </w:pPr>
    </w:p>
    <w:p w:rsidR="00221833" w:rsidRDefault="00221833" w:rsidP="006B3E56">
      <w:pPr>
        <w:pStyle w:val="FootnoteText"/>
        <w:rPr>
          <w:rFonts w:asciiTheme="minorHAnsi" w:hAnsiTheme="minorHAnsi"/>
          <w:lang w:val="af-ZA"/>
        </w:rPr>
      </w:pPr>
    </w:p>
  </w:footnote>
  <w:footnote w:id="15">
    <w:p w:rsidR="00221833" w:rsidRPr="00D3436F" w:rsidRDefault="00221833"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rsidR="00221833" w:rsidRPr="00D3436F" w:rsidRDefault="00221833">
      <w:pPr>
        <w:pStyle w:val="FootnoteText"/>
        <w:rPr>
          <w:lang w:val="es-ES"/>
        </w:rPr>
      </w:pPr>
    </w:p>
  </w:footnote>
  <w:footnote w:id="16">
    <w:p w:rsidR="00221833" w:rsidRPr="008842CE" w:rsidRDefault="00221833" w:rsidP="003D2FE2">
      <w:pPr>
        <w:pStyle w:val="FootnoteText"/>
        <w:jc w:val="both"/>
      </w:pPr>
    </w:p>
  </w:footnote>
  <w:footnote w:id="17">
    <w:p w:rsidR="00221833" w:rsidRPr="008842CE" w:rsidRDefault="00221833" w:rsidP="000A214C">
      <w:pPr>
        <w:pStyle w:val="FootnoteText"/>
        <w:jc w:val="both"/>
      </w:pPr>
    </w:p>
  </w:footnote>
  <w:footnote w:id="18">
    <w:p w:rsidR="00221833" w:rsidRPr="00B86FB7" w:rsidRDefault="00221833" w:rsidP="00E862FA">
      <w:pPr>
        <w:pStyle w:val="FootnoteText"/>
        <w:jc w:val="both"/>
        <w:rPr>
          <w:rFonts w:ascii="GHEA Grapalat" w:hAnsi="GHEA Grapalat"/>
          <w:i/>
          <w:sz w:val="18"/>
          <w:szCs w:val="18"/>
        </w:rPr>
      </w:pPr>
      <w:r w:rsidRPr="00B86FB7">
        <w:rPr>
          <w:rStyle w:val="FootnoteReference"/>
          <w:i/>
          <w:sz w:val="18"/>
          <w:szCs w:val="18"/>
        </w:rPr>
        <w:t>17</w:t>
      </w:r>
      <w:r w:rsidRPr="00B86FB7">
        <w:rPr>
          <w:i/>
          <w:sz w:val="18"/>
          <w:szCs w:val="18"/>
        </w:rPr>
        <w:t xml:space="preserve"> </w:t>
      </w:r>
      <w:r w:rsidRPr="00B86FB7">
        <w:rPr>
          <w:rFonts w:ascii="GHEA Grapalat" w:hAnsi="GHEA Grapalat"/>
          <w:i/>
          <w:sz w:val="18"/>
          <w:szCs w:val="18"/>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221833" w:rsidRPr="00B86FB7" w:rsidRDefault="00221833" w:rsidP="00F54BB3">
      <w:pPr>
        <w:pStyle w:val="FootnoteText"/>
        <w:jc w:val="both"/>
        <w:rPr>
          <w:rFonts w:ascii="GHEA Grapalat" w:hAnsi="GHEA Grapalat"/>
          <w:i/>
          <w:sz w:val="18"/>
          <w:szCs w:val="18"/>
        </w:rPr>
      </w:pPr>
      <w:r w:rsidRPr="00B86FB7">
        <w:rPr>
          <w:rFonts w:ascii="GHEA Grapalat" w:hAnsi="GHEA Grapalat"/>
          <w:i/>
          <w:sz w:val="18"/>
          <w:szCs w:val="18"/>
          <w:vertAlign w:val="superscript"/>
        </w:rPr>
        <w:t>17.1</w:t>
      </w:r>
      <w:r w:rsidRPr="00B86FB7">
        <w:rPr>
          <w:rFonts w:ascii="GHEA Grapalat" w:hAnsi="GHEA Grapalat"/>
          <w:i/>
          <w:sz w:val="18"/>
          <w:szCs w:val="18"/>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w:t>
      </w:r>
      <w:r w:rsidRPr="00B86FB7">
        <w:rPr>
          <w:rFonts w:ascii="GHEA Grapalat" w:hAnsi="GHEA Grapalat"/>
        </w:rPr>
        <w:t xml:space="preserve"> </w:t>
      </w:r>
      <w:r w:rsidRPr="00B86FB7">
        <w:rPr>
          <w:rFonts w:ascii="GHEA Grapalat" w:hAnsi="GHEA Grapalat"/>
          <w:i/>
          <w:sz w:val="18"/>
          <w:szCs w:val="18"/>
        </w:rPr>
        <w:t>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 "</w:t>
      </w:r>
    </w:p>
    <w:p w:rsidR="00221833" w:rsidRPr="00EA7C34" w:rsidRDefault="00221833">
      <w:pPr>
        <w:pStyle w:val="FootnoteText"/>
        <w:rPr>
          <w:rFonts w:ascii="Sylfaen" w:hAnsi="Sylfaen"/>
        </w:rPr>
      </w:pPr>
    </w:p>
  </w:footnote>
  <w:footnote w:id="19">
    <w:p w:rsidR="00221833" w:rsidRPr="006F5F33" w:rsidRDefault="00221833"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0">
    <w:p w:rsidR="00221833" w:rsidRPr="00615130" w:rsidRDefault="00221833"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221833" w:rsidRPr="00615130" w:rsidRDefault="00221833"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rsidR="00221833" w:rsidRPr="00615130" w:rsidRDefault="00221833" w:rsidP="003B2F27">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221833" w:rsidRPr="006F5F33" w:rsidRDefault="00221833" w:rsidP="003B2F27">
      <w:pPr>
        <w:pStyle w:val="FootnoteText"/>
        <w:jc w:val="both"/>
        <w:rPr>
          <w:rFonts w:ascii="GHEA Grapalat" w:hAnsi="GHEA Grapalat"/>
          <w:lang w:val="hy-AM"/>
        </w:rPr>
      </w:pPr>
      <w:r w:rsidRPr="006F5F33">
        <w:rPr>
          <w:rFonts w:ascii="GHEA Grapalat" w:hAnsi="GHEA Grapalat"/>
          <w:i/>
        </w:rPr>
        <w:t>.</w:t>
      </w:r>
    </w:p>
    <w:p w:rsidR="00221833" w:rsidRPr="00615130" w:rsidRDefault="00221833" w:rsidP="003B2F27">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rsidR="00221833" w:rsidRPr="00576D9C" w:rsidRDefault="00221833" w:rsidP="003B2F27">
      <w:pPr>
        <w:pStyle w:val="FootnoteText"/>
        <w:jc w:val="both"/>
        <w:rPr>
          <w:rFonts w:ascii="GHEA Grapalat" w:hAnsi="GHEA Grapalat"/>
          <w:lang w:val="hy-AM"/>
        </w:rPr>
      </w:pPr>
    </w:p>
  </w:footnote>
  <w:footnote w:id="21">
    <w:p w:rsidR="00221833" w:rsidRPr="006F5F33" w:rsidRDefault="00221833" w:rsidP="003B2F27">
      <w:pPr>
        <w:pStyle w:val="FootnoteText"/>
        <w:jc w:val="both"/>
        <w:rPr>
          <w:rFonts w:ascii="GHEA Grapalat" w:hAnsi="GHEA Grapalat"/>
        </w:rPr>
      </w:pPr>
      <w:r>
        <w:rPr>
          <w:rStyle w:val="FootnoteReference"/>
        </w:rPr>
        <w:t>22</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2">
    <w:p w:rsidR="00221833" w:rsidRPr="006F5F33" w:rsidRDefault="00221833"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3">
    <w:p w:rsidR="00221833" w:rsidRPr="006F5F33" w:rsidRDefault="00221833"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4">
    <w:p w:rsidR="00221833" w:rsidRPr="006F5F33" w:rsidRDefault="00221833" w:rsidP="003B2F27">
      <w:pPr>
        <w:pStyle w:val="FootnoteText"/>
        <w:jc w:val="both"/>
        <w:rPr>
          <w:rFonts w:ascii="GHEA Grapalat" w:hAnsi="GHEA Grapalat"/>
        </w:rPr>
      </w:pPr>
      <w:r>
        <w:rPr>
          <w:rStyle w:val="FootnoteReference"/>
        </w:rPr>
        <w:t>25</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221833" w:rsidRPr="009E00B3" w:rsidRDefault="00221833"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221833" w:rsidRPr="006F225E" w:rsidRDefault="00221833" w:rsidP="006F225E">
      <w:pPr>
        <w:pStyle w:val="FootnoteText"/>
        <w:jc w:val="both"/>
        <w:rPr>
          <w:rFonts w:ascii="GHEA Grapalat" w:hAnsi="GHEA Grapalat"/>
          <w:i/>
          <w:lang w:eastAsia="en-US"/>
        </w:rPr>
      </w:pPr>
      <w:r w:rsidRPr="009E00B3">
        <w:rPr>
          <w:rFonts w:ascii="GHEA Grapalat" w:hAnsi="GHEA Grapalat"/>
          <w:i/>
          <w:lang w:eastAsia="en-US"/>
        </w:rPr>
        <w:tab/>
      </w:r>
    </w:p>
  </w:footnote>
  <w:footnote w:id="25">
    <w:p w:rsidR="00221833" w:rsidRPr="00E40AC8" w:rsidRDefault="00221833"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26">
    <w:p w:rsidR="00221833" w:rsidRPr="00E40AC8" w:rsidRDefault="00221833"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AD29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7">
    <w:p w:rsidR="00221833" w:rsidRPr="00CA2754" w:rsidRDefault="00221833"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221833" w:rsidRPr="00CA2754" w:rsidRDefault="00221833" w:rsidP="003B2F27">
      <w:pPr>
        <w:pStyle w:val="FootnoteText"/>
        <w:jc w:val="both"/>
        <w:rPr>
          <w:sz w:val="2"/>
          <w:szCs w:val="2"/>
        </w:rPr>
      </w:pPr>
    </w:p>
  </w:footnote>
  <w:footnote w:id="28">
    <w:p w:rsidR="00221833" w:rsidRPr="00CA2754" w:rsidRDefault="00221833"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F946CA"/>
    <w:multiLevelType w:val="hybridMultilevel"/>
    <w:tmpl w:val="3BF24298"/>
    <w:lvl w:ilvl="0" w:tplc="2C78864A">
      <w:start w:val="1"/>
      <w:numFmt w:val="bullet"/>
      <w:pStyle w:val="BodyBulletTex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F878D5"/>
    <w:multiLevelType w:val="hybridMultilevel"/>
    <w:tmpl w:val="42541930"/>
    <w:lvl w:ilvl="0" w:tplc="04090003">
      <w:start w:val="1"/>
      <w:numFmt w:val="bullet"/>
      <w:lvlText w:val="o"/>
      <w:lvlJc w:val="left"/>
      <w:pPr>
        <w:ind w:left="1419" w:hanging="360"/>
      </w:pPr>
      <w:rPr>
        <w:rFonts w:ascii="Courier New" w:hAnsi="Courier New" w:cs="Courier New" w:hint="default"/>
      </w:rPr>
    </w:lvl>
    <w:lvl w:ilvl="1" w:tplc="04090003" w:tentative="1">
      <w:start w:val="1"/>
      <w:numFmt w:val="bullet"/>
      <w:lvlText w:val="o"/>
      <w:lvlJc w:val="left"/>
      <w:pPr>
        <w:ind w:left="2139" w:hanging="360"/>
      </w:pPr>
      <w:rPr>
        <w:rFonts w:ascii="Courier New" w:hAnsi="Courier New" w:cs="Courier New" w:hint="default"/>
      </w:rPr>
    </w:lvl>
    <w:lvl w:ilvl="2" w:tplc="04090005" w:tentative="1">
      <w:start w:val="1"/>
      <w:numFmt w:val="bullet"/>
      <w:lvlText w:val=""/>
      <w:lvlJc w:val="left"/>
      <w:pPr>
        <w:ind w:left="2859" w:hanging="360"/>
      </w:pPr>
      <w:rPr>
        <w:rFonts w:ascii="Wingdings" w:hAnsi="Wingdings" w:hint="default"/>
      </w:rPr>
    </w:lvl>
    <w:lvl w:ilvl="3" w:tplc="04090001" w:tentative="1">
      <w:start w:val="1"/>
      <w:numFmt w:val="bullet"/>
      <w:lvlText w:val=""/>
      <w:lvlJc w:val="left"/>
      <w:pPr>
        <w:ind w:left="3579" w:hanging="360"/>
      </w:pPr>
      <w:rPr>
        <w:rFonts w:ascii="Symbol" w:hAnsi="Symbol" w:hint="default"/>
      </w:rPr>
    </w:lvl>
    <w:lvl w:ilvl="4" w:tplc="04090003" w:tentative="1">
      <w:start w:val="1"/>
      <w:numFmt w:val="bullet"/>
      <w:lvlText w:val="o"/>
      <w:lvlJc w:val="left"/>
      <w:pPr>
        <w:ind w:left="4299" w:hanging="360"/>
      </w:pPr>
      <w:rPr>
        <w:rFonts w:ascii="Courier New" w:hAnsi="Courier New" w:cs="Courier New" w:hint="default"/>
      </w:rPr>
    </w:lvl>
    <w:lvl w:ilvl="5" w:tplc="04090005" w:tentative="1">
      <w:start w:val="1"/>
      <w:numFmt w:val="bullet"/>
      <w:lvlText w:val=""/>
      <w:lvlJc w:val="left"/>
      <w:pPr>
        <w:ind w:left="5019" w:hanging="360"/>
      </w:pPr>
      <w:rPr>
        <w:rFonts w:ascii="Wingdings" w:hAnsi="Wingdings" w:hint="default"/>
      </w:rPr>
    </w:lvl>
    <w:lvl w:ilvl="6" w:tplc="04090001" w:tentative="1">
      <w:start w:val="1"/>
      <w:numFmt w:val="bullet"/>
      <w:lvlText w:val=""/>
      <w:lvlJc w:val="left"/>
      <w:pPr>
        <w:ind w:left="5739" w:hanging="360"/>
      </w:pPr>
      <w:rPr>
        <w:rFonts w:ascii="Symbol" w:hAnsi="Symbol" w:hint="default"/>
      </w:rPr>
    </w:lvl>
    <w:lvl w:ilvl="7" w:tplc="04090003" w:tentative="1">
      <w:start w:val="1"/>
      <w:numFmt w:val="bullet"/>
      <w:lvlText w:val="o"/>
      <w:lvlJc w:val="left"/>
      <w:pPr>
        <w:ind w:left="6459" w:hanging="360"/>
      </w:pPr>
      <w:rPr>
        <w:rFonts w:ascii="Courier New" w:hAnsi="Courier New" w:cs="Courier New" w:hint="default"/>
      </w:rPr>
    </w:lvl>
    <w:lvl w:ilvl="8" w:tplc="04090005" w:tentative="1">
      <w:start w:val="1"/>
      <w:numFmt w:val="bullet"/>
      <w:lvlText w:val=""/>
      <w:lvlJc w:val="left"/>
      <w:pPr>
        <w:ind w:left="7179" w:hanging="360"/>
      </w:pPr>
      <w:rPr>
        <w:rFonts w:ascii="Wingdings" w:hAnsi="Wingdings" w:hint="default"/>
      </w:rPr>
    </w:lvl>
  </w:abstractNum>
  <w:abstractNum w:abstractNumId="5" w15:restartNumberingAfterBreak="0">
    <w:nsid w:val="16E173C4"/>
    <w:multiLevelType w:val="hybridMultilevel"/>
    <w:tmpl w:val="00EA4CDE"/>
    <w:lvl w:ilvl="0" w:tplc="04190011">
      <w:start w:val="1"/>
      <w:numFmt w:val="decimal"/>
      <w:pStyle w:val="TOCHeading"/>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95F7AB2"/>
    <w:multiLevelType w:val="hybridMultilevel"/>
    <w:tmpl w:val="866A1106"/>
    <w:lvl w:ilvl="0" w:tplc="7F4E5BD8">
      <w:start w:val="1"/>
      <w:numFmt w:val="bullet"/>
      <w:lvlText w:val=""/>
      <w:lvlJc w:val="left"/>
      <w:pPr>
        <w:tabs>
          <w:tab w:val="num" w:pos="284"/>
        </w:tabs>
        <w:ind w:left="284" w:hanging="22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6030863"/>
    <w:multiLevelType w:val="hybridMultilevel"/>
    <w:tmpl w:val="BDD8AC84"/>
    <w:lvl w:ilvl="0" w:tplc="22EE45BC">
      <w:start w:val="1"/>
      <w:numFmt w:val="bullet"/>
      <w:lvlText w:val=""/>
      <w:lvlJc w:val="left"/>
      <w:pPr>
        <w:tabs>
          <w:tab w:val="num" w:pos="284"/>
        </w:tabs>
        <w:ind w:left="284" w:hanging="22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ADD3AED"/>
    <w:multiLevelType w:val="hybridMultilevel"/>
    <w:tmpl w:val="28FEE8EE"/>
    <w:lvl w:ilvl="0" w:tplc="AF36268C">
      <w:start w:val="1"/>
      <w:numFmt w:val="bullet"/>
      <w:pStyle w:val="tablebullets"/>
      <w:lvlText w:val=""/>
      <w:lvlJc w:val="left"/>
      <w:pPr>
        <w:ind w:left="360" w:hanging="360"/>
      </w:pPr>
      <w:rPr>
        <w:rFonts w:ascii="Symbol" w:hAnsi="Symbol" w:hint="default"/>
        <w:color w:val="0E76B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DFD1E53"/>
    <w:multiLevelType w:val="hybridMultilevel"/>
    <w:tmpl w:val="84C4BFEC"/>
    <w:lvl w:ilvl="0" w:tplc="2BE2EA78">
      <w:start w:val="1"/>
      <w:numFmt w:val="bullet"/>
      <w:lvlText w:val=""/>
      <w:lvlJc w:val="left"/>
      <w:pPr>
        <w:tabs>
          <w:tab w:val="num" w:pos="284"/>
        </w:tabs>
        <w:ind w:left="113" w:hanging="56"/>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1"/>
  </w:num>
  <w:num w:numId="4">
    <w:abstractNumId w:val="0"/>
  </w:num>
  <w:num w:numId="5">
    <w:abstractNumId w:val="5"/>
  </w:num>
  <w:num w:numId="6">
    <w:abstractNumId w:val="11"/>
  </w:num>
  <w:num w:numId="7">
    <w:abstractNumId w:val="10"/>
  </w:num>
  <w:num w:numId="8">
    <w:abstractNumId w:val="9"/>
  </w:num>
  <w:num w:numId="9">
    <w:abstractNumId w:val="12"/>
  </w:num>
  <w:num w:numId="10">
    <w:abstractNumId w:val="2"/>
  </w:num>
  <w:num w:numId="11">
    <w:abstractNumId w:val="13"/>
  </w:num>
  <w:num w:numId="12">
    <w:abstractNumId w:val="14"/>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1084"/>
    <w:rsid w:val="000424BA"/>
    <w:rsid w:val="000429C3"/>
    <w:rsid w:val="00042BD4"/>
    <w:rsid w:val="00043225"/>
    <w:rsid w:val="0004387F"/>
    <w:rsid w:val="000444FD"/>
    <w:rsid w:val="00044BFB"/>
    <w:rsid w:val="000451FC"/>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56E7"/>
    <w:rsid w:val="000B6189"/>
    <w:rsid w:val="000B6A70"/>
    <w:rsid w:val="000B700B"/>
    <w:rsid w:val="000B751B"/>
    <w:rsid w:val="000B7641"/>
    <w:rsid w:val="000B7C54"/>
    <w:rsid w:val="000C062F"/>
    <w:rsid w:val="000C0A9D"/>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8C2"/>
    <w:rsid w:val="000D1BED"/>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CB2"/>
    <w:rsid w:val="00144E38"/>
    <w:rsid w:val="00144F73"/>
    <w:rsid w:val="001458D6"/>
    <w:rsid w:val="00145CC3"/>
    <w:rsid w:val="00145EEE"/>
    <w:rsid w:val="00146685"/>
    <w:rsid w:val="00146FC5"/>
    <w:rsid w:val="00147CD0"/>
    <w:rsid w:val="00147F14"/>
    <w:rsid w:val="00147FD7"/>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AED"/>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41EC"/>
    <w:rsid w:val="001B45A9"/>
    <w:rsid w:val="001B478E"/>
    <w:rsid w:val="001B4CFF"/>
    <w:rsid w:val="001B5DD1"/>
    <w:rsid w:val="001B6807"/>
    <w:rsid w:val="001B6FCF"/>
    <w:rsid w:val="001C07C6"/>
    <w:rsid w:val="001C0849"/>
    <w:rsid w:val="001C1570"/>
    <w:rsid w:val="001C27A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7228"/>
    <w:rsid w:val="001D74FA"/>
    <w:rsid w:val="001D78C5"/>
    <w:rsid w:val="001E0216"/>
    <w:rsid w:val="001E06D6"/>
    <w:rsid w:val="001E0BC2"/>
    <w:rsid w:val="001E2794"/>
    <w:rsid w:val="001E2814"/>
    <w:rsid w:val="001E3D3F"/>
    <w:rsid w:val="001E4333"/>
    <w:rsid w:val="001E47D5"/>
    <w:rsid w:val="001E4A24"/>
    <w:rsid w:val="001E5412"/>
    <w:rsid w:val="001E55B2"/>
    <w:rsid w:val="001E5866"/>
    <w:rsid w:val="001E6CAC"/>
    <w:rsid w:val="001E7733"/>
    <w:rsid w:val="001E7FE7"/>
    <w:rsid w:val="001F0335"/>
    <w:rsid w:val="001F0371"/>
    <w:rsid w:val="001F0B18"/>
    <w:rsid w:val="001F0F81"/>
    <w:rsid w:val="001F195F"/>
    <w:rsid w:val="001F1DF0"/>
    <w:rsid w:val="001F1DF7"/>
    <w:rsid w:val="001F2359"/>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33"/>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B12"/>
    <w:rsid w:val="00230C8F"/>
    <w:rsid w:val="00232FE2"/>
    <w:rsid w:val="00233B5F"/>
    <w:rsid w:val="00233BB7"/>
    <w:rsid w:val="0023433D"/>
    <w:rsid w:val="00234B8B"/>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2E8"/>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A31"/>
    <w:rsid w:val="003A145D"/>
    <w:rsid w:val="003A1A43"/>
    <w:rsid w:val="003A1EBB"/>
    <w:rsid w:val="003A2BE0"/>
    <w:rsid w:val="003A2D11"/>
    <w:rsid w:val="003A337D"/>
    <w:rsid w:val="003A39AC"/>
    <w:rsid w:val="003A5049"/>
    <w:rsid w:val="003A5533"/>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7802"/>
    <w:rsid w:val="003F0293"/>
    <w:rsid w:val="003F1048"/>
    <w:rsid w:val="003F12F8"/>
    <w:rsid w:val="003F1EEA"/>
    <w:rsid w:val="003F208A"/>
    <w:rsid w:val="003F264A"/>
    <w:rsid w:val="003F28E4"/>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4F5"/>
    <w:rsid w:val="004E5843"/>
    <w:rsid w:val="004E6A12"/>
    <w:rsid w:val="004E6E9A"/>
    <w:rsid w:val="004E7893"/>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91F"/>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E62"/>
    <w:rsid w:val="005500CE"/>
    <w:rsid w:val="00550A62"/>
    <w:rsid w:val="00551887"/>
    <w:rsid w:val="005525A4"/>
    <w:rsid w:val="00552934"/>
    <w:rsid w:val="00552D6E"/>
    <w:rsid w:val="005537E1"/>
    <w:rsid w:val="005537F6"/>
    <w:rsid w:val="00553DFD"/>
    <w:rsid w:val="005544AC"/>
    <w:rsid w:val="00554D44"/>
    <w:rsid w:val="0055623A"/>
    <w:rsid w:val="00556285"/>
    <w:rsid w:val="005563D9"/>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A59"/>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3F2"/>
    <w:rsid w:val="005F581A"/>
    <w:rsid w:val="005F590C"/>
    <w:rsid w:val="005F640A"/>
    <w:rsid w:val="005F68FA"/>
    <w:rsid w:val="005F68FC"/>
    <w:rsid w:val="005F696C"/>
    <w:rsid w:val="005F7C1D"/>
    <w:rsid w:val="00603EFC"/>
    <w:rsid w:val="006042F8"/>
    <w:rsid w:val="00604D2E"/>
    <w:rsid w:val="0060526C"/>
    <w:rsid w:val="00606328"/>
    <w:rsid w:val="0060652B"/>
    <w:rsid w:val="00606B84"/>
    <w:rsid w:val="00607120"/>
    <w:rsid w:val="00607407"/>
    <w:rsid w:val="00607F7B"/>
    <w:rsid w:val="00611884"/>
    <w:rsid w:val="00611998"/>
    <w:rsid w:val="006132ED"/>
    <w:rsid w:val="00613836"/>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389F"/>
    <w:rsid w:val="00673BD3"/>
    <w:rsid w:val="00673D0A"/>
    <w:rsid w:val="00674D86"/>
    <w:rsid w:val="00675436"/>
    <w:rsid w:val="00675740"/>
    <w:rsid w:val="0067579A"/>
    <w:rsid w:val="00675CA2"/>
    <w:rsid w:val="00675E0D"/>
    <w:rsid w:val="00676178"/>
    <w:rsid w:val="00677658"/>
    <w:rsid w:val="00681F45"/>
    <w:rsid w:val="00682931"/>
    <w:rsid w:val="00682E8D"/>
    <w:rsid w:val="00685962"/>
    <w:rsid w:val="00685A30"/>
    <w:rsid w:val="00685C48"/>
    <w:rsid w:val="00686472"/>
    <w:rsid w:val="0068697B"/>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E06"/>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978"/>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493"/>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BBE"/>
    <w:rsid w:val="00760CCC"/>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A92"/>
    <w:rsid w:val="007D3E45"/>
    <w:rsid w:val="007D4017"/>
    <w:rsid w:val="007D4470"/>
    <w:rsid w:val="007D4E09"/>
    <w:rsid w:val="007D716A"/>
    <w:rsid w:val="007D7707"/>
    <w:rsid w:val="007E009D"/>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DA1"/>
    <w:rsid w:val="00863E4D"/>
    <w:rsid w:val="00864147"/>
    <w:rsid w:val="0086443A"/>
    <w:rsid w:val="00865E9B"/>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0A"/>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CA3"/>
    <w:rsid w:val="009B5889"/>
    <w:rsid w:val="009B58F7"/>
    <w:rsid w:val="009B5ED1"/>
    <w:rsid w:val="009B6191"/>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0C6E"/>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72D8"/>
    <w:rsid w:val="00A60D60"/>
    <w:rsid w:val="00A61383"/>
    <w:rsid w:val="00A61746"/>
    <w:rsid w:val="00A619F2"/>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633"/>
    <w:rsid w:val="00A779D8"/>
    <w:rsid w:val="00A77CB2"/>
    <w:rsid w:val="00A8081F"/>
    <w:rsid w:val="00A8134C"/>
    <w:rsid w:val="00A81620"/>
    <w:rsid w:val="00A81988"/>
    <w:rsid w:val="00A81DD5"/>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A87"/>
    <w:rsid w:val="00AE3822"/>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FA8"/>
    <w:rsid w:val="00BA17C2"/>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409"/>
    <w:rsid w:val="00C07F24"/>
    <w:rsid w:val="00C122A6"/>
    <w:rsid w:val="00C132F1"/>
    <w:rsid w:val="00C13B79"/>
    <w:rsid w:val="00C14561"/>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3BC6"/>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D87"/>
    <w:rsid w:val="00D62855"/>
    <w:rsid w:val="00D62C0F"/>
    <w:rsid w:val="00D659B3"/>
    <w:rsid w:val="00D65BF2"/>
    <w:rsid w:val="00D65E0F"/>
    <w:rsid w:val="00D65E4E"/>
    <w:rsid w:val="00D65EBA"/>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D75C0"/>
    <w:rsid w:val="00DE1323"/>
    <w:rsid w:val="00DE134D"/>
    <w:rsid w:val="00DE1D22"/>
    <w:rsid w:val="00DE24EF"/>
    <w:rsid w:val="00DE26DA"/>
    <w:rsid w:val="00DE26E4"/>
    <w:rsid w:val="00DE3538"/>
    <w:rsid w:val="00DE3C28"/>
    <w:rsid w:val="00DE4A78"/>
    <w:rsid w:val="00DE5B89"/>
    <w:rsid w:val="00DE65EA"/>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D86"/>
    <w:rsid w:val="00E45007"/>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738A"/>
    <w:rsid w:val="00F17B6A"/>
    <w:rsid w:val="00F17D5F"/>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3528"/>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EB8"/>
    <w:rsid w:val="00FE449E"/>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FFC7A6"/>
  <w15:docId w15:val="{C3EAC862-BB31-4E46-ABDD-BE439FB90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9"/>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9"/>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9"/>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9"/>
    <w:qFormat/>
    <w:rsid w:val="00096865"/>
    <w:pPr>
      <w:keepNext/>
      <w:outlineLvl w:val="3"/>
    </w:pPr>
    <w:rPr>
      <w:rFonts w:ascii="Arial LatArm" w:hAnsi="Arial LatArm"/>
      <w:i/>
      <w:sz w:val="18"/>
      <w:szCs w:val="20"/>
    </w:rPr>
  </w:style>
  <w:style w:type="paragraph" w:styleId="Heading5">
    <w:name w:val="heading 5"/>
    <w:basedOn w:val="Normal"/>
    <w:next w:val="Normal"/>
    <w:link w:val="Heading5Char"/>
    <w:uiPriority w:val="9"/>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9"/>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9"/>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9"/>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9"/>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ru-RU" w:eastAsia="ru-RU" w:bidi="ru-RU"/>
    </w:rPr>
  </w:style>
  <w:style w:type="character" w:customStyle="1" w:styleId="Heading3Char">
    <w:name w:val="Heading 3 Char"/>
    <w:link w:val="Heading3"/>
    <w:uiPriority w:val="9"/>
    <w:rsid w:val="00096865"/>
    <w:rPr>
      <w:rFonts w:ascii="Arial LatArm" w:hAnsi="Arial LatArm"/>
      <w:i/>
      <w:lang w:val="ru-RU" w:eastAsia="ru-RU" w:bidi="ru-RU"/>
    </w:rPr>
  </w:style>
  <w:style w:type="character" w:customStyle="1" w:styleId="Heading7Char">
    <w:name w:val="Heading 7 Char"/>
    <w:link w:val="Heading7"/>
    <w:uiPriority w:val="9"/>
    <w:rsid w:val="00096865"/>
    <w:rPr>
      <w:rFonts w:ascii="Times Armenian" w:hAnsi="Times Armenian"/>
      <w:b/>
      <w:lang w:val="ru-RU" w:eastAsia="ru-RU" w:bidi="ru-RU"/>
    </w:rPr>
  </w:style>
  <w:style w:type="character" w:customStyle="1" w:styleId="Heading8Char">
    <w:name w:val="Heading 8 Char"/>
    <w:link w:val="Heading8"/>
    <w:uiPriority w:val="9"/>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1"/>
    <w:rsid w:val="00096865"/>
    <w:pPr>
      <w:spacing w:after="120"/>
    </w:pPr>
  </w:style>
  <w:style w:type="character" w:customStyle="1" w:styleId="BodyTextChar">
    <w:name w:val="Body Text Char"/>
    <w:link w:val="BodyText"/>
    <w:uiPriority w:val="1"/>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uiPriority w:val="99"/>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9"/>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9"/>
    <w:rsid w:val="007602A3"/>
    <w:rPr>
      <w:rFonts w:ascii="Arial LatArm" w:hAnsi="Arial LatArm"/>
      <w:i/>
      <w:sz w:val="18"/>
      <w:lang w:val="ru-RU" w:eastAsia="ru-RU" w:bidi="ru-RU"/>
    </w:rPr>
  </w:style>
  <w:style w:type="character" w:customStyle="1" w:styleId="Heading5Char">
    <w:name w:val="Heading 5 Char"/>
    <w:link w:val="Heading5"/>
    <w:uiPriority w:val="9"/>
    <w:rsid w:val="007602A3"/>
    <w:rPr>
      <w:rFonts w:ascii="Arial LatArm" w:hAnsi="Arial LatArm"/>
      <w:b/>
      <w:sz w:val="26"/>
      <w:lang w:val="ru-RU" w:eastAsia="ru-RU" w:bidi="ru-RU"/>
    </w:rPr>
  </w:style>
  <w:style w:type="character" w:customStyle="1" w:styleId="Heading6Char">
    <w:name w:val="Heading 6 Char"/>
    <w:link w:val="Heading6"/>
    <w:uiPriority w:val="9"/>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uiPriority w:val="99"/>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1st level - Bullet List Paragraph,List Paragraph1,Lettre d'introduction,Paragrafo elenco,Medium Grid 1 - Accent 21,ESTAT Bullet Point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uiPriority w:val="99"/>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1st level - Bullet List Paragraph Char,List Paragraph1 Char,Lettre d'introduction Char,Paragrafo elenco Char,Medium Grid 1 - Accent 21 Char,ESTAT Bullet Points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numbering" w:customStyle="1" w:styleId="NoList1">
    <w:name w:val="No List1"/>
    <w:next w:val="NoList"/>
    <w:uiPriority w:val="99"/>
    <w:semiHidden/>
    <w:unhideWhenUsed/>
    <w:rsid w:val="00C33BC6"/>
  </w:style>
  <w:style w:type="paragraph" w:styleId="NoSpacing">
    <w:name w:val="No Spacing"/>
    <w:link w:val="NoSpacingChar"/>
    <w:uiPriority w:val="1"/>
    <w:qFormat/>
    <w:rsid w:val="00C33BC6"/>
    <w:rPr>
      <w:rFonts w:ascii="Calibri" w:hAnsi="Calibri" w:cs="Mangal"/>
      <w:sz w:val="22"/>
      <w:szCs w:val="22"/>
      <w:lang w:val="en-IE" w:eastAsia="en-US" w:bidi="ar-SA"/>
    </w:rPr>
  </w:style>
  <w:style w:type="character" w:customStyle="1" w:styleId="NoSpacingChar">
    <w:name w:val="No Spacing Char"/>
    <w:basedOn w:val="DefaultParagraphFont"/>
    <w:link w:val="NoSpacing"/>
    <w:uiPriority w:val="1"/>
    <w:rsid w:val="00C33BC6"/>
    <w:rPr>
      <w:rFonts w:ascii="Calibri" w:hAnsi="Calibri" w:cs="Mangal"/>
      <w:sz w:val="22"/>
      <w:szCs w:val="22"/>
      <w:lang w:val="en-IE" w:eastAsia="en-US" w:bidi="ar-SA"/>
    </w:rPr>
  </w:style>
  <w:style w:type="paragraph" w:customStyle="1" w:styleId="TabbedSide">
    <w:name w:val="Tabbed Side"/>
    <w:basedOn w:val="Normal"/>
    <w:rsid w:val="00C33BC6"/>
    <w:pPr>
      <w:spacing w:after="160" w:line="259" w:lineRule="auto"/>
      <w:jc w:val="center"/>
    </w:pPr>
    <w:rPr>
      <w:rFonts w:ascii="Calibri" w:hAnsi="Calibri" w:cs="Mangal"/>
      <w:sz w:val="17"/>
      <w:szCs w:val="17"/>
      <w:lang w:val="en-IE" w:eastAsia="en-US" w:bidi="ar-SA"/>
    </w:rPr>
  </w:style>
  <w:style w:type="paragraph" w:customStyle="1" w:styleId="SectionName">
    <w:name w:val="Section Name"/>
    <w:basedOn w:val="BodyText"/>
    <w:rsid w:val="00C33BC6"/>
    <w:pPr>
      <w:widowControl w:val="0"/>
      <w:autoSpaceDE w:val="0"/>
      <w:autoSpaceDN w:val="0"/>
      <w:spacing w:after="0" w:line="980" w:lineRule="exact"/>
      <w:ind w:left="20"/>
    </w:pPr>
    <w:rPr>
      <w:rFonts w:ascii="AllianzNeo-SemiBold" w:eastAsia="AllianzNeo-SemiBold" w:hAnsi="AllianzNeo-SemiBold" w:cs="AllianzNeo-SemiBold"/>
      <w:b/>
      <w:bCs/>
      <w:color w:val="FFFFFF"/>
      <w:sz w:val="80"/>
      <w:szCs w:val="80"/>
      <w:lang w:val="en-GB" w:eastAsia="en-GB" w:bidi="en-GB"/>
    </w:rPr>
  </w:style>
  <w:style w:type="paragraph" w:customStyle="1" w:styleId="introdiagramh">
    <w:name w:val="intro diagram h"/>
    <w:basedOn w:val="Normal"/>
    <w:rsid w:val="00C33BC6"/>
    <w:pPr>
      <w:spacing w:before="18" w:after="160" w:line="233" w:lineRule="auto"/>
    </w:pPr>
    <w:rPr>
      <w:rFonts w:ascii="Calibri" w:hAnsi="Calibri" w:cs="Mangal"/>
      <w:b/>
      <w:color w:val="000000"/>
      <w:spacing w:val="-3"/>
      <w:sz w:val="28"/>
      <w:szCs w:val="22"/>
      <w:lang w:val="en-IE" w:eastAsia="en-US" w:bidi="ar-SA"/>
    </w:rPr>
  </w:style>
  <w:style w:type="paragraph" w:customStyle="1" w:styleId="introdiagramp">
    <w:name w:val="intro diagram p"/>
    <w:basedOn w:val="Normal"/>
    <w:qFormat/>
    <w:rsid w:val="00C33BC6"/>
    <w:pPr>
      <w:spacing w:before="167" w:after="160" w:line="290" w:lineRule="auto"/>
    </w:pPr>
    <w:rPr>
      <w:rFonts w:ascii="Calibri" w:hAnsi="Calibri" w:cs="Mangal"/>
      <w:color w:val="000000"/>
      <w:sz w:val="16"/>
      <w:szCs w:val="22"/>
      <w:lang w:val="en-IE" w:eastAsia="en-US" w:bidi="ar-SA"/>
    </w:rPr>
  </w:style>
  <w:style w:type="paragraph" w:customStyle="1" w:styleId="bodyh1">
    <w:name w:val="body h1"/>
    <w:basedOn w:val="Normal"/>
    <w:rsid w:val="00C33BC6"/>
    <w:pPr>
      <w:spacing w:line="259" w:lineRule="auto"/>
    </w:pPr>
    <w:rPr>
      <w:rFonts w:ascii="Calibri" w:hAnsi="Calibri" w:cs="Mangal"/>
      <w:b/>
      <w:bCs/>
      <w:szCs w:val="22"/>
      <w:lang w:val="en-GB" w:eastAsia="en-US" w:bidi="en-GB"/>
    </w:rPr>
  </w:style>
  <w:style w:type="paragraph" w:customStyle="1" w:styleId="bodyh2">
    <w:name w:val="body h2"/>
    <w:basedOn w:val="bodyh1"/>
    <w:rsid w:val="00C33BC6"/>
    <w:rPr>
      <w:sz w:val="20"/>
      <w:szCs w:val="20"/>
    </w:rPr>
  </w:style>
  <w:style w:type="character" w:customStyle="1" w:styleId="CommentTextChar">
    <w:name w:val="Comment Text Char"/>
    <w:basedOn w:val="DefaultParagraphFont"/>
    <w:link w:val="CommentText"/>
    <w:uiPriority w:val="99"/>
    <w:rsid w:val="00C33BC6"/>
    <w:rPr>
      <w:rFonts w:ascii="Times Armenian" w:hAnsi="Times Armenian"/>
    </w:rPr>
  </w:style>
  <w:style w:type="character" w:customStyle="1" w:styleId="CommentSubjectChar">
    <w:name w:val="Comment Subject Char"/>
    <w:basedOn w:val="CommentTextChar"/>
    <w:link w:val="CommentSubject"/>
    <w:uiPriority w:val="99"/>
    <w:semiHidden/>
    <w:rsid w:val="00C33BC6"/>
    <w:rPr>
      <w:rFonts w:ascii="Times Armenian" w:hAnsi="Times Armenian"/>
      <w:b/>
      <w:bCs/>
    </w:rPr>
  </w:style>
  <w:style w:type="paragraph" w:customStyle="1" w:styleId="BodyBulletText">
    <w:name w:val="Body Bullet Text"/>
    <w:basedOn w:val="ListParagraph"/>
    <w:rsid w:val="00C33BC6"/>
    <w:pPr>
      <w:numPr>
        <w:numId w:val="10"/>
      </w:numPr>
      <w:tabs>
        <w:tab w:val="num" w:pos="720"/>
      </w:tabs>
      <w:spacing w:after="240" w:line="259" w:lineRule="auto"/>
      <w:contextualSpacing/>
    </w:pPr>
    <w:rPr>
      <w:rFonts w:ascii="Calibri" w:hAnsi="Calibri" w:cs="Mangal"/>
      <w:sz w:val="22"/>
      <w:szCs w:val="22"/>
      <w:lang w:val="en-IE" w:eastAsia="en-US" w:bidi="ar-SA"/>
    </w:rPr>
  </w:style>
  <w:style w:type="paragraph" w:customStyle="1" w:styleId="countrylists">
    <w:name w:val="country lists"/>
    <w:basedOn w:val="Normal"/>
    <w:rsid w:val="00C33BC6"/>
    <w:pPr>
      <w:widowControl w:val="0"/>
      <w:autoSpaceDE w:val="0"/>
      <w:autoSpaceDN w:val="0"/>
      <w:spacing w:line="200" w:lineRule="exact"/>
      <w:ind w:left="23"/>
    </w:pPr>
    <w:rPr>
      <w:rFonts w:ascii="Calibri" w:eastAsia="AllianzNeo-SemiBold" w:hAnsi="Calibri" w:cs="AllianzNeo-SemiBold"/>
      <w:bCs/>
      <w:color w:val="231F20"/>
      <w:sz w:val="16"/>
      <w:szCs w:val="16"/>
      <w:lang w:val="en-GB" w:eastAsia="en-GB" w:bidi="en-GB"/>
    </w:rPr>
  </w:style>
  <w:style w:type="paragraph" w:customStyle="1" w:styleId="casestudyquotes">
    <w:name w:val="case study quotes"/>
    <w:basedOn w:val="Normal"/>
    <w:rsid w:val="00C33BC6"/>
    <w:pPr>
      <w:pBdr>
        <w:top w:val="single" w:sz="24" w:space="8" w:color="auto"/>
      </w:pBdr>
      <w:spacing w:after="160" w:line="360" w:lineRule="exact"/>
    </w:pPr>
    <w:rPr>
      <w:rFonts w:ascii="Calibri" w:hAnsi="Calibri" w:cs="Mangal"/>
      <w:color w:val="FFFFFF"/>
      <w:sz w:val="32"/>
      <w:szCs w:val="32"/>
      <w:lang w:val="en-IE" w:eastAsia="en-US" w:bidi="ar-SA"/>
    </w:rPr>
  </w:style>
  <w:style w:type="character" w:customStyle="1" w:styleId="A3">
    <w:name w:val="A3"/>
    <w:uiPriority w:val="99"/>
    <w:rsid w:val="00C33BC6"/>
    <w:rPr>
      <w:rFonts w:cs="Allianz Neo"/>
      <w:color w:val="000000"/>
      <w:sz w:val="18"/>
      <w:szCs w:val="18"/>
    </w:rPr>
  </w:style>
  <w:style w:type="paragraph" w:customStyle="1" w:styleId="tablebullets">
    <w:name w:val="table bullets"/>
    <w:basedOn w:val="ListParagraph"/>
    <w:rsid w:val="00C33BC6"/>
    <w:pPr>
      <w:numPr>
        <w:numId w:val="11"/>
      </w:numPr>
      <w:tabs>
        <w:tab w:val="num" w:pos="360"/>
      </w:tabs>
      <w:spacing w:before="40" w:after="40" w:line="259" w:lineRule="auto"/>
      <w:ind w:left="170" w:hanging="170"/>
      <w:contextualSpacing/>
    </w:pPr>
    <w:rPr>
      <w:rFonts w:ascii="Calibri" w:hAnsi="Calibri" w:cs="Mangal"/>
      <w:sz w:val="22"/>
      <w:szCs w:val="22"/>
      <w:lang w:val="en-GB" w:eastAsia="en-US" w:bidi="ar-SA"/>
    </w:rPr>
  </w:style>
  <w:style w:type="table" w:customStyle="1" w:styleId="AllianzTenderTable">
    <w:name w:val="Allianz Tender Table"/>
    <w:basedOn w:val="TableNormal"/>
    <w:uiPriority w:val="99"/>
    <w:rsid w:val="00C33BC6"/>
    <w:pPr>
      <w:spacing w:after="240" w:line="259" w:lineRule="auto"/>
    </w:pPr>
    <w:rPr>
      <w:rFonts w:ascii="Calibri" w:hAnsi="Calibri" w:cs="Mangal"/>
      <w:sz w:val="22"/>
      <w:szCs w:val="22"/>
      <w:lang w:val="en-IE" w:eastAsia="en-US" w:bidi="ar-SA"/>
    </w:rPr>
    <w:tblPr>
      <w:tblStyleRowBandSize w:val="1"/>
      <w:tblStyleColBandSize w:val="1"/>
      <w:tblBorders>
        <w:bottom w:val="single" w:sz="2" w:space="0" w:color="auto"/>
        <w:insideH w:val="single" w:sz="2" w:space="0" w:color="auto"/>
      </w:tblBorders>
    </w:tblPr>
    <w:tblStylePr w:type="band1Horz">
      <w:tblPr/>
      <w:tcPr>
        <w:shd w:val="clear" w:color="auto" w:fill="C7F4E4"/>
      </w:tcPr>
    </w:tblStylePr>
    <w:tblStylePr w:type="band2Horz">
      <w:tblPr/>
      <w:tcPr>
        <w:tcBorders>
          <w:top w:val="nil"/>
          <w:left w:val="nil"/>
          <w:bottom w:val="single" w:sz="4" w:space="0" w:color="auto"/>
          <w:right w:val="nil"/>
          <w:insideH w:val="nil"/>
          <w:insideV w:val="nil"/>
          <w:tl2br w:val="nil"/>
          <w:tr2bl w:val="nil"/>
        </w:tcBorders>
      </w:tcPr>
    </w:tblStylePr>
  </w:style>
  <w:style w:type="paragraph" w:customStyle="1" w:styleId="tablep">
    <w:name w:val="table p"/>
    <w:basedOn w:val="tablebullets"/>
    <w:rsid w:val="00C33BC6"/>
    <w:pPr>
      <w:numPr>
        <w:numId w:val="0"/>
      </w:numPr>
    </w:pPr>
  </w:style>
  <w:style w:type="paragraph" w:customStyle="1" w:styleId="TestimonialQuote">
    <w:name w:val="Testimonial Quote"/>
    <w:basedOn w:val="Normal"/>
    <w:rsid w:val="00C33BC6"/>
    <w:pPr>
      <w:spacing w:before="1080" w:line="400" w:lineRule="exact"/>
      <w:ind w:left="113" w:right="284" w:hanging="113"/>
    </w:pPr>
    <w:rPr>
      <w:rFonts w:ascii="Calibri" w:hAnsi="Calibri" w:cs="Mangal"/>
      <w:noProof/>
      <w:color w:val="767171"/>
      <w:sz w:val="28"/>
      <w:szCs w:val="28"/>
      <w:lang w:val="en-IE" w:eastAsia="en-US" w:bidi="ar-SA"/>
    </w:rPr>
  </w:style>
  <w:style w:type="paragraph" w:customStyle="1" w:styleId="TestimonialSource">
    <w:name w:val="Testimonial Source"/>
    <w:basedOn w:val="Normal"/>
    <w:rsid w:val="00C33BC6"/>
    <w:pPr>
      <w:spacing w:after="160" w:line="360" w:lineRule="exact"/>
      <w:ind w:right="284"/>
      <w:jc w:val="right"/>
    </w:pPr>
    <w:rPr>
      <w:rFonts w:ascii="Calibri" w:hAnsi="Calibri" w:cs="Times New Roman (Body CS)"/>
      <w:b/>
      <w:bCs/>
      <w:color w:val="767171"/>
      <w:spacing w:val="10"/>
      <w:sz w:val="16"/>
      <w:szCs w:val="16"/>
      <w:lang w:val="en-GB" w:eastAsia="en-US" w:bidi="ar-SA"/>
    </w:rPr>
  </w:style>
  <w:style w:type="paragraph" w:customStyle="1" w:styleId="StandardQuotes">
    <w:name w:val="Standard Quotes"/>
    <w:basedOn w:val="Normal"/>
    <w:rsid w:val="00C33BC6"/>
    <w:pPr>
      <w:spacing w:after="160" w:line="400" w:lineRule="exact"/>
      <w:jc w:val="right"/>
    </w:pPr>
    <w:rPr>
      <w:rFonts w:ascii="Calibri" w:hAnsi="Calibri" w:cs="Mangal"/>
      <w:sz w:val="32"/>
      <w:szCs w:val="32"/>
      <w:lang w:val="en-GB" w:eastAsia="en-US" w:bidi="ar-SA"/>
    </w:rPr>
  </w:style>
  <w:style w:type="paragraph" w:customStyle="1" w:styleId="ImageTitles">
    <w:name w:val="Image Titles"/>
    <w:basedOn w:val="Normal"/>
    <w:rsid w:val="00C33BC6"/>
    <w:pPr>
      <w:spacing w:before="3840" w:after="40" w:line="259" w:lineRule="auto"/>
    </w:pPr>
    <w:rPr>
      <w:rFonts w:ascii="Allianz Neo SemiBold" w:hAnsi="Allianz Neo SemiBold" w:cs="Mangal"/>
      <w:b/>
      <w:bCs/>
      <w:noProof/>
      <w:color w:val="18988B"/>
      <w:sz w:val="32"/>
      <w:szCs w:val="32"/>
      <w:lang w:val="en-GB" w:eastAsia="en-US" w:bidi="ar-SA"/>
    </w:rPr>
  </w:style>
  <w:style w:type="table" w:customStyle="1" w:styleId="TableGrid1">
    <w:name w:val="Table Grid1"/>
    <w:basedOn w:val="TableNormal"/>
    <w:next w:val="TableGrid"/>
    <w:rsid w:val="00C33BC6"/>
    <w:pPr>
      <w:spacing w:after="160" w:line="259" w:lineRule="auto"/>
    </w:pPr>
    <w:rPr>
      <w:rFonts w:ascii="Calibri" w:hAnsi="Calibri" w:cs="Mangal"/>
      <w:sz w:val="22"/>
      <w:szCs w:val="22"/>
      <w:lang w:val="en-IE"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1">
    <w:name w:val="TOC 11"/>
    <w:basedOn w:val="Normal"/>
    <w:next w:val="Normal"/>
    <w:autoRedefine/>
    <w:uiPriority w:val="39"/>
    <w:unhideWhenUsed/>
    <w:rsid w:val="00C33BC6"/>
    <w:pPr>
      <w:spacing w:before="360" w:after="360" w:line="259" w:lineRule="auto"/>
    </w:pPr>
    <w:rPr>
      <w:rFonts w:ascii="Calibri" w:hAnsi="Calibri" w:cs="Calibri"/>
      <w:b/>
      <w:bCs/>
      <w:caps/>
      <w:sz w:val="22"/>
      <w:szCs w:val="26"/>
      <w:u w:val="single"/>
      <w:lang w:val="en-IE" w:eastAsia="en-US" w:bidi="ar-SA"/>
    </w:rPr>
  </w:style>
  <w:style w:type="paragraph" w:customStyle="1" w:styleId="TOC21">
    <w:name w:val="TOC 21"/>
    <w:basedOn w:val="Normal"/>
    <w:next w:val="Normal"/>
    <w:autoRedefine/>
    <w:uiPriority w:val="39"/>
    <w:unhideWhenUsed/>
    <w:rsid w:val="00C33BC6"/>
    <w:pPr>
      <w:spacing w:line="259" w:lineRule="auto"/>
    </w:pPr>
    <w:rPr>
      <w:rFonts w:ascii="Calibri" w:hAnsi="Calibri" w:cs="Calibri"/>
      <w:b/>
      <w:bCs/>
      <w:smallCaps/>
      <w:sz w:val="22"/>
      <w:szCs w:val="26"/>
      <w:lang w:val="en-IE" w:eastAsia="en-US" w:bidi="ar-SA"/>
    </w:rPr>
  </w:style>
  <w:style w:type="paragraph" w:customStyle="1" w:styleId="TOC31">
    <w:name w:val="TOC 31"/>
    <w:basedOn w:val="Normal"/>
    <w:next w:val="Normal"/>
    <w:autoRedefine/>
    <w:uiPriority w:val="39"/>
    <w:unhideWhenUsed/>
    <w:rsid w:val="00C33BC6"/>
    <w:pPr>
      <w:spacing w:line="259" w:lineRule="auto"/>
    </w:pPr>
    <w:rPr>
      <w:rFonts w:ascii="Calibri" w:hAnsi="Calibri" w:cs="Calibri"/>
      <w:smallCaps/>
      <w:sz w:val="22"/>
      <w:szCs w:val="26"/>
      <w:lang w:val="en-IE" w:eastAsia="en-US" w:bidi="ar-SA"/>
    </w:rPr>
  </w:style>
  <w:style w:type="paragraph" w:customStyle="1" w:styleId="TOC41">
    <w:name w:val="TOC 41"/>
    <w:basedOn w:val="Normal"/>
    <w:next w:val="Normal"/>
    <w:autoRedefine/>
    <w:uiPriority w:val="39"/>
    <w:unhideWhenUsed/>
    <w:rsid w:val="00C33BC6"/>
    <w:pPr>
      <w:spacing w:line="259" w:lineRule="auto"/>
    </w:pPr>
    <w:rPr>
      <w:rFonts w:ascii="Calibri" w:hAnsi="Calibri" w:cs="Calibri"/>
      <w:sz w:val="22"/>
      <w:szCs w:val="26"/>
      <w:lang w:val="en-IE" w:eastAsia="en-US" w:bidi="ar-SA"/>
    </w:rPr>
  </w:style>
  <w:style w:type="paragraph" w:customStyle="1" w:styleId="TOC51">
    <w:name w:val="TOC 51"/>
    <w:basedOn w:val="Normal"/>
    <w:next w:val="Normal"/>
    <w:autoRedefine/>
    <w:uiPriority w:val="39"/>
    <w:unhideWhenUsed/>
    <w:rsid w:val="00C33BC6"/>
    <w:pPr>
      <w:spacing w:line="259" w:lineRule="auto"/>
    </w:pPr>
    <w:rPr>
      <w:rFonts w:ascii="Calibri" w:hAnsi="Calibri" w:cs="Calibri"/>
      <w:sz w:val="22"/>
      <w:szCs w:val="26"/>
      <w:lang w:val="en-IE" w:eastAsia="en-US" w:bidi="ar-SA"/>
    </w:rPr>
  </w:style>
  <w:style w:type="paragraph" w:customStyle="1" w:styleId="TOC61">
    <w:name w:val="TOC 61"/>
    <w:basedOn w:val="Normal"/>
    <w:next w:val="Normal"/>
    <w:autoRedefine/>
    <w:uiPriority w:val="39"/>
    <w:unhideWhenUsed/>
    <w:rsid w:val="00C33BC6"/>
    <w:pPr>
      <w:spacing w:line="259" w:lineRule="auto"/>
    </w:pPr>
    <w:rPr>
      <w:rFonts w:ascii="Calibri" w:hAnsi="Calibri" w:cs="Calibri"/>
      <w:sz w:val="22"/>
      <w:szCs w:val="26"/>
      <w:lang w:val="en-IE" w:eastAsia="en-US" w:bidi="ar-SA"/>
    </w:rPr>
  </w:style>
  <w:style w:type="paragraph" w:customStyle="1" w:styleId="TOC71">
    <w:name w:val="TOC 71"/>
    <w:basedOn w:val="Normal"/>
    <w:next w:val="Normal"/>
    <w:autoRedefine/>
    <w:uiPriority w:val="39"/>
    <w:unhideWhenUsed/>
    <w:rsid w:val="00C33BC6"/>
    <w:pPr>
      <w:spacing w:line="259" w:lineRule="auto"/>
    </w:pPr>
    <w:rPr>
      <w:rFonts w:ascii="Calibri" w:hAnsi="Calibri" w:cs="Calibri"/>
      <w:sz w:val="22"/>
      <w:szCs w:val="26"/>
      <w:lang w:val="en-IE" w:eastAsia="en-US" w:bidi="ar-SA"/>
    </w:rPr>
  </w:style>
  <w:style w:type="paragraph" w:customStyle="1" w:styleId="TOC81">
    <w:name w:val="TOC 81"/>
    <w:basedOn w:val="Normal"/>
    <w:next w:val="Normal"/>
    <w:autoRedefine/>
    <w:uiPriority w:val="39"/>
    <w:unhideWhenUsed/>
    <w:rsid w:val="00C33BC6"/>
    <w:pPr>
      <w:spacing w:line="259" w:lineRule="auto"/>
    </w:pPr>
    <w:rPr>
      <w:rFonts w:ascii="Calibri" w:hAnsi="Calibri" w:cs="Calibri"/>
      <w:sz w:val="22"/>
      <w:szCs w:val="26"/>
      <w:lang w:val="en-IE" w:eastAsia="en-US" w:bidi="ar-SA"/>
    </w:rPr>
  </w:style>
  <w:style w:type="paragraph" w:customStyle="1" w:styleId="TOC91">
    <w:name w:val="TOC 91"/>
    <w:basedOn w:val="Normal"/>
    <w:next w:val="Normal"/>
    <w:autoRedefine/>
    <w:uiPriority w:val="39"/>
    <w:unhideWhenUsed/>
    <w:rsid w:val="00C33BC6"/>
    <w:pPr>
      <w:spacing w:line="259" w:lineRule="auto"/>
    </w:pPr>
    <w:rPr>
      <w:rFonts w:ascii="Calibri" w:hAnsi="Calibri" w:cs="Calibri"/>
      <w:sz w:val="22"/>
      <w:szCs w:val="26"/>
      <w:lang w:val="en-IE" w:eastAsia="en-US" w:bidi="ar-SA"/>
    </w:rPr>
  </w:style>
  <w:style w:type="table" w:customStyle="1" w:styleId="GridTable5Dark-Accent51">
    <w:name w:val="Grid Table 5 Dark - Accent 51"/>
    <w:basedOn w:val="TableNormal"/>
    <w:next w:val="GridTable5Dark-Accent5"/>
    <w:uiPriority w:val="50"/>
    <w:rsid w:val="00C33BC6"/>
    <w:pPr>
      <w:spacing w:after="160" w:line="259" w:lineRule="auto"/>
    </w:pPr>
    <w:rPr>
      <w:rFonts w:ascii="Calibri" w:hAnsi="Calibri" w:cs="Mangal"/>
      <w:sz w:val="22"/>
      <w:szCs w:val="22"/>
      <w:lang w:val="en-IE" w:eastAsia="en-US"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ridTable6Colorful-Accent11">
    <w:name w:val="Grid Table 6 Colorful - Accent 11"/>
    <w:basedOn w:val="TableNormal"/>
    <w:next w:val="GridTable6Colorful-Accent1"/>
    <w:uiPriority w:val="51"/>
    <w:rsid w:val="00C33BC6"/>
    <w:pPr>
      <w:spacing w:after="160" w:line="259" w:lineRule="auto"/>
    </w:pPr>
    <w:rPr>
      <w:rFonts w:ascii="Calibri" w:hAnsi="Calibri" w:cs="Mangal"/>
      <w:color w:val="2F5496"/>
      <w:sz w:val="22"/>
      <w:lang w:val="en-GB" w:eastAsia="en-US" w:bidi="hi-IN"/>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null">
    <w:name w:val="null"/>
    <w:basedOn w:val="Normal"/>
    <w:rsid w:val="00C33BC6"/>
    <w:pPr>
      <w:spacing w:before="100" w:beforeAutospacing="1" w:after="100" w:afterAutospacing="1"/>
    </w:pPr>
    <w:rPr>
      <w:szCs w:val="22"/>
      <w:lang w:val="en-GB" w:eastAsia="en-GB" w:bidi="hi-IN"/>
    </w:rPr>
  </w:style>
  <w:style w:type="character" w:customStyle="1" w:styleId="null1">
    <w:name w:val="null1"/>
    <w:basedOn w:val="DefaultParagraphFont"/>
    <w:rsid w:val="00C33BC6"/>
  </w:style>
  <w:style w:type="paragraph" w:customStyle="1" w:styleId="Caption1">
    <w:name w:val="Caption1"/>
    <w:basedOn w:val="Normal"/>
    <w:next w:val="Normal"/>
    <w:uiPriority w:val="35"/>
    <w:semiHidden/>
    <w:unhideWhenUsed/>
    <w:qFormat/>
    <w:rsid w:val="00C33BC6"/>
    <w:pPr>
      <w:spacing w:after="200"/>
    </w:pPr>
    <w:rPr>
      <w:rFonts w:ascii="Calibri" w:hAnsi="Calibri" w:cs="Mangal"/>
      <w:i/>
      <w:iCs/>
      <w:color w:val="44546A"/>
      <w:sz w:val="18"/>
      <w:szCs w:val="18"/>
      <w:lang w:val="en-IE" w:eastAsia="en-US" w:bidi="ar-SA"/>
    </w:rPr>
  </w:style>
  <w:style w:type="paragraph" w:customStyle="1" w:styleId="Subtitle1">
    <w:name w:val="Subtitle1"/>
    <w:basedOn w:val="Normal"/>
    <w:next w:val="Normal"/>
    <w:uiPriority w:val="11"/>
    <w:qFormat/>
    <w:rsid w:val="00C33BC6"/>
    <w:pPr>
      <w:numPr>
        <w:ilvl w:val="1"/>
      </w:numPr>
      <w:spacing w:after="160" w:line="259" w:lineRule="auto"/>
    </w:pPr>
    <w:rPr>
      <w:rFonts w:ascii="Calibri" w:hAnsi="Calibri" w:cs="Mangal"/>
      <w:color w:val="5A5A5A"/>
      <w:spacing w:val="10"/>
      <w:sz w:val="22"/>
      <w:szCs w:val="22"/>
      <w:lang w:val="en-IE" w:eastAsia="en-US" w:bidi="ar-SA"/>
    </w:rPr>
  </w:style>
  <w:style w:type="character" w:customStyle="1" w:styleId="SubtitleChar">
    <w:name w:val="Subtitle Char"/>
    <w:basedOn w:val="DefaultParagraphFont"/>
    <w:link w:val="Subtitle"/>
    <w:uiPriority w:val="11"/>
    <w:rsid w:val="00C33BC6"/>
    <w:rPr>
      <w:color w:val="5A5A5A"/>
      <w:spacing w:val="10"/>
    </w:rPr>
  </w:style>
  <w:style w:type="paragraph" w:customStyle="1" w:styleId="Quote1">
    <w:name w:val="Quote1"/>
    <w:basedOn w:val="Normal"/>
    <w:next w:val="Normal"/>
    <w:uiPriority w:val="29"/>
    <w:qFormat/>
    <w:rsid w:val="00C33BC6"/>
    <w:pPr>
      <w:spacing w:before="160" w:after="160" w:line="259" w:lineRule="auto"/>
      <w:ind w:left="720" w:right="720"/>
    </w:pPr>
    <w:rPr>
      <w:rFonts w:ascii="Calibri" w:hAnsi="Calibri" w:cs="Mangal"/>
      <w:i/>
      <w:iCs/>
      <w:color w:val="000000"/>
      <w:sz w:val="22"/>
      <w:szCs w:val="22"/>
      <w:lang w:val="en-IE" w:eastAsia="en-US" w:bidi="ar-SA"/>
    </w:rPr>
  </w:style>
  <w:style w:type="character" w:customStyle="1" w:styleId="QuoteChar">
    <w:name w:val="Quote Char"/>
    <w:basedOn w:val="DefaultParagraphFont"/>
    <w:link w:val="Quote"/>
    <w:uiPriority w:val="29"/>
    <w:rsid w:val="00C33BC6"/>
    <w:rPr>
      <w:i/>
      <w:iCs/>
      <w:color w:val="000000"/>
    </w:rPr>
  </w:style>
  <w:style w:type="paragraph" w:customStyle="1" w:styleId="IntenseQuote1">
    <w:name w:val="Intense Quote1"/>
    <w:basedOn w:val="Normal"/>
    <w:next w:val="Normal"/>
    <w:uiPriority w:val="30"/>
    <w:qFormat/>
    <w:rsid w:val="00C33BC6"/>
    <w:pPr>
      <w:pBdr>
        <w:top w:val="single" w:sz="24" w:space="1" w:color="F2F2F2"/>
        <w:bottom w:val="single" w:sz="24" w:space="1" w:color="F2F2F2"/>
      </w:pBdr>
      <w:shd w:val="clear" w:color="auto" w:fill="F2F2F2"/>
      <w:spacing w:before="240" w:after="240" w:line="259" w:lineRule="auto"/>
      <w:ind w:left="936" w:right="936"/>
      <w:jc w:val="center"/>
    </w:pPr>
    <w:rPr>
      <w:rFonts w:ascii="Calibri" w:hAnsi="Calibri" w:cs="Mangal"/>
      <w:color w:val="000000"/>
      <w:sz w:val="22"/>
      <w:szCs w:val="22"/>
      <w:lang w:val="en-IE" w:eastAsia="en-US" w:bidi="ar-SA"/>
    </w:rPr>
  </w:style>
  <w:style w:type="character" w:customStyle="1" w:styleId="IntenseQuoteChar">
    <w:name w:val="Intense Quote Char"/>
    <w:basedOn w:val="DefaultParagraphFont"/>
    <w:link w:val="IntenseQuote"/>
    <w:uiPriority w:val="30"/>
    <w:rsid w:val="00C33BC6"/>
    <w:rPr>
      <w:color w:val="000000"/>
      <w:shd w:val="clear" w:color="auto" w:fill="F2F2F2"/>
    </w:rPr>
  </w:style>
  <w:style w:type="character" w:customStyle="1" w:styleId="SubtleEmphasis1">
    <w:name w:val="Subtle Emphasis1"/>
    <w:basedOn w:val="DefaultParagraphFont"/>
    <w:uiPriority w:val="19"/>
    <w:qFormat/>
    <w:rsid w:val="00C33BC6"/>
    <w:rPr>
      <w:i/>
      <w:iCs/>
      <w:color w:val="404040"/>
    </w:rPr>
  </w:style>
  <w:style w:type="character" w:styleId="IntenseEmphasis">
    <w:name w:val="Intense Emphasis"/>
    <w:basedOn w:val="DefaultParagraphFont"/>
    <w:uiPriority w:val="21"/>
    <w:qFormat/>
    <w:rsid w:val="00C33BC6"/>
    <w:rPr>
      <w:b/>
      <w:bCs/>
      <w:i/>
      <w:iCs/>
      <w:caps/>
    </w:rPr>
  </w:style>
  <w:style w:type="character" w:customStyle="1" w:styleId="SubtleReference1">
    <w:name w:val="Subtle Reference1"/>
    <w:basedOn w:val="DefaultParagraphFont"/>
    <w:uiPriority w:val="31"/>
    <w:qFormat/>
    <w:rsid w:val="00C33BC6"/>
    <w:rPr>
      <w:smallCaps/>
      <w:color w:val="404040"/>
      <w:u w:val="single" w:color="7F7F7F"/>
    </w:rPr>
  </w:style>
  <w:style w:type="character" w:styleId="IntenseReference">
    <w:name w:val="Intense Reference"/>
    <w:basedOn w:val="DefaultParagraphFont"/>
    <w:uiPriority w:val="32"/>
    <w:qFormat/>
    <w:rsid w:val="00C33BC6"/>
    <w:rPr>
      <w:b/>
      <w:bCs/>
      <w:smallCaps/>
      <w:u w:val="single"/>
    </w:rPr>
  </w:style>
  <w:style w:type="character" w:styleId="BookTitle">
    <w:name w:val="Book Title"/>
    <w:basedOn w:val="DefaultParagraphFont"/>
    <w:uiPriority w:val="33"/>
    <w:qFormat/>
    <w:rsid w:val="00C33BC6"/>
    <w:rPr>
      <w:b w:val="0"/>
      <w:bCs w:val="0"/>
      <w:smallCaps/>
      <w:spacing w:val="5"/>
    </w:rPr>
  </w:style>
  <w:style w:type="paragraph" w:styleId="TOCHeading">
    <w:name w:val="TOC Heading"/>
    <w:basedOn w:val="Heading1"/>
    <w:next w:val="Normal"/>
    <w:uiPriority w:val="39"/>
    <w:semiHidden/>
    <w:unhideWhenUsed/>
    <w:qFormat/>
    <w:rsid w:val="00C33BC6"/>
    <w:pPr>
      <w:keepLines/>
      <w:numPr>
        <w:numId w:val="5"/>
      </w:numPr>
      <w:pBdr>
        <w:bottom w:val="single" w:sz="4" w:space="1" w:color="595959"/>
      </w:pBdr>
      <w:spacing w:before="360" w:after="160" w:line="259" w:lineRule="auto"/>
      <w:jc w:val="left"/>
      <w:outlineLvl w:val="9"/>
    </w:pPr>
    <w:rPr>
      <w:rFonts w:ascii="Calibri Light" w:hAnsi="Calibri Light" w:cs="Mangal"/>
      <w:b/>
      <w:bCs/>
      <w:smallCaps/>
      <w:color w:val="000000"/>
      <w:sz w:val="36"/>
      <w:szCs w:val="36"/>
      <w:lang w:val="en-IE" w:eastAsia="en-US" w:bidi="ar-SA"/>
    </w:rPr>
  </w:style>
  <w:style w:type="character" w:customStyle="1" w:styleId="UnresolvedMention">
    <w:name w:val="Unresolved Mention"/>
    <w:basedOn w:val="DefaultParagraphFont"/>
    <w:uiPriority w:val="99"/>
    <w:semiHidden/>
    <w:unhideWhenUsed/>
    <w:rsid w:val="00C33BC6"/>
    <w:rPr>
      <w:color w:val="605E5C"/>
      <w:shd w:val="clear" w:color="auto" w:fill="E1DFDD"/>
    </w:rPr>
  </w:style>
  <w:style w:type="paragraph" w:customStyle="1" w:styleId="TableParagraph">
    <w:name w:val="Table Paragraph"/>
    <w:basedOn w:val="Normal"/>
    <w:uiPriority w:val="1"/>
    <w:qFormat/>
    <w:rsid w:val="00C33BC6"/>
    <w:pPr>
      <w:widowControl w:val="0"/>
      <w:autoSpaceDE w:val="0"/>
      <w:autoSpaceDN w:val="0"/>
    </w:pPr>
    <w:rPr>
      <w:rFonts w:ascii="Microsoft Sans Serif" w:eastAsia="Microsoft Sans Serif" w:hAnsi="Microsoft Sans Serif" w:cs="Microsoft Sans Serif"/>
      <w:sz w:val="22"/>
      <w:szCs w:val="22"/>
      <w:lang w:val="en-US" w:eastAsia="en-US" w:bidi="ar-SA"/>
    </w:rPr>
  </w:style>
  <w:style w:type="paragraph" w:styleId="HTMLPreformatted">
    <w:name w:val="HTML Preformatted"/>
    <w:basedOn w:val="Normal"/>
    <w:link w:val="HTMLPreformattedChar"/>
    <w:uiPriority w:val="99"/>
    <w:semiHidden/>
    <w:unhideWhenUsed/>
    <w:rsid w:val="00C33B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C33BC6"/>
    <w:rPr>
      <w:rFonts w:ascii="Courier New" w:hAnsi="Courier New" w:cs="Courier New"/>
      <w:lang w:val="en-US" w:eastAsia="en-US" w:bidi="ar-SA"/>
    </w:rPr>
  </w:style>
  <w:style w:type="character" w:customStyle="1" w:styleId="y2iqfc">
    <w:name w:val="y2iqfc"/>
    <w:basedOn w:val="DefaultParagraphFont"/>
    <w:rsid w:val="00C33BC6"/>
  </w:style>
  <w:style w:type="table" w:styleId="GridTable5Dark-Accent5">
    <w:name w:val="Grid Table 5 Dark Accent 5"/>
    <w:basedOn w:val="TableNormal"/>
    <w:uiPriority w:val="50"/>
    <w:rsid w:val="00C33BC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6Colorful-Accent1">
    <w:name w:val="Grid Table 6 Colorful Accent 1"/>
    <w:basedOn w:val="TableNormal"/>
    <w:uiPriority w:val="51"/>
    <w:rsid w:val="00C33BC6"/>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Subtitle">
    <w:name w:val="Subtitle"/>
    <w:basedOn w:val="Normal"/>
    <w:next w:val="Normal"/>
    <w:link w:val="SubtitleChar"/>
    <w:uiPriority w:val="11"/>
    <w:qFormat/>
    <w:rsid w:val="00C33BC6"/>
    <w:pPr>
      <w:numPr>
        <w:ilvl w:val="1"/>
      </w:numPr>
      <w:spacing w:after="160"/>
    </w:pPr>
    <w:rPr>
      <w:color w:val="5A5A5A"/>
      <w:spacing w:val="10"/>
      <w:sz w:val="20"/>
      <w:szCs w:val="20"/>
    </w:rPr>
  </w:style>
  <w:style w:type="character" w:customStyle="1" w:styleId="SubtitleChar1">
    <w:name w:val="Subtitle Char1"/>
    <w:basedOn w:val="DefaultParagraphFont"/>
    <w:rsid w:val="00C33BC6"/>
    <w:rPr>
      <w:rFonts w:asciiTheme="minorHAnsi" w:eastAsiaTheme="minorEastAsia" w:hAnsiTheme="minorHAnsi" w:cstheme="minorBidi"/>
      <w:color w:val="5A5A5A" w:themeColor="text1" w:themeTint="A5"/>
      <w:spacing w:val="15"/>
      <w:sz w:val="22"/>
      <w:szCs w:val="22"/>
    </w:rPr>
  </w:style>
  <w:style w:type="paragraph" w:styleId="Quote">
    <w:name w:val="Quote"/>
    <w:basedOn w:val="Normal"/>
    <w:next w:val="Normal"/>
    <w:link w:val="QuoteChar"/>
    <w:uiPriority w:val="29"/>
    <w:qFormat/>
    <w:rsid w:val="00C33BC6"/>
    <w:pPr>
      <w:spacing w:before="200" w:after="160"/>
      <w:ind w:left="864" w:right="864"/>
      <w:jc w:val="center"/>
    </w:pPr>
    <w:rPr>
      <w:i/>
      <w:iCs/>
      <w:color w:val="000000"/>
      <w:sz w:val="20"/>
      <w:szCs w:val="20"/>
    </w:rPr>
  </w:style>
  <w:style w:type="character" w:customStyle="1" w:styleId="QuoteChar1">
    <w:name w:val="Quote Char1"/>
    <w:basedOn w:val="DefaultParagraphFont"/>
    <w:uiPriority w:val="29"/>
    <w:rsid w:val="00C33BC6"/>
    <w:rPr>
      <w:i/>
      <w:iCs/>
      <w:color w:val="404040" w:themeColor="text1" w:themeTint="BF"/>
      <w:sz w:val="24"/>
      <w:szCs w:val="24"/>
    </w:rPr>
  </w:style>
  <w:style w:type="paragraph" w:styleId="IntenseQuote">
    <w:name w:val="Intense Quote"/>
    <w:basedOn w:val="Normal"/>
    <w:next w:val="Normal"/>
    <w:link w:val="IntenseQuoteChar"/>
    <w:uiPriority w:val="30"/>
    <w:qFormat/>
    <w:rsid w:val="00C33BC6"/>
    <w:pPr>
      <w:pBdr>
        <w:top w:val="single" w:sz="4" w:space="10" w:color="4F81BD" w:themeColor="accent1"/>
        <w:bottom w:val="single" w:sz="4" w:space="10" w:color="4F81BD" w:themeColor="accent1"/>
      </w:pBdr>
      <w:spacing w:before="360" w:after="360"/>
      <w:ind w:left="864" w:right="864"/>
      <w:jc w:val="center"/>
    </w:pPr>
    <w:rPr>
      <w:color w:val="000000"/>
      <w:sz w:val="20"/>
      <w:szCs w:val="20"/>
    </w:rPr>
  </w:style>
  <w:style w:type="character" w:customStyle="1" w:styleId="IntenseQuoteChar1">
    <w:name w:val="Intense Quote Char1"/>
    <w:basedOn w:val="DefaultParagraphFont"/>
    <w:uiPriority w:val="30"/>
    <w:rsid w:val="00C33BC6"/>
    <w:rPr>
      <w:i/>
      <w:iCs/>
      <w:color w:val="4F81BD" w:themeColor="accent1"/>
      <w:sz w:val="24"/>
      <w:szCs w:val="24"/>
    </w:rPr>
  </w:style>
  <w:style w:type="character" w:styleId="SubtleEmphasis">
    <w:name w:val="Subtle Emphasis"/>
    <w:basedOn w:val="DefaultParagraphFont"/>
    <w:uiPriority w:val="19"/>
    <w:qFormat/>
    <w:rsid w:val="00C33BC6"/>
    <w:rPr>
      <w:i/>
      <w:iCs/>
      <w:color w:val="404040" w:themeColor="text1" w:themeTint="BF"/>
    </w:rPr>
  </w:style>
  <w:style w:type="character" w:styleId="SubtleReference">
    <w:name w:val="Subtle Reference"/>
    <w:basedOn w:val="DefaultParagraphFont"/>
    <w:uiPriority w:val="31"/>
    <w:qFormat/>
    <w:rsid w:val="00C33BC6"/>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B821D-8AEA-445C-BC13-4C1738402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2569</TotalTime>
  <Pages>106</Pages>
  <Words>25390</Words>
  <Characters>144723</Characters>
  <Application>Microsoft Office Word</Application>
  <DocSecurity>0</DocSecurity>
  <Lines>1206</Lines>
  <Paragraphs>339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169774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MFA</cp:lastModifiedBy>
  <cp:revision>1667</cp:revision>
  <cp:lastPrinted>2018-02-16T07:12:00Z</cp:lastPrinted>
  <dcterms:created xsi:type="dcterms:W3CDTF">2019-10-28T07:04:00Z</dcterms:created>
  <dcterms:modified xsi:type="dcterms:W3CDTF">2023-01-25T09:25:00Z</dcterms:modified>
</cp:coreProperties>
</file>