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DB3295" w:rsidRDefault="00642EFE" w:rsidP="00DB3295">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DB3295" w:rsidRPr="00DB3295">
        <w:rPr>
          <w:rFonts w:ascii="GHEA Grapalat" w:hAnsi="GHEA Grapalat"/>
          <w:i w:val="0"/>
          <w:sz w:val="24"/>
          <w:szCs w:val="24"/>
        </w:rPr>
        <w:t>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DB3295" w:rsidRPr="00DB3295" w:rsidRDefault="00DB3295" w:rsidP="00DB3295">
      <w:pPr>
        <w:pStyle w:val="BodyTextIndent"/>
        <w:widowControl w:val="0"/>
        <w:spacing w:after="160"/>
        <w:jc w:val="center"/>
        <w:rPr>
          <w:rFonts w:ascii="GHEA Grapalat" w:hAnsi="GHEA Grapalat"/>
          <w:i w:val="0"/>
          <w:sz w:val="24"/>
          <w:szCs w:val="24"/>
        </w:rPr>
      </w:pPr>
      <w:r w:rsidRPr="00DB3295">
        <w:rPr>
          <w:rFonts w:ascii="GHEA Grapalat" w:hAnsi="GHEA Grapalat"/>
          <w:i w:val="0"/>
          <w:sz w:val="24"/>
          <w:szCs w:val="24"/>
        </w:rPr>
        <w:t>Настоящий текст объявления утвержден Решением Оценочной Комиссии от 23 ноября 2022  решения 1</w:t>
      </w:r>
    </w:p>
    <w:p w:rsidR="0091042F" w:rsidRPr="009044F1" w:rsidRDefault="00DB3295" w:rsidP="00DB3295">
      <w:pPr>
        <w:pStyle w:val="BodyTextIndent"/>
        <w:widowControl w:val="0"/>
        <w:spacing w:after="160" w:line="240" w:lineRule="auto"/>
        <w:rPr>
          <w:rFonts w:ascii="GHEA Grapalat" w:hAnsi="GHEA Grapalat"/>
          <w:i w:val="0"/>
          <w:sz w:val="24"/>
          <w:szCs w:val="24"/>
        </w:rPr>
      </w:pPr>
      <w:r w:rsidRPr="00DB3295">
        <w:rPr>
          <w:rFonts w:ascii="GHEA Grapalat" w:hAnsi="GHEA Grapalat"/>
          <w:i w:val="0"/>
          <w:sz w:val="24"/>
          <w:szCs w:val="24"/>
        </w:rPr>
        <w:t xml:space="preserve">                         Код процедуры AGN-GHTsDzB-23/01</w:t>
      </w:r>
    </w:p>
    <w:p w:rsidR="00DB3295" w:rsidRPr="00DB3295" w:rsidRDefault="00DB3295" w:rsidP="00DB3295">
      <w:pPr>
        <w:widowControl w:val="0"/>
        <w:spacing w:after="160"/>
        <w:ind w:firstLine="567"/>
        <w:jc w:val="both"/>
        <w:rPr>
          <w:rFonts w:ascii="GHEA Grapalat" w:hAnsi="GHEA Grapalat"/>
        </w:rPr>
      </w:pPr>
      <w:r w:rsidRPr="00DB3295">
        <w:rPr>
          <w:rFonts w:ascii="GHEA Grapalat" w:hAnsi="GHEA Grapalat"/>
        </w:rPr>
        <w:t>Заказчик Минестерство иностранных дел РА находящийся по адресу В. Саргсяна 3 объявляет запрос котировок, который проводится одним этапом, посредством системы электронных закупок Armeps (</w:t>
      </w:r>
      <w:hyperlink r:id="rId8" w:history="1">
        <w:r w:rsidRPr="00DB3295">
          <w:rPr>
            <w:rFonts w:ascii="GHEA Grapalat" w:hAnsi="GHEA Grapalat"/>
            <w:color w:val="0000FF"/>
            <w:u w:val="single"/>
          </w:rPr>
          <w:t>www.armeps.am</w:t>
        </w:r>
      </w:hyperlink>
      <w:r w:rsidRPr="00DB3295">
        <w:rPr>
          <w:rFonts w:ascii="GHEA Grapalat" w:hAnsi="GHEA Grapalat"/>
        </w:rPr>
        <w:t>).</w:t>
      </w:r>
    </w:p>
    <w:p w:rsidR="00DB3295" w:rsidRPr="00DB3295" w:rsidRDefault="00DB3295" w:rsidP="00DB3295">
      <w:pPr>
        <w:widowControl w:val="0"/>
        <w:spacing w:after="160"/>
        <w:ind w:firstLine="567"/>
        <w:jc w:val="both"/>
        <w:rPr>
          <w:rFonts w:ascii="GHEA Grapalat" w:hAnsi="GHEA Grapalat"/>
        </w:rPr>
      </w:pPr>
      <w:r w:rsidRPr="00DB3295">
        <w:rPr>
          <w:rFonts w:ascii="GHEA Grapalat" w:hAnsi="GHEA Grapalat"/>
        </w:rPr>
        <w:t>Участнику, отобранному по итогам настоящей процедуры, в установленном порядке будет предложено заключить договор на закупке сервиса услуг мойки машин и Техническое обслуживание транспортних средств (далее — договор).Наименование услуги</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5939DE" w:rsidRPr="00C07F24"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hyperlink r:id="rId9">
        <w:r w:rsidRPr="009044F1">
          <w:rPr>
            <w:rFonts w:ascii="GHEA Grapalat" w:hAnsi="GHEA Grapalat"/>
            <w:i w:val="0"/>
            <w:sz w:val="24"/>
            <w:szCs w:val="24"/>
          </w:rPr>
          <w:t>www.armeps.am</w:t>
        </w:r>
      </w:hyperlink>
      <w:r w:rsidR="002166CE">
        <w:rPr>
          <w:rFonts w:ascii="GHEA Grapalat" w:hAnsi="GHEA Grapalat"/>
          <w:i w:val="0"/>
          <w:sz w:val="24"/>
          <w:szCs w:val="24"/>
        </w:rPr>
        <w:t xml:space="preserve">), </w:t>
      </w:r>
      <w:r w:rsidR="007B1187" w:rsidRPr="007B1187">
        <w:rPr>
          <w:rFonts w:ascii="GHEA Grapalat" w:hAnsi="GHEA Grapalat"/>
          <w:i w:val="0"/>
          <w:sz w:val="24"/>
          <w:szCs w:val="24"/>
        </w:rPr>
        <w:t xml:space="preserve">до 11:00 часов 7-го дня </w:t>
      </w:r>
      <w:r w:rsidRPr="009044F1">
        <w:rPr>
          <w:rFonts w:ascii="GHEA Grapalat" w:hAnsi="GHEA Grapalat"/>
          <w:i w:val="0"/>
          <w:sz w:val="24"/>
          <w:szCs w:val="24"/>
        </w:rPr>
        <w:t xml:space="preserve"> с даты опубликования настоящего объявления.</w:t>
      </w:r>
    </w:p>
    <w:p w:rsidR="00357D48" w:rsidRPr="001B32D9" w:rsidRDefault="005D7731"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rsidR="004E2FC6" w:rsidRPr="001B32D9" w:rsidRDefault="0060526C"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7B1187" w:rsidRPr="007B1187">
        <w:rPr>
          <w:rFonts w:ascii="GHEA Grapalat" w:hAnsi="GHEA Grapalat"/>
          <w:i w:val="0"/>
          <w:sz w:val="24"/>
          <w:szCs w:val="24"/>
        </w:rPr>
        <w:t xml:space="preserve">11:00 часов 7-ои </w:t>
      </w:r>
      <w:r w:rsidRPr="009044F1">
        <w:rPr>
          <w:rFonts w:ascii="GHEA Grapalat" w:hAnsi="GHEA Grapalat"/>
          <w:i w:val="0"/>
          <w:sz w:val="24"/>
          <w:szCs w:val="24"/>
        </w:rPr>
        <w:t>день со дня опубл</w:t>
      </w:r>
      <w:r w:rsidR="001B32D9">
        <w:rPr>
          <w:rFonts w:ascii="GHEA Grapalat" w:hAnsi="GHEA Grapalat"/>
          <w:i w:val="0"/>
          <w:sz w:val="24"/>
          <w:szCs w:val="24"/>
        </w:rPr>
        <w:t>икования настоящего объявления.</w:t>
      </w:r>
    </w:p>
    <w:p w:rsidR="002E5BEB" w:rsidRPr="001B32D9" w:rsidRDefault="002E5BEB" w:rsidP="002E5BEB">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7B1187" w:rsidRPr="00187435" w:rsidRDefault="007B1187" w:rsidP="007B1187">
      <w:pPr>
        <w:widowControl w:val="0"/>
        <w:spacing w:after="160" w:line="360" w:lineRule="auto"/>
        <w:ind w:firstLine="567"/>
        <w:jc w:val="both"/>
        <w:rPr>
          <w:rFonts w:ascii="GHEA Grapalat" w:hAnsi="GHEA Grapalat"/>
          <w:sz w:val="20"/>
          <w:szCs w:val="20"/>
        </w:rPr>
      </w:pPr>
      <w:r w:rsidRPr="00187435">
        <w:rPr>
          <w:rFonts w:ascii="GHEA Grapalat" w:hAnsi="GHEA Grapalat"/>
          <w:sz w:val="20"/>
          <w:szCs w:val="20"/>
        </w:rPr>
        <w:t xml:space="preserve">Для получения дополнительной информации, связанной с настоящим объявлением, можете </w:t>
      </w:r>
      <w:r w:rsidRPr="00187435">
        <w:rPr>
          <w:rFonts w:ascii="GHEA Grapalat" w:hAnsi="GHEA Grapalat"/>
          <w:sz w:val="20"/>
          <w:szCs w:val="20"/>
        </w:rPr>
        <w:lastRenderedPageBreak/>
        <w:t>обратиться к секретарю Оценочной комиссии</w:t>
      </w:r>
    </w:p>
    <w:p w:rsidR="007B1187" w:rsidRPr="00187435" w:rsidRDefault="007B1187" w:rsidP="007B1187">
      <w:pPr>
        <w:widowControl w:val="0"/>
        <w:jc w:val="both"/>
        <w:rPr>
          <w:rFonts w:ascii="GHEA Grapalat" w:hAnsi="GHEA Grapalat"/>
          <w:sz w:val="20"/>
          <w:szCs w:val="20"/>
        </w:rPr>
      </w:pPr>
      <w:r w:rsidRPr="00187435">
        <w:rPr>
          <w:rFonts w:ascii="GHEA Grapalat" w:hAnsi="GHEA Grapalat"/>
          <w:sz w:val="20"/>
          <w:szCs w:val="20"/>
        </w:rPr>
        <w:t>Мартик Налбандян</w:t>
      </w:r>
    </w:p>
    <w:p w:rsidR="007B1187" w:rsidRPr="00187435" w:rsidRDefault="007B1187" w:rsidP="007B1187">
      <w:pPr>
        <w:widowControl w:val="0"/>
        <w:spacing w:after="160" w:line="360" w:lineRule="auto"/>
        <w:ind w:firstLine="567"/>
        <w:jc w:val="both"/>
        <w:rPr>
          <w:rFonts w:ascii="GHEA Grapalat" w:hAnsi="GHEA Grapalat"/>
          <w:sz w:val="20"/>
          <w:szCs w:val="20"/>
        </w:rPr>
      </w:pPr>
    </w:p>
    <w:p w:rsidR="007B1187" w:rsidRPr="00187435" w:rsidRDefault="007B1187" w:rsidP="007B1187">
      <w:pPr>
        <w:widowControl w:val="0"/>
        <w:spacing w:after="160" w:line="360" w:lineRule="auto"/>
        <w:ind w:left="2268" w:firstLine="11"/>
        <w:jc w:val="both"/>
        <w:rPr>
          <w:rFonts w:ascii="GHEA Grapalat" w:hAnsi="GHEA Grapalat"/>
          <w:sz w:val="20"/>
          <w:szCs w:val="20"/>
        </w:rPr>
      </w:pPr>
      <w:r w:rsidRPr="00187435">
        <w:rPr>
          <w:rFonts w:ascii="GHEA Grapalat" w:hAnsi="GHEA Grapalat"/>
          <w:sz w:val="20"/>
          <w:szCs w:val="20"/>
        </w:rPr>
        <w:t>Телефон 060 620 583</w:t>
      </w:r>
    </w:p>
    <w:p w:rsidR="007B1187" w:rsidRPr="00187435" w:rsidRDefault="007B1187" w:rsidP="007B1187">
      <w:pPr>
        <w:widowControl w:val="0"/>
        <w:spacing w:after="160" w:line="360" w:lineRule="auto"/>
        <w:ind w:left="2268" w:firstLine="11"/>
        <w:jc w:val="both"/>
        <w:rPr>
          <w:rFonts w:ascii="GHEA Grapalat" w:hAnsi="GHEA Grapalat"/>
          <w:sz w:val="20"/>
          <w:szCs w:val="20"/>
        </w:rPr>
      </w:pPr>
      <w:r w:rsidRPr="00187435">
        <w:rPr>
          <w:rFonts w:ascii="GHEA Grapalat" w:hAnsi="GHEA Grapalat"/>
          <w:sz w:val="20"/>
          <w:szCs w:val="20"/>
        </w:rPr>
        <w:t>Электронная почта m.nalbandyan@mfa.am</w:t>
      </w:r>
    </w:p>
    <w:p w:rsidR="007B1187" w:rsidRPr="00187435" w:rsidRDefault="007B1187" w:rsidP="007B1187">
      <w:pPr>
        <w:widowControl w:val="0"/>
        <w:spacing w:after="160" w:line="360" w:lineRule="auto"/>
        <w:ind w:left="3828" w:firstLine="11"/>
        <w:jc w:val="both"/>
        <w:rPr>
          <w:rFonts w:ascii="GHEA Grapalat" w:hAnsi="GHEA Grapalat"/>
          <w:sz w:val="20"/>
          <w:szCs w:val="20"/>
        </w:rPr>
      </w:pPr>
    </w:p>
    <w:p w:rsidR="007B1187" w:rsidRPr="00187435" w:rsidRDefault="007B1187" w:rsidP="007B1187">
      <w:pPr>
        <w:widowControl w:val="0"/>
        <w:rPr>
          <w:rFonts w:ascii="GHEA Grapalat" w:hAnsi="GHEA Grapalat"/>
          <w:sz w:val="20"/>
          <w:szCs w:val="20"/>
        </w:rPr>
      </w:pPr>
      <w:r w:rsidRPr="00187435">
        <w:rPr>
          <w:rFonts w:ascii="GHEA Grapalat" w:hAnsi="GHEA Grapalat"/>
          <w:sz w:val="20"/>
          <w:szCs w:val="20"/>
        </w:rPr>
        <w:t>Заказчик Министерство иностранних дел РА</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7B1187" w:rsidRPr="007B1187" w:rsidRDefault="007B1187" w:rsidP="007B1187">
      <w:pPr>
        <w:pStyle w:val="BodyText"/>
        <w:widowControl w:val="0"/>
        <w:spacing w:after="160"/>
        <w:ind w:right="-7" w:firstLine="567"/>
        <w:jc w:val="center"/>
        <w:rPr>
          <w:rFonts w:ascii="GHEA Grapalat" w:hAnsi="GHEA Grapalat"/>
          <w:i/>
        </w:rPr>
      </w:pPr>
      <w:r w:rsidRPr="007B1187">
        <w:rPr>
          <w:rFonts w:ascii="GHEA Grapalat" w:hAnsi="GHEA Grapalat"/>
          <w:i/>
        </w:rPr>
        <w:t>Министерство иностранних дел РА</w:t>
      </w:r>
    </w:p>
    <w:p w:rsidR="007B1187" w:rsidRPr="007B1187" w:rsidRDefault="007B1187" w:rsidP="007B1187">
      <w:pPr>
        <w:pStyle w:val="BodyText"/>
        <w:widowControl w:val="0"/>
        <w:spacing w:after="160"/>
        <w:ind w:right="-7" w:firstLine="567"/>
        <w:jc w:val="center"/>
        <w:rPr>
          <w:rFonts w:ascii="GHEA Grapalat" w:hAnsi="GHEA Grapalat"/>
          <w:i/>
        </w:rPr>
      </w:pPr>
      <w:r w:rsidRPr="007B1187">
        <w:rPr>
          <w:rFonts w:ascii="GHEA Grapalat" w:hAnsi="GHEA Grapalat"/>
          <w:i/>
        </w:rPr>
        <w:t>ПРИГЛАШЕНИЕ</w:t>
      </w:r>
    </w:p>
    <w:p w:rsidR="007B1187" w:rsidRPr="007B1187" w:rsidRDefault="007B1187" w:rsidP="007B1187">
      <w:pPr>
        <w:pStyle w:val="BodyText"/>
        <w:widowControl w:val="0"/>
        <w:spacing w:after="160"/>
        <w:ind w:right="-7" w:firstLine="567"/>
        <w:jc w:val="center"/>
        <w:rPr>
          <w:rFonts w:ascii="GHEA Grapalat" w:hAnsi="GHEA Grapalat"/>
          <w:i/>
        </w:rPr>
      </w:pPr>
    </w:p>
    <w:p w:rsidR="001A43A4" w:rsidRPr="007B1187" w:rsidRDefault="007B1187" w:rsidP="007B1187">
      <w:pPr>
        <w:pStyle w:val="BodyText"/>
        <w:widowControl w:val="0"/>
        <w:spacing w:after="160"/>
        <w:ind w:right="-7" w:firstLine="567"/>
        <w:jc w:val="center"/>
        <w:rPr>
          <w:rFonts w:ascii="GHEA Grapalat" w:hAnsi="GHEA Grapalat"/>
        </w:rPr>
      </w:pPr>
      <w:r w:rsidRPr="007B1187">
        <w:rPr>
          <w:rFonts w:ascii="GHEA Grapalat" w:hAnsi="GHEA Grapalat"/>
          <w:i/>
        </w:rPr>
        <w:t>НА ЗАПРОСЕ КОТИРОВОК, ОБЪЯВЛЕННЫЙ С ЦЕЛЬЮ ПРИОБРЕТЕНИЯ СЕРВИСА УСЛУГ МОЙКИ МАШИН И ТЕХНИЧЕСКОЕ ОБСЛУЖИВАНИЕ ТРАНСПОРТНИХ СРЕДСТВ ДЛЯ НУЖД МИНИСТЕРСТВО ИНОСТРАННИХ ДЕЛ РА</w:t>
      </w:r>
      <w:r w:rsidR="00096865"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00096865"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rsidR="0049374F" w:rsidRPr="00D3436F" w:rsidRDefault="0049374F" w:rsidP="00B46D58">
      <w:pPr>
        <w:widowControl w:val="0"/>
        <w:spacing w:after="160"/>
        <w:ind w:firstLine="567"/>
        <w:jc w:val="both"/>
        <w:rPr>
          <w:rFonts w:ascii="GHEA Grapalat" w:hAnsi="GHEA Grapalat"/>
          <w:i/>
          <w:lang w:val="hy-AM"/>
        </w:rPr>
      </w:pPr>
    </w:p>
    <w:p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0" w:history="1">
        <w:r w:rsidR="00C90796" w:rsidRPr="00506832">
          <w:rPr>
            <w:rStyle w:val="Hyperlink"/>
            <w:rFonts w:ascii="GHEA Grapalat" w:hAnsi="GHEA Grapalat"/>
            <w:i/>
          </w:rPr>
          <w:t>www.procurement.am</w:t>
        </w:r>
      </w:hyperlink>
      <w:r w:rsidR="00C90796" w:rsidRPr="00192A1C">
        <w:rPr>
          <w:rFonts w:ascii="GHEA Grapalat" w:hAnsi="GHEA Grapalat"/>
          <w:i/>
        </w:rPr>
        <w:t>.</w:t>
      </w:r>
    </w:p>
    <w:p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1" w:history="1">
        <w:r w:rsidRPr="00506832">
          <w:rPr>
            <w:rStyle w:val="Hyperlink"/>
            <w:rFonts w:ascii="Sylfaen" w:hAnsi="Sylfaen"/>
            <w:lang w:val="hy-AM"/>
          </w:rPr>
          <w:t>http://gnumner.am/hy/page/ughecuycner_dzernarkner</w:t>
        </w:r>
      </w:hyperlink>
    </w:p>
    <w:p w:rsidR="00233B5F"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7B5333" w:rsidRDefault="00F73D43" w:rsidP="00214DC7">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160AE4" w:rsidRPr="003A1EBB" w:rsidRDefault="007B1187" w:rsidP="00B46D58">
      <w:pPr>
        <w:widowControl w:val="0"/>
        <w:spacing w:after="160"/>
        <w:ind w:firstLine="567"/>
        <w:jc w:val="center"/>
        <w:rPr>
          <w:rFonts w:ascii="GHEA Grapalat" w:hAnsi="GHEA Grapalat"/>
        </w:rPr>
      </w:pPr>
      <w:r w:rsidRPr="007B1187">
        <w:rPr>
          <w:rFonts w:ascii="GHEA Grapalat" w:hAnsi="GHEA Grapalat"/>
        </w:rPr>
        <w:t>УСЛУГ МОЙКИ МАШИН И ТЕХНИЧЕСКОЕ ОБСЛУЖИВАНИЕ ТРАНСПОРТНИХ СРЕДСТВ ДЛЯ НУЖД МИНИСТЕРСТВО ИНОСТРАННИХ ДЕЛ РА</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DB3295">
        <w:rPr>
          <w:rFonts w:ascii="GHEA Grapalat" w:hAnsi="GHEA Grapalat"/>
          <w:b/>
        </w:rPr>
        <w:t>ЗАПРОС</w:t>
      </w:r>
      <w:r w:rsidR="00DB3295" w:rsidRPr="00DB3295">
        <w:rPr>
          <w:rFonts w:ascii="GHEA Grapalat" w:hAnsi="GHEA Grapalat"/>
          <w:b/>
        </w:rPr>
        <w:t xml:space="preserve"> КОТИРОВОК</w:t>
      </w:r>
      <w:r w:rsidRPr="00DB3295">
        <w:rPr>
          <w:rFonts w:ascii="GHEA Grapalat" w:hAnsi="GHEA Grapalat"/>
          <w:b/>
        </w:rPr>
        <w:t>,</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DB3295" w:rsidRDefault="00096865" w:rsidP="00DB3295">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DB3295">
        <w:rPr>
          <w:rFonts w:ascii="GHEA Grapalat" w:hAnsi="GHEA Grapalat"/>
          <w:b/>
        </w:rPr>
        <w:t>ЗАПРОС</w:t>
      </w:r>
      <w:r w:rsidR="00DB3295" w:rsidRPr="00DB3295">
        <w:rPr>
          <w:rFonts w:ascii="GHEA Grapalat" w:hAnsi="GHEA Grapalat"/>
          <w:b/>
        </w:rPr>
        <w:t xml:space="preserve">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DB3295" w:rsidRPr="00DB3295">
        <w:rPr>
          <w:rFonts w:ascii="GHEA Grapalat" w:hAnsi="GHEA Grapalat"/>
          <w:spacing w:val="-6"/>
        </w:rPr>
        <w:t>запрос котировок</w:t>
      </w:r>
      <w:r w:rsidR="00096865" w:rsidRPr="006D2DF7">
        <w:rPr>
          <w:rFonts w:ascii="GHEA Grapalat" w:hAnsi="GHEA Grapalat"/>
          <w:spacing w:val="-6"/>
        </w:rPr>
        <w:t xml:space="preserve">, проводимом под кодом </w:t>
      </w:r>
      <w:r w:rsidR="007B1187" w:rsidRPr="007B1187">
        <w:rPr>
          <w:rFonts w:ascii="GHEA Grapalat" w:hAnsi="GHEA Grapalat"/>
          <w:spacing w:val="-6"/>
        </w:rPr>
        <w:t xml:space="preserve">AGN-GHTsDzB-23/01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9044F1" w:rsidRDefault="007B1187" w:rsidP="00B46D58">
      <w:pPr>
        <w:widowControl w:val="0"/>
        <w:spacing w:after="160"/>
        <w:jc w:val="center"/>
        <w:rPr>
          <w:rFonts w:ascii="GHEA Grapalat" w:hAnsi="GHEA Grapalat"/>
        </w:rPr>
      </w:pPr>
      <w:r w:rsidRPr="007B1187">
        <w:rPr>
          <w:rFonts w:ascii="GHEA Grapalat" w:hAnsi="GHEA Grapalat"/>
        </w:rPr>
        <w:t>Адрес электронной почты секретаря оценочной комиссии m.nalbandyan@mfa.am</w:t>
      </w:r>
      <w:r w:rsidR="00F5653D" w:rsidRPr="009044F1">
        <w:rPr>
          <w:rFonts w:ascii="GHEA Grapalat" w:hAnsi="GHEA Grapalat"/>
        </w:rPr>
        <w:br w:type="page"/>
      </w:r>
      <w:r w:rsidR="00F5653D"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7B1187" w:rsidRPr="007B1187">
        <w:rPr>
          <w:rFonts w:ascii="GHEA Grapalat" w:hAnsi="GHEA Grapalat"/>
          <w:i w:val="0"/>
          <w:sz w:val="24"/>
          <w:szCs w:val="24"/>
        </w:rPr>
        <w:t>Предметом закупки является приобретение " сервиса услуг мойки машин, Техническое обслуживание транспортних средств (далее — также услуга) для нужд  которые сгруппированы в лоты 2:</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rsidTr="001A6383">
        <w:trPr>
          <w:trHeight w:val="736"/>
          <w:jc w:val="center"/>
        </w:trPr>
        <w:tc>
          <w:tcPr>
            <w:tcW w:w="2917" w:type="dxa"/>
            <w:gridSpan w:val="2"/>
            <w:vAlign w:val="center"/>
          </w:tcPr>
          <w:p w:rsidR="001A6383" w:rsidRPr="001A6383" w:rsidRDefault="001A6383" w:rsidP="00B46D58">
            <w:pPr>
              <w:pStyle w:val="BodyTextIndent2"/>
              <w:widowControl w:val="0"/>
              <w:spacing w:after="120" w:line="240" w:lineRule="auto"/>
              <w:ind w:firstLine="0"/>
              <w:jc w:val="center"/>
              <w:rPr>
                <w:rFonts w:ascii="GHEA Grapalat" w:hAnsi="GHEA Grapalat"/>
                <w:b/>
                <w:i/>
              </w:rPr>
            </w:pPr>
          </w:p>
          <w:p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rsidTr="001A6383">
        <w:trPr>
          <w:jc w:val="center"/>
          <w:ins w:id="0" w:author="Vardan" w:date="2022-05-29T21:53:00Z"/>
        </w:trPr>
        <w:tc>
          <w:tcPr>
            <w:tcW w:w="1035" w:type="dxa"/>
            <w:vAlign w:val="center"/>
          </w:tcPr>
          <w:p w:rsidR="001A6383" w:rsidRPr="006E79F9" w:rsidRDefault="001A6383" w:rsidP="00B46D58">
            <w:pPr>
              <w:pStyle w:val="BodyTextIndent2"/>
              <w:widowControl w:val="0"/>
              <w:spacing w:after="120" w:line="240" w:lineRule="auto"/>
              <w:ind w:firstLine="0"/>
              <w:jc w:val="center"/>
              <w:rPr>
                <w:ins w:id="1"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rsidR="001A6383" w:rsidRPr="001A6383" w:rsidRDefault="001A6383" w:rsidP="00B46D58">
            <w:pPr>
              <w:pStyle w:val="BodyTextIndent2"/>
              <w:widowControl w:val="0"/>
              <w:spacing w:after="120" w:line="240" w:lineRule="auto"/>
              <w:ind w:firstLine="0"/>
              <w:jc w:val="center"/>
              <w:rPr>
                <w:ins w:id="2"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rsidR="001A6383" w:rsidRPr="009044F1" w:rsidRDefault="001A6383" w:rsidP="00B46D58">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7B1187" w:rsidRPr="009044F1" w:rsidTr="001A6383">
        <w:trPr>
          <w:jc w:val="center"/>
        </w:trPr>
        <w:tc>
          <w:tcPr>
            <w:tcW w:w="1035" w:type="dxa"/>
            <w:vAlign w:val="center"/>
          </w:tcPr>
          <w:p w:rsidR="007B1187" w:rsidRPr="009044F1" w:rsidRDefault="007B1187" w:rsidP="007B1187">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82" w:type="dxa"/>
            <w:vAlign w:val="center"/>
          </w:tcPr>
          <w:p w:rsidR="007B1187" w:rsidRPr="00B620D9" w:rsidRDefault="007B1187" w:rsidP="007B1187">
            <w:pPr>
              <w:pStyle w:val="BodyTextIndent2"/>
              <w:spacing w:line="240" w:lineRule="auto"/>
              <w:ind w:firstLine="0"/>
              <w:jc w:val="center"/>
              <w:rPr>
                <w:rFonts w:ascii="GHEA Grapalat" w:hAnsi="GHEA Grapalat"/>
                <w:sz w:val="16"/>
                <w:lang w:val="hy-AM"/>
              </w:rPr>
            </w:pPr>
            <w:r>
              <w:rPr>
                <w:rFonts w:ascii="GHEA Grapalat" w:hAnsi="GHEA Grapalat"/>
                <w:sz w:val="16"/>
                <w:lang w:val="hy-AM"/>
              </w:rPr>
              <w:t>300000</w:t>
            </w:r>
          </w:p>
        </w:tc>
        <w:tc>
          <w:tcPr>
            <w:tcW w:w="6317" w:type="dxa"/>
            <w:vAlign w:val="center"/>
          </w:tcPr>
          <w:p w:rsidR="007B1187" w:rsidRPr="00505B6F" w:rsidRDefault="007B1187" w:rsidP="007B1187">
            <w:pPr>
              <w:pStyle w:val="BodyTextIndent2"/>
              <w:widowControl w:val="0"/>
              <w:spacing w:after="120" w:line="240" w:lineRule="auto"/>
              <w:ind w:firstLine="0"/>
              <w:rPr>
                <w:rFonts w:ascii="GHEA Grapalat" w:hAnsi="GHEA Grapalat"/>
                <w:sz w:val="24"/>
                <w:szCs w:val="24"/>
                <w:vertAlign w:val="subscript"/>
              </w:rPr>
            </w:pPr>
            <w:r w:rsidRPr="00505B6F">
              <w:rPr>
                <w:rFonts w:ascii="GHEA Grapalat" w:hAnsi="GHEA Grapalat"/>
                <w:sz w:val="24"/>
                <w:szCs w:val="24"/>
              </w:rPr>
              <w:t>сервиса услуг мойки машин</w:t>
            </w:r>
          </w:p>
        </w:tc>
      </w:tr>
      <w:tr w:rsidR="007B1187" w:rsidRPr="009044F1" w:rsidTr="001A6383">
        <w:trPr>
          <w:jc w:val="center"/>
        </w:trPr>
        <w:tc>
          <w:tcPr>
            <w:tcW w:w="1035" w:type="dxa"/>
            <w:vAlign w:val="center"/>
          </w:tcPr>
          <w:p w:rsidR="007B1187" w:rsidRPr="009044F1" w:rsidRDefault="007B1187" w:rsidP="007B1187">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882" w:type="dxa"/>
            <w:vAlign w:val="center"/>
          </w:tcPr>
          <w:p w:rsidR="007B1187" w:rsidRPr="00B620D9" w:rsidRDefault="007B1187" w:rsidP="007B1187">
            <w:pPr>
              <w:pStyle w:val="BodyTextIndent2"/>
              <w:spacing w:line="240" w:lineRule="auto"/>
              <w:ind w:firstLine="0"/>
              <w:jc w:val="center"/>
              <w:rPr>
                <w:rFonts w:ascii="GHEA Grapalat" w:hAnsi="GHEA Grapalat"/>
                <w:sz w:val="16"/>
                <w:lang w:val="hy-AM"/>
              </w:rPr>
            </w:pPr>
            <w:r>
              <w:rPr>
                <w:rFonts w:ascii="GHEA Grapalat" w:hAnsi="GHEA Grapalat"/>
                <w:sz w:val="16"/>
                <w:lang w:val="hy-AM"/>
              </w:rPr>
              <w:t>2611500</w:t>
            </w:r>
          </w:p>
        </w:tc>
        <w:tc>
          <w:tcPr>
            <w:tcW w:w="6317" w:type="dxa"/>
            <w:vAlign w:val="center"/>
          </w:tcPr>
          <w:p w:rsidR="007B1187" w:rsidRPr="00505B6F" w:rsidRDefault="007B1187" w:rsidP="007B1187">
            <w:pPr>
              <w:pStyle w:val="BodyTextIndent2"/>
              <w:widowControl w:val="0"/>
              <w:spacing w:after="120" w:line="240" w:lineRule="auto"/>
              <w:ind w:firstLine="0"/>
              <w:rPr>
                <w:rFonts w:ascii="GHEA Grapalat" w:hAnsi="GHEA Grapalat"/>
                <w:sz w:val="24"/>
                <w:szCs w:val="24"/>
              </w:rPr>
            </w:pPr>
            <w:r w:rsidRPr="00505B6F">
              <w:rPr>
                <w:rFonts w:ascii="GHEA Grapalat" w:hAnsi="GHEA Grapalat"/>
                <w:sz w:val="24"/>
                <w:szCs w:val="24"/>
              </w:rPr>
              <w:t>Техническое обслуживание транспортних средств</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F85D0C" w:rsidRPr="00830700" w:rsidRDefault="00F85D0C" w:rsidP="00B46D58">
      <w:pPr>
        <w:widowControl w:val="0"/>
        <w:spacing w:after="160"/>
        <w:jc w:val="center"/>
        <w:rPr>
          <w:rFonts w:ascii="GHEA Grapalat" w:hAnsi="GHEA Grapalat"/>
          <w:b/>
        </w:rPr>
      </w:pPr>
    </w:p>
    <w:p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1A6383" w:rsidRDefault="00775378" w:rsidP="00AB29F5">
      <w:pPr>
        <w:pStyle w:val="ListParagraph"/>
        <w:widowControl w:val="0"/>
        <w:numPr>
          <w:ilvl w:val="0"/>
          <w:numId w:val="8"/>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1A6383" w:rsidRDefault="00775378" w:rsidP="00AB29F5">
      <w:pPr>
        <w:pStyle w:val="ListParagraph"/>
        <w:widowControl w:val="0"/>
        <w:numPr>
          <w:ilvl w:val="0"/>
          <w:numId w:val="8"/>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Default="00BA3554" w:rsidP="002E220F">
      <w:pPr>
        <w:widowControl w:val="0"/>
        <w:tabs>
          <w:tab w:val="left" w:pos="1134"/>
        </w:tabs>
        <w:ind w:firstLine="567"/>
        <w:jc w:val="both"/>
        <w:rPr>
          <w:ins w:id="4"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rsidR="00FA0212" w:rsidRDefault="00FA0212" w:rsidP="00B46D58">
      <w:pPr>
        <w:widowControl w:val="0"/>
        <w:tabs>
          <w:tab w:val="left" w:pos="1134"/>
        </w:tabs>
        <w:spacing w:after="160"/>
        <w:ind w:firstLine="567"/>
        <w:jc w:val="both"/>
        <w:rPr>
          <w:rFonts w:ascii="GHEA Grapalat" w:hAnsi="GHEA Grapalat"/>
          <w:lang w:val="hy-AM"/>
        </w:rPr>
      </w:pPr>
    </w:p>
    <w:p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4D28ED" w:rsidRDefault="00D5674E" w:rsidP="006A1FFF">
      <w:pPr>
        <w:widowControl w:val="0"/>
        <w:tabs>
          <w:tab w:val="left" w:pos="1134"/>
        </w:tabs>
        <w:spacing w:after="160"/>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6A1FFF" w:rsidRPr="009044F1" w:rsidRDefault="00096865" w:rsidP="006A1FFF">
      <w:pPr>
        <w:widowControl w:val="0"/>
        <w:tabs>
          <w:tab w:val="left" w:pos="1134"/>
        </w:tabs>
        <w:spacing w:after="160"/>
        <w:ind w:firstLine="567"/>
        <w:jc w:val="both"/>
        <w:rPr>
          <w:rFonts w:ascii="GHEA Grapalat" w:hAnsi="GHEA Grapalat" w:cs="Arial Armenian"/>
        </w:rPr>
      </w:pPr>
      <w:r w:rsidRPr="004D1746">
        <w:rPr>
          <w:rFonts w:ascii="GHEA Grapalat" w:hAnsi="GHEA Grapalat"/>
        </w:rPr>
        <w:lastRenderedPageBreak/>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2"/>
        <w:t>6</w:t>
      </w:r>
      <w:r w:rsidRPr="009044F1">
        <w:rPr>
          <w:rFonts w:ascii="GHEA Grapalat" w:hAnsi="GHEA Grapalat"/>
        </w:rPr>
        <w:t xml:space="preserve">.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посредством системы подает заявку в Комиссию. Заявка — это предложение, представляемое </w:t>
      </w:r>
      <w:r w:rsidRPr="00995804">
        <w:rPr>
          <w:rFonts w:ascii="GHEA Grapalat" w:hAnsi="GHEA Grapalat"/>
        </w:rPr>
        <w:lastRenderedPageBreak/>
        <w:t>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3"/>
        <w:t>7</w:t>
      </w:r>
      <w:r w:rsidRPr="009044F1">
        <w:rPr>
          <w:rFonts w:ascii="GHEA Grapalat" w:hAnsi="GHEA Grapalat"/>
          <w:sz w:val="24"/>
          <w:szCs w:val="24"/>
        </w:rPr>
        <w:t>.</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DB3295" w:rsidRPr="00DB3295">
        <w:rPr>
          <w:rFonts w:ascii="GHEA Grapalat" w:hAnsi="GHEA Grapalat"/>
          <w:sz w:val="24"/>
          <w:szCs w:val="24"/>
        </w:rPr>
        <w:t>запрос котировок</w:t>
      </w:r>
      <w:r w:rsidRPr="009044F1">
        <w:rPr>
          <w:rFonts w:ascii="GHEA Grapalat" w:hAnsi="GHEA Grapalat"/>
          <w:sz w:val="24"/>
          <w:szCs w:val="24"/>
        </w:rPr>
        <w:t>.</w:t>
      </w:r>
    </w:p>
    <w:p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Заявки на процедуру необходимо подать посредством системы не позднее, чем "окончательный срок подачи заявок" часов "—"-го дня 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w:t>
      </w:r>
      <w:r w:rsidR="00C7261B" w:rsidRPr="00C7261B">
        <w:rPr>
          <w:rFonts w:ascii="GHEA Grapalat" w:hAnsi="GHEA Grapalat"/>
        </w:rPr>
        <w:lastRenderedPageBreak/>
        <w:t xml:space="preserve">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9B127B">
        <w:rPr>
          <w:rFonts w:ascii="GHEA Grapalat" w:hAnsi="GHEA Grapalat"/>
        </w:rPr>
        <w:t xml:space="preserve"> </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264CC6">
        <w:rPr>
          <w:rStyle w:val="FootnoteReference"/>
          <w:rFonts w:ascii="GHEA Grapalat" w:hAnsi="GHEA Grapalat"/>
        </w:rPr>
        <w:footnoteReference w:customMarkFollows="1" w:id="4"/>
        <w:t>8</w:t>
      </w:r>
    </w:p>
    <w:p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Default="00567BD7">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lastRenderedPageBreak/>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732678" w:rsidRDefault="00732678"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-итоговая цена, предложенная отобранным участником,</w:t>
      </w:r>
    </w:p>
    <w:p w:rsidR="00732678" w:rsidRDefault="00732678" w:rsidP="00732678">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567BD7" w:rsidRDefault="00567BD7">
      <w:pPr>
        <w:rPr>
          <w:rFonts w:ascii="GHEA Grapalat" w:hAnsi="GHEA Grapalat"/>
          <w:b/>
        </w:rPr>
      </w:pPr>
      <w:r>
        <w:rPr>
          <w:rFonts w:ascii="GHEA Grapalat" w:hAnsi="GHEA Grapalat"/>
          <w:b/>
        </w:rPr>
        <w:br w:type="page"/>
      </w:r>
    </w:p>
    <w:p w:rsidR="00096865" w:rsidRPr="009044F1" w:rsidRDefault="00E70FC4" w:rsidP="00B46D58">
      <w:pPr>
        <w:widowControl w:val="0"/>
        <w:spacing w:after="16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7B1187">
        <w:rPr>
          <w:rFonts w:ascii="GHEA Grapalat" w:hAnsi="GHEA Grapalat"/>
          <w:sz w:val="24"/>
          <w:szCs w:val="24"/>
        </w:rPr>
        <w:t xml:space="preserve">7-ый день в </w:t>
      </w:r>
      <w:r w:rsidR="007B1187" w:rsidRPr="007B1187">
        <w:rPr>
          <w:rFonts w:ascii="GHEA Grapalat" w:hAnsi="GHEA Grapalat"/>
          <w:sz w:val="24"/>
          <w:szCs w:val="24"/>
        </w:rPr>
        <w:t xml:space="preserve">11:00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 xml:space="preserve">участников, оценка и сравнение ценовых предложений осуществляются без исчисления суммы налога, указанного в пункте 5.2. части 1 </w:t>
      </w:r>
      <w:r w:rsidRPr="009044F1">
        <w:rPr>
          <w:rFonts w:ascii="GHEA Grapalat" w:hAnsi="GHEA Grapalat"/>
          <w:sz w:val="24"/>
          <w:szCs w:val="24"/>
        </w:rPr>
        <w:lastRenderedPageBreak/>
        <w:t>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r w:rsidR="007B1187" w:rsidRPr="007B1187">
        <w:rPr>
          <w:rFonts w:ascii="GHEA Grapalat" w:hAnsi="GHEA Grapalat"/>
          <w:i w:val="0"/>
          <w:sz w:val="24"/>
          <w:szCs w:val="24"/>
        </w:rPr>
        <w:t>драмом Республики Армения по курсу ЦБ РА</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DB3295"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расторгается, если дополнительные финансовые средства не предусмотрены в </w:t>
      </w:r>
      <w:r w:rsidRPr="002F249D">
        <w:rPr>
          <w:rFonts w:ascii="GHEA Grapalat" w:hAnsi="GHEA Grapalat"/>
          <w:sz w:val="24"/>
          <w:szCs w:val="24"/>
        </w:rPr>
        <w:lastRenderedPageBreak/>
        <w:t>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w:t>
      </w:r>
      <w:r w:rsidR="00895E05" w:rsidRPr="00895E05">
        <w:rPr>
          <w:rFonts w:ascii="GHEA Grapalat" w:hAnsi="GHEA Grapalat"/>
          <w:sz w:val="24"/>
          <w:szCs w:val="24"/>
        </w:rPr>
        <w:lastRenderedPageBreak/>
        <w:t>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осуществлялась по истечении срока </w:t>
      </w:r>
      <w:r w:rsidR="001F3676" w:rsidRPr="00A928B7">
        <w:rPr>
          <w:rFonts w:ascii="GHEA Grapalat" w:hAnsi="GHEA Grapalat"/>
        </w:rPr>
        <w:lastRenderedPageBreak/>
        <w:t>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 xml:space="preserve">Включаемые в заявку документы, утвержденные электронной цифровой </w:t>
      </w:r>
      <w:r w:rsidRPr="008A3C60">
        <w:rPr>
          <w:rFonts w:ascii="GHEA Grapalat" w:hAnsi="GHEA Grapalat"/>
          <w:sz w:val="24"/>
          <w:szCs w:val="24"/>
        </w:rPr>
        <w:lastRenderedPageBreak/>
        <w:t>подписью, не</w:t>
      </w:r>
      <w:r>
        <w:rPr>
          <w:rFonts w:ascii="GHEA Grapalat" w:hAnsi="GHEA Grapalat"/>
        </w:rPr>
        <w:t xml:space="preserve"> </w:t>
      </w:r>
      <w:r w:rsidRPr="008A3C60">
        <w:rPr>
          <w:rFonts w:ascii="GHEA Grapalat" w:hAnsi="GHEA Grapalat"/>
          <w:sz w:val="24"/>
          <w:szCs w:val="24"/>
        </w:rPr>
        <w:t>скрепляются печатью.</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7B1187">
        <w:rPr>
          <w:rFonts w:ascii="GHEA Grapalat" w:hAnsi="GHEA Grapalat"/>
          <w:sz w:val="24"/>
          <w:szCs w:val="24"/>
          <w:highlight w:val="yellow"/>
        </w:rPr>
        <w:t>"</w:t>
      </w:r>
      <w:r w:rsidR="00D5443D" w:rsidRPr="007B1187">
        <w:rPr>
          <w:rFonts w:ascii="GHEA Grapalat" w:hAnsi="GHEA Grapalat"/>
          <w:sz w:val="24"/>
          <w:szCs w:val="24"/>
          <w:highlight w:val="yellow"/>
        </w:rPr>
        <w:t xml:space="preserve"> </w:t>
      </w:r>
      <w:r w:rsidR="007B1187" w:rsidRPr="007B1187">
        <w:rPr>
          <w:rFonts w:ascii="GHEA Grapalat" w:hAnsi="GHEA Grapalat"/>
          <w:sz w:val="24"/>
          <w:szCs w:val="24"/>
          <w:highlight w:val="yellow"/>
        </w:rPr>
        <w:t>10</w:t>
      </w:r>
      <w:r w:rsidRPr="007B1187">
        <w:rPr>
          <w:rFonts w:ascii="GHEA Grapalat" w:hAnsi="GHEA Grapalat"/>
          <w:sz w:val="24"/>
          <w:szCs w:val="24"/>
          <w:highlight w:val="yellow"/>
        </w:rPr>
        <w:t>"</w:t>
      </w:r>
      <w:r w:rsidRPr="009044F1">
        <w:rPr>
          <w:rFonts w:ascii="GHEA Grapalat" w:hAnsi="GHEA Grapalat"/>
          <w:sz w:val="24"/>
          <w:szCs w:val="24"/>
        </w:rPr>
        <w:t xml:space="preserve"> </w:t>
      </w:r>
      <w:r w:rsidRPr="009044F1">
        <w:rPr>
          <w:rFonts w:ascii="GHEA Grapalat" w:hAnsi="GHEA Grapalat"/>
          <w:sz w:val="24"/>
          <w:szCs w:val="24"/>
        </w:rPr>
        <w:lastRenderedPageBreak/>
        <w:t xml:space="preserve">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rsidR="00583092" w:rsidRPr="00A53A6A" w:rsidRDefault="00583092" w:rsidP="00AB29F5">
      <w:pPr>
        <w:pStyle w:val="BodyTextIndent2"/>
        <w:widowControl w:val="0"/>
        <w:numPr>
          <w:ilvl w:val="0"/>
          <w:numId w:val="7"/>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rsidR="001F6AFB" w:rsidRDefault="001F6AFB" w:rsidP="00AB29F5">
      <w:pPr>
        <w:pStyle w:val="norm"/>
        <w:widowControl w:val="0"/>
        <w:numPr>
          <w:ilvl w:val="0"/>
          <w:numId w:val="7"/>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503411" w:rsidRDefault="001D2159" w:rsidP="00B46D58">
      <w:pPr>
        <w:widowControl w:val="0"/>
        <w:spacing w:after="160"/>
        <w:jc w:val="center"/>
        <w:rPr>
          <w:rFonts w:ascii="GHEA Grapalat" w:hAnsi="GHEA Grapalat"/>
          <w:b/>
        </w:rPr>
      </w:pPr>
    </w:p>
    <w:p w:rsidR="001D2159" w:rsidRPr="00503411" w:rsidRDefault="001D2159" w:rsidP="00B46D58">
      <w:pPr>
        <w:widowControl w:val="0"/>
        <w:spacing w:after="160"/>
        <w:jc w:val="center"/>
        <w:rPr>
          <w:rFonts w:ascii="GHEA Grapalat" w:hAnsi="GHEA Grapalat"/>
          <w:b/>
        </w:rPr>
      </w:pPr>
    </w:p>
    <w:p w:rsidR="00D544C1" w:rsidRDefault="00D544C1" w:rsidP="00B46D58">
      <w:pPr>
        <w:widowControl w:val="0"/>
        <w:spacing w:after="160"/>
        <w:jc w:val="center"/>
        <w:rPr>
          <w:rFonts w:ascii="GHEA Grapalat" w:hAnsi="GHEA Grapalat"/>
          <w:b/>
        </w:rPr>
      </w:pPr>
    </w:p>
    <w:p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rsidR="00D544C1" w:rsidRPr="009044F1" w:rsidRDefault="00D544C1" w:rsidP="00B46D58">
      <w:pPr>
        <w:widowControl w:val="0"/>
        <w:spacing w:after="160"/>
        <w:jc w:val="center"/>
        <w:rPr>
          <w:rFonts w:ascii="GHEA Grapalat" w:hAnsi="GHEA Grapalat" w:cs="Arial"/>
          <w:b/>
          <w:iCs/>
        </w:rPr>
      </w:pP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503411" w:rsidRDefault="001D2159" w:rsidP="00B46D58">
      <w:pPr>
        <w:widowControl w:val="0"/>
        <w:spacing w:after="160"/>
        <w:jc w:val="center"/>
        <w:rPr>
          <w:rFonts w:ascii="GHEA Grapalat" w:hAnsi="GHEA Grapalat"/>
          <w:b/>
        </w:rPr>
      </w:pPr>
    </w:p>
    <w:p w:rsidR="00155668" w:rsidRDefault="00155668"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предоплаты</w:t>
      </w:r>
      <w:r w:rsidR="004C0E39" w:rsidRPr="00681C1F">
        <w:rPr>
          <w:rFonts w:ascii="GHEA Grapalat" w:hAnsi="GHEA Grapalat"/>
          <w:color w:val="000000" w:themeColor="text1"/>
        </w:rPr>
        <w:t>)</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rsidR="00226D65" w:rsidRPr="000406CC" w:rsidRDefault="00A6609C" w:rsidP="00CF7623">
      <w:pPr>
        <w:widowControl w:val="0"/>
        <w:tabs>
          <w:tab w:val="left" w:pos="1276"/>
        </w:tabs>
        <w:spacing w:after="160"/>
        <w:ind w:firstLine="567"/>
        <w:jc w:val="both"/>
        <w:rPr>
          <w:rFonts w:ascii="GHEA Grapalat" w:hAnsi="GHEA Grapalat"/>
        </w:rPr>
      </w:pPr>
      <w:r w:rsidRPr="000406CC">
        <w:rPr>
          <w:rFonts w:ascii="GHEA Grapalat" w:hAnsi="GHEA Grapalat"/>
        </w:rPr>
        <w:t xml:space="preserve">10.2 </w:t>
      </w:r>
      <w:r w:rsidR="008C5F2A" w:rsidRPr="000406CC">
        <w:rPr>
          <w:rFonts w:ascii="GHEA Grapalat" w:hAnsi="GHEA Grapalat"/>
        </w:rPr>
        <w:t xml:space="preserve">Размер обеспечения квалификации равен </w:t>
      </w:r>
      <w:r w:rsidR="000E1AD4">
        <w:rPr>
          <w:rFonts w:ascii="GHEA Grapalat" w:hAnsi="GHEA Grapalat"/>
        </w:rPr>
        <w:t xml:space="preserve">пятнадцати </w:t>
      </w:r>
      <w:r w:rsidR="00BA3D6F">
        <w:rPr>
          <w:rFonts w:ascii="GHEA Grapalat" w:hAnsi="GHEA Grapalat"/>
        </w:rPr>
        <w:t>процентам</w:t>
      </w:r>
      <w:r w:rsidR="008C5F2A" w:rsidRPr="000406CC">
        <w:rPr>
          <w:rFonts w:ascii="GHEA Grapalat" w:hAnsi="GHEA Grapalat"/>
        </w:rPr>
        <w:t xml:space="preserve"> </w:t>
      </w:r>
      <w:r w:rsidR="004C0E39">
        <w:rPr>
          <w:rFonts w:ascii="GHEA Grapalat" w:hAnsi="GHEA Grapalat"/>
        </w:rPr>
        <w:t xml:space="preserve">от </w:t>
      </w:r>
      <w:r w:rsidR="004C0E39" w:rsidRPr="00123A23">
        <w:rPr>
          <w:rFonts w:ascii="GHEA Grapalat" w:hAnsi="GHEA Grapalat"/>
        </w:rPr>
        <w:t>цен</w:t>
      </w:r>
      <w:r w:rsidR="004C0E39">
        <w:rPr>
          <w:rFonts w:ascii="GHEA Grapalat" w:hAnsi="GHEA Grapalat"/>
        </w:rPr>
        <w:t>ы</w:t>
      </w:r>
      <w:r w:rsidR="004C0E39" w:rsidRPr="00123A23">
        <w:rPr>
          <w:rFonts w:ascii="GHEA Grapalat" w:hAnsi="GHEA Grapalat"/>
        </w:rPr>
        <w:t xml:space="preserve"> закупки </w:t>
      </w:r>
      <w:r w:rsidR="000E1AD4">
        <w:rPr>
          <w:rFonts w:ascii="GHEA Grapalat" w:hAnsi="GHEA Grapalat"/>
        </w:rPr>
        <w:t>услуг</w:t>
      </w:r>
      <w:r w:rsidR="004C0E39" w:rsidRPr="00123A23">
        <w:rPr>
          <w:rFonts w:ascii="GHEA Grapalat" w:hAnsi="GHEA Grapalat"/>
        </w:rPr>
        <w:t xml:space="preserve"> закуп</w:t>
      </w:r>
      <w:r w:rsidR="004C0E39">
        <w:rPr>
          <w:rFonts w:ascii="GHEA Grapalat" w:hAnsi="GHEA Grapalat"/>
        </w:rPr>
        <w:t>аемых</w:t>
      </w:r>
      <w:r w:rsidR="004C0E39" w:rsidRPr="00123A23">
        <w:rPr>
          <w:rFonts w:ascii="GHEA Grapalat" w:hAnsi="GHEA Grapalat"/>
        </w:rPr>
        <w:t xml:space="preserve"> в рамках данной процедуры</w:t>
      </w:r>
      <w:r w:rsidR="008C5F2A" w:rsidRPr="000406CC">
        <w:rPr>
          <w:rFonts w:ascii="GHEA Grapalat" w:hAnsi="GHEA Grapalat"/>
        </w:rPr>
        <w:t>.</w:t>
      </w:r>
      <w:r w:rsidR="004701DE">
        <w:rPr>
          <w:rFonts w:ascii="GHEA Grapalat" w:hAnsi="GHEA Grapalat"/>
        </w:rPr>
        <w:t xml:space="preserve"> </w:t>
      </w:r>
      <w:r w:rsidR="00CB6CA3" w:rsidRPr="002C42AD">
        <w:rPr>
          <w:rFonts w:ascii="GHEA Grapalat" w:hAnsi="GHEA Grapalat"/>
        </w:rPr>
        <w:t xml:space="preserve">Если цена закупки </w:t>
      </w:r>
      <w:r w:rsidR="00CB6CA3">
        <w:rPr>
          <w:rFonts w:ascii="GHEA Grapalat" w:hAnsi="GHEA Grapalat"/>
        </w:rPr>
        <w:t>услуг</w:t>
      </w:r>
      <w:r w:rsidR="00CB6CA3" w:rsidRPr="002C42AD">
        <w:rPr>
          <w:rFonts w:ascii="GHEA Grapalat" w:hAnsi="GHEA Grapalat"/>
        </w:rPr>
        <w:t xml:space="preserve"> меньше цены заключаемого договора, то размер обеспечения </w:t>
      </w:r>
      <w:r w:rsidR="00CB6CA3">
        <w:rPr>
          <w:rFonts w:ascii="GHEA Grapalat" w:hAnsi="GHEA Grapalat"/>
        </w:rPr>
        <w:t>квалификации</w:t>
      </w:r>
      <w:r w:rsidR="00CB6CA3" w:rsidRPr="002C42AD">
        <w:rPr>
          <w:rFonts w:ascii="GHEA Grapalat" w:hAnsi="GHEA Grapalat"/>
        </w:rPr>
        <w:t xml:space="preserve"> исчисляется в отношении цены договора</w:t>
      </w:r>
      <w:r w:rsidR="00CB6CA3">
        <w:rPr>
          <w:rFonts w:ascii="GHEA Grapalat" w:hAnsi="GHEA Grapalat"/>
        </w:rPr>
        <w:t>.</w:t>
      </w:r>
      <w:r w:rsidR="00621564">
        <w:rPr>
          <w:rFonts w:ascii="GHEA Grapalat" w:hAnsi="GHEA Grapalat"/>
        </w:rPr>
        <w:t xml:space="preserve"> </w:t>
      </w:r>
      <w:r w:rsidR="001647D2" w:rsidRPr="00CE081E">
        <w:rPr>
          <w:rFonts w:ascii="GHEA Grapalat" w:hAnsi="GHEA Grapalat"/>
        </w:rPr>
        <w:t xml:space="preserve">Обеспечение квалификации представляется в </w:t>
      </w:r>
      <w:r w:rsidR="004B6A49" w:rsidRPr="00CE081E">
        <w:rPr>
          <w:rFonts w:ascii="GHEA Grapalat" w:hAnsi="GHEA Grapalat"/>
        </w:rPr>
        <w:t>виде</w:t>
      </w:r>
      <w:r w:rsidR="001647D2" w:rsidRPr="00CE081E">
        <w:rPr>
          <w:rFonts w:ascii="GHEA Grapalat" w:hAnsi="GHEA Grapalat"/>
        </w:rPr>
        <w:t xml:space="preserve"> </w:t>
      </w:r>
      <w:r w:rsidR="00133EDA" w:rsidRPr="00CE081E">
        <w:rPr>
          <w:rFonts w:ascii="GHEA Grapalat" w:hAnsi="GHEA Grapalat"/>
        </w:rPr>
        <w:t>соглашения о неустойке</w:t>
      </w:r>
      <w:r w:rsidR="00133EDA" w:rsidRPr="00174059">
        <w:rPr>
          <w:rFonts w:ascii="GHEA Grapalat" w:hAnsi="GHEA Grapalat"/>
        </w:rPr>
        <w:t xml:space="preserve"> (приложение 4. 2) или наличных денег, или гарантий, предоставленных банками</w:t>
      </w:r>
      <w:r w:rsidR="00B26643" w:rsidRPr="000406CC">
        <w:rPr>
          <w:rFonts w:ascii="GHEA Grapalat" w:hAnsi="GHEA Grapalat"/>
        </w:rPr>
        <w:t>. Причем  обеспечение</w:t>
      </w:r>
      <w:r w:rsidR="001647D2" w:rsidRPr="000406CC">
        <w:rPr>
          <w:rFonts w:ascii="GHEA Grapalat" w:hAnsi="GHEA Grapalat"/>
        </w:rPr>
        <w:t xml:space="preserve"> должно быть действительным как минимум включительно до </w:t>
      </w:r>
      <w:r w:rsidR="00611884">
        <w:rPr>
          <w:rFonts w:ascii="GHEA Grapalat" w:hAnsi="GHEA Grapalat"/>
        </w:rPr>
        <w:t>20</w:t>
      </w:r>
      <w:r w:rsidR="001647D2" w:rsidRPr="000406CC">
        <w:rPr>
          <w:rFonts w:ascii="GHEA Grapalat" w:hAnsi="GHEA Grapalat"/>
        </w:rPr>
        <w:t xml:space="preserve">-го рабочего дня, следующего за днем полного принятия заказчиком результата выполнения </w:t>
      </w:r>
      <w:r w:rsidR="002649BD" w:rsidRPr="000406CC">
        <w:rPr>
          <w:rFonts w:ascii="GHEA Grapalat" w:hAnsi="GHEA Grapalat"/>
        </w:rPr>
        <w:t>договора</w:t>
      </w:r>
      <w:r w:rsidR="0086443A">
        <w:rPr>
          <w:rFonts w:ascii="GHEA Grapalat" w:hAnsi="GHEA Grapalat"/>
        </w:rPr>
        <w:t>.</w:t>
      </w:r>
      <w:r w:rsidR="00997FFE">
        <w:rPr>
          <w:rFonts w:ascii="GHEA Grapalat" w:hAnsi="GHEA Grapalat"/>
        </w:rPr>
        <w:t xml:space="preserve"> </w:t>
      </w:r>
      <w:r w:rsidR="00997FFE" w:rsidRPr="00C256E1">
        <w:rPr>
          <w:rFonts w:ascii="GHEA Grapalat" w:hAnsi="GHEA Grapalat"/>
          <w:vertAlign w:val="superscript"/>
        </w:rPr>
        <w:t>12</w:t>
      </w:r>
      <w:r w:rsidR="0086443A">
        <w:rPr>
          <w:rFonts w:ascii="GHEA Grapalat" w:hAnsi="GHEA Grapalat"/>
          <w:vertAlign w:val="superscript"/>
        </w:rPr>
        <w:t>.1</w:t>
      </w:r>
      <w:r w:rsidR="00CF7623" w:rsidRPr="000406CC">
        <w:rPr>
          <w:rFonts w:ascii="GHEA Grapalat" w:hAnsi="GHEA Grapalat"/>
        </w:rPr>
        <w:t xml:space="preserve"> </w:t>
      </w:r>
    </w:p>
    <w:p w:rsidR="00CF7623" w:rsidRPr="000406CC" w:rsidRDefault="00CF7623"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w:t>
      </w:r>
      <w:r w:rsidRPr="000406CC">
        <w:rPr>
          <w:rFonts w:ascii="GHEA Grapalat" w:hAnsi="GHEA Grapalat" w:cs="Sylfaen"/>
        </w:rPr>
        <w:lastRenderedPageBreak/>
        <w:t>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rsidR="000C328E" w:rsidRPr="000406CC" w:rsidRDefault="000C328E" w:rsidP="00CF7623">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rsidR="002C4FA1" w:rsidRDefault="00CF7623" w:rsidP="00CF7623">
      <w:pPr>
        <w:widowControl w:val="0"/>
        <w:tabs>
          <w:tab w:val="left" w:pos="1276"/>
        </w:tabs>
        <w:spacing w:after="160"/>
        <w:ind w:firstLine="567"/>
        <w:jc w:val="both"/>
        <w:rPr>
          <w:rFonts w:ascii="GHEA Grapalat" w:hAnsi="GHEA Grapalat"/>
        </w:rPr>
      </w:pPr>
      <w:r w:rsidRPr="00692995">
        <w:rPr>
          <w:rFonts w:ascii="GHEA Grapalat" w:hAnsi="GHEA Grapalat"/>
        </w:rPr>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rsidR="00CF7623" w:rsidRPr="009D0F48" w:rsidRDefault="006574FF" w:rsidP="00CF7623">
      <w:pPr>
        <w:widowControl w:val="0"/>
        <w:tabs>
          <w:tab w:val="left" w:pos="1276"/>
        </w:tabs>
        <w:spacing w:after="160"/>
        <w:ind w:firstLine="567"/>
        <w:jc w:val="both"/>
        <w:rPr>
          <w:ins w:id="11"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rsidR="004C0E39" w:rsidRPr="009D0F48" w:rsidRDefault="00B23A55" w:rsidP="004C0E39">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9D0F48" w:rsidRDefault="004C0E39" w:rsidP="004C0E39">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9D0F48" w:rsidRDefault="004C0E39" w:rsidP="00832AB3">
      <w:pPr>
        <w:pStyle w:val="FootnoteText"/>
        <w:jc w:val="both"/>
        <w:rPr>
          <w:ins w:id="12" w:author="Vardan" w:date="2022-05-29T22:18:00Z"/>
          <w:rFonts w:ascii="GHEA Grapalat" w:hAnsi="GHEA Grapalat"/>
          <w:i/>
          <w:sz w:val="18"/>
          <w:szCs w:val="18"/>
        </w:rPr>
      </w:pP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rsidR="00E8513D" w:rsidRPr="009D0F48" w:rsidRDefault="00E8513D" w:rsidP="00832AB3">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rsidR="00E96941" w:rsidRPr="009D0F48" w:rsidRDefault="00832AB3" w:rsidP="00E96941">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3" w:author="Vardan" w:date="2022-10-29T22:38:00Z">
        <w:r w:rsidR="00E96941" w:rsidRPr="009D0F48" w:rsidDel="00F11926">
          <w:rPr>
            <w:rFonts w:ascii="Cambria Math" w:hAnsi="Cambria Math" w:cs="Cambria Math"/>
            <w:i/>
            <w:sz w:val="18"/>
            <w:szCs w:val="18"/>
          </w:rPr>
          <w:delText>․</w:delText>
        </w:r>
      </w:del>
      <w:ins w:id="14"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rsidR="00832AB3" w:rsidRPr="009D0F48" w:rsidRDefault="00832AB3" w:rsidP="00832AB3">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BC30EA" w:rsidRDefault="00D544C1" w:rsidP="00832AB3">
      <w:pPr>
        <w:pStyle w:val="FootnoteText"/>
        <w:jc w:val="both"/>
        <w:rPr>
          <w:rFonts w:ascii="GHEA Grapalat" w:hAnsi="GHEA Grapalat"/>
          <w:i/>
          <w:sz w:val="18"/>
          <w:szCs w:val="18"/>
        </w:rPr>
      </w:pPr>
    </w:p>
    <w:p w:rsidR="0035631F" w:rsidRDefault="00CF7623" w:rsidP="00B46D58">
      <w:pPr>
        <w:widowControl w:val="0"/>
        <w:tabs>
          <w:tab w:val="left" w:pos="1276"/>
        </w:tabs>
        <w:spacing w:after="160"/>
        <w:ind w:firstLine="567"/>
        <w:jc w:val="both"/>
        <w:rPr>
          <w:ins w:id="15" w:author="Vardan" w:date="2022-10-29T22:39:00Z"/>
          <w:rFonts w:ascii="GHEA Grapalat" w:hAnsi="GHEA Grapalat"/>
        </w:rPr>
      </w:pPr>
      <w:r w:rsidRPr="00692995">
        <w:rPr>
          <w:rFonts w:ascii="GHEA Grapalat" w:hAnsi="GHEA Grapalat" w:cs="Sylfaen"/>
        </w:rPr>
        <w:t>Обеспечение квалификации в виде</w:t>
      </w:r>
      <w:r w:rsidR="00223984">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 или приложению 4.1</w:t>
      </w:r>
      <w:r w:rsidR="00226D65" w:rsidRPr="00FE0498">
        <w:rPr>
          <w:rFonts w:ascii="GHEA Grapalat" w:hAnsi="GHEA Grapalat" w:cs="Sylfaen"/>
        </w:rPr>
        <w:t>.</w:t>
      </w:r>
      <w:r w:rsidR="008C0485" w:rsidRPr="00692995">
        <w:rPr>
          <w:rStyle w:val="FootnoteReference"/>
          <w:rFonts w:ascii="GHEA Grapalat" w:hAnsi="GHEA Grapalat"/>
        </w:rPr>
        <w:footnoteReference w:customMarkFollows="1" w:id="6"/>
        <w:t>12</w:t>
      </w:r>
      <w:r w:rsidR="00A6609C" w:rsidRPr="00692995">
        <w:rPr>
          <w:rFonts w:ascii="GHEA Grapalat" w:hAnsi="GHEA Grapalat"/>
        </w:rPr>
        <w:t xml:space="preserve"> </w:t>
      </w:r>
    </w:p>
    <w:p w:rsidR="006C7A9C" w:rsidRPr="00692995" w:rsidRDefault="006C7A9C" w:rsidP="00B46D5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lastRenderedPageBreak/>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1D2159">
        <w:rPr>
          <w:rStyle w:val="FootnoteReference"/>
          <w:rFonts w:ascii="GHEA Grapalat" w:hAnsi="GHEA Grapalat"/>
        </w:rPr>
        <w:footnoteReference w:customMarkFollows="1" w:id="7"/>
        <w:t>13</w:t>
      </w:r>
      <w:r w:rsidR="00375E5E">
        <w:rPr>
          <w:rFonts w:ascii="GHEA Grapalat" w:hAnsi="GHEA Grapalat"/>
        </w:rPr>
        <w:t>.</w:t>
      </w:r>
    </w:p>
    <w:p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720697" w:rsidRPr="000811C1">
        <w:rPr>
          <w:rFonts w:ascii="GHEA Grapalat" w:hAnsi="GHEA Grapalat" w:cs="Sylfaen"/>
        </w:rPr>
        <w:t>обеспечени</w:t>
      </w:r>
      <w:r w:rsidR="00720697">
        <w:rPr>
          <w:rFonts w:ascii="GHEA Grapalat" w:hAnsi="GHEA Grapalat" w:cs="Sylfaen"/>
        </w:rPr>
        <w:t>я</w:t>
      </w:r>
      <w:r w:rsidR="00720697" w:rsidRPr="000811C1">
        <w:rPr>
          <w:rFonts w:ascii="GHEA Grapalat" w:hAnsi="GHEA Grapalat" w:cs="Sylfaen"/>
        </w:rPr>
        <w:t xml:space="preserve"> </w:t>
      </w:r>
      <w:r w:rsidRPr="000811C1">
        <w:rPr>
          <w:rFonts w:ascii="GHEA Grapalat" w:hAnsi="GHEA Grapalat" w:cs="Sylfaen"/>
        </w:rPr>
        <w:t>договора</w:t>
      </w:r>
      <w:r w:rsidR="00720697">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lastRenderedPageBreak/>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F97093">
        <w:rPr>
          <w:rFonts w:ascii="GHEA Grapalat" w:hAnsi="GHEA Grapalat"/>
        </w:rPr>
        <w:t xml:space="preserve"> </w:t>
      </w:r>
      <w:r w:rsidR="00F97093" w:rsidRPr="001647D2">
        <w:rPr>
          <w:rFonts w:ascii="GHEA Grapalat" w:hAnsi="GHEA Grapalat"/>
        </w:rPr>
        <w:t>(</w:t>
      </w:r>
      <w:r w:rsidR="00F97093">
        <w:rPr>
          <w:rFonts w:ascii="GHEA Grapalat" w:hAnsi="GHEA Grapalat"/>
        </w:rPr>
        <w:t>П</w:t>
      </w:r>
      <w:r w:rsidR="00F97093" w:rsidRPr="001647D2">
        <w:rPr>
          <w:rFonts w:ascii="GHEA Grapalat" w:hAnsi="GHEA Grapalat"/>
        </w:rPr>
        <w:t xml:space="preserve">риложение </w:t>
      </w:r>
      <w:r w:rsidR="00F97093">
        <w:rPr>
          <w:rFonts w:ascii="GHEA Grapalat" w:hAnsi="GHEA Grapalat"/>
        </w:rPr>
        <w:t>5.2</w:t>
      </w:r>
      <w:r w:rsidR="00F97093"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25AFA" w:rsidRDefault="002807DD" w:rsidP="00EA64AF">
      <w:pPr>
        <w:widowControl w:val="0"/>
        <w:tabs>
          <w:tab w:val="left" w:pos="1134"/>
        </w:tabs>
        <w:spacing w:after="160"/>
        <w:ind w:firstLine="567"/>
        <w:jc w:val="both"/>
        <w:rPr>
          <w:rFonts w:ascii="GHEA Grapalat" w:hAnsi="GHEA Grapalat"/>
        </w:rPr>
      </w:pPr>
      <w:r>
        <w:rPr>
          <w:rFonts w:ascii="GHEA Grapalat" w:hAnsi="GHEA Grapalat"/>
          <w:b/>
        </w:rPr>
        <w:t xml:space="preserve"> </w:t>
      </w:r>
      <w:r w:rsidR="00525AFA"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уполномоченному органу</w:t>
      </w:r>
      <w:r w:rsidR="00525AFA" w:rsidRPr="00EA64AF">
        <w:rPr>
          <w:rFonts w:ascii="GHEA Grapalat" w:hAnsi="GHEA Grapalat"/>
          <w:lang w:val="hy-AM"/>
        </w:rPr>
        <w:t>,</w:t>
      </w:r>
      <w:r w:rsidR="00525AFA"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Default="002807DD" w:rsidP="002807DD">
      <w:pPr>
        <w:rPr>
          <w:rFonts w:ascii="GHEA Grapalat" w:hAnsi="GHEA Grapalat"/>
          <w:b/>
        </w:rPr>
      </w:pPr>
      <w:r>
        <w:rPr>
          <w:rFonts w:ascii="GHEA Grapalat" w:hAnsi="GHEA Grapalat"/>
          <w:b/>
        </w:rPr>
        <w:t xml:space="preserve">                </w:t>
      </w:r>
    </w:p>
    <w:p w:rsidR="002807DD" w:rsidRPr="00ED628D" w:rsidRDefault="002807DD" w:rsidP="002807DD">
      <w:pPr>
        <w:rPr>
          <w:rFonts w:ascii="GHEA Grapalat" w:hAnsi="GHEA Grapalat"/>
          <w:b/>
          <w:lang w:val="hy-AM"/>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3D3420">
        <w:rPr>
          <w:rStyle w:val="FootnoteReference"/>
          <w:rFonts w:ascii="GHEA Grapalat" w:hAnsi="GHEA Grapalat"/>
        </w:rPr>
        <w:footnoteReference w:customMarkFollows="1" w:id="8"/>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w:t>
      </w:r>
      <w:r w:rsidRPr="009044F1">
        <w:rPr>
          <w:rFonts w:ascii="GHEA Grapalat" w:hAnsi="GHEA Grapalat"/>
        </w:rPr>
        <w:lastRenderedPageBreak/>
        <w:t xml:space="preserve">несостоявшейся. </w:t>
      </w:r>
    </w:p>
    <w:p w:rsidR="003D3420" w:rsidRDefault="003D3420">
      <w:pP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w:t>
      </w:r>
      <w:r w:rsidRPr="00570BBD">
        <w:rPr>
          <w:rFonts w:ascii="GHEA Grapalat" w:hAnsi="GHEA Grapalat"/>
        </w:rPr>
        <w:lastRenderedPageBreak/>
        <w:t>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47984" w:rsidRPr="009044F1" w:rsidRDefault="00E47984" w:rsidP="00E47984">
      <w:pPr>
        <w:widowControl w:val="0"/>
        <w:spacing w:after="160"/>
        <w:jc w:val="both"/>
        <w:rPr>
          <w:ins w:id="16" w:author="Vardan" w:date="2022-05-29T22:22:00Z"/>
          <w:rFonts w:ascii="GHEA Grapalat" w:hAnsi="GHEA Grapalat" w:cs="Sylfaen"/>
          <w:b/>
        </w:rPr>
      </w:pPr>
    </w:p>
    <w:p w:rsidR="00E47984" w:rsidRPr="009044F1" w:rsidRDefault="00E47984" w:rsidP="00B46D58">
      <w:pPr>
        <w:widowControl w:val="0"/>
        <w:spacing w:after="160"/>
        <w:ind w:firstLine="567"/>
        <w:jc w:val="both"/>
        <w:rPr>
          <w:ins w:id="17" w:author="Vardan" w:date="2022-05-29T22:22:00Z"/>
          <w:rFonts w:ascii="GHEA Grapalat" w:hAnsi="GHEA Grapalat" w:cs="Sylfaen"/>
          <w:b/>
        </w:rPr>
      </w:pPr>
    </w:p>
    <w:p w:rsidR="00AE679C" w:rsidRPr="009044F1" w:rsidDel="00E47984" w:rsidRDefault="00AE679C" w:rsidP="00B46D58">
      <w:pPr>
        <w:widowControl w:val="0"/>
        <w:spacing w:after="160"/>
        <w:jc w:val="center"/>
        <w:rPr>
          <w:del w:id="18" w:author="Vardan" w:date="2022-05-29T22:21:00Z"/>
          <w:rFonts w:ascii="GHEA Grapalat" w:hAnsi="GHEA Grapalat" w:cs="Sylfaen"/>
          <w:b/>
        </w:rPr>
      </w:pPr>
    </w:p>
    <w:p w:rsidR="004373E3" w:rsidRDefault="004373E3" w:rsidP="00B46D58">
      <w:pPr>
        <w:rPr>
          <w:rFonts w:ascii="GHEA Grapalat" w:hAnsi="GHEA Grapalat"/>
          <w:b/>
        </w:rPr>
      </w:pPr>
      <w:del w:id="19" w:author="Vardan" w:date="2022-05-29T22:21:00Z">
        <w:r w:rsidDel="00E47984">
          <w:rPr>
            <w:rFonts w:ascii="GHEA Grapalat" w:hAnsi="GHEA Grapalat"/>
            <w:b/>
          </w:rPr>
          <w:br w:type="page"/>
        </w:r>
      </w:del>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DB3295" w:rsidRDefault="00096865" w:rsidP="00DB3295">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DB3295">
        <w:rPr>
          <w:rFonts w:ascii="GHEA Grapalat" w:hAnsi="GHEA Grapalat"/>
          <w:b/>
        </w:rPr>
        <w:t>ЗАПРОС</w:t>
      </w:r>
      <w:r w:rsidR="00DB3295" w:rsidRPr="00DB3295">
        <w:rPr>
          <w:rFonts w:ascii="GHEA Grapalat" w:hAnsi="GHEA Grapalat"/>
          <w:b/>
        </w:rPr>
        <w:t xml:space="preserve">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w:t>
      </w:r>
      <w:r>
        <w:rPr>
          <w:rFonts w:ascii="GHEA Grapalat" w:hAnsi="GHEA Grapalat"/>
        </w:rPr>
        <w:lastRenderedPageBreak/>
        <w:t>процедуре закупки в порядке совместной деятельности (консорциумом)</w:t>
      </w:r>
      <w:r w:rsidR="00596FF8">
        <w:rPr>
          <w:rStyle w:val="FootnoteReference"/>
          <w:rFonts w:ascii="GHEA Grapalat" w:hAnsi="GHEA Grapalat"/>
        </w:rPr>
        <w:footnoteReference w:customMarkFollows="1" w:id="9"/>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разборчивый вариант, </w:t>
      </w:r>
      <w:r w:rsidR="00D41F7D" w:rsidRPr="00B138F3">
        <w:rPr>
          <w:rFonts w:ascii="GHEA Grapalat" w:hAnsi="GHEA Grapalat"/>
        </w:rPr>
        <w:t>воспроизведенный</w:t>
      </w:r>
      <w:r w:rsidRPr="00B138F3">
        <w:rPr>
          <w:rFonts w:ascii="GHEA Grapalat" w:hAnsi="GHEA Grapalat"/>
        </w:rPr>
        <w:t xml:space="preserve"> (отсканированный) с оригинала документа, удостоверяющего оплату наличных денег, или оригинала банковской гарантии.</w:t>
      </w:r>
      <w:r w:rsidR="00D06AAC" w:rsidRPr="00B138F3">
        <w:rPr>
          <w:rFonts w:ascii="GHEA Grapalat" w:hAnsi="GHEA Grapalat"/>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 при условии, что его оригинал представляет</w:t>
      </w:r>
      <w:r w:rsidR="00301EBE" w:rsidRPr="00B138F3">
        <w:rPr>
          <w:rFonts w:ascii="GHEA Grapalat" w:hAnsi="GHEA Grapalat"/>
        </w:rPr>
        <w:t>ся</w:t>
      </w:r>
      <w:r w:rsidR="00D06AAC" w:rsidRPr="00B138F3">
        <w:rPr>
          <w:rFonts w:ascii="GHEA Grapalat" w:hAnsi="GHEA Grapalat"/>
        </w:rPr>
        <w:t xml:space="preserve"> в оценочную комиссию до 17:00 по ереванскому времени рабочего дня, следующего за истечением </w:t>
      </w:r>
      <w:r w:rsidR="00301EBE" w:rsidRPr="00B138F3">
        <w:rPr>
          <w:rFonts w:ascii="GHEA Grapalat" w:hAnsi="GHEA Grapalat"/>
        </w:rPr>
        <w:t xml:space="preserve">окончательного </w:t>
      </w:r>
      <w:r w:rsidR="00D06AAC" w:rsidRPr="00B138F3">
        <w:rPr>
          <w:rFonts w:ascii="GHEA Grapalat" w:hAnsi="GHEA Grapalat"/>
        </w:rPr>
        <w:t>срока подачи заявок</w:t>
      </w:r>
      <w:r w:rsidR="00161B32">
        <w:rPr>
          <w:rFonts w:ascii="GHEA Grapalat" w:hAnsi="GHEA Grapalat"/>
        </w:rPr>
        <w:t xml:space="preserve"> с сопроводительным письмом</w:t>
      </w:r>
      <w:r w:rsidRPr="00B138F3">
        <w:rPr>
          <w:rFonts w:ascii="GHEA Grapalat" w:hAnsi="GHEA Grapalat"/>
        </w:rPr>
        <w:t>.</w:t>
      </w:r>
      <w:r w:rsidR="00596FF8">
        <w:rPr>
          <w:rStyle w:val="FootnoteReference"/>
          <w:rFonts w:ascii="GHEA Grapalat" w:hAnsi="GHEA Grapalat"/>
        </w:rPr>
        <w:footnoteReference w:customMarkFollows="1" w:id="10"/>
        <w:t>16</w:t>
      </w:r>
    </w:p>
    <w:p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DB3295" w:rsidRPr="00DB3295">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85283C" w:rsidRPr="0085283C">
        <w:rPr>
          <w:rFonts w:ascii="GHEA Grapalat" w:hAnsi="GHEA Grapalat"/>
          <w:sz w:val="24"/>
          <w:szCs w:val="24"/>
        </w:rPr>
        <w:t>AGN-GHTsDzB-23/01</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B3295" w:rsidRPr="00DB3295">
        <w:rPr>
          <w:rFonts w:ascii="GHEA Grapalat" w:hAnsi="GHEA Grapalat"/>
          <w:color w:val="auto"/>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85283C" w:rsidRPr="0085283C">
        <w:rPr>
          <w:rFonts w:ascii="GHEA Grapalat" w:hAnsi="GHEA Grapalat"/>
        </w:rPr>
        <w:t>AGN-GHTsDzB-23/01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A3536B" w:rsidRPr="0001546B" w:rsidRDefault="00E144F9" w:rsidP="00A3536B">
      <w:pPr>
        <w:ind w:firstLine="709"/>
        <w:rPr>
          <w:rFonts w:ascii="GHEA Grapalat" w:hAnsi="GHEA Grapalat"/>
          <w:sz w:val="20"/>
          <w:lang w:val="es-ES"/>
        </w:rPr>
      </w:pPr>
      <w:r>
        <w:rPr>
          <w:rFonts w:ascii="GHEA Grapalat" w:hAnsi="GHEA Grapalat" w:cs="Arial"/>
          <w:sz w:val="20"/>
          <w:szCs w:val="20"/>
        </w:rPr>
        <w:lastRenderedPageBreak/>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rsidR="00A3536B" w:rsidRPr="0001546B" w:rsidRDefault="00A3536B" w:rsidP="00A3536B">
      <w:pPr>
        <w:rPr>
          <w:rFonts w:ascii="GHEA Grapalat" w:hAnsi="GHEA Grapalat"/>
          <w:i/>
          <w:sz w:val="16"/>
          <w:vertAlign w:val="superscript"/>
          <w:lang w:val="es-ES"/>
        </w:rPr>
      </w:pPr>
    </w:p>
    <w:p w:rsidR="00A3536B" w:rsidRPr="003823BA" w:rsidRDefault="00A3536B" w:rsidP="00A3536B">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DB3295" w:rsidRPr="00DB3295">
        <w:rPr>
          <w:rFonts w:ascii="GHEA Grapalat" w:hAnsi="GHEA Grapalat"/>
        </w:rPr>
        <w:t xml:space="preserve">запрос котировок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85283C" w:rsidRPr="0085283C">
        <w:rPr>
          <w:rFonts w:ascii="GHEA Grapalat" w:hAnsi="GHEA Grapalat"/>
        </w:rPr>
        <w:t>AGN-GHTsDzB-23/01</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rsidR="00A3536B" w:rsidRPr="0001546B" w:rsidRDefault="00A3536B" w:rsidP="00A3536B">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rsidR="006B3E56" w:rsidRPr="00F738FA" w:rsidRDefault="00A3536B" w:rsidP="00850153">
      <w:pPr>
        <w:widowControl w:val="0"/>
        <w:spacing w:after="16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DB3295" w:rsidRPr="00DB3295">
        <w:rPr>
          <w:rFonts w:ascii="GHEA Grapalat" w:hAnsi="GHEA Grapalat"/>
        </w:rPr>
        <w:t xml:space="preserve">запрос котировок </w:t>
      </w:r>
      <w:r w:rsidR="006B3E56" w:rsidRPr="00F738FA">
        <w:rPr>
          <w:rFonts w:ascii="GHEA Grapalat" w:hAnsi="GHEA Grapalat"/>
        </w:rPr>
        <w:t xml:space="preserve">под кодом </w:t>
      </w:r>
      <w:r w:rsidR="0085283C" w:rsidRPr="0085283C">
        <w:rPr>
          <w:rFonts w:ascii="GHEA Grapalat" w:hAnsi="GHEA Grapalat"/>
        </w:rPr>
        <w:t>AGN-GHTsDzB-23/01</w:t>
      </w:r>
    </w:p>
    <w:p w:rsidR="006B3E56" w:rsidRPr="002C10A0" w:rsidRDefault="006B3E56" w:rsidP="00AB29F5">
      <w:pPr>
        <w:pStyle w:val="ListParagraph"/>
        <w:widowControl w:val="0"/>
        <w:numPr>
          <w:ilvl w:val="0"/>
          <w:numId w:val="9"/>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0"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rsidR="006B3E56" w:rsidRPr="002C10A0" w:rsidRDefault="006B3E56" w:rsidP="00AB29F5">
      <w:pPr>
        <w:pStyle w:val="ListParagraph"/>
        <w:widowControl w:val="0"/>
        <w:numPr>
          <w:ilvl w:val="0"/>
          <w:numId w:val="9"/>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DB3295" w:rsidRPr="00DB3295">
        <w:rPr>
          <w:rFonts w:ascii="GHEA Grapalat" w:hAnsi="GHEA Grapalat"/>
        </w:rPr>
        <w:t xml:space="preserve">запрос котировок </w:t>
      </w:r>
      <w:r w:rsidR="006E6259" w:rsidRPr="002C10A0">
        <w:rPr>
          <w:rFonts w:ascii="GHEA Grapalat" w:hAnsi="GHEA Grapalat"/>
          <w:spacing w:val="-6"/>
        </w:rPr>
        <w:t>случай</w:t>
      </w:r>
      <w:r w:rsidRPr="002C10A0">
        <w:rPr>
          <w:rFonts w:ascii="GHEA Grapalat" w:hAnsi="GHEA Grapalat"/>
        </w:rPr>
        <w:t xml:space="preserve">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rsidR="006B3E56" w:rsidRDefault="00155668" w:rsidP="00155668">
      <w:pPr>
        <w:widowControl w:val="0"/>
        <w:spacing w:after="16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11"/>
        <w:t>**</w:t>
      </w:r>
      <w:r w:rsidR="006B3E56" w:rsidRPr="00155668">
        <w:rPr>
          <w:rFonts w:ascii="GHEA Grapalat" w:hAnsi="GHEA Grapalat"/>
          <w:sz w:val="28"/>
          <w:szCs w:val="28"/>
        </w:rPr>
        <w:t xml:space="preserve"> </w:t>
      </w:r>
    </w:p>
    <w:p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6B3E56" w:rsidRPr="00D3436F" w:rsidRDefault="006B3E56" w:rsidP="00B46D58">
      <w:pPr>
        <w:tabs>
          <w:tab w:val="left" w:pos="7371"/>
        </w:tabs>
        <w:spacing w:after="160"/>
        <w:ind w:left="3544" w:firstLine="3"/>
        <w:jc w:val="both"/>
        <w:rPr>
          <w:rFonts w:ascii="GHEA Grapalat" w:hAnsi="GHEA Grapalat"/>
          <w:sz w:val="16"/>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DB6B33">
      <w:pPr>
        <w:jc w:val="right"/>
        <w:rPr>
          <w:rFonts w:ascii="GHEA Grapalat" w:hAnsi="GHEA Grapalat"/>
          <w:b/>
        </w:rPr>
      </w:pPr>
      <w:r>
        <w:rPr>
          <w:rFonts w:ascii="GHEA Grapalat" w:hAnsi="GHEA Grapalat"/>
          <w:b/>
        </w:rPr>
        <w:t>Приложение 1.</w:t>
      </w:r>
      <w:r w:rsidR="00AC6131">
        <w:rPr>
          <w:rFonts w:ascii="GHEA Grapalat" w:hAnsi="GHEA Grapalat"/>
          <w:b/>
        </w:rPr>
        <w:t>2</w:t>
      </w:r>
      <w:r>
        <w:rPr>
          <w:rFonts w:ascii="GHEA Grapalat" w:hAnsi="GHEA Grapalat"/>
          <w:b/>
        </w:rPr>
        <w:t xml:space="preserve">** </w:t>
      </w:r>
    </w:p>
    <w:p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DB3295" w:rsidRPr="00DB3295">
        <w:rPr>
          <w:rFonts w:ascii="GHEA Grapalat" w:hAnsi="GHEA Grapalat"/>
          <w:b/>
        </w:rPr>
        <w:t>запрос котировок</w:t>
      </w:r>
    </w:p>
    <w:p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85283C" w:rsidRPr="0085283C">
        <w:rPr>
          <w:rFonts w:ascii="GHEA Grapalat" w:hAnsi="GHEA Grapalat"/>
          <w:b/>
          <w:i w:val="0"/>
          <w:sz w:val="24"/>
          <w:szCs w:val="24"/>
        </w:rPr>
        <w:t>AGN-GHTsDzB-23/01</w:t>
      </w: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Default="00AC34B0" w:rsidP="00AC34B0">
      <w:pPr>
        <w:ind w:left="360" w:hanging="360"/>
        <w:jc w:val="center"/>
        <w:rPr>
          <w:rFonts w:ascii="GHEA Grapalat" w:hAnsi="GHEA Grapalat"/>
          <w:b/>
        </w:rPr>
      </w:pPr>
      <w:r>
        <w:rPr>
          <w:rFonts w:ascii="GHEA Grapalat" w:hAnsi="GHEA Grapalat"/>
          <w:b/>
        </w:rPr>
        <w:t>ФОРМА</w:t>
      </w:r>
    </w:p>
    <w:p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C34B0" w:rsidRPr="00ED3A13" w:rsidRDefault="00AC34B0" w:rsidP="00AC34B0">
      <w:pPr>
        <w:ind w:left="360" w:hanging="360"/>
        <w:jc w:val="center"/>
        <w:rPr>
          <w:rFonts w:ascii="GHEA Grapalat" w:eastAsia="GHEA Grapalat" w:hAnsi="GHEA Grapalat" w:cs="GHEA Grapalat"/>
          <w:b/>
        </w:rPr>
      </w:pPr>
    </w:p>
    <w:p w:rsidR="00AC34B0" w:rsidRPr="00FD1EE4" w:rsidRDefault="00AC34B0" w:rsidP="00AB29F5">
      <w:pPr>
        <w:numPr>
          <w:ilvl w:val="0"/>
          <w:numId w:val="1"/>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C34B0" w:rsidRPr="00FD1EE4" w:rsidRDefault="00AC34B0" w:rsidP="00AB29F5">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ind w:left="993" w:hanging="851"/>
              <w:rPr>
                <w:rFonts w:ascii="GHEA Grapalat" w:eastAsia="GHEA Grapalat" w:hAnsi="GHEA Grapalat" w:cs="GHEA Grapalat"/>
              </w:rPr>
            </w:pPr>
          </w:p>
        </w:tc>
      </w:tr>
    </w:tbl>
    <w:p w:rsidR="00AC34B0" w:rsidRPr="00FD1EE4" w:rsidRDefault="00AC34B0" w:rsidP="00AB29F5">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487"/>
        </w:trPr>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B29F5">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rPr>
          <w:rFonts w:ascii="GHEA Grapalat" w:eastAsia="GHEA Grapalat" w:hAnsi="GHEA Grapalat" w:cs="GHEA Grapalat"/>
        </w:rPr>
      </w:pPr>
    </w:p>
    <w:p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rsidR="00AC34B0" w:rsidRPr="009A52BE" w:rsidRDefault="00AC34B0" w:rsidP="00AB29F5">
      <w:pPr>
        <w:numPr>
          <w:ilvl w:val="0"/>
          <w:numId w:val="1"/>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C34B0" w:rsidRPr="004E2F96" w:rsidRDefault="00AC34B0" w:rsidP="00AB29F5">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B29F5">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361"/>
        </w:trPr>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574FF7" w:rsidRDefault="00AC34B0" w:rsidP="00AB29F5">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C34B0" w:rsidRPr="00FD1EE4" w:rsidRDefault="00871824"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871824"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AC34B0" w:rsidRPr="00CB7DFD" w:rsidRDefault="00AC34B0" w:rsidP="00AB29F5">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C34B0" w:rsidRPr="00FD1EE4" w:rsidRDefault="00AC34B0" w:rsidP="00AB29F5">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871824"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871824"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B29F5">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B047A2"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C34B0" w:rsidRPr="00FD1EE4" w:rsidRDefault="00871824"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rsidR="00AC34B0" w:rsidRPr="00FD1EE4" w:rsidRDefault="00871824"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rsidR="00AC34B0" w:rsidRPr="00FD1EE4" w:rsidRDefault="00AC34B0" w:rsidP="00AB29F5">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C34B0" w:rsidRPr="00FD1EE4" w:rsidRDefault="00AC34B0" w:rsidP="00AB29F5">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6"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B29F5">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rsidTr="00DF1F49">
        <w:tc>
          <w:tcPr>
            <w:tcW w:w="297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7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B29F5">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rsidTr="00DF1F49">
        <w:tc>
          <w:tcPr>
            <w:tcW w:w="2943"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943"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B29F5">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8C665F" w:rsidRDefault="00AC34B0" w:rsidP="00AB29F5">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871824"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rsidTr="00DF1F49">
        <w:trPr>
          <w:trHeight w:val="684"/>
        </w:trPr>
        <w:tc>
          <w:tcPr>
            <w:tcW w:w="4508"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C34B0" w:rsidRPr="006B364D" w:rsidRDefault="0087182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F10CBA" w:rsidRDefault="0087182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871824"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rsidTr="00DF1F49">
        <w:tc>
          <w:tcPr>
            <w:tcW w:w="9016" w:type="dxa"/>
            <w:gridSpan w:val="2"/>
            <w:vAlign w:val="center"/>
          </w:tcPr>
          <w:p w:rsidR="00AC34B0" w:rsidRPr="00FD1EE4" w:rsidRDefault="00871824"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rsidR="00AC34B0" w:rsidRPr="00A5193B" w:rsidRDefault="00AC34B0" w:rsidP="00AB29F5">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rsidTr="00DF1F49">
        <w:trPr>
          <w:trHeight w:val="924"/>
        </w:trPr>
        <w:tc>
          <w:tcPr>
            <w:tcW w:w="9016" w:type="dxa"/>
            <w:gridSpan w:val="2"/>
            <w:vAlign w:val="center"/>
          </w:tcPr>
          <w:p w:rsidR="00AC34B0" w:rsidRPr="00FD1EE4" w:rsidRDefault="00871824"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rsidTr="00DF1F49">
        <w:trPr>
          <w:trHeight w:val="684"/>
        </w:trPr>
        <w:tc>
          <w:tcPr>
            <w:tcW w:w="4508"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1282"/>
        </w:trPr>
        <w:tc>
          <w:tcPr>
            <w:tcW w:w="4508"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C34B0" w:rsidRPr="00C843BA" w:rsidRDefault="0087182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rsidR="00AC34B0" w:rsidRPr="00C843BA" w:rsidRDefault="0087182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rsidTr="00DF1F49">
        <w:tc>
          <w:tcPr>
            <w:tcW w:w="9016" w:type="dxa"/>
            <w:gridSpan w:val="2"/>
            <w:vAlign w:val="center"/>
          </w:tcPr>
          <w:p w:rsidR="00AC34B0" w:rsidRPr="00FD1EE4" w:rsidRDefault="00871824"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rsidTr="00DF1F49">
        <w:tc>
          <w:tcPr>
            <w:tcW w:w="9016" w:type="dxa"/>
            <w:gridSpan w:val="2"/>
            <w:vAlign w:val="center"/>
          </w:tcPr>
          <w:p w:rsidR="00AC34B0" w:rsidRPr="00FD1EE4" w:rsidRDefault="00871824"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rsidTr="00DF1F49">
        <w:tc>
          <w:tcPr>
            <w:tcW w:w="9016" w:type="dxa"/>
            <w:gridSpan w:val="2"/>
            <w:vAlign w:val="center"/>
          </w:tcPr>
          <w:p w:rsidR="00AC34B0" w:rsidRPr="00FD1EE4" w:rsidRDefault="00871824"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rsidTr="00DF1F49">
        <w:tc>
          <w:tcPr>
            <w:tcW w:w="9016" w:type="dxa"/>
            <w:gridSpan w:val="2"/>
            <w:vAlign w:val="center"/>
          </w:tcPr>
          <w:p w:rsidR="00AC34B0" w:rsidRPr="00FD1EE4" w:rsidRDefault="00871824"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rsidR="00AC34B0" w:rsidRPr="00FD1EE4" w:rsidRDefault="00AC34B0" w:rsidP="00AB29F5">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B23852" w:rsidRDefault="0087182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rsidR="00AC34B0" w:rsidRPr="00FD1EE4" w:rsidRDefault="00871824"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AC34B0" w:rsidRPr="005600B4" w:rsidRDefault="0087182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rsidR="00AC34B0" w:rsidRPr="005600B4" w:rsidRDefault="00871824"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rsidR="00AC34B0" w:rsidRPr="00FD1EE4" w:rsidRDefault="00AC34B0" w:rsidP="00AB29F5">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7"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C34B0" w:rsidRPr="00FD1EE4" w:rsidRDefault="00AC34B0" w:rsidP="00AB29F5">
      <w:pPr>
        <w:numPr>
          <w:ilvl w:val="0"/>
          <w:numId w:val="1"/>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C34B0" w:rsidRPr="00FD1EE4" w:rsidRDefault="00AC34B0" w:rsidP="00AB29F5">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B29F5">
      <w:pPr>
        <w:numPr>
          <w:ilvl w:val="1"/>
          <w:numId w:val="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rPr>
          <w:trHeight w:val="853"/>
        </w:trPr>
        <w:tc>
          <w:tcPr>
            <w:tcW w:w="2835" w:type="dxa"/>
            <w:vMerge w:val="restart"/>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AB29F5">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AB29F5">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AB29F5">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rPr>
          <w:trHeight w:val="850"/>
        </w:trPr>
        <w:tc>
          <w:tcPr>
            <w:tcW w:w="2835" w:type="dxa"/>
            <w:vMerge/>
            <w:shd w:val="clear" w:color="auto" w:fill="D9E2F3"/>
            <w:vAlign w:val="center"/>
          </w:tcPr>
          <w:p w:rsidR="00AC34B0" w:rsidRPr="00FD1EE4" w:rsidRDefault="00AC34B0" w:rsidP="00AB29F5">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FD1EE4" w:rsidRDefault="00AC34B0" w:rsidP="00DF1F49">
            <w:pPr>
              <w:spacing w:before="240" w:after="240"/>
              <w:rPr>
                <w:rFonts w:ascii="GHEA Grapalat" w:eastAsia="GHEA Grapalat" w:hAnsi="GHEA Grapalat" w:cs="GHEA Grapalat"/>
              </w:rPr>
            </w:pPr>
          </w:p>
        </w:tc>
      </w:tr>
    </w:tbl>
    <w:p w:rsidR="00AC34B0" w:rsidRDefault="00AC34B0" w:rsidP="00AB29F5">
      <w:pPr>
        <w:numPr>
          <w:ilvl w:val="1"/>
          <w:numId w:val="1"/>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r w:rsidR="00AC34B0" w:rsidRPr="00FD1EE4" w:rsidTr="00DF1F49">
        <w:tc>
          <w:tcPr>
            <w:tcW w:w="2835" w:type="dxa"/>
            <w:shd w:val="clear" w:color="auto" w:fill="D9E2F3"/>
            <w:vAlign w:val="center"/>
          </w:tcPr>
          <w:p w:rsidR="00AC34B0" w:rsidRPr="00FD1EE4" w:rsidRDefault="00AC34B0" w:rsidP="00AB29F5">
            <w:pPr>
              <w:numPr>
                <w:ilvl w:val="2"/>
                <w:numId w:val="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C34B0" w:rsidRPr="00FD1EE4" w:rsidRDefault="00AC34B0" w:rsidP="00DF1F49">
            <w:pPr>
              <w:spacing w:before="240" w:after="240"/>
              <w:rPr>
                <w:rFonts w:ascii="GHEA Grapalat" w:eastAsia="GHEA Grapalat" w:hAnsi="GHEA Grapalat" w:cs="GHEA Grapalat"/>
              </w:rPr>
            </w:pPr>
          </w:p>
        </w:tc>
      </w:tr>
    </w:tbl>
    <w:p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C34B0" w:rsidRPr="00E86814" w:rsidRDefault="00AC34B0" w:rsidP="00AB29F5">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rsidTr="00DF1F49">
        <w:tc>
          <w:tcPr>
            <w:tcW w:w="9016" w:type="dxa"/>
            <w:shd w:val="clear" w:color="auto" w:fill="DBE5F1" w:themeFill="accent1" w:themeFillTint="33"/>
          </w:tcPr>
          <w:p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rsidTr="00DF1F49">
        <w:trPr>
          <w:trHeight w:val="10187"/>
        </w:trPr>
        <w:tc>
          <w:tcPr>
            <w:tcW w:w="9016" w:type="dxa"/>
          </w:tcPr>
          <w:p w:rsidR="00AC34B0" w:rsidRPr="00FD1EE4" w:rsidRDefault="00AC34B0" w:rsidP="00DF1F49">
            <w:pPr>
              <w:rPr>
                <w:rFonts w:ascii="GHEA Grapalat" w:eastAsia="GHEA Grapalat" w:hAnsi="GHEA Grapalat" w:cs="GHEA Grapalat"/>
                <w:b/>
                <w:color w:val="000000"/>
              </w:rPr>
            </w:pPr>
          </w:p>
        </w:tc>
      </w:tr>
    </w:tbl>
    <w:p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Default="00AC34B0" w:rsidP="00AC34B0">
      <w:pPr>
        <w:rPr>
          <w:rFonts w:ascii="GHEA Grapalat" w:hAnsi="GHEA Grapalat"/>
          <w:b/>
        </w:rPr>
      </w:pPr>
    </w:p>
    <w:p w:rsidR="00AC34B0" w:rsidRDefault="00AC34B0" w:rsidP="00AC34B0">
      <w:pPr>
        <w:rPr>
          <w:ins w:id="22" w:author="Inesa Kocharyan" w:date="2021-09-01T11:45:00Z"/>
          <w:rFonts w:ascii="GHEA Grapalat" w:hAnsi="GHEA Grapalat"/>
          <w:b/>
        </w:rPr>
      </w:pPr>
    </w:p>
    <w:p w:rsidR="00AC34B0" w:rsidRDefault="00AC34B0" w:rsidP="00AC34B0">
      <w:pPr>
        <w:rPr>
          <w:rFonts w:ascii="GHEA Grapalat" w:hAnsi="GHEA Grapalat"/>
          <w:b/>
        </w:rPr>
      </w:pPr>
      <w:r>
        <w:rPr>
          <w:rFonts w:ascii="GHEA Grapalat" w:hAnsi="GHEA Grapalat"/>
          <w:b/>
        </w:rPr>
        <w:br w:type="page"/>
      </w:r>
    </w:p>
    <w:p w:rsidR="00AC34B0" w:rsidRDefault="00AC34B0" w:rsidP="00AC34B0">
      <w:pPr>
        <w:spacing w:line="360" w:lineRule="auto"/>
        <w:contextualSpacing/>
        <w:jc w:val="center"/>
        <w:rPr>
          <w:rFonts w:ascii="GHEA Grapalat" w:hAnsi="GHEA Grapalat"/>
          <w:b/>
        </w:rPr>
      </w:pPr>
    </w:p>
    <w:p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C34B0" w:rsidRPr="000306ED" w:rsidRDefault="00AC34B0" w:rsidP="00AB29F5">
      <w:pPr>
        <w:pStyle w:val="ListParagraph"/>
        <w:numPr>
          <w:ilvl w:val="0"/>
          <w:numId w:val="2"/>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0306ED" w:rsidRDefault="00AC34B0" w:rsidP="00AB29F5">
      <w:pPr>
        <w:pStyle w:val="ListParagraph"/>
        <w:numPr>
          <w:ilvl w:val="0"/>
          <w:numId w:val="3"/>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0306ED" w:rsidRDefault="00AC34B0" w:rsidP="00AB29F5">
      <w:pPr>
        <w:pStyle w:val="ListParagraph"/>
        <w:numPr>
          <w:ilvl w:val="0"/>
          <w:numId w:val="3"/>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0306ED" w:rsidRDefault="00AC34B0" w:rsidP="00AB29F5">
      <w:pPr>
        <w:pStyle w:val="ListParagraph"/>
        <w:numPr>
          <w:ilvl w:val="0"/>
          <w:numId w:val="3"/>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0306ED" w:rsidRDefault="00AC34B0" w:rsidP="00AB29F5">
      <w:pPr>
        <w:pStyle w:val="ListParagraph"/>
        <w:numPr>
          <w:ilvl w:val="0"/>
          <w:numId w:val="2"/>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0306ED" w:rsidRDefault="00AC34B0" w:rsidP="00AB29F5">
      <w:pPr>
        <w:pStyle w:val="ListParagraph"/>
        <w:numPr>
          <w:ilvl w:val="0"/>
          <w:numId w:val="4"/>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C34B0" w:rsidRPr="000306ED" w:rsidRDefault="00AC34B0" w:rsidP="00AB29F5">
      <w:pPr>
        <w:pStyle w:val="ListParagraph"/>
        <w:numPr>
          <w:ilvl w:val="0"/>
          <w:numId w:val="4"/>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0306ED" w:rsidRDefault="00AC34B0" w:rsidP="00AB29F5">
      <w:pPr>
        <w:pStyle w:val="ListParagraph"/>
        <w:numPr>
          <w:ilvl w:val="0"/>
          <w:numId w:val="4"/>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B29F5">
      <w:pPr>
        <w:pStyle w:val="ListParagraph"/>
        <w:numPr>
          <w:ilvl w:val="0"/>
          <w:numId w:val="2"/>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B29F5">
      <w:pPr>
        <w:pStyle w:val="ListParagraph"/>
        <w:numPr>
          <w:ilvl w:val="0"/>
          <w:numId w:val="5"/>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w:t>
      </w:r>
      <w:r w:rsidRPr="000306ED">
        <w:rPr>
          <w:rFonts w:ascii="GHEA Grapalat" w:hAnsi="GHEA Grapalat"/>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0306ED" w:rsidRDefault="00AC34B0" w:rsidP="00AB29F5">
      <w:pPr>
        <w:pStyle w:val="ListParagraph"/>
        <w:numPr>
          <w:ilvl w:val="0"/>
          <w:numId w:val="2"/>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B29F5">
      <w:pPr>
        <w:pStyle w:val="ListParagraph"/>
        <w:numPr>
          <w:ilvl w:val="0"/>
          <w:numId w:val="6"/>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306ED">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lastRenderedPageBreak/>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w:t>
      </w:r>
      <w:r w:rsidRPr="000306ED">
        <w:rPr>
          <w:rFonts w:ascii="GHEA Grapalat" w:hAnsi="GHEA Grapalat"/>
        </w:rPr>
        <w:lastRenderedPageBreak/>
        <w:t>заключенных сделок), на основании личного влияния иного характера или иными средствами;</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DB6B33" w:rsidRDefault="00DB6B33" w:rsidP="00AC34B0">
      <w:pPr>
        <w:pStyle w:val="BodyTextIndent3"/>
        <w:widowControl w:val="0"/>
        <w:spacing w:after="160" w:line="240" w:lineRule="auto"/>
        <w:ind w:firstLine="0"/>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Default="00DB6B33">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B3295" w:rsidRPr="00DB3295">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85283C" w:rsidRPr="0085283C">
        <w:rPr>
          <w:rFonts w:ascii="GHEA Grapalat" w:hAnsi="GHEA Grapalat"/>
          <w:b/>
          <w:sz w:val="24"/>
          <w:szCs w:val="24"/>
        </w:rPr>
        <w:t>AGN-GHTsDzB-23/01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DB3295" w:rsidRPr="00DB3295">
        <w:rPr>
          <w:rFonts w:ascii="GHEA Grapalat" w:hAnsi="GHEA Grapalat"/>
          <w:spacing w:val="-6"/>
        </w:rPr>
        <w:t xml:space="preserve">запрос котировок </w:t>
      </w:r>
      <w:r w:rsidRPr="005744FC">
        <w:rPr>
          <w:rFonts w:ascii="GHEA Grapalat" w:hAnsi="GHEA Grapalat"/>
          <w:spacing w:val="-6"/>
        </w:rPr>
        <w:t xml:space="preserve">под кодом </w:t>
      </w:r>
      <w:r w:rsidR="0085283C" w:rsidRPr="0085283C">
        <w:rPr>
          <w:rFonts w:ascii="GHEA Grapalat" w:hAnsi="GHEA Grapalat"/>
          <w:spacing w:val="-6"/>
        </w:rPr>
        <w:t>AGN-GHTsDzB-23/01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rsidTr="003D2166">
        <w:trPr>
          <w:trHeight w:val="916"/>
          <w:jc w:val="center"/>
        </w:trPr>
        <w:tc>
          <w:tcPr>
            <w:tcW w:w="1084"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2"/>
              <w:t>**</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3D2166" w:rsidRPr="005744FC" w:rsidRDefault="003D2166" w:rsidP="00B46D58">
            <w:pPr>
              <w:widowControl w:val="0"/>
              <w:jc w:val="center"/>
              <w:rPr>
                <w:rFonts w:ascii="GHEA Grapalat" w:hAnsi="GHEA Grapalat"/>
                <w:sz w:val="20"/>
                <w:szCs w:val="20"/>
              </w:rPr>
            </w:pPr>
          </w:p>
        </w:tc>
      </w:tr>
      <w:tr w:rsidR="003D2166" w:rsidRPr="005744FC"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3D2166" w:rsidRPr="005744FC" w:rsidRDefault="003D2166"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A77CB2" w:rsidRDefault="00A77CB2" w:rsidP="00A77CB2">
      <w:pPr>
        <w:jc w:val="both"/>
        <w:rPr>
          <w:rFonts w:ascii="GHEA Grapalat" w:hAnsi="GHEA Grapalat"/>
          <w:i/>
          <w:sz w:val="22"/>
          <w:szCs w:val="22"/>
        </w:rPr>
      </w:pPr>
    </w:p>
    <w:p w:rsidR="003D2FE2" w:rsidRPr="00503411"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00551887" w:rsidRPr="00503411">
        <w:rPr>
          <w:rFonts w:ascii="GHEA Grapalat" w:hAnsi="GHEA Grapalat"/>
          <w:b/>
          <w:i/>
          <w:sz w:val="22"/>
          <w:szCs w:val="22"/>
        </w:rPr>
        <w:t>2</w:t>
      </w:r>
    </w:p>
    <w:p w:rsidR="003D2FE2" w:rsidRPr="00302A3A" w:rsidRDefault="003D2FE2" w:rsidP="00302A3A">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 xml:space="preserve">к Приглашению на </w:t>
      </w:r>
      <w:r w:rsidR="00DB3295" w:rsidRPr="00DB3295">
        <w:rPr>
          <w:rFonts w:ascii="GHEA Grapalat" w:hAnsi="GHEA Grapalat"/>
          <w:b/>
          <w:i/>
          <w:sz w:val="22"/>
          <w:szCs w:val="22"/>
        </w:rPr>
        <w:t>запрос котировок</w:t>
      </w:r>
      <w:r w:rsidRPr="00302A3A">
        <w:rPr>
          <w:rFonts w:ascii="GHEA Grapalat" w:hAnsi="GHEA Grapalat" w:cs="GHEA Grapalat"/>
          <w:b/>
          <w:i/>
          <w:sz w:val="22"/>
          <w:szCs w:val="22"/>
        </w:rPr>
        <w:br/>
      </w:r>
      <w:r w:rsidRPr="00302A3A">
        <w:rPr>
          <w:rFonts w:ascii="GHEA Grapalat" w:hAnsi="GHEA Grapalat"/>
          <w:b/>
          <w:i/>
          <w:sz w:val="22"/>
          <w:szCs w:val="22"/>
        </w:rPr>
        <w:t xml:space="preserve">под кодом </w:t>
      </w:r>
      <w:r w:rsidR="0085283C" w:rsidRPr="0085283C">
        <w:rPr>
          <w:rFonts w:ascii="GHEA Grapalat" w:hAnsi="GHEA Grapalat"/>
          <w:b/>
          <w:i/>
          <w:sz w:val="22"/>
          <w:szCs w:val="22"/>
        </w:rPr>
        <w:t>AGN-GHTsDzB-23/01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0211F4">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3"/>
              <w:t>**</w:t>
            </w:r>
          </w:p>
        </w:tc>
      </w:tr>
    </w:tbl>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5283C" w:rsidRDefault="003D2FE2" w:rsidP="0085283C">
      <w:pPr>
        <w:widowControl w:val="0"/>
        <w:tabs>
          <w:tab w:val="left" w:pos="567"/>
        </w:tabs>
        <w:jc w:val="both"/>
        <w:rPr>
          <w:rFonts w:ascii="GHEA Grapalat" w:hAnsi="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5283C" w:rsidRPr="0085283C">
        <w:rPr>
          <w:rFonts w:ascii="GHEA Grapalat" w:hAnsi="GHEA Grapalat"/>
          <w:spacing w:val="-6"/>
          <w:sz w:val="22"/>
          <w:szCs w:val="22"/>
        </w:rPr>
        <w:t>Компания участвует в организованной Минестерство иностранных дел РА (далее — Заказчик) процедуре закупок под кодом AGN-GHTsDzB-23/01</w:t>
      </w:r>
    </w:p>
    <w:p w:rsidR="003D2FE2" w:rsidRPr="00B138F3" w:rsidRDefault="003D2FE2" w:rsidP="0085283C">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B138F3">
        <w:rPr>
          <w:rFonts w:ascii="GHEA Grapalat" w:hAnsi="GHEA Grapalat"/>
          <w:sz w:val="22"/>
          <w:szCs w:val="22"/>
        </w:rPr>
        <w:lastRenderedPageBreak/>
        <w:t>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0211F4" w:rsidRDefault="003D2FE2" w:rsidP="000211F4">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686472" w:rsidRPr="003A1A43"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rsidR="00686472" w:rsidRPr="003A1A43" w:rsidRDefault="00686472" w:rsidP="00686472">
      <w:pPr>
        <w:widowControl w:val="0"/>
        <w:jc w:val="both"/>
        <w:rPr>
          <w:rFonts w:ascii="GHEA Grapalat" w:hAnsi="GHEA Grapalat"/>
          <w:sz w:val="22"/>
          <w:szCs w:val="22"/>
        </w:rPr>
      </w:pP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lastRenderedPageBreak/>
        <w:t>_______________________________________</w:t>
      </w:r>
    </w:p>
    <w:p w:rsidR="00686472" w:rsidRPr="00EF0787" w:rsidRDefault="00686472" w:rsidP="00686472">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00EF0787" w:rsidRPr="0038674A">
        <w:rPr>
          <w:rFonts w:ascii="GHEA Grapalat" w:hAnsi="GHEA Grapalat"/>
          <w:sz w:val="22"/>
          <w:szCs w:val="22"/>
          <w:vertAlign w:val="superscript"/>
        </w:rPr>
        <w:t xml:space="preserve"> </w:t>
      </w:r>
      <w:r w:rsidR="00EF0787">
        <w:rPr>
          <w:rFonts w:ascii="GHEA Grapalat" w:hAnsi="GHEA Grapalat"/>
          <w:sz w:val="22"/>
          <w:szCs w:val="22"/>
          <w:vertAlign w:val="superscript"/>
        </w:rPr>
        <w:t>компании</w:t>
      </w:r>
    </w:p>
    <w:p w:rsidR="00686472" w:rsidRPr="003A1A43" w:rsidRDefault="00686472" w:rsidP="00686472">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rsidR="00686472" w:rsidRPr="00B138F3" w:rsidRDefault="00DE4A78" w:rsidP="00686472">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00686472" w:rsidRPr="003A1A43">
        <w:rPr>
          <w:rFonts w:ascii="GHEA Grapalat" w:hAnsi="GHEA Grapalat"/>
          <w:sz w:val="22"/>
          <w:szCs w:val="22"/>
          <w:vertAlign w:val="superscript"/>
        </w:rPr>
        <w:t xml:space="preserve"> директора компании</w:t>
      </w:r>
    </w:p>
    <w:p w:rsidR="00686472" w:rsidRPr="00830700" w:rsidRDefault="00686472" w:rsidP="000211F4">
      <w:pPr>
        <w:widowControl w:val="0"/>
        <w:spacing w:after="160"/>
        <w:rPr>
          <w:rFonts w:ascii="GHEA Grapalat" w:hAnsi="GHEA Grapalat"/>
          <w:sz w:val="22"/>
          <w:szCs w:val="22"/>
          <w:vertAlign w:val="superscript"/>
        </w:rPr>
      </w:pPr>
    </w:p>
    <w:p w:rsidR="000211F4" w:rsidRPr="006F01C7" w:rsidRDefault="000211F4" w:rsidP="000211F4">
      <w:pPr>
        <w:widowControl w:val="0"/>
        <w:spacing w:after="16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p w:rsidR="000211F4" w:rsidRPr="006F01C7" w:rsidRDefault="000211F4" w:rsidP="000211F4">
      <w:pPr>
        <w:widowControl w:val="0"/>
        <w:spacing w:after="160"/>
        <w:jc w:val="both"/>
        <w:rPr>
          <w:rFonts w:ascii="GHEA Grapalat" w:hAnsi="GHEA Grapalat"/>
          <w:sz w:val="22"/>
          <w:szCs w:val="22"/>
        </w:rPr>
      </w:pPr>
    </w:p>
    <w:p w:rsidR="000211F4" w:rsidRPr="006F01C7" w:rsidRDefault="000211F4" w:rsidP="000211F4">
      <w:pPr>
        <w:widowControl w:val="0"/>
        <w:spacing w:after="160"/>
        <w:jc w:val="both"/>
        <w:rPr>
          <w:rFonts w:ascii="GHEA Grapalat" w:hAnsi="GHEA Grapalat"/>
          <w:sz w:val="22"/>
          <w:szCs w:val="22"/>
        </w:rPr>
      </w:pPr>
    </w:p>
    <w:p w:rsidR="000211F4" w:rsidRPr="00B138F3" w:rsidRDefault="000211F4" w:rsidP="000211F4">
      <w:pPr>
        <w:widowControl w:val="0"/>
        <w:spacing w:after="160"/>
        <w:rPr>
          <w:rFonts w:ascii="GHEA Grapalat" w:hAnsi="GHEA Grapalat"/>
          <w:sz w:val="22"/>
          <w:szCs w:val="22"/>
        </w:rPr>
      </w:pPr>
    </w:p>
    <w:p w:rsidR="003D2FE2" w:rsidRPr="00B138F3" w:rsidRDefault="003D2FE2" w:rsidP="003D2FE2">
      <w:pPr>
        <w:widowControl w:val="0"/>
        <w:spacing w:after="160"/>
        <w:ind w:right="4250"/>
        <w:jc w:val="center"/>
        <w:rPr>
          <w:rFonts w:ascii="GHEA Grapalat" w:hAnsi="GHEA Grapalat"/>
          <w:sz w:val="22"/>
          <w:szCs w:val="22"/>
          <w:vertAlign w:val="superscript"/>
        </w:rPr>
      </w:pPr>
    </w:p>
    <w:p w:rsidR="003D2FE2" w:rsidRPr="000211F4" w:rsidRDefault="003D2FE2" w:rsidP="003D2FE2">
      <w:pPr>
        <w:widowControl w:val="0"/>
        <w:spacing w:after="160"/>
        <w:jc w:val="right"/>
        <w:rPr>
          <w:rFonts w:ascii="GHEA Grapalat" w:hAnsi="GHEA Grapalat"/>
          <w:sz w:val="22"/>
          <w:szCs w:val="22"/>
        </w:rPr>
      </w:pPr>
    </w:p>
    <w:p w:rsidR="000211F4" w:rsidRPr="000211F4" w:rsidRDefault="000211F4"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w:t>
            </w:r>
            <w:r w:rsidR="0085283C">
              <w:t xml:space="preserve"> </w:t>
            </w:r>
            <w:r w:rsidR="0085283C" w:rsidRPr="0085283C">
              <w:rPr>
                <w:rFonts w:ascii="GHEA Grapalat" w:hAnsi="GHEA Grapalat"/>
              </w:rPr>
              <w:t>Минестерство иностранных дел РА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85283C">
              <w:rPr>
                <w:rFonts w:ascii="GHEA Grapalat" w:hAnsi="GHEA Grapalat"/>
                <w:lang w:val="en-US"/>
              </w:rPr>
              <w:t xml:space="preserve"> </w:t>
            </w:r>
            <w:r w:rsidR="0085283C" w:rsidRPr="0085283C">
              <w:rPr>
                <w:rFonts w:ascii="GHEA Grapalat" w:hAnsi="GHEA Grapalat"/>
              </w:rPr>
              <w:t>02527728</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85283C">
              <w:rPr>
                <w:rFonts w:ascii="GHEA Grapalat" w:hAnsi="GHEA Grapalat"/>
                <w:lang w:val="en-US"/>
              </w:rPr>
              <w:t xml:space="preserve"> </w:t>
            </w:r>
            <w:r w:rsidR="0085283C" w:rsidRPr="0085283C">
              <w:rPr>
                <w:rFonts w:ascii="GHEA Grapalat" w:hAnsi="GHEA Grapalat"/>
              </w:rPr>
              <w:t>900008000664</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566D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566D4F">
              <w:rPr>
                <w:rFonts w:ascii="GHEA Grapalat" w:hAnsi="GHEA Grapalat"/>
              </w:rPr>
              <w:t>квалификации</w:t>
            </w:r>
            <w:r w:rsidRPr="00B138F3">
              <w:rPr>
                <w:rFonts w:ascii="GHEA Grapalat" w:hAnsi="GHEA Grapalat"/>
              </w:rPr>
              <w:t>)</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A337D">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sidR="003A337D">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5F68FA" w:rsidRDefault="005F68FA">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DB3295" w:rsidRPr="00DB3295">
        <w:rPr>
          <w:rFonts w:ascii="GHEA Grapalat" w:hAnsi="GHEA Grapalat"/>
          <w:i/>
        </w:rPr>
        <w:t>запрос котировок</w:t>
      </w:r>
      <w:r w:rsidRPr="00B138F3">
        <w:rPr>
          <w:rFonts w:ascii="GHEA Grapalat" w:hAnsi="GHEA Grapalat"/>
          <w:i/>
        </w:rPr>
        <w:br/>
        <w:t xml:space="preserve">под кодом </w:t>
      </w:r>
      <w:r w:rsidR="0085283C" w:rsidRPr="0085283C">
        <w:rPr>
          <w:rFonts w:ascii="GHEA Grapalat" w:hAnsi="GHEA Grapalat"/>
          <w:i/>
        </w:rPr>
        <w:t>AGN-GHTsDzB-23/01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4"/>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85283C" w:rsidRPr="0085283C" w:rsidRDefault="000A214C" w:rsidP="0085283C">
      <w:pPr>
        <w:widowControl w:val="0"/>
        <w:tabs>
          <w:tab w:val="left" w:pos="567"/>
        </w:tabs>
        <w:jc w:val="both"/>
        <w:rPr>
          <w:rFonts w:ascii="GHEA Grapalat" w:hAnsi="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85283C" w:rsidRPr="0085283C">
        <w:rPr>
          <w:rFonts w:ascii="GHEA Grapalat" w:hAnsi="GHEA Grapalat"/>
          <w:spacing w:val="-6"/>
        </w:rPr>
        <w:t>Компания участвует в организованной Минестерство иностранных дел РА (далее — Заказчик) процедуре закупок под кодом AGN-GHTsDzB-23/01</w:t>
      </w:r>
    </w:p>
    <w:p w:rsidR="000A214C" w:rsidRPr="00B138F3" w:rsidRDefault="000A214C" w:rsidP="0085283C">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D5354C">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2909B4" w:rsidRPr="00A93341" w:rsidRDefault="000A214C" w:rsidP="002909B4">
      <w:pPr>
        <w:widowControl w:val="0"/>
        <w:tabs>
          <w:tab w:val="left" w:pos="1134"/>
        </w:tabs>
        <w:spacing w:after="160"/>
        <w:ind w:firstLine="567"/>
        <w:jc w:val="both"/>
        <w:rPr>
          <w:rFonts w:ascii="GHEA Grapalat" w:hAnsi="GHEA Grapalat"/>
          <w:lang w:val="hy-AM"/>
        </w:rPr>
      </w:pPr>
      <w:r w:rsidRPr="00A93341">
        <w:rPr>
          <w:rFonts w:ascii="GHEA Grapalat" w:hAnsi="GHEA Grapalat"/>
        </w:rPr>
        <w:t>2.1.</w:t>
      </w:r>
      <w:r w:rsidRPr="00A93341">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w:t>
      </w:r>
      <w:r w:rsidR="002909B4" w:rsidRPr="00A93341">
        <w:rPr>
          <w:rFonts w:ascii="GHEA Grapalat" w:hAnsi="GHEA Grapalat"/>
        </w:rPr>
        <w:t xml:space="preserve">до двадцатого рабочего дня, </w:t>
      </w:r>
      <w:r w:rsidR="004D31CE" w:rsidRPr="00CF4C91">
        <w:rPr>
          <w:rFonts w:ascii="GHEA Grapalat" w:hAnsi="GHEA Grapalat"/>
        </w:rPr>
        <w:t xml:space="preserve">следующего за последним днем полного выполнения взятых </w:t>
      </w:r>
      <w:r w:rsidR="004D31CE" w:rsidRPr="00695645">
        <w:rPr>
          <w:rFonts w:ascii="GHEA Grapalat" w:hAnsi="GHEA Grapalat"/>
        </w:rPr>
        <w:t>К</w:t>
      </w:r>
      <w:r w:rsidR="004D31CE" w:rsidRPr="00CF4C91">
        <w:rPr>
          <w:rFonts w:ascii="GHEA Grapalat" w:hAnsi="GHEA Grapalat"/>
        </w:rPr>
        <w:t>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A93341">
        <w:rPr>
          <w:rFonts w:ascii="GHEA Grapalat" w:hAnsi="GHEA Grapalat"/>
        </w:rPr>
        <w:t>2.2.</w:t>
      </w:r>
      <w:r w:rsidRPr="00A93341">
        <w:rPr>
          <w:rFonts w:ascii="GHEA Grapalat" w:hAnsi="GHEA Grapalat"/>
        </w:rPr>
        <w:tab/>
        <w:t>Представив настоящее Соглашение и прилагаемое Требование</w:t>
      </w:r>
      <w:r w:rsidRPr="00B138F3">
        <w:rPr>
          <w:rFonts w:ascii="GHEA Grapalat" w:hAnsi="GHEA Grapalat"/>
        </w:rPr>
        <w:t xml:space="preserve">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недостижения согласия споры разрешаются в </w:t>
      </w:r>
      <w:r w:rsidRPr="00B138F3">
        <w:rPr>
          <w:rFonts w:ascii="GHEA Grapalat" w:hAnsi="GHEA Grapalat"/>
        </w:rPr>
        <w:lastRenderedPageBreak/>
        <w:t>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w:t>
            </w:r>
            <w:r w:rsidR="00B84D14">
              <w:t xml:space="preserve"> </w:t>
            </w:r>
            <w:r w:rsidR="00B84D14" w:rsidRPr="00B84D14">
              <w:rPr>
                <w:rFonts w:ascii="GHEA Grapalat" w:hAnsi="GHEA Grapalat"/>
              </w:rPr>
              <w:t>Минестерство иностранных дел РА</w:t>
            </w:r>
          </w:p>
        </w:tc>
      </w:tr>
      <w:tr w:rsidR="00E752B6" w:rsidRPr="00B138F3"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B84D14" w:rsidRPr="00B84D14">
              <w:rPr>
                <w:rFonts w:ascii="GHEA Grapalat" w:hAnsi="GHEA Grapalat"/>
              </w:rPr>
              <w:t>02527728</w:t>
            </w:r>
          </w:p>
        </w:tc>
      </w:tr>
      <w:tr w:rsidR="00E752B6" w:rsidRPr="00B138F3"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B84D14" w:rsidRPr="00B84D14">
              <w:rPr>
                <w:rFonts w:ascii="GHEA Grapalat" w:hAnsi="GHEA Grapalat"/>
              </w:rPr>
              <w:t>900005000758</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BF1257">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F125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BF125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jc w:val="right"/>
              <w:rPr>
                <w:rFonts w:ascii="GHEA Grapalat" w:hAnsi="GHEA Grapalat" w:cs="Tahoma"/>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BF1257">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BF125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BF125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BF1257">
            <w:pPr>
              <w:widowControl w:val="0"/>
              <w:spacing w:after="160"/>
              <w:rPr>
                <w:rFonts w:ascii="GHEA Grapalat" w:hAnsi="GHEA Grapalat" w:cs="Tahoma"/>
              </w:rPr>
            </w:pPr>
          </w:p>
          <w:p w:rsidR="00E752B6" w:rsidRPr="00B138F3" w:rsidRDefault="00E752B6" w:rsidP="00BF1257">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BF125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BF1257">
            <w:pPr>
              <w:widowControl w:val="0"/>
              <w:spacing w:after="160"/>
              <w:rPr>
                <w:rFonts w:ascii="GHEA Grapalat" w:hAnsi="GHEA Grapalat" w:cs="Arial"/>
              </w:rPr>
            </w:pPr>
          </w:p>
        </w:tc>
      </w:tr>
      <w:tr w:rsidR="00E752B6" w:rsidRPr="00B138F3" w:rsidTr="00BF1257">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BF125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BF1257">
            <w:pPr>
              <w:widowControl w:val="0"/>
              <w:spacing w:after="160"/>
              <w:rPr>
                <w:rFonts w:ascii="GHEA Grapalat" w:hAnsi="GHEA Grapalat" w:cs="Sylfaen"/>
              </w:rPr>
            </w:pPr>
          </w:p>
          <w:p w:rsidR="00E752B6" w:rsidRPr="00B138F3" w:rsidRDefault="00E752B6" w:rsidP="00BF125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BF125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BF1257">
            <w:pPr>
              <w:widowControl w:val="0"/>
              <w:spacing w:after="160"/>
              <w:rPr>
                <w:rFonts w:ascii="GHEA Grapalat" w:hAnsi="GHEA Grapalat"/>
              </w:rPr>
            </w:pPr>
          </w:p>
          <w:p w:rsidR="00E752B6" w:rsidRPr="00B138F3" w:rsidRDefault="00E752B6" w:rsidP="00BF125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F42158" w:rsidRDefault="00F42158" w:rsidP="00F42158">
      <w:pPr>
        <w:rPr>
          <w:rFonts w:ascii="GHEA Grapalat" w:hAnsi="GHEA Grapalat"/>
          <w:b/>
        </w:rPr>
      </w:pPr>
      <w:r>
        <w:rPr>
          <w:rFonts w:ascii="GHEA Grapalat" w:hAnsi="GHEA Grapalat"/>
          <w:b/>
        </w:rPr>
        <w:br w:type="page"/>
      </w:r>
    </w:p>
    <w:p w:rsidR="00F42158" w:rsidRDefault="00F42158">
      <w:pPr>
        <w:rPr>
          <w:rFonts w:ascii="GHEA Grapalat" w:hAnsi="GHEA Grapalat"/>
          <w:b/>
        </w:rPr>
      </w:pPr>
    </w:p>
    <w:p w:rsidR="003B2F27" w:rsidRPr="006F1605" w:rsidRDefault="003B2F27" w:rsidP="00B47EA9">
      <w:pPr>
        <w:pStyle w:val="norm"/>
        <w:widowControl w:val="0"/>
        <w:spacing w:after="160"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3B2F27" w:rsidRPr="00C95D0C" w:rsidRDefault="003B2F27" w:rsidP="00B47EA9">
      <w:pPr>
        <w:pStyle w:val="BodyTextIndent3"/>
        <w:widowControl w:val="0"/>
        <w:spacing w:after="160"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DB3295" w:rsidRPr="00DB3295">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B84D14" w:rsidRPr="00B84D14">
        <w:rPr>
          <w:rFonts w:ascii="GHEA Grapalat" w:hAnsi="GHEA Grapalat"/>
          <w:b/>
          <w:sz w:val="24"/>
          <w:szCs w:val="24"/>
        </w:rPr>
        <w:t>AGN-GHTsDzB-23/01</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Del="00DE24EF" w:rsidRDefault="003B2F27" w:rsidP="003B2F27">
      <w:pPr>
        <w:widowControl w:val="0"/>
        <w:spacing w:after="160" w:line="360" w:lineRule="auto"/>
        <w:jc w:val="center"/>
        <w:rPr>
          <w:del w:id="23"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Del="00DE24EF" w:rsidRDefault="003B2F27" w:rsidP="003B2F27">
      <w:pPr>
        <w:widowControl w:val="0"/>
        <w:spacing w:after="120"/>
        <w:jc w:val="both"/>
        <w:rPr>
          <w:del w:id="24" w:author="Vardan" w:date="2022-03-24T23:12:00Z"/>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83070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w:t>
      </w:r>
      <w:r w:rsidRPr="00AD29CE">
        <w:rPr>
          <w:rFonts w:ascii="GHEA Grapalat" w:hAnsi="GHEA Grapalat"/>
        </w:rPr>
        <w:lastRenderedPageBreak/>
        <w:t xml:space="preserve">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lastRenderedPageBreak/>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4F1B04" w:rsidRPr="00234B8B">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2E3ED1">
        <w:rPr>
          <w:rStyle w:val="FootnoteReference"/>
          <w:rFonts w:ascii="GHEA Grapalat" w:hAnsi="GHEA Grapalat"/>
        </w:rPr>
        <w:footnoteReference w:customMarkFollows="1" w:id="15"/>
        <w:t>17</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C8503C" w:rsidRPr="00B138F3" w:rsidRDefault="00C8503C" w:rsidP="00C8503C">
      <w:pPr>
        <w:widowControl w:val="0"/>
        <w:tabs>
          <w:tab w:val="left" w:pos="1418"/>
        </w:tabs>
        <w:spacing w:after="160"/>
        <w:ind w:firstLine="567"/>
        <w:jc w:val="both"/>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w:t>
      </w:r>
      <w:r w:rsidRPr="00AD29CE">
        <w:rPr>
          <w:rFonts w:ascii="GHEA Grapalat" w:hAnsi="GHEA Grapalat"/>
        </w:rPr>
        <w:lastRenderedPageBreak/>
        <w:t>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lastRenderedPageBreak/>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6"/>
        <w:t>18</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8E3117">
        <w:rPr>
          <w:rStyle w:val="FootnoteReference"/>
          <w:rFonts w:ascii="GHEA Grapalat" w:hAnsi="GHEA Grapalat"/>
        </w:rPr>
        <w:footnoteReference w:customMarkFollows="1" w:id="17"/>
        <w:t>19</w:t>
      </w:r>
      <w:r w:rsidRPr="00844C3A">
        <w:rPr>
          <w:rFonts w:ascii="GHEA Grapalat" w:hAnsi="GHEA Grapalat"/>
        </w:rPr>
        <w:t>.</w:t>
      </w:r>
    </w:p>
    <w:p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rsidR="003B2F27" w:rsidRPr="00F146DC" w:rsidRDefault="002035B5"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4</w:t>
      </w:r>
      <w:r w:rsidR="00631627">
        <w:rPr>
          <w:rFonts w:ascii="GHEA Grapalat" w:hAnsi="GHEA Grapalat"/>
          <w:sz w:val="24"/>
          <w:szCs w:val="24"/>
        </w:rPr>
        <w:t>.</w:t>
      </w:r>
      <w:r>
        <w:rPr>
          <w:rFonts w:ascii="GHEA Grapalat" w:hAnsi="GHEA Grapalat"/>
          <w:sz w:val="24"/>
          <w:szCs w:val="24"/>
        </w:rPr>
        <w:t xml:space="preserve">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 xml:space="preserve">-сумма, выплачиваемая за оказание отдельных видов услуг, </w:t>
      </w:r>
      <w:r w:rsidRPr="00F77167">
        <w:rPr>
          <w:rFonts w:ascii="GHEA Grapalat" w:hAnsi="GHEA Grapalat"/>
          <w:sz w:val="24"/>
          <w:szCs w:val="24"/>
        </w:rPr>
        <w:lastRenderedPageBreak/>
        <w:t>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8E3117">
        <w:rPr>
          <w:rStyle w:val="FootnoteReference"/>
          <w:rFonts w:ascii="GHEA Grapalat" w:hAnsi="GHEA Grapalat" w:cs="Sylfaen"/>
        </w:rPr>
        <w:footnoteReference w:customMarkFollows="1" w:id="18"/>
        <w:t>20</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8E3117">
        <w:rPr>
          <w:rStyle w:val="FootnoteReference"/>
          <w:rFonts w:ascii="GHEA Grapalat" w:hAnsi="GHEA Grapalat"/>
        </w:rPr>
        <w:footnoteReference w:customMarkFollows="1" w:id="19"/>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7. ИНЫЕ УСЛОВИЯ</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62D69">
        <w:rPr>
          <w:rStyle w:val="FootnoteReference"/>
          <w:rFonts w:ascii="GHEA Grapalat" w:hAnsi="GHEA Grapalat" w:cs="Sylfaen"/>
        </w:rPr>
        <w:footnoteReference w:customMarkFollows="1" w:id="20"/>
        <w:t>22</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 xml:space="preserve">Изменения и дополнения могут быть внесены в договор исключительно </w:t>
      </w:r>
      <w:r w:rsidRPr="00AD29CE">
        <w:rPr>
          <w:rFonts w:ascii="GHEA Grapalat" w:hAnsi="GHEA Grapalat"/>
        </w:rPr>
        <w:lastRenderedPageBreak/>
        <w:t>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21"/>
        <w:t>23</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22"/>
        <w:t>24</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w:t>
      </w:r>
      <w:r w:rsidRPr="00AD29CE">
        <w:rPr>
          <w:rFonts w:ascii="GHEA Grapalat" w:hAnsi="GHEA Grapalat"/>
        </w:rPr>
        <w:lastRenderedPageBreak/>
        <w:t>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w:t>
      </w:r>
      <w:r w:rsidRPr="00AD29CE">
        <w:rPr>
          <w:rFonts w:ascii="GHEA Grapalat" w:hAnsi="GHEA Grapalat"/>
        </w:rPr>
        <w:lastRenderedPageBreak/>
        <w:t>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812F04">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w:t>
      </w:r>
      <w:r w:rsidR="008E019D">
        <w:rPr>
          <w:rFonts w:ascii="GHEA Grapalat" w:hAnsi="GHEA Grapalat"/>
          <w:color w:val="000000" w:themeColor="text1"/>
        </w:rPr>
        <w:t>.</w:t>
      </w:r>
      <w:r w:rsidR="008E019D" w:rsidRPr="00A44549">
        <w:rPr>
          <w:rFonts w:ascii="GHEA Grapalat" w:hAnsi="GHEA Grapalat"/>
          <w:color w:val="000000" w:themeColor="text1"/>
        </w:rPr>
        <w:t xml:space="preserve"> </w:t>
      </w:r>
      <w:r w:rsidRPr="00AD29CE">
        <w:rPr>
          <w:rFonts w:ascii="GHEA Grapalat" w:hAnsi="GHEA Grapalat"/>
        </w:rPr>
        <w:t xml:space="preserve">Если размер выделенных для исполнения договора финансовых средств превышает </w:t>
      </w:r>
      <w:r w:rsidR="003704F8">
        <w:rPr>
          <w:rFonts w:ascii="GHEA Grapalat" w:hAnsi="GHEA Grapalat"/>
        </w:rPr>
        <w:t>двадцатипяти</w:t>
      </w:r>
      <w:r w:rsidR="003704F8" w:rsidRPr="00AD29CE">
        <w:rPr>
          <w:rFonts w:ascii="GHEA Grapalat" w:hAnsi="GHEA Grapalat"/>
        </w:rPr>
        <w:t xml:space="preserve">кратный </w:t>
      </w:r>
      <w:r w:rsidRPr="00AD29CE">
        <w:rPr>
          <w:rFonts w:ascii="GHEA Grapalat" w:hAnsi="GHEA Grapalat"/>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заменяется гарантией или наличными деньгами, с учетом требований </w:t>
      </w:r>
      <w:r w:rsidR="00FD4924" w:rsidRPr="00AD29CE">
        <w:rPr>
          <w:rFonts w:ascii="GHEA Grapalat" w:hAnsi="GHEA Grapalat"/>
        </w:rPr>
        <w:t>абзаца "</w:t>
      </w:r>
      <w:r w:rsidR="00FD4924">
        <w:rPr>
          <w:rFonts w:ascii="GHEA Grapalat" w:hAnsi="GHEA Grapalat"/>
        </w:rPr>
        <w:t>в</w:t>
      </w:r>
      <w:r w:rsidR="00FD4924" w:rsidRPr="00AD29CE">
        <w:rPr>
          <w:rFonts w:ascii="GHEA Grapalat" w:hAnsi="GHEA Grapalat"/>
        </w:rPr>
        <w:t>" подпункта</w:t>
      </w:r>
      <w:r w:rsidR="008A7C50">
        <w:rPr>
          <w:rFonts w:ascii="GHEA Grapalat" w:hAnsi="GHEA Grapalat"/>
        </w:rPr>
        <w:t xml:space="preserve"> 1 и</w:t>
      </w:r>
      <w:r w:rsidR="00FD4924" w:rsidRPr="00AD29CE">
        <w:rPr>
          <w:rFonts w:ascii="GHEA Grapalat" w:hAnsi="GHEA Grapalat"/>
        </w:rPr>
        <w:t xml:space="preserve"> </w:t>
      </w:r>
      <w:r w:rsidRPr="00AD29CE">
        <w:rPr>
          <w:rFonts w:ascii="GHEA Grapalat" w:hAnsi="GHEA Grapalat"/>
        </w:rPr>
        <w:t>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lastRenderedPageBreak/>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EF16B3">
        <w:rPr>
          <w:rStyle w:val="FootnoteReference"/>
          <w:rFonts w:ascii="GHEA Grapalat" w:hAnsi="GHEA Grapalat"/>
        </w:rPr>
        <w:footnoteReference w:customMarkFollows="1" w:id="23"/>
        <w:t>25</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24"/>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037"/>
        <w:gridCol w:w="1606"/>
        <w:gridCol w:w="1236"/>
        <w:gridCol w:w="1426"/>
        <w:gridCol w:w="866"/>
        <w:gridCol w:w="1028"/>
        <w:gridCol w:w="1019"/>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8321B6">
        <w:trPr>
          <w:trHeight w:val="247"/>
          <w:jc w:val="center"/>
        </w:trPr>
        <w:tc>
          <w:tcPr>
            <w:tcW w:w="203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9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1"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8321B6">
        <w:trPr>
          <w:trHeight w:val="501"/>
          <w:jc w:val="center"/>
        </w:trPr>
        <w:tc>
          <w:tcPr>
            <w:tcW w:w="2034" w:type="dxa"/>
            <w:vMerge/>
            <w:vAlign w:val="center"/>
          </w:tcPr>
          <w:p w:rsidR="003B2F27" w:rsidRPr="00E40AC8" w:rsidRDefault="003B2F27" w:rsidP="005B7138">
            <w:pPr>
              <w:widowControl w:val="0"/>
              <w:spacing w:after="120"/>
              <w:jc w:val="center"/>
              <w:rPr>
                <w:rFonts w:ascii="GHEA Grapalat" w:hAnsi="GHEA Grapalat"/>
                <w:sz w:val="20"/>
              </w:rPr>
            </w:pPr>
          </w:p>
        </w:tc>
        <w:tc>
          <w:tcPr>
            <w:tcW w:w="2141"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270" w:type="dxa"/>
            <w:vMerge/>
            <w:vAlign w:val="center"/>
          </w:tcPr>
          <w:p w:rsidR="003B2F27" w:rsidRPr="00E40AC8" w:rsidRDefault="003B2F27" w:rsidP="005B7138">
            <w:pPr>
              <w:widowControl w:val="0"/>
              <w:spacing w:after="120"/>
              <w:jc w:val="center"/>
              <w:rPr>
                <w:rFonts w:ascii="GHEA Grapalat" w:hAnsi="GHEA Grapalat"/>
                <w:sz w:val="20"/>
              </w:rPr>
            </w:pPr>
          </w:p>
        </w:tc>
        <w:tc>
          <w:tcPr>
            <w:tcW w:w="1465" w:type="dxa"/>
            <w:vMerge/>
            <w:vAlign w:val="center"/>
          </w:tcPr>
          <w:p w:rsidR="003B2F27" w:rsidRPr="00E40AC8" w:rsidRDefault="003B2F27" w:rsidP="005B7138">
            <w:pPr>
              <w:widowControl w:val="0"/>
              <w:spacing w:after="120"/>
              <w:jc w:val="center"/>
              <w:rPr>
                <w:rFonts w:ascii="GHEA Grapalat" w:hAnsi="GHEA Grapalat"/>
                <w:sz w:val="20"/>
              </w:rPr>
            </w:pPr>
          </w:p>
        </w:tc>
        <w:tc>
          <w:tcPr>
            <w:tcW w:w="890" w:type="dxa"/>
            <w:vMerge/>
            <w:vAlign w:val="center"/>
          </w:tcPr>
          <w:p w:rsidR="003B2F27" w:rsidRPr="00E40AC8" w:rsidRDefault="003B2F27" w:rsidP="005B7138">
            <w:pPr>
              <w:widowControl w:val="0"/>
              <w:spacing w:after="120"/>
              <w:jc w:val="center"/>
              <w:rPr>
                <w:rFonts w:ascii="GHEA Grapalat" w:hAnsi="GHEA Grapalat"/>
                <w:sz w:val="20"/>
              </w:rPr>
            </w:pPr>
          </w:p>
        </w:tc>
        <w:tc>
          <w:tcPr>
            <w:tcW w:w="85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3"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25"/>
              <w:t>**</w:t>
            </w:r>
          </w:p>
        </w:tc>
      </w:tr>
      <w:tr w:rsidR="008321B6" w:rsidRPr="00E40AC8" w:rsidTr="008321B6">
        <w:trPr>
          <w:trHeight w:val="277"/>
          <w:jc w:val="center"/>
        </w:trPr>
        <w:tc>
          <w:tcPr>
            <w:tcW w:w="2034" w:type="dxa"/>
          </w:tcPr>
          <w:p w:rsidR="008321B6" w:rsidRPr="00E01ECB" w:rsidRDefault="008321B6" w:rsidP="008321B6">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1</w:t>
            </w:r>
          </w:p>
        </w:tc>
        <w:tc>
          <w:tcPr>
            <w:tcW w:w="2141" w:type="dxa"/>
          </w:tcPr>
          <w:p w:rsidR="008321B6" w:rsidRPr="0061378C" w:rsidRDefault="008321B6" w:rsidP="008321B6">
            <w:pPr>
              <w:jc w:val="center"/>
              <w:rPr>
                <w:rFonts w:ascii="GHEA Grapalat" w:hAnsi="GHEA Grapalat"/>
                <w:sz w:val="16"/>
                <w:szCs w:val="16"/>
                <w:lang w:val="en-US"/>
              </w:rPr>
            </w:pPr>
            <w:r w:rsidRPr="00A87154">
              <w:rPr>
                <w:rFonts w:ascii="GHEA Grapalat" w:hAnsi="GHEA Grapalat"/>
                <w:sz w:val="16"/>
                <w:szCs w:val="16"/>
              </w:rPr>
              <w:t>50111180</w:t>
            </w:r>
          </w:p>
        </w:tc>
        <w:tc>
          <w:tcPr>
            <w:tcW w:w="1606" w:type="dxa"/>
          </w:tcPr>
          <w:p w:rsidR="008321B6" w:rsidRPr="00F84EA1" w:rsidRDefault="008321B6" w:rsidP="008321B6">
            <w:pPr>
              <w:jc w:val="center"/>
              <w:rPr>
                <w:rFonts w:ascii="GHEA Grapalat" w:hAnsi="GHEA Grapalat"/>
                <w:sz w:val="18"/>
              </w:rPr>
            </w:pPr>
            <w:r w:rsidRPr="008552EE">
              <w:rPr>
                <w:rFonts w:ascii="GHEA Grapalat" w:hAnsi="GHEA Grapalat"/>
                <w:sz w:val="18"/>
              </w:rPr>
              <w:t xml:space="preserve">сервиса услуг мойки машин </w:t>
            </w:r>
            <w:r w:rsidRPr="00F84EA1">
              <w:rPr>
                <w:rFonts w:ascii="GHEA Grapalat" w:hAnsi="GHEA Grapalat"/>
                <w:sz w:val="18"/>
              </w:rPr>
              <w:t>*** технические характеристики прилагаются</w:t>
            </w:r>
          </w:p>
        </w:tc>
        <w:tc>
          <w:tcPr>
            <w:tcW w:w="1270" w:type="dxa"/>
          </w:tcPr>
          <w:p w:rsidR="008321B6" w:rsidRPr="00E01ECB" w:rsidRDefault="008321B6" w:rsidP="008321B6">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драм</w:t>
            </w:r>
          </w:p>
        </w:tc>
        <w:tc>
          <w:tcPr>
            <w:tcW w:w="1465" w:type="dxa"/>
          </w:tcPr>
          <w:p w:rsidR="008321B6" w:rsidRPr="00E01ECB" w:rsidRDefault="008321B6" w:rsidP="008321B6">
            <w:pPr>
              <w:widowControl w:val="0"/>
              <w:spacing w:after="120"/>
              <w:jc w:val="center"/>
              <w:rPr>
                <w:rFonts w:ascii="GHEA Grapalat" w:hAnsi="GHEA Grapalat"/>
                <w:sz w:val="16"/>
                <w:szCs w:val="16"/>
              </w:rPr>
            </w:pPr>
          </w:p>
        </w:tc>
        <w:tc>
          <w:tcPr>
            <w:tcW w:w="890" w:type="dxa"/>
          </w:tcPr>
          <w:p w:rsidR="008321B6" w:rsidRPr="00E01ECB" w:rsidRDefault="008321B6" w:rsidP="008321B6">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1</w:t>
            </w:r>
          </w:p>
        </w:tc>
        <w:tc>
          <w:tcPr>
            <w:tcW w:w="858" w:type="dxa"/>
          </w:tcPr>
          <w:p w:rsidR="008321B6" w:rsidRPr="00E01ECB" w:rsidRDefault="008321B6" w:rsidP="008321B6">
            <w:pPr>
              <w:widowControl w:val="0"/>
              <w:jc w:val="center"/>
              <w:rPr>
                <w:rFonts w:ascii="GHEA Grapalat" w:hAnsi="GHEA Grapalat"/>
                <w:sz w:val="16"/>
                <w:szCs w:val="16"/>
              </w:rPr>
            </w:pPr>
            <w:r w:rsidRPr="00E01ECB">
              <w:rPr>
                <w:rFonts w:ascii="GHEA Grapalat" w:hAnsi="GHEA Grapalat"/>
                <w:sz w:val="16"/>
                <w:szCs w:val="16"/>
              </w:rPr>
              <w:t>г.Ереван, В.Саргсяна 3</w:t>
            </w:r>
          </w:p>
        </w:tc>
        <w:tc>
          <w:tcPr>
            <w:tcW w:w="933" w:type="dxa"/>
          </w:tcPr>
          <w:p w:rsidR="008321B6" w:rsidRPr="00E01ECB" w:rsidRDefault="008321B6" w:rsidP="008321B6">
            <w:pPr>
              <w:widowControl w:val="0"/>
              <w:spacing w:after="120"/>
              <w:jc w:val="center"/>
              <w:rPr>
                <w:rFonts w:ascii="GHEA Grapalat" w:hAnsi="GHEA Grapalat"/>
                <w:sz w:val="16"/>
                <w:szCs w:val="16"/>
              </w:rPr>
            </w:pPr>
            <w:r w:rsidRPr="00E01ECB">
              <w:rPr>
                <w:rFonts w:ascii="GHEA Grapalat" w:hAnsi="GHEA Grapalat"/>
                <w:sz w:val="16"/>
                <w:szCs w:val="16"/>
              </w:rPr>
              <w:t>После вступления в силу Договора до  202</w:t>
            </w:r>
            <w:r w:rsidRPr="008321B6">
              <w:rPr>
                <w:rFonts w:ascii="GHEA Grapalat" w:hAnsi="GHEA Grapalat"/>
                <w:sz w:val="16"/>
                <w:szCs w:val="16"/>
              </w:rPr>
              <w:t>3</w:t>
            </w:r>
            <w:r w:rsidRPr="00E01ECB">
              <w:rPr>
                <w:rFonts w:ascii="GHEA Grapalat" w:hAnsi="GHEA Grapalat"/>
                <w:sz w:val="16"/>
                <w:szCs w:val="16"/>
              </w:rPr>
              <w:t xml:space="preserve"> года 20 декабря</w:t>
            </w:r>
          </w:p>
        </w:tc>
      </w:tr>
      <w:tr w:rsidR="008321B6" w:rsidRPr="00E40AC8" w:rsidTr="008321B6">
        <w:trPr>
          <w:trHeight w:val="439"/>
          <w:jc w:val="center"/>
        </w:trPr>
        <w:tc>
          <w:tcPr>
            <w:tcW w:w="2034" w:type="dxa"/>
          </w:tcPr>
          <w:p w:rsidR="008321B6" w:rsidRPr="00E01ECB" w:rsidRDefault="008321B6" w:rsidP="008321B6">
            <w:pPr>
              <w:widowControl w:val="0"/>
              <w:spacing w:after="120"/>
              <w:jc w:val="center"/>
              <w:rPr>
                <w:rFonts w:ascii="GHEA Grapalat" w:hAnsi="GHEA Grapalat"/>
                <w:sz w:val="16"/>
                <w:szCs w:val="16"/>
                <w:lang w:val="en-US"/>
              </w:rPr>
            </w:pPr>
            <w:r>
              <w:rPr>
                <w:rFonts w:ascii="GHEA Grapalat" w:hAnsi="GHEA Grapalat"/>
                <w:sz w:val="16"/>
                <w:szCs w:val="16"/>
                <w:lang w:val="en-US"/>
              </w:rPr>
              <w:t>2</w:t>
            </w:r>
          </w:p>
        </w:tc>
        <w:tc>
          <w:tcPr>
            <w:tcW w:w="2141" w:type="dxa"/>
          </w:tcPr>
          <w:p w:rsidR="008321B6" w:rsidRPr="0061378C" w:rsidRDefault="008321B6" w:rsidP="008321B6">
            <w:pPr>
              <w:jc w:val="center"/>
              <w:rPr>
                <w:rFonts w:ascii="GHEA Grapalat" w:hAnsi="GHEA Grapalat"/>
                <w:sz w:val="16"/>
                <w:szCs w:val="16"/>
                <w:lang w:val="en-US"/>
              </w:rPr>
            </w:pPr>
            <w:r w:rsidRPr="00A87154">
              <w:rPr>
                <w:rFonts w:ascii="GHEA Grapalat" w:hAnsi="GHEA Grapalat"/>
                <w:sz w:val="16"/>
                <w:szCs w:val="16"/>
              </w:rPr>
              <w:t>50111170</w:t>
            </w:r>
          </w:p>
        </w:tc>
        <w:tc>
          <w:tcPr>
            <w:tcW w:w="1606" w:type="dxa"/>
          </w:tcPr>
          <w:p w:rsidR="008321B6" w:rsidRPr="00F84EA1" w:rsidRDefault="008321B6" w:rsidP="008321B6">
            <w:pPr>
              <w:jc w:val="center"/>
              <w:rPr>
                <w:rFonts w:ascii="GHEA Grapalat" w:hAnsi="GHEA Grapalat"/>
                <w:sz w:val="18"/>
              </w:rPr>
            </w:pPr>
            <w:r w:rsidRPr="008552EE">
              <w:rPr>
                <w:rFonts w:ascii="GHEA Grapalat" w:hAnsi="GHEA Grapalat"/>
                <w:sz w:val="18"/>
              </w:rPr>
              <w:t xml:space="preserve">Техническое обслуживание транспортних средств </w:t>
            </w:r>
            <w:r w:rsidRPr="00F84EA1">
              <w:rPr>
                <w:rFonts w:ascii="GHEA Grapalat" w:hAnsi="GHEA Grapalat"/>
                <w:sz w:val="18"/>
              </w:rPr>
              <w:t>**** технические характеристики прилагаются</w:t>
            </w:r>
          </w:p>
        </w:tc>
        <w:tc>
          <w:tcPr>
            <w:tcW w:w="1270" w:type="dxa"/>
          </w:tcPr>
          <w:p w:rsidR="008321B6" w:rsidRPr="00E01ECB" w:rsidRDefault="008321B6" w:rsidP="008321B6">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драм</w:t>
            </w:r>
          </w:p>
        </w:tc>
        <w:tc>
          <w:tcPr>
            <w:tcW w:w="1465" w:type="dxa"/>
          </w:tcPr>
          <w:p w:rsidR="008321B6" w:rsidRPr="00E01ECB" w:rsidRDefault="008321B6" w:rsidP="008321B6">
            <w:pPr>
              <w:widowControl w:val="0"/>
              <w:spacing w:after="120"/>
              <w:jc w:val="center"/>
              <w:rPr>
                <w:rFonts w:ascii="GHEA Grapalat" w:hAnsi="GHEA Grapalat"/>
                <w:sz w:val="16"/>
                <w:szCs w:val="16"/>
              </w:rPr>
            </w:pPr>
          </w:p>
        </w:tc>
        <w:tc>
          <w:tcPr>
            <w:tcW w:w="890" w:type="dxa"/>
          </w:tcPr>
          <w:p w:rsidR="008321B6" w:rsidRPr="00E01ECB" w:rsidRDefault="008321B6" w:rsidP="008321B6">
            <w:pPr>
              <w:widowControl w:val="0"/>
              <w:spacing w:after="120"/>
              <w:jc w:val="center"/>
              <w:rPr>
                <w:rFonts w:ascii="GHEA Grapalat" w:hAnsi="GHEA Grapalat"/>
                <w:sz w:val="16"/>
                <w:szCs w:val="16"/>
                <w:lang w:val="en-US"/>
              </w:rPr>
            </w:pPr>
            <w:r w:rsidRPr="00E01ECB">
              <w:rPr>
                <w:rFonts w:ascii="GHEA Grapalat" w:hAnsi="GHEA Grapalat"/>
                <w:sz w:val="16"/>
                <w:szCs w:val="16"/>
                <w:lang w:val="en-US"/>
              </w:rPr>
              <w:t>1</w:t>
            </w:r>
          </w:p>
        </w:tc>
        <w:tc>
          <w:tcPr>
            <w:tcW w:w="858" w:type="dxa"/>
          </w:tcPr>
          <w:p w:rsidR="008321B6" w:rsidRPr="00E01ECB" w:rsidRDefault="008321B6" w:rsidP="008321B6">
            <w:pPr>
              <w:widowControl w:val="0"/>
              <w:jc w:val="center"/>
              <w:rPr>
                <w:rFonts w:ascii="GHEA Grapalat" w:hAnsi="GHEA Grapalat"/>
                <w:sz w:val="16"/>
                <w:szCs w:val="16"/>
              </w:rPr>
            </w:pPr>
            <w:r w:rsidRPr="00E01ECB">
              <w:rPr>
                <w:rFonts w:ascii="GHEA Grapalat" w:hAnsi="GHEA Grapalat"/>
                <w:sz w:val="16"/>
                <w:szCs w:val="16"/>
              </w:rPr>
              <w:t>г.Ереван, В.Саргсяна 3</w:t>
            </w:r>
          </w:p>
        </w:tc>
        <w:tc>
          <w:tcPr>
            <w:tcW w:w="933" w:type="dxa"/>
          </w:tcPr>
          <w:p w:rsidR="008321B6" w:rsidRPr="00E01ECB" w:rsidRDefault="008321B6" w:rsidP="008321B6">
            <w:pPr>
              <w:widowControl w:val="0"/>
              <w:spacing w:after="120"/>
              <w:jc w:val="center"/>
              <w:rPr>
                <w:rFonts w:ascii="GHEA Grapalat" w:hAnsi="GHEA Grapalat"/>
                <w:sz w:val="16"/>
                <w:szCs w:val="16"/>
              </w:rPr>
            </w:pPr>
            <w:r w:rsidRPr="00E01ECB">
              <w:rPr>
                <w:rFonts w:ascii="GHEA Grapalat" w:hAnsi="GHEA Grapalat"/>
                <w:sz w:val="16"/>
                <w:szCs w:val="16"/>
              </w:rPr>
              <w:t>После вступления в силу Договора до  202</w:t>
            </w:r>
            <w:r w:rsidRPr="008321B6">
              <w:rPr>
                <w:rFonts w:ascii="GHEA Grapalat" w:hAnsi="GHEA Grapalat"/>
                <w:sz w:val="16"/>
                <w:szCs w:val="16"/>
              </w:rPr>
              <w:t>3</w:t>
            </w:r>
            <w:r w:rsidRPr="00E01ECB">
              <w:rPr>
                <w:rFonts w:ascii="GHEA Grapalat" w:hAnsi="GHEA Grapalat"/>
                <w:sz w:val="16"/>
                <w:szCs w:val="16"/>
              </w:rPr>
              <w:t xml:space="preserve"> года 20 декабря</w:t>
            </w: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8321B6" w:rsidRDefault="008321B6" w:rsidP="003B2F27">
      <w:pPr>
        <w:widowControl w:val="0"/>
        <w:spacing w:after="160" w:line="360" w:lineRule="auto"/>
        <w:jc w:val="center"/>
        <w:rPr>
          <w:rFonts w:ascii="GHEA Grapalat" w:hAnsi="GHEA Grapalat"/>
        </w:rPr>
      </w:pPr>
    </w:p>
    <w:tbl>
      <w:tblPr>
        <w:tblpPr w:leftFromText="180" w:rightFromText="180" w:vertAnchor="text" w:horzAnchor="margin" w:tblpXSpec="center" w:tblpY="1024"/>
        <w:tblW w:w="11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2"/>
        <w:gridCol w:w="2471"/>
        <w:gridCol w:w="4880"/>
      </w:tblGrid>
      <w:tr w:rsidR="008321B6" w:rsidRPr="00063C1B" w:rsidTr="00022BB5">
        <w:trPr>
          <w:trHeight w:val="1918"/>
        </w:trPr>
        <w:tc>
          <w:tcPr>
            <w:tcW w:w="4322" w:type="dxa"/>
            <w:tcBorders>
              <w:top w:val="single" w:sz="4" w:space="0" w:color="auto"/>
              <w:left w:val="single" w:sz="4" w:space="0" w:color="auto"/>
              <w:bottom w:val="single" w:sz="4" w:space="0" w:color="auto"/>
              <w:right w:val="single" w:sz="4" w:space="0" w:color="auto"/>
            </w:tcBorders>
            <w:hideMark/>
          </w:tcPr>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lastRenderedPageBreak/>
              <w:t xml:space="preserve">1. </w:t>
            </w:r>
            <w:r w:rsidRPr="00C2055E">
              <w:rPr>
                <w:rFonts w:ascii="GHEA Grapalat" w:hAnsi="GHEA Grapalat"/>
              </w:rPr>
              <w:t xml:space="preserve"> </w:t>
            </w:r>
            <w:r w:rsidRPr="00C2055E">
              <w:rPr>
                <w:rFonts w:ascii="GHEA Grapalat" w:hAnsi="GHEA Grapalat"/>
                <w:lang w:val="hy-AM"/>
              </w:rPr>
              <w:t>Расположение и требования к автомойке</w:t>
            </w:r>
          </w:p>
        </w:tc>
        <w:tc>
          <w:tcPr>
            <w:tcW w:w="2471" w:type="dxa"/>
            <w:tcBorders>
              <w:top w:val="single" w:sz="4" w:space="0" w:color="auto"/>
              <w:left w:val="single" w:sz="4" w:space="0" w:color="auto"/>
              <w:bottom w:val="single" w:sz="4" w:space="0" w:color="auto"/>
              <w:right w:val="single" w:sz="4" w:space="0" w:color="auto"/>
            </w:tcBorders>
          </w:tcPr>
          <w:p w:rsidR="008321B6" w:rsidRPr="00C2055E" w:rsidRDefault="008321B6" w:rsidP="00022BB5">
            <w:pPr>
              <w:widowControl w:val="0"/>
              <w:spacing w:after="160" w:line="360" w:lineRule="auto"/>
              <w:rPr>
                <w:rFonts w:ascii="GHEA Grapalat" w:hAnsi="GHEA Grapalat"/>
                <w:lang w:val="hy-AM"/>
              </w:rPr>
            </w:pPr>
          </w:p>
        </w:tc>
        <w:tc>
          <w:tcPr>
            <w:tcW w:w="4880" w:type="dxa"/>
            <w:tcBorders>
              <w:top w:val="single" w:sz="4" w:space="0" w:color="auto"/>
              <w:left w:val="single" w:sz="4" w:space="0" w:color="auto"/>
              <w:bottom w:val="single" w:sz="4" w:space="0" w:color="auto"/>
              <w:right w:val="single" w:sz="4" w:space="0" w:color="auto"/>
            </w:tcBorders>
            <w:hideMark/>
          </w:tcPr>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t>а. Автомойка должна находиться на расстоянии не более 1 км от здания МИД РА.</w:t>
            </w:r>
          </w:p>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t>б. Здание должно иметь удобный подъезд по улице и парковку для ожидающих автомобилей.</w:t>
            </w:r>
          </w:p>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t>с. Разрешение местных властей занять эту территорию и провести автомойку.</w:t>
            </w:r>
          </w:p>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t>д. Автомойка должна быть открыта с 07:00 до 22:00. Специальная служба для TOYOTA CORROLA и Hyundai H-1 и других автомобилей иностранного производства Министерства иностранных дел РА (BMM 523I, Mersedes S350d, VW jetta, Polo, Toyota Camry, VW Tiguan и Hyundai elantra)</w:t>
            </w:r>
          </w:p>
        </w:tc>
      </w:tr>
      <w:tr w:rsidR="008321B6" w:rsidRPr="00C2055E" w:rsidTr="00022BB5">
        <w:trPr>
          <w:trHeight w:val="556"/>
        </w:trPr>
        <w:tc>
          <w:tcPr>
            <w:tcW w:w="4322" w:type="dxa"/>
            <w:tcBorders>
              <w:top w:val="single" w:sz="4" w:space="0" w:color="auto"/>
              <w:left w:val="single" w:sz="4" w:space="0" w:color="auto"/>
              <w:bottom w:val="single" w:sz="4" w:space="0" w:color="auto"/>
              <w:right w:val="single" w:sz="4" w:space="0" w:color="auto"/>
            </w:tcBorders>
            <w:hideMark/>
          </w:tcPr>
          <w:p w:rsidR="008321B6" w:rsidRPr="00C2055E" w:rsidRDefault="008321B6" w:rsidP="00022BB5">
            <w:pPr>
              <w:widowControl w:val="0"/>
              <w:spacing w:after="160" w:line="360" w:lineRule="auto"/>
              <w:rPr>
                <w:rFonts w:ascii="GHEA Grapalat" w:hAnsi="GHEA Grapalat"/>
                <w:lang w:val="en-US"/>
              </w:rPr>
            </w:pPr>
            <w:r w:rsidRPr="00C2055E">
              <w:rPr>
                <w:rFonts w:ascii="GHEA Grapalat" w:hAnsi="GHEA Grapalat"/>
                <w:lang w:val="hy-AM"/>
              </w:rPr>
              <w:t xml:space="preserve">2. </w:t>
            </w:r>
            <w:r w:rsidRPr="00C2055E">
              <w:rPr>
                <w:rFonts w:ascii="GHEA Grapalat" w:hAnsi="GHEA Grapalat"/>
              </w:rPr>
              <w:t xml:space="preserve"> </w:t>
            </w:r>
            <w:r w:rsidRPr="00C2055E">
              <w:rPr>
                <w:rFonts w:ascii="GHEA Grapalat" w:hAnsi="GHEA Grapalat"/>
                <w:lang w:val="en-US"/>
              </w:rPr>
              <w:t>Метод автомойки</w:t>
            </w:r>
          </w:p>
        </w:tc>
        <w:tc>
          <w:tcPr>
            <w:tcW w:w="2471" w:type="dxa"/>
            <w:tcBorders>
              <w:top w:val="single" w:sz="4" w:space="0" w:color="auto"/>
              <w:left w:val="single" w:sz="4" w:space="0" w:color="auto"/>
              <w:bottom w:val="single" w:sz="4" w:space="0" w:color="auto"/>
              <w:right w:val="single" w:sz="4" w:space="0" w:color="auto"/>
            </w:tcBorders>
          </w:tcPr>
          <w:p w:rsidR="008321B6" w:rsidRPr="00C2055E" w:rsidRDefault="008321B6" w:rsidP="00022BB5">
            <w:pPr>
              <w:widowControl w:val="0"/>
              <w:spacing w:after="160" w:line="360" w:lineRule="auto"/>
              <w:rPr>
                <w:rFonts w:ascii="GHEA Grapalat" w:hAnsi="GHEA Grapalat"/>
                <w:lang w:val="hy-AM"/>
              </w:rPr>
            </w:pPr>
          </w:p>
        </w:tc>
        <w:tc>
          <w:tcPr>
            <w:tcW w:w="4880" w:type="dxa"/>
            <w:tcBorders>
              <w:top w:val="single" w:sz="4" w:space="0" w:color="auto"/>
              <w:left w:val="single" w:sz="4" w:space="0" w:color="auto"/>
              <w:bottom w:val="single" w:sz="4" w:space="0" w:color="auto"/>
              <w:right w:val="single" w:sz="4" w:space="0" w:color="auto"/>
            </w:tcBorders>
            <w:hideMark/>
          </w:tcPr>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t>Без прикосновения (без щетки)</w:t>
            </w:r>
          </w:p>
        </w:tc>
      </w:tr>
      <w:tr w:rsidR="008321B6" w:rsidRPr="00C2055E" w:rsidTr="00022BB5">
        <w:trPr>
          <w:trHeight w:val="135"/>
        </w:trPr>
        <w:tc>
          <w:tcPr>
            <w:tcW w:w="4322" w:type="dxa"/>
            <w:tcBorders>
              <w:top w:val="single" w:sz="4" w:space="0" w:color="auto"/>
              <w:left w:val="single" w:sz="4" w:space="0" w:color="auto"/>
              <w:bottom w:val="single" w:sz="4" w:space="0" w:color="auto"/>
              <w:right w:val="single" w:sz="4" w:space="0" w:color="auto"/>
            </w:tcBorders>
            <w:hideMark/>
          </w:tcPr>
          <w:p w:rsidR="008321B6" w:rsidRPr="00C2055E" w:rsidRDefault="008321B6" w:rsidP="00022BB5">
            <w:pPr>
              <w:widowControl w:val="0"/>
              <w:spacing w:after="160" w:line="360" w:lineRule="auto"/>
              <w:rPr>
                <w:rFonts w:ascii="GHEA Grapalat" w:hAnsi="GHEA Grapalat"/>
              </w:rPr>
            </w:pPr>
            <w:r w:rsidRPr="00C2055E">
              <w:rPr>
                <w:rFonts w:ascii="GHEA Grapalat" w:hAnsi="GHEA Grapalat"/>
                <w:lang w:val="hy-AM"/>
              </w:rPr>
              <w:t xml:space="preserve">3. </w:t>
            </w:r>
            <w:r w:rsidRPr="00C2055E">
              <w:rPr>
                <w:rFonts w:ascii="GHEA Grapalat" w:hAnsi="GHEA Grapalat"/>
              </w:rPr>
              <w:t xml:space="preserve"> Необходимые аксессуары и расходные материалы</w:t>
            </w:r>
          </w:p>
        </w:tc>
        <w:tc>
          <w:tcPr>
            <w:tcW w:w="2471" w:type="dxa"/>
            <w:tcBorders>
              <w:top w:val="single" w:sz="4" w:space="0" w:color="auto"/>
              <w:left w:val="single" w:sz="4" w:space="0" w:color="auto"/>
              <w:bottom w:val="single" w:sz="4" w:space="0" w:color="auto"/>
              <w:right w:val="single" w:sz="4" w:space="0" w:color="auto"/>
            </w:tcBorders>
          </w:tcPr>
          <w:p w:rsidR="008321B6" w:rsidRPr="00C2055E" w:rsidRDefault="008321B6" w:rsidP="00022BB5">
            <w:pPr>
              <w:widowControl w:val="0"/>
              <w:spacing w:after="160" w:line="360" w:lineRule="auto"/>
              <w:rPr>
                <w:rFonts w:ascii="GHEA Grapalat" w:hAnsi="GHEA Grapalat"/>
                <w:lang w:val="hy-AM"/>
              </w:rPr>
            </w:pPr>
          </w:p>
        </w:tc>
        <w:tc>
          <w:tcPr>
            <w:tcW w:w="4880" w:type="dxa"/>
            <w:tcBorders>
              <w:top w:val="single" w:sz="4" w:space="0" w:color="auto"/>
              <w:left w:val="single" w:sz="4" w:space="0" w:color="auto"/>
              <w:bottom w:val="single" w:sz="4" w:space="0" w:color="auto"/>
              <w:right w:val="single" w:sz="4" w:space="0" w:color="auto"/>
            </w:tcBorders>
            <w:hideMark/>
          </w:tcPr>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t>а. Устройства фильтрации воды высокого и низкого давления</w:t>
            </w:r>
          </w:p>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t>б. Щетки для чистки (для салона), моющие средства, полироли, высокое качество</w:t>
            </w:r>
          </w:p>
        </w:tc>
      </w:tr>
      <w:tr w:rsidR="008321B6" w:rsidRPr="00C2055E" w:rsidTr="00022BB5">
        <w:trPr>
          <w:trHeight w:val="3565"/>
        </w:trPr>
        <w:tc>
          <w:tcPr>
            <w:tcW w:w="4322" w:type="dxa"/>
            <w:tcBorders>
              <w:top w:val="single" w:sz="4" w:space="0" w:color="auto"/>
              <w:left w:val="single" w:sz="4" w:space="0" w:color="auto"/>
              <w:bottom w:val="single" w:sz="4" w:space="0" w:color="auto"/>
              <w:right w:val="single" w:sz="4" w:space="0" w:color="auto"/>
            </w:tcBorders>
            <w:hideMark/>
          </w:tcPr>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lastRenderedPageBreak/>
              <w:t xml:space="preserve">4. </w:t>
            </w:r>
            <w:r w:rsidRPr="00C2055E">
              <w:rPr>
                <w:rFonts w:ascii="GHEA Grapalat" w:hAnsi="GHEA Grapalat"/>
              </w:rPr>
              <w:t xml:space="preserve"> </w:t>
            </w:r>
            <w:r w:rsidRPr="00C2055E">
              <w:rPr>
                <w:rFonts w:ascii="GHEA Grapalat" w:hAnsi="GHEA Grapalat"/>
                <w:lang w:val="hy-AM"/>
              </w:rPr>
              <w:t>Порядок и продолжительность машинной стирки</w:t>
            </w:r>
          </w:p>
        </w:tc>
        <w:tc>
          <w:tcPr>
            <w:tcW w:w="2471" w:type="dxa"/>
            <w:tcBorders>
              <w:top w:val="single" w:sz="4" w:space="0" w:color="auto"/>
              <w:left w:val="single" w:sz="4" w:space="0" w:color="auto"/>
              <w:bottom w:val="single" w:sz="4" w:space="0" w:color="auto"/>
              <w:right w:val="single" w:sz="4" w:space="0" w:color="auto"/>
            </w:tcBorders>
          </w:tcPr>
          <w:p w:rsidR="008321B6" w:rsidRPr="00C2055E" w:rsidRDefault="008321B6" w:rsidP="00022BB5">
            <w:pPr>
              <w:widowControl w:val="0"/>
              <w:spacing w:after="160" w:line="360" w:lineRule="auto"/>
              <w:rPr>
                <w:rFonts w:ascii="GHEA Grapalat" w:hAnsi="GHEA Grapalat"/>
                <w:lang w:val="hy-AM"/>
              </w:rPr>
            </w:pPr>
          </w:p>
        </w:tc>
        <w:tc>
          <w:tcPr>
            <w:tcW w:w="4880" w:type="dxa"/>
            <w:tcBorders>
              <w:top w:val="single" w:sz="4" w:space="0" w:color="auto"/>
              <w:left w:val="single" w:sz="4" w:space="0" w:color="auto"/>
              <w:bottom w:val="single" w:sz="4" w:space="0" w:color="auto"/>
              <w:right w:val="single" w:sz="4" w:space="0" w:color="auto"/>
            </w:tcBorders>
            <w:hideMark/>
          </w:tcPr>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t>а. Перед мойкой машины ее необходимо предварительно промыть с использованием умягченной водой под высоким давлением и моющими средствами.</w:t>
            </w:r>
          </w:p>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t>б. После мойки машину следует очистить от всей порошкообразной воды высокого давления со всеми используемыми реагентами, а затем отполировать (с помощью жидкости Воск).</w:t>
            </w:r>
          </w:p>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t>с. Очистка и мойка автомобильных стекол проводится обычной водой под низким давлением для очистки всех минералов, которые могут возникнуть после сушки.</w:t>
            </w:r>
          </w:p>
          <w:p w:rsidR="008321B6" w:rsidRPr="00C2055E" w:rsidRDefault="008321B6" w:rsidP="00022BB5">
            <w:pPr>
              <w:widowControl w:val="0"/>
              <w:spacing w:after="160" w:line="360" w:lineRule="auto"/>
              <w:rPr>
                <w:rFonts w:ascii="GHEA Grapalat" w:hAnsi="GHEA Grapalat"/>
                <w:lang w:val="hy-AM"/>
              </w:rPr>
            </w:pPr>
            <w:r w:rsidRPr="00C2055E">
              <w:rPr>
                <w:rFonts w:ascii="GHEA Grapalat" w:hAnsi="GHEA Grapalat"/>
                <w:lang w:val="hy-AM"/>
              </w:rPr>
              <w:t>д. Полная машинная стирка (сверху вниз, крыша, стекло, двери, багажное отделение и шины) Процесс стирки и сушки не должен превышать установленное время 40 минут для 1 машины.</w:t>
            </w:r>
          </w:p>
        </w:tc>
      </w:tr>
      <w:tr w:rsidR="008321B6" w:rsidRPr="00C2055E" w:rsidTr="00022BB5">
        <w:trPr>
          <w:trHeight w:val="3565"/>
        </w:trPr>
        <w:tc>
          <w:tcPr>
            <w:tcW w:w="4322" w:type="dxa"/>
            <w:tcBorders>
              <w:top w:val="single" w:sz="4" w:space="0" w:color="auto"/>
              <w:left w:val="single" w:sz="4" w:space="0" w:color="auto"/>
              <w:bottom w:val="single" w:sz="4" w:space="0" w:color="auto"/>
              <w:right w:val="single" w:sz="4" w:space="0" w:color="auto"/>
            </w:tcBorders>
          </w:tcPr>
          <w:p w:rsidR="008321B6" w:rsidRPr="00C2055E" w:rsidRDefault="008321B6" w:rsidP="00022BB5">
            <w:pPr>
              <w:widowControl w:val="0"/>
              <w:spacing w:after="160" w:line="360" w:lineRule="auto"/>
              <w:rPr>
                <w:rFonts w:ascii="GHEA Grapalat" w:hAnsi="GHEA Grapalat"/>
              </w:rPr>
            </w:pPr>
            <w:r w:rsidRPr="00C2055E">
              <w:rPr>
                <w:rFonts w:ascii="GHEA Grapalat" w:hAnsi="GHEA Grapalat"/>
              </w:rPr>
              <w:t xml:space="preserve">4.  Количество  </w:t>
            </w:r>
            <w:r w:rsidRPr="00C2055E">
              <w:rPr>
                <w:rFonts w:ascii="GHEA Grapalat" w:hAnsi="GHEA Grapalat"/>
                <w:lang w:val="en-US"/>
              </w:rPr>
              <w:t>автомойки</w:t>
            </w:r>
          </w:p>
        </w:tc>
        <w:tc>
          <w:tcPr>
            <w:tcW w:w="2471" w:type="dxa"/>
            <w:tcBorders>
              <w:top w:val="single" w:sz="4" w:space="0" w:color="auto"/>
              <w:left w:val="single" w:sz="4" w:space="0" w:color="auto"/>
              <w:bottom w:val="single" w:sz="4" w:space="0" w:color="auto"/>
              <w:right w:val="single" w:sz="4" w:space="0" w:color="auto"/>
            </w:tcBorders>
          </w:tcPr>
          <w:p w:rsidR="008321B6" w:rsidRPr="00C2055E" w:rsidRDefault="008321B6" w:rsidP="00022BB5">
            <w:pPr>
              <w:widowControl w:val="0"/>
              <w:spacing w:after="160" w:line="360" w:lineRule="auto"/>
              <w:rPr>
                <w:rFonts w:ascii="GHEA Grapalat" w:hAnsi="GHEA Grapalat"/>
                <w:b/>
                <w:lang w:val="hy-AM"/>
              </w:rPr>
            </w:pPr>
          </w:p>
        </w:tc>
        <w:tc>
          <w:tcPr>
            <w:tcW w:w="4880" w:type="dxa"/>
            <w:tcBorders>
              <w:top w:val="single" w:sz="4" w:space="0" w:color="auto"/>
              <w:left w:val="single" w:sz="4" w:space="0" w:color="auto"/>
              <w:bottom w:val="single" w:sz="4" w:space="0" w:color="auto"/>
              <w:right w:val="single" w:sz="4" w:space="0" w:color="auto"/>
            </w:tcBorders>
          </w:tcPr>
          <w:p w:rsidR="008321B6" w:rsidRPr="008321B6" w:rsidRDefault="008321B6" w:rsidP="008321B6">
            <w:pPr>
              <w:widowControl w:val="0"/>
              <w:spacing w:after="160" w:line="360" w:lineRule="auto"/>
              <w:rPr>
                <w:rFonts w:ascii="GHEA Grapalat" w:hAnsi="GHEA Grapalat"/>
                <w:b/>
              </w:rPr>
            </w:pPr>
            <w:r w:rsidRPr="00C2055E">
              <w:rPr>
                <w:rFonts w:ascii="GHEA Grapalat" w:hAnsi="GHEA Grapalat"/>
                <w:b/>
                <w:lang w:val="hy-AM"/>
              </w:rPr>
              <w:t xml:space="preserve">Максимальное количество услуг автомойки составляет </w:t>
            </w:r>
            <w:r w:rsidRPr="008321B6">
              <w:rPr>
                <w:rFonts w:ascii="GHEA Grapalat" w:hAnsi="GHEA Grapalat"/>
                <w:b/>
              </w:rPr>
              <w:t>40</w:t>
            </w:r>
          </w:p>
        </w:tc>
      </w:tr>
    </w:tbl>
    <w:p w:rsidR="008321B6" w:rsidRDefault="008321B6" w:rsidP="003B2F27">
      <w:pPr>
        <w:widowControl w:val="0"/>
        <w:spacing w:after="160" w:line="360" w:lineRule="auto"/>
        <w:jc w:val="center"/>
        <w:rPr>
          <w:rFonts w:ascii="GHEA Grapalat" w:hAnsi="GHEA Grapalat"/>
        </w:rPr>
      </w:pPr>
    </w:p>
    <w:p w:rsidR="0033298D" w:rsidRDefault="0033298D" w:rsidP="003B2F27">
      <w:pPr>
        <w:widowControl w:val="0"/>
        <w:spacing w:after="160" w:line="360" w:lineRule="auto"/>
        <w:jc w:val="center"/>
        <w:rPr>
          <w:rFonts w:ascii="GHEA Grapalat" w:hAnsi="GHEA Grapalat"/>
        </w:rPr>
      </w:pPr>
    </w:p>
    <w:p w:rsidR="0033298D" w:rsidRDefault="0033298D" w:rsidP="003B2F27">
      <w:pPr>
        <w:widowControl w:val="0"/>
        <w:spacing w:after="160" w:line="360" w:lineRule="auto"/>
        <w:jc w:val="center"/>
        <w:rPr>
          <w:rFonts w:ascii="GHEA Grapalat" w:hAnsi="GHEA Grapalat"/>
        </w:rPr>
      </w:pPr>
    </w:p>
    <w:p w:rsidR="0033298D" w:rsidRDefault="0033298D" w:rsidP="003B2F27">
      <w:pPr>
        <w:widowControl w:val="0"/>
        <w:spacing w:after="160" w:line="360" w:lineRule="auto"/>
        <w:jc w:val="center"/>
        <w:rPr>
          <w:rFonts w:ascii="GHEA Grapalat" w:hAnsi="GHEA Grapalat"/>
        </w:rPr>
      </w:pPr>
    </w:p>
    <w:tbl>
      <w:tblPr>
        <w:tblW w:w="10795" w:type="dxa"/>
        <w:jc w:val="center"/>
        <w:tblBorders>
          <w:top w:val="nil"/>
          <w:left w:val="nil"/>
          <w:bottom w:val="nil"/>
          <w:right w:val="nil"/>
        </w:tblBorders>
        <w:tblLook w:val="0000" w:firstRow="0" w:lastRow="0" w:firstColumn="0" w:lastColumn="0" w:noHBand="0" w:noVBand="0"/>
      </w:tblPr>
      <w:tblGrid>
        <w:gridCol w:w="652"/>
        <w:gridCol w:w="3741"/>
        <w:gridCol w:w="1590"/>
        <w:gridCol w:w="4812"/>
      </w:tblGrid>
      <w:tr w:rsidR="0033298D" w:rsidRPr="00C2055E" w:rsidTr="00022BB5">
        <w:trPr>
          <w:trHeight w:val="220"/>
          <w:jc w:val="center"/>
        </w:trPr>
        <w:tc>
          <w:tcPr>
            <w:tcW w:w="652" w:type="dxa"/>
            <w:vMerge w:val="restart"/>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rPr>
            </w:pPr>
            <w:r w:rsidRPr="00C2055E">
              <w:rPr>
                <w:rFonts w:ascii="GHEA Grapalat" w:hAnsi="GHEA Grapalat"/>
                <w:b/>
              </w:rPr>
              <w:t>NN</w:t>
            </w:r>
          </w:p>
        </w:tc>
        <w:tc>
          <w:tcPr>
            <w:tcW w:w="3741" w:type="dxa"/>
            <w:vMerge w:val="restart"/>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rPr>
            </w:pPr>
            <w:r w:rsidRPr="00C2055E">
              <w:rPr>
                <w:rFonts w:ascii="GHEA Grapalat" w:hAnsi="GHEA Grapalat"/>
                <w:b/>
              </w:rPr>
              <w:t>Смазочные материалы и другие вспомогательные материалы, используемые в службах TО-1, TО-2, и запасные части, используемые в ТО-2</w:t>
            </w:r>
          </w:p>
          <w:p w:rsidR="0033298D" w:rsidRPr="00C2055E" w:rsidRDefault="0033298D" w:rsidP="00022BB5">
            <w:pPr>
              <w:widowControl w:val="0"/>
              <w:spacing w:after="160" w:line="360" w:lineRule="auto"/>
              <w:rPr>
                <w:rFonts w:ascii="GHEA Grapalat" w:hAnsi="GHEA Grapalat"/>
                <w:b/>
              </w:rPr>
            </w:pP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b/>
              </w:rPr>
            </w:pPr>
          </w:p>
        </w:tc>
        <w:tc>
          <w:tcPr>
            <w:tcW w:w="4812"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b/>
              </w:rPr>
            </w:pPr>
          </w:p>
        </w:tc>
      </w:tr>
      <w:tr w:rsidR="0033298D" w:rsidRPr="00063C1B" w:rsidTr="00022BB5">
        <w:trPr>
          <w:trHeight w:val="1557"/>
          <w:jc w:val="center"/>
        </w:trPr>
        <w:tc>
          <w:tcPr>
            <w:tcW w:w="652" w:type="dxa"/>
            <w:vMerge/>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p>
        </w:tc>
        <w:tc>
          <w:tcPr>
            <w:tcW w:w="3741" w:type="dxa"/>
            <w:vMerge/>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p>
        </w:tc>
        <w:tc>
          <w:tcPr>
            <w:tcW w:w="6402" w:type="dxa"/>
            <w:gridSpan w:val="2"/>
            <w:tcBorders>
              <w:top w:val="single" w:sz="4" w:space="0" w:color="auto"/>
              <w:left w:val="single" w:sz="4" w:space="0" w:color="auto"/>
              <w:bottom w:val="single" w:sz="4" w:space="0" w:color="auto"/>
              <w:right w:val="single" w:sz="4" w:space="0" w:color="auto"/>
            </w:tcBorders>
            <w:vAlign w:val="center"/>
          </w:tcPr>
          <w:p w:rsidR="0033298D" w:rsidRPr="008A09D4" w:rsidRDefault="0033298D" w:rsidP="00022BB5">
            <w:pPr>
              <w:widowControl w:val="0"/>
              <w:spacing w:after="160" w:line="360" w:lineRule="auto"/>
              <w:rPr>
                <w:rFonts w:ascii="GHEA Grapalat" w:hAnsi="GHEA Grapalat"/>
                <w:b/>
                <w:lang w:val="en-US"/>
              </w:rPr>
            </w:pPr>
            <w:r w:rsidRPr="00C2055E">
              <w:rPr>
                <w:rFonts w:ascii="GHEA Grapalat" w:hAnsi="GHEA Grapalat"/>
                <w:b/>
              </w:rPr>
              <w:t>Лот</w:t>
            </w:r>
            <w:r w:rsidRPr="008A09D4">
              <w:rPr>
                <w:rFonts w:ascii="GHEA Grapalat" w:hAnsi="GHEA Grapalat"/>
                <w:b/>
                <w:lang w:val="en-US"/>
              </w:rPr>
              <w:t xml:space="preserve"> </w:t>
            </w:r>
            <w:r>
              <w:rPr>
                <w:rFonts w:ascii="GHEA Grapalat" w:hAnsi="GHEA Grapalat"/>
                <w:b/>
                <w:lang w:val="en-US"/>
              </w:rPr>
              <w:t>1</w:t>
            </w:r>
            <w:r w:rsidRPr="008A09D4">
              <w:rPr>
                <w:rFonts w:ascii="GHEA Grapalat" w:hAnsi="GHEA Grapalat"/>
                <w:b/>
                <w:lang w:val="en-US"/>
              </w:rPr>
              <w:t>:</w:t>
            </w:r>
          </w:p>
          <w:p w:rsidR="0033298D" w:rsidRPr="008A09D4" w:rsidRDefault="0033298D" w:rsidP="00022BB5">
            <w:pPr>
              <w:widowControl w:val="0"/>
              <w:spacing w:after="160" w:line="360" w:lineRule="auto"/>
              <w:rPr>
                <w:rFonts w:ascii="GHEA Grapalat" w:hAnsi="GHEA Grapalat"/>
                <w:b/>
                <w:lang w:val="en-US"/>
              </w:rPr>
            </w:pPr>
            <w:r w:rsidRPr="008A09D4">
              <w:rPr>
                <w:rFonts w:ascii="GHEA Grapalat" w:hAnsi="GHEA Grapalat"/>
                <w:b/>
                <w:lang w:val="en-US"/>
              </w:rPr>
              <w:t>TOYOTA CORROLA,</w:t>
            </w:r>
          </w:p>
          <w:p w:rsidR="0033298D" w:rsidRPr="008A09D4" w:rsidRDefault="0033298D" w:rsidP="00022BB5">
            <w:pPr>
              <w:widowControl w:val="0"/>
              <w:spacing w:after="160" w:line="360" w:lineRule="auto"/>
              <w:rPr>
                <w:rFonts w:ascii="GHEA Grapalat" w:hAnsi="GHEA Grapalat"/>
                <w:b/>
                <w:lang w:val="en-US"/>
              </w:rPr>
            </w:pPr>
            <w:r w:rsidRPr="008A09D4">
              <w:rPr>
                <w:rFonts w:ascii="GHEA Grapalat" w:hAnsi="GHEA Grapalat"/>
                <w:b/>
                <w:lang w:val="en-US"/>
              </w:rPr>
              <w:t xml:space="preserve">Toyota Camry ,        </w:t>
            </w:r>
          </w:p>
          <w:p w:rsidR="0033298D" w:rsidRPr="008A09D4" w:rsidRDefault="0033298D" w:rsidP="00022BB5">
            <w:pPr>
              <w:widowControl w:val="0"/>
              <w:spacing w:after="160" w:line="360" w:lineRule="auto"/>
              <w:rPr>
                <w:rFonts w:ascii="GHEA Grapalat" w:hAnsi="GHEA Grapalat"/>
                <w:b/>
                <w:lang w:val="en-US"/>
              </w:rPr>
            </w:pPr>
            <w:r w:rsidRPr="008A09D4">
              <w:rPr>
                <w:rFonts w:ascii="GHEA Grapalat" w:hAnsi="GHEA Grapalat"/>
                <w:b/>
                <w:lang w:val="en-US"/>
              </w:rPr>
              <w:t xml:space="preserve"> VW Jetta, VW Polo, VW Tiguan, BMM 523I                  TOYOTA CORROLA,</w:t>
            </w:r>
          </w:p>
          <w:p w:rsidR="0033298D" w:rsidRPr="008A09D4" w:rsidRDefault="0033298D" w:rsidP="00022BB5">
            <w:pPr>
              <w:widowControl w:val="0"/>
              <w:spacing w:after="160" w:line="360" w:lineRule="auto"/>
              <w:rPr>
                <w:rFonts w:ascii="GHEA Grapalat" w:hAnsi="GHEA Grapalat"/>
                <w:b/>
                <w:lang w:val="en-US"/>
              </w:rPr>
            </w:pPr>
            <w:r w:rsidRPr="008A09D4">
              <w:rPr>
                <w:rFonts w:ascii="GHEA Grapalat" w:hAnsi="GHEA Grapalat"/>
                <w:b/>
                <w:lang w:val="en-US"/>
              </w:rPr>
              <w:t xml:space="preserve">Toyota Camry ,        </w:t>
            </w:r>
          </w:p>
          <w:p w:rsidR="0033298D" w:rsidRPr="008A09D4" w:rsidRDefault="0033298D" w:rsidP="00022BB5">
            <w:pPr>
              <w:widowControl w:val="0"/>
              <w:spacing w:after="160" w:line="360" w:lineRule="auto"/>
              <w:rPr>
                <w:rFonts w:ascii="GHEA Grapalat" w:hAnsi="GHEA Grapalat"/>
                <w:b/>
                <w:lang w:val="en-US"/>
              </w:rPr>
            </w:pPr>
            <w:r w:rsidRPr="008A09D4">
              <w:rPr>
                <w:rFonts w:ascii="GHEA Grapalat" w:hAnsi="GHEA Grapalat"/>
                <w:b/>
                <w:lang w:val="en-US"/>
              </w:rPr>
              <w:t xml:space="preserve"> VW Jetta, VW Polo, VW Tiguan, BMM 523I                  </w:t>
            </w:r>
          </w:p>
        </w:tc>
      </w:tr>
      <w:tr w:rsidR="0033298D" w:rsidRPr="00063C1B" w:rsidTr="00022BB5">
        <w:trPr>
          <w:trHeight w:val="793"/>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8A09D4" w:rsidRDefault="0033298D" w:rsidP="00022BB5">
            <w:pPr>
              <w:widowControl w:val="0"/>
              <w:spacing w:after="160" w:line="360" w:lineRule="auto"/>
              <w:rPr>
                <w:rFonts w:ascii="GHEA Grapalat" w:hAnsi="GHEA Grapalat"/>
                <w:lang w:val="en-US"/>
              </w:rPr>
            </w:pP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8A09D4" w:rsidRDefault="0033298D" w:rsidP="00022BB5">
            <w:pPr>
              <w:widowControl w:val="0"/>
              <w:spacing w:after="160" w:line="360" w:lineRule="auto"/>
              <w:rPr>
                <w:rFonts w:ascii="GHEA Grapalat" w:hAnsi="GHEA Grapalat"/>
                <w:lang w:val="en-US"/>
              </w:rPr>
            </w:pP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b/>
                <w:lang w:val="en-US"/>
              </w:rPr>
            </w:pPr>
          </w:p>
        </w:tc>
        <w:tc>
          <w:tcPr>
            <w:tcW w:w="481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lang w:val="hy-AM"/>
              </w:rPr>
            </w:pP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1</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2</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3</w:t>
            </w:r>
          </w:p>
        </w:tc>
      </w:tr>
      <w:tr w:rsidR="0033298D" w:rsidRPr="00C2055E" w:rsidTr="00022BB5">
        <w:trPr>
          <w:gridAfter w:val="1"/>
          <w:wAfter w:w="4812" w:type="dxa"/>
          <w:trHeight w:val="218"/>
          <w:jc w:val="center"/>
        </w:trPr>
        <w:tc>
          <w:tcPr>
            <w:tcW w:w="652"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b/>
                <w:lang w:val="en-US"/>
              </w:rPr>
            </w:pP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b/>
                <w:lang w:val="en-US"/>
              </w:rPr>
            </w:pP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Проверка системы зажигания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r w:rsidRPr="00C2055E">
              <w:rPr>
                <w:rFonts w:ascii="GHEA Grapalat" w:hAnsi="GHEA Grapalat"/>
                <w:lang w:val="en-US"/>
              </w:rPr>
              <w:t>5000</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Система проверки навесного оборудования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r w:rsidRPr="00C2055E">
              <w:rPr>
                <w:rFonts w:ascii="GHEA Grapalat" w:hAnsi="GHEA Grapalat"/>
                <w:lang w:val="en-US"/>
              </w:rPr>
              <w:t>5000</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Проверка работы EMP ԱՓՏ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r w:rsidRPr="00C2055E">
              <w:rPr>
                <w:rFonts w:ascii="GHEA Grapalat" w:hAnsi="GHEA Grapalat"/>
                <w:lang w:val="en-US"/>
              </w:rPr>
              <w:t>5000</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Проверка коробки распределения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r w:rsidRPr="00C2055E">
              <w:rPr>
                <w:rFonts w:ascii="GHEA Grapalat" w:hAnsi="GHEA Grapalat"/>
                <w:lang w:val="en-US"/>
              </w:rPr>
              <w:t>5000</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lang w:val="en-US"/>
              </w:rPr>
              <w:t>Проверка системы</w:t>
            </w:r>
            <w:r w:rsidRPr="00C2055E">
              <w:rPr>
                <w:rFonts w:ascii="GHEA Grapalat" w:hAnsi="GHEA Grapalat"/>
              </w:rPr>
              <w:t xml:space="preserve"> ABS</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r w:rsidRPr="00C2055E">
              <w:rPr>
                <w:rFonts w:ascii="GHEA Grapalat" w:hAnsi="GHEA Grapalat"/>
                <w:lang w:val="en-US"/>
              </w:rPr>
              <w:t>5000</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Проверка работоспособности электрической системы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r w:rsidRPr="00C2055E">
              <w:rPr>
                <w:rFonts w:ascii="GHEA Grapalat" w:hAnsi="GHEA Grapalat"/>
                <w:lang w:val="en-US"/>
              </w:rPr>
              <w:t>5000</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Проверка работоспособности системы управления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r w:rsidRPr="00C2055E">
              <w:rPr>
                <w:rFonts w:ascii="GHEA Grapalat" w:hAnsi="GHEA Grapalat"/>
                <w:lang w:val="en-US"/>
              </w:rPr>
              <w:t>5000</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bCs/>
                <w:lang w:val="en-US"/>
              </w:rPr>
            </w:pPr>
            <w:r w:rsidRPr="00C2055E">
              <w:rPr>
                <w:rFonts w:ascii="GHEA Grapalat" w:hAnsi="GHEA Grapalat"/>
                <w:b/>
                <w:bCs/>
                <w:lang w:val="en-US"/>
              </w:rPr>
              <w:t>Двигатель</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Снятие и установка двигателя</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70,000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двигателя</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Разберка и сбор двигателя </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снятия головки двигателя с заменой кронштейна</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80,000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Ремонт головки двигателя, сварка с полировкой</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клапана головки двигателя с полировкой</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12,000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свечей зажигания</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пружин клапанов двигателя</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клапанных сальников 1 к</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443"/>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Толкатели Замена водонагревателей или водонагревателей 1 кт</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цилиндров двигателя, главных и роликовых подшипников</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80,000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hy-AM"/>
              </w:rPr>
              <w:t>П</w:t>
            </w:r>
            <w:r w:rsidRPr="00C2055E">
              <w:rPr>
                <w:rFonts w:ascii="GHEA Grapalat" w:hAnsi="GHEA Grapalat"/>
                <w:lang w:val="en-US"/>
              </w:rPr>
              <w:t>олировка</w:t>
            </w:r>
            <w:r w:rsidRPr="00C2055E">
              <w:rPr>
                <w:rFonts w:ascii="GHEA Grapalat" w:hAnsi="GHEA Grapalat"/>
                <w:lang w:val="hy-AM"/>
              </w:rPr>
              <w:t xml:space="preserve"> колен</w:t>
            </w:r>
            <w:r w:rsidRPr="00C2055E">
              <w:rPr>
                <w:rFonts w:ascii="GHEA Grapalat" w:hAnsi="GHEA Grapalat"/>
              </w:rPr>
              <w:t>ч</w:t>
            </w:r>
            <w:r w:rsidRPr="00C2055E">
              <w:rPr>
                <w:rFonts w:ascii="GHEA Grapalat" w:hAnsi="GHEA Grapalat"/>
                <w:lang w:val="hy-AM"/>
              </w:rPr>
              <w:t>атого</w:t>
            </w:r>
            <w:r w:rsidRPr="00C2055E">
              <w:rPr>
                <w:rFonts w:ascii="GHEA Grapalat" w:hAnsi="GHEA Grapalat"/>
                <w:lang w:val="en-US"/>
              </w:rPr>
              <w:t xml:space="preserve"> вала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Замена </w:t>
            </w:r>
            <w:r w:rsidRPr="00C2055E">
              <w:rPr>
                <w:rFonts w:ascii="GHEA Grapalat" w:hAnsi="GHEA Grapalat"/>
                <w:lang w:val="hy-AM"/>
              </w:rPr>
              <w:t>колен</w:t>
            </w:r>
            <w:r w:rsidRPr="00C2055E">
              <w:rPr>
                <w:rFonts w:ascii="GHEA Grapalat" w:hAnsi="GHEA Grapalat"/>
              </w:rPr>
              <w:t>ч</w:t>
            </w:r>
            <w:r w:rsidRPr="00C2055E">
              <w:rPr>
                <w:rFonts w:ascii="GHEA Grapalat" w:hAnsi="GHEA Grapalat"/>
                <w:lang w:val="hy-AM"/>
              </w:rPr>
              <w:t>атого</w:t>
            </w:r>
            <w:r w:rsidRPr="00C2055E">
              <w:rPr>
                <w:rFonts w:ascii="GHEA Grapalat" w:hAnsi="GHEA Grapalat"/>
                <w:lang w:val="en-US"/>
              </w:rPr>
              <w:t xml:space="preserve"> вала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220"/>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Замена </w:t>
            </w:r>
            <w:r w:rsidRPr="00C2055E">
              <w:rPr>
                <w:rFonts w:ascii="GHEA Grapalat" w:hAnsi="GHEA Grapalat"/>
                <w:lang w:val="hy-AM"/>
              </w:rPr>
              <w:t>колен</w:t>
            </w:r>
            <w:r w:rsidRPr="00C2055E">
              <w:rPr>
                <w:rFonts w:ascii="GHEA Grapalat" w:hAnsi="GHEA Grapalat"/>
              </w:rPr>
              <w:t>ч</w:t>
            </w:r>
            <w:r w:rsidRPr="00C2055E">
              <w:rPr>
                <w:rFonts w:ascii="GHEA Grapalat" w:hAnsi="GHEA Grapalat"/>
                <w:lang w:val="hy-AM"/>
              </w:rPr>
              <w:t>атого</w:t>
            </w:r>
            <w:r w:rsidRPr="00C2055E">
              <w:rPr>
                <w:rFonts w:ascii="GHEA Grapalat" w:hAnsi="GHEA Grapalat"/>
                <w:lang w:val="en-US"/>
              </w:rPr>
              <w:t xml:space="preserve"> вала 1 кт</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зубчатого вала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Коррекция </w:t>
            </w:r>
            <w:r w:rsidRPr="00C2055E">
              <w:rPr>
                <w:rFonts w:ascii="GHEA Grapalat" w:hAnsi="GHEA Grapalat"/>
                <w:lang w:val="hy-AM"/>
              </w:rPr>
              <w:t>колен</w:t>
            </w:r>
            <w:r w:rsidRPr="00C2055E">
              <w:rPr>
                <w:rFonts w:ascii="GHEA Grapalat" w:hAnsi="GHEA Grapalat"/>
              </w:rPr>
              <w:t>ч</w:t>
            </w:r>
            <w:r w:rsidRPr="00C2055E">
              <w:rPr>
                <w:rFonts w:ascii="GHEA Grapalat" w:hAnsi="GHEA Grapalat"/>
                <w:lang w:val="hy-AM"/>
              </w:rPr>
              <w:t>атого</w:t>
            </w:r>
            <w:r w:rsidRPr="00C2055E">
              <w:rPr>
                <w:rFonts w:ascii="GHEA Grapalat" w:hAnsi="GHEA Grapalat"/>
                <w:lang w:val="en-US"/>
              </w:rPr>
              <w:t xml:space="preserve"> вала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Замена сальника передней прокладки </w:t>
            </w:r>
            <w:r w:rsidRPr="00C2055E">
              <w:rPr>
                <w:rFonts w:ascii="GHEA Grapalat" w:hAnsi="GHEA Grapalat"/>
                <w:lang w:val="hy-AM"/>
              </w:rPr>
              <w:t>колен</w:t>
            </w:r>
            <w:r w:rsidRPr="00C2055E">
              <w:rPr>
                <w:rFonts w:ascii="GHEA Grapalat" w:hAnsi="GHEA Grapalat"/>
              </w:rPr>
              <w:t>ч</w:t>
            </w:r>
            <w:r w:rsidRPr="00C2055E">
              <w:rPr>
                <w:rFonts w:ascii="GHEA Grapalat" w:hAnsi="GHEA Grapalat"/>
                <w:lang w:val="hy-AM"/>
              </w:rPr>
              <w:t>атого</w:t>
            </w:r>
            <w:r w:rsidRPr="00C2055E">
              <w:rPr>
                <w:rFonts w:ascii="GHEA Grapalat" w:hAnsi="GHEA Grapalat"/>
              </w:rPr>
              <w:t xml:space="preserve"> вала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Замена сальника задней прокладки </w:t>
            </w:r>
            <w:r w:rsidRPr="00C2055E">
              <w:rPr>
                <w:rFonts w:ascii="GHEA Grapalat" w:hAnsi="GHEA Grapalat"/>
                <w:lang w:val="hy-AM"/>
              </w:rPr>
              <w:t>колен</w:t>
            </w:r>
            <w:r w:rsidRPr="00C2055E">
              <w:rPr>
                <w:rFonts w:ascii="GHEA Grapalat" w:hAnsi="GHEA Grapalat"/>
              </w:rPr>
              <w:t>ч</w:t>
            </w:r>
            <w:r w:rsidRPr="00C2055E">
              <w:rPr>
                <w:rFonts w:ascii="GHEA Grapalat" w:hAnsi="GHEA Grapalat"/>
                <w:lang w:val="hy-AM"/>
              </w:rPr>
              <w:t>атого</w:t>
            </w:r>
            <w:r w:rsidRPr="00C2055E">
              <w:rPr>
                <w:rFonts w:ascii="GHEA Grapalat" w:hAnsi="GHEA Grapalat"/>
              </w:rPr>
              <w:t xml:space="preserve"> вала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70,000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блока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цилиндра двигателя 1 шт.</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Полировка блока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70,000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цилиндра 1 шт.</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90,000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распределительного вала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Замена и установка распределителного бала </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уплотняющего кольцо распределительного вала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Замена</w:t>
            </w:r>
            <w:r w:rsidRPr="00C2055E">
              <w:rPr>
                <w:rFonts w:ascii="GHEA Grapalat" w:hAnsi="GHEA Grapalat"/>
                <w:lang w:val="en-US"/>
              </w:rPr>
              <w:t xml:space="preserve"> колецного</w:t>
            </w:r>
            <w:r w:rsidRPr="00C2055E">
              <w:rPr>
                <w:rFonts w:ascii="GHEA Grapalat" w:hAnsi="GHEA Grapalat"/>
              </w:rPr>
              <w:t xml:space="preserve"> </w:t>
            </w:r>
            <w:r w:rsidRPr="00C2055E">
              <w:rPr>
                <w:rFonts w:ascii="GHEA Grapalat" w:hAnsi="GHEA Grapalat"/>
                <w:lang w:val="en-US"/>
              </w:rPr>
              <w:t xml:space="preserve">шланга </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зубчатого венца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цепи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цепи масляного насоса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фургона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карты двигателя (сварка)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Замена карт двигателя с </w:t>
            </w:r>
            <w:r w:rsidRPr="00C2055E">
              <w:rPr>
                <w:rFonts w:ascii="GHEA Grapalat" w:hAnsi="GHEA Grapalat"/>
              </w:rPr>
              <w:lastRenderedPageBreak/>
              <w:t>заменой подушки</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lastRenderedPageBreak/>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кронштейна карты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Удаление карт двигателя, установка с очисткой</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масляного насоса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Очистка масляного насоса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Регулировка масляного насоса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колодки масляного насоса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масляного крана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воздушного колпака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топливного насоса высокого давления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или замена подушки безопасности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паспределительного вала или замена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рулевых палаток</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Снятие и установка или замена ротанга </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клапана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54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Замена </w:t>
            </w:r>
            <w:r w:rsidRPr="00C2055E">
              <w:rPr>
                <w:rFonts w:ascii="GHEA Grapalat" w:hAnsi="GHEA Grapalat"/>
              </w:rPr>
              <w:t>крышки</w:t>
            </w:r>
            <w:r w:rsidRPr="00C2055E">
              <w:rPr>
                <w:rFonts w:ascii="GHEA Grapalat" w:hAnsi="GHEA Grapalat"/>
                <w:lang w:val="en-US"/>
              </w:rPr>
              <w:t xml:space="preserve">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цилиндра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цилиндра 1 кт</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Замена вала двигателя </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Замена </w:t>
            </w:r>
            <w:r w:rsidRPr="00C2055E">
              <w:rPr>
                <w:rFonts w:ascii="GHEA Grapalat" w:hAnsi="GHEA Grapalat"/>
              </w:rPr>
              <w:t>зубчетого</w:t>
            </w:r>
            <w:r w:rsidRPr="00C2055E">
              <w:rPr>
                <w:rFonts w:ascii="GHEA Grapalat" w:hAnsi="GHEA Grapalat"/>
                <w:lang w:val="en-US"/>
              </w:rPr>
              <w:t xml:space="preserve"> </w:t>
            </w:r>
            <w:r w:rsidRPr="00C2055E">
              <w:rPr>
                <w:rFonts w:ascii="GHEA Grapalat" w:hAnsi="GHEA Grapalat"/>
              </w:rPr>
              <w:t>колеса</w:t>
            </w:r>
            <w:r w:rsidRPr="00C2055E">
              <w:rPr>
                <w:rFonts w:ascii="GHEA Grapalat" w:hAnsi="GHEA Grapalat"/>
                <w:lang w:val="en-US"/>
              </w:rPr>
              <w:t xml:space="preserve"> </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зубного уплотнения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Замена </w:t>
            </w:r>
            <w:r w:rsidRPr="00C2055E">
              <w:rPr>
                <w:rFonts w:ascii="GHEA Grapalat" w:hAnsi="GHEA Grapalat"/>
              </w:rPr>
              <w:t>сух</w:t>
            </w:r>
            <w:r w:rsidRPr="00C2055E">
              <w:rPr>
                <w:rFonts w:ascii="GHEA Grapalat" w:hAnsi="GHEA Grapalat"/>
                <w:lang w:val="en-US"/>
              </w:rPr>
              <w:t>арика</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подвески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шестерни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сцепления сальника двигателя</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подшипников прицепа двигателя</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снятие, установка передней крышки двигателя</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датчика моторного масла (ктц)</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Замена сальника двигателя </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двигателя</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моторного отсека с ремонтом слота</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19,000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винта с головкой</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колен</w:t>
            </w:r>
            <w:r w:rsidRPr="00C2055E">
              <w:rPr>
                <w:rFonts w:ascii="GHEA Grapalat" w:hAnsi="GHEA Grapalat"/>
              </w:rPr>
              <w:t>чат</w:t>
            </w:r>
            <w:r w:rsidRPr="00C2055E">
              <w:rPr>
                <w:rFonts w:ascii="GHEA Grapalat" w:hAnsi="GHEA Grapalat"/>
                <w:lang w:val="en-US"/>
              </w:rPr>
              <w:t>ого вала</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73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Монтаж системы электродвигателя</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Установка снятия топливной системы двигателя</w:t>
            </w:r>
          </w:p>
        </w:tc>
        <w:tc>
          <w:tcPr>
            <w:tcW w:w="1590"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bCs/>
              </w:rPr>
            </w:pPr>
            <w:r w:rsidRPr="00C2055E">
              <w:rPr>
                <w:rFonts w:ascii="GHEA Grapalat" w:hAnsi="GHEA Grapalat"/>
                <w:b/>
                <w:bCs/>
              </w:rPr>
              <w:t>3.</w:t>
            </w:r>
            <w:r w:rsidRPr="00C2055E">
              <w:rPr>
                <w:rFonts w:ascii="GHEA Grapalat" w:hAnsi="GHEA Grapalat"/>
              </w:rPr>
              <w:t xml:space="preserve"> </w:t>
            </w:r>
            <w:r w:rsidRPr="00C2055E">
              <w:rPr>
                <w:rFonts w:ascii="GHEA Grapalat" w:hAnsi="GHEA Grapalat"/>
                <w:b/>
                <w:bCs/>
              </w:rPr>
              <w:t>Система управления, подачи и смазки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Calibri" w:hAnsi="Calibri" w:cs="Calibri"/>
                <w:lang w:val="en-US"/>
              </w:rPr>
              <w:t>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масла и масляного фильтра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Смазка машины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Компьютерная диагностика с устранением дефектов</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9,000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масляного радиатора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масляного радиатора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клапана масляного фильтра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выпускного коллектора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впускного коллектора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Замена п</w:t>
            </w:r>
            <w:r w:rsidRPr="00C2055E">
              <w:rPr>
                <w:rFonts w:ascii="GHEA Grapalat" w:hAnsi="GHEA Grapalat"/>
                <w:lang w:val="en-US"/>
              </w:rPr>
              <w:t>рокладки выпускного коллектора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Замена п</w:t>
            </w:r>
            <w:r w:rsidRPr="00C2055E">
              <w:rPr>
                <w:rFonts w:ascii="GHEA Grapalat" w:hAnsi="GHEA Grapalat"/>
                <w:lang w:val="en-US"/>
              </w:rPr>
              <w:t>рокладки впускного коллектора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85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топливного шланга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свечей зажигания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очищенного фильтра очистки топлива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lang w:val="en-US"/>
              </w:rPr>
              <w:t>Замена возду</w:t>
            </w:r>
            <w:r w:rsidRPr="00C2055E">
              <w:rPr>
                <w:rFonts w:ascii="GHEA Grapalat" w:hAnsi="GHEA Grapalat"/>
              </w:rPr>
              <w:t>шного</w:t>
            </w:r>
            <w:r w:rsidRPr="00C2055E">
              <w:rPr>
                <w:rFonts w:ascii="GHEA Grapalat" w:hAnsi="GHEA Grapalat"/>
                <w:lang w:val="en-US"/>
              </w:rPr>
              <w:t xml:space="preserve"> фильтра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фильтра кондиционера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установка или замена расходомера воздуха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воздушного филтра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шланга воздушного фильтра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Снятие и установка шланга кондицианера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блок управления автоматической коробкой передач</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70,000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горелки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Очистка топливных форсунок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97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Кодирование форсунок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уплотнительного кольца топливных форсунок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топливного насоса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грубой очистки  топливного фильтра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трубопровода подачи топлива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Настройка зажигания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Регулировка CO</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блока управления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блока управления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топливного бака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Чистка топливного бака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9,000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педали акселератора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датчика акселератора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110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датчика ДМРВ</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датчика температуры воды</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трубки ,шланга   воды</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сетки бензонасоса топливного бака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Чистка сетки бензонасоса топливного бака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датчика давления масла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датчика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bCs/>
                <w:lang w:val="en-US"/>
              </w:rPr>
            </w:pPr>
            <w:r w:rsidRPr="00C2055E">
              <w:rPr>
                <w:rFonts w:ascii="GHEA Grapalat" w:hAnsi="GHEA Grapalat"/>
                <w:b/>
                <w:bCs/>
                <w:lang w:val="en-US"/>
              </w:rPr>
              <w:t>4. Система охлаждения и выхлопа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вентилятора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ремня  вентилятора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радиатора системы охлаждения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кожуха радиатора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жалюзей  радиатора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122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троса управления жалюзей  радиатора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шва радиатора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шланга радиатора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компрессора кондиционера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кондиционера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подшипника  кондиционера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радиатора кондиционера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радиатора кондиционера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компрессора кондиционера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расширительного бачка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шланга расширительного бачка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краника слива воды</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системы охлаждения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135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патрубок  системы охлаждения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мотора вентилятора системы охлаждения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лопастей вентилятора системы охлаждения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радиатора отопителя салона, включая всю работу</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радиатора отопителя салона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мотора отопителя салона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термостата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17,000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водяного насоса с прокладкой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ремня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натяжителя  шкива ремня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радиатора системы охлаждения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Удаление воздуха из  системы охлаждения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147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гофры глушителя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катализатора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кислородного датчика(лямда-зонд)  глушителя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глушителя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трубы глушителя 1 шт.</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хомута глушителя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прокладки глушителя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подвески глушителя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hy-AM"/>
              </w:rPr>
              <w:t xml:space="preserve">Замена </w:t>
            </w:r>
            <w:r w:rsidRPr="00C2055E">
              <w:rPr>
                <w:rFonts w:ascii="GHEA Grapalat" w:hAnsi="GHEA Grapalat"/>
                <w:lang w:val="en-US"/>
              </w:rPr>
              <w:t>калуна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резонатора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жидкости охлаждения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10143" w:type="dxa"/>
            <w:gridSpan w:val="3"/>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b/>
                <w:lang w:val="en-US"/>
              </w:rPr>
            </w:pPr>
            <w:r w:rsidRPr="00C2055E">
              <w:rPr>
                <w:rFonts w:ascii="GHEA Grapalat" w:hAnsi="GHEA Grapalat"/>
                <w:b/>
                <w:lang w:val="en-US"/>
              </w:rPr>
              <w:t>5. Сцепление, МКПП и АКПП</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рабочего или главного цилиндра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159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Основной ремонт рабочего или главного цилиндра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выжимного подшипника и диска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педали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троса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шланга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вилки переключения передач</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Основной ремонт МКПП, включая все работы</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рем. комплекта МКПП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переднего уплотнительного кольца МКПП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Замена </w:t>
            </w:r>
            <w:r w:rsidRPr="00C2055E">
              <w:rPr>
                <w:rFonts w:ascii="GHEA Grapalat" w:hAnsi="GHEA Grapalat"/>
                <w:lang w:val="hy-AM"/>
              </w:rPr>
              <w:t>заднего</w:t>
            </w:r>
            <w:r w:rsidRPr="00C2055E">
              <w:rPr>
                <w:rFonts w:ascii="GHEA Grapalat" w:hAnsi="GHEA Grapalat"/>
              </w:rPr>
              <w:t xml:space="preserve"> уплотнительного кольца МКПП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Замена</w:t>
            </w:r>
            <w:r w:rsidRPr="00C2055E">
              <w:rPr>
                <w:rFonts w:ascii="GHEA Grapalat" w:hAnsi="GHEA Grapalat"/>
                <w:lang w:val="en-US"/>
              </w:rPr>
              <w:t xml:space="preserve">  </w:t>
            </w:r>
            <w:r w:rsidRPr="00C2055E">
              <w:rPr>
                <w:rFonts w:ascii="GHEA Grapalat" w:hAnsi="GHEA Grapalat"/>
              </w:rPr>
              <w:t>МКПП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МКПП или АКПП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Разборка и сборка МКПП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172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кожуха МКПП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подшипника МКПП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промежуточного вала МКПП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шестерней МКПП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первичного  вала МКПП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вторичного вала МКПП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механизма переключения МКПП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механизма переключения МКПП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подушки(опоры) МКПП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рычага переключения передач МКПП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трансмиссионного масла МКПП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троса спидометра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Основной ремонт АКПП, включая всю работу</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185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рем. комплекта  АКПП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пакета фрикционных дисков АКПП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конвертера АКПП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hy-AM"/>
              </w:rPr>
            </w:pPr>
            <w:r w:rsidRPr="00C2055E">
              <w:rPr>
                <w:rFonts w:ascii="GHEA Grapalat" w:hAnsi="GHEA Grapalat"/>
                <w:lang w:val="hy-AM"/>
              </w:rPr>
              <w:t>Замена АКПП диска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hy-AM"/>
              </w:rPr>
              <w:t xml:space="preserve">Замена АКПП </w:t>
            </w:r>
            <w:r w:rsidRPr="00C2055E">
              <w:rPr>
                <w:rFonts w:ascii="GHEA Grapalat" w:hAnsi="GHEA Grapalat"/>
                <w:lang w:val="en-US"/>
              </w:rPr>
              <w:t xml:space="preserve">главного </w:t>
            </w:r>
            <w:r w:rsidRPr="00C2055E">
              <w:rPr>
                <w:rFonts w:ascii="GHEA Grapalat" w:hAnsi="GHEA Grapalat"/>
                <w:lang w:val="hy-AM"/>
              </w:rPr>
              <w:t>диска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соленоидов АКПП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соленоидов и электронного блока АКПП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hy-AM"/>
              </w:rPr>
              <w:t>З</w:t>
            </w:r>
            <w:r w:rsidRPr="00C2055E">
              <w:rPr>
                <w:rFonts w:ascii="GHEA Grapalat" w:hAnsi="GHEA Grapalat"/>
                <w:lang w:val="en-US"/>
              </w:rPr>
              <w:t>амена  гидравлического насоса АКПП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уплотнительного кольца  гидравлического насоса АКПП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радиатора АКПП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радиатора АКПП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гидравлической муфты АКПП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фильтра масла АКПП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масла АКПП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199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hy-AM"/>
              </w:rPr>
            </w:pPr>
            <w:r w:rsidRPr="00C2055E">
              <w:rPr>
                <w:rFonts w:ascii="GHEA Grapalat" w:hAnsi="GHEA Grapalat"/>
                <w:lang w:val="hy-AM"/>
              </w:rPr>
              <w:t>Чистка</w:t>
            </w:r>
            <w:r w:rsidRPr="00C2055E">
              <w:rPr>
                <w:rFonts w:ascii="GHEA Grapalat" w:hAnsi="GHEA Grapalat"/>
              </w:rPr>
              <w:t xml:space="preserve"> фильтра АКПП</w:t>
            </w:r>
            <w:r w:rsidRPr="00C2055E">
              <w:rPr>
                <w:rFonts w:ascii="GHEA Grapalat" w:hAnsi="GHEA Grapalat"/>
                <w:lang w:val="hy-AM"/>
              </w:rPr>
              <w:t xml:space="preserve">, мойка </w:t>
            </w:r>
            <w:r w:rsidRPr="00C2055E">
              <w:rPr>
                <w:rFonts w:ascii="GHEA Grapalat" w:hAnsi="GHEA Grapalat"/>
              </w:rPr>
              <w:t xml:space="preserve">и замена </w:t>
            </w:r>
            <w:r w:rsidRPr="00C2055E">
              <w:rPr>
                <w:rFonts w:ascii="GHEA Grapalat" w:hAnsi="GHEA Grapalat"/>
                <w:lang w:val="hy-AM"/>
              </w:rPr>
              <w:t xml:space="preserve">карточек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10143" w:type="dxa"/>
            <w:gridSpan w:val="3"/>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p>
          <w:p w:rsidR="0033298D" w:rsidRPr="00C2055E" w:rsidRDefault="0033298D" w:rsidP="00022BB5">
            <w:pPr>
              <w:widowControl w:val="0"/>
              <w:spacing w:after="160" w:line="360" w:lineRule="auto"/>
              <w:rPr>
                <w:rFonts w:ascii="GHEA Grapalat" w:hAnsi="GHEA Grapalat"/>
                <w:b/>
                <w:lang w:val="en-US"/>
              </w:rPr>
            </w:pPr>
            <w:r w:rsidRPr="00C2055E">
              <w:rPr>
                <w:rFonts w:ascii="GHEA Grapalat" w:hAnsi="GHEA Grapalat"/>
                <w:b/>
                <w:lang w:val="en-US"/>
              </w:rPr>
              <w:t>6. Подвеска</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траверса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Calibri" w:hAnsi="Calibri" w:cs="Calibri"/>
                <w:lang w:val="en-US"/>
              </w:rPr>
              <w:t>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установка или замена левого или правого уплотнительного кольца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подшипника ступицы переднего колеса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ступицы переднего колеса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ступицы заднего колеса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подшипника ступицы  заднего колеса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супорта и  колеса (для одного колеса)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левого или правого уплотнительного кольца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опоры амортизатора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передней пружины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211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переднего амортизатора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нижнего рычага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втулок нижнего рычага 1 шт.</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нижнего рычага болта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защитника арки  крыла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защитника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верхнего рычага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втулок верхнего рычага 1 шт.</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Замена</w:t>
            </w:r>
            <w:r w:rsidRPr="00C2055E">
              <w:rPr>
                <w:rFonts w:ascii="GHEA Grapalat" w:hAnsi="GHEA Grapalat"/>
                <w:lang w:val="en-US"/>
              </w:rPr>
              <w:t xml:space="preserve"> тяги </w:t>
            </w:r>
            <w:r w:rsidRPr="00C2055E">
              <w:rPr>
                <w:rFonts w:ascii="GHEA Grapalat" w:hAnsi="GHEA Grapalat"/>
              </w:rPr>
              <w:t>верхнего</w:t>
            </w:r>
            <w:r w:rsidRPr="00C2055E">
              <w:rPr>
                <w:rFonts w:ascii="GHEA Grapalat" w:hAnsi="GHEA Grapalat"/>
                <w:lang w:val="en-US"/>
              </w:rPr>
              <w:t xml:space="preserve"> </w:t>
            </w:r>
            <w:r w:rsidRPr="00C2055E">
              <w:rPr>
                <w:rFonts w:ascii="GHEA Grapalat" w:hAnsi="GHEA Grapalat"/>
              </w:rPr>
              <w:t>рычага</w:t>
            </w:r>
            <w:r w:rsidRPr="00C2055E">
              <w:rPr>
                <w:rFonts w:ascii="GHEA Grapalat" w:hAnsi="GHEA Grapalat"/>
                <w:lang w:val="en-US"/>
              </w:rPr>
              <w:t xml:space="preserve">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пыльников  шаровых опор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шаровых опор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шаровых опор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переднего стабилизатора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224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втулок переднего стабилизатора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Առջևի կայունարարի կալունակի փոխարինում</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стойки  передней  стабилизатора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втулок заднего стабилизатора 1 шт.</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стойки заднего стабилизатора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задней стойки стабилизатора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задних пружин</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задней  штанги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заднего рычага или замена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заднего амортизатора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сайлентблока задней подвески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w:t>
            </w:r>
            <w:r w:rsidRPr="00C2055E">
              <w:rPr>
                <w:rFonts w:ascii="GHEA Grapalat" w:hAnsi="GHEA Grapalat"/>
              </w:rPr>
              <w:t>амена</w:t>
            </w:r>
            <w:r w:rsidRPr="00C2055E">
              <w:rPr>
                <w:rFonts w:ascii="GHEA Grapalat" w:hAnsi="GHEA Grapalat"/>
                <w:lang w:val="en-US"/>
              </w:rPr>
              <w:t xml:space="preserve"> шаравого</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lang w:val="en-US"/>
              </w:rPr>
            </w:pPr>
          </w:p>
        </w:tc>
        <w:tc>
          <w:tcPr>
            <w:tcW w:w="10143" w:type="dxa"/>
            <w:gridSpan w:val="3"/>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lang w:val="en-US"/>
              </w:rPr>
            </w:pPr>
            <w:r w:rsidRPr="00C2055E">
              <w:rPr>
                <w:rFonts w:ascii="GHEA Grapalat" w:hAnsi="GHEA Grapalat"/>
                <w:b/>
                <w:lang w:val="en-US"/>
              </w:rPr>
              <w:t>7.</w:t>
            </w:r>
            <w:r w:rsidRPr="00C2055E">
              <w:rPr>
                <w:rFonts w:ascii="GHEA Grapalat" w:hAnsi="GHEA Grapalat"/>
                <w:lang w:val="en-US"/>
              </w:rPr>
              <w:t xml:space="preserve"> </w:t>
            </w:r>
            <w:r w:rsidRPr="00C2055E">
              <w:rPr>
                <w:rFonts w:ascii="GHEA Grapalat" w:hAnsi="GHEA Grapalat"/>
                <w:b/>
                <w:lang w:val="en-US"/>
              </w:rPr>
              <w:t>Рулевой механизм</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Основной ремонт рулевой </w:t>
            </w:r>
            <w:r w:rsidRPr="00C2055E">
              <w:rPr>
                <w:rFonts w:ascii="GHEA Grapalat" w:hAnsi="GHEA Grapalat"/>
              </w:rPr>
              <w:lastRenderedPageBreak/>
              <w:t>колонки, включая всю работу</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lastRenderedPageBreak/>
              <w:t xml:space="preserve">             </w:t>
            </w:r>
            <w:r w:rsidRPr="00C2055E">
              <w:rPr>
                <w:rFonts w:ascii="GHEA Grapalat" w:hAnsi="GHEA Grapalat"/>
                <w:lang w:val="en-US"/>
              </w:rPr>
              <w:lastRenderedPageBreak/>
              <w:t xml:space="preserve">70,000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237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w:t>
            </w:r>
            <w:r w:rsidRPr="00C2055E">
              <w:rPr>
                <w:rFonts w:ascii="GHEA Grapalat" w:hAnsi="GHEA Grapalat"/>
                <w:lang w:val="en-US"/>
              </w:rPr>
              <w:t xml:space="preserve"> </w:t>
            </w:r>
            <w:r w:rsidRPr="00C2055E">
              <w:rPr>
                <w:rFonts w:ascii="GHEA Grapalat" w:hAnsi="GHEA Grapalat"/>
              </w:rPr>
              <w:t>рулевого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238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рулевого вала рулевой колонки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крестовины рулевой колонки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рем. комплекта рулевой колонки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 разборка  и сборка  рулевой колонки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Регулировка  рулевой колонки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кнопки звукового сигнала  рулевого механизма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шлейфа  рулевого механизма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блока переключателей  рулевого механизма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Ремонт блока переключателей  рулевого механизма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кожуха  рулевой колонки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блокировки рулевого механизма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Замена противоугонного </w:t>
            </w:r>
            <w:r w:rsidRPr="00C2055E">
              <w:rPr>
                <w:rFonts w:ascii="GHEA Grapalat" w:hAnsi="GHEA Grapalat"/>
              </w:rPr>
              <w:lastRenderedPageBreak/>
              <w:t>механизма и блокировки рулевого механизма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lastRenderedPageBreak/>
              <w:t xml:space="preserve">             </w:t>
            </w:r>
            <w:r w:rsidRPr="00C2055E">
              <w:rPr>
                <w:rFonts w:ascii="GHEA Grapalat" w:hAnsi="GHEA Grapalat"/>
                <w:lang w:val="en-US"/>
              </w:rPr>
              <w:lastRenderedPageBreak/>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250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Замена</w:t>
            </w:r>
            <w:r w:rsidRPr="00C2055E">
              <w:rPr>
                <w:rFonts w:ascii="GHEA Grapalat" w:hAnsi="GHEA Grapalat"/>
                <w:lang w:val="en-US"/>
              </w:rPr>
              <w:t xml:space="preserve">   </w:t>
            </w:r>
            <w:r w:rsidRPr="00C2055E">
              <w:rPr>
                <w:rFonts w:ascii="GHEA Grapalat" w:hAnsi="GHEA Grapalat"/>
              </w:rPr>
              <w:t>рулевого</w:t>
            </w:r>
            <w:r w:rsidRPr="00C2055E">
              <w:rPr>
                <w:rFonts w:ascii="GHEA Grapalat" w:hAnsi="GHEA Grapalat"/>
                <w:lang w:val="en-US"/>
              </w:rPr>
              <w:t xml:space="preserve"> </w:t>
            </w:r>
            <w:r w:rsidRPr="00C2055E">
              <w:rPr>
                <w:rFonts w:ascii="GHEA Grapalat" w:hAnsi="GHEA Grapalat"/>
              </w:rPr>
              <w:t>механизма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подшипника рулевого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средней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подшипника или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маятникового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электрического регулятора положения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маятника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гидронасоса усилителя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Основной ремонт гидронасоса усилителя руля , включая работы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Снятие и установка или замена ремня гидронасоса усилителя </w:t>
            </w:r>
            <w:r w:rsidRPr="00C2055E">
              <w:rPr>
                <w:rFonts w:ascii="GHEA Grapalat" w:hAnsi="GHEA Grapalat"/>
              </w:rPr>
              <w:lastRenderedPageBreak/>
              <w:t>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lastRenderedPageBreak/>
              <w:t xml:space="preserve">             </w:t>
            </w:r>
            <w:r w:rsidRPr="00C2055E">
              <w:rPr>
                <w:rFonts w:ascii="GHEA Grapalat" w:hAnsi="GHEA Grapalat"/>
                <w:lang w:val="en-US"/>
              </w:rPr>
              <w:lastRenderedPageBreak/>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262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трубы высокого давления гидронасоса усилителя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трубы низкого давления гидронасоса усилителя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рем. комплекта гидронасоса усилителя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рулевого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наконечника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наконечника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Замена наконечника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Замена масла гидро</w:t>
            </w:r>
            <w:r w:rsidRPr="00C2055E">
              <w:rPr>
                <w:rFonts w:ascii="GHEA Grapalat" w:hAnsi="GHEA Grapalat"/>
                <w:lang w:val="en-US"/>
              </w:rPr>
              <w:t>усилителя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10143" w:type="dxa"/>
            <w:gridSpan w:val="3"/>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b/>
                <w:lang w:val="en-US"/>
              </w:rPr>
              <w:t>8. Тормозная система</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вакуумного усилителя тормозной системы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клапана вакуумного усилителя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Снятие и установка или замена </w:t>
            </w:r>
            <w:r w:rsidRPr="00C2055E">
              <w:rPr>
                <w:rFonts w:ascii="GHEA Grapalat" w:hAnsi="GHEA Grapalat"/>
              </w:rPr>
              <w:lastRenderedPageBreak/>
              <w:t>главного цилиндра тормозной системы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lastRenderedPageBreak/>
              <w:t xml:space="preserve">             </w:t>
            </w:r>
            <w:r w:rsidRPr="00C2055E">
              <w:rPr>
                <w:rFonts w:ascii="GHEA Grapalat" w:hAnsi="GHEA Grapalat"/>
                <w:lang w:val="en-US"/>
              </w:rPr>
              <w:lastRenderedPageBreak/>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274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Основной ремонт главного цилиндра тормозной системы ,  включая всю работу</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рабочего цилиндра тормозной системы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Основной ремонт рабочего цилиндра тормозной системы , включая всю работу</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переднего суппорта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заднего суппорта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переднего суппорта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заднего суппорта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рычага ручного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рычага ручного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тормозного шланга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комплекта передних тормозных колодок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285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Удаление  воздуха из тормозной системы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комплекта задних  тормозных колодок (дисковых)</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комплекта задних тормозных колодок (барабанных)</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передних тормозных дисков</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Шлифовка передних тормозных дисков 1 шт.</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задних тормозных дисков 1 шт.</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Шлифовка задних тормозных дисков 1 шт.</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педели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Снятие и установка или замена системы </w:t>
            </w:r>
            <w:r w:rsidRPr="00C2055E">
              <w:rPr>
                <w:rFonts w:ascii="GHEA Grapalat" w:hAnsi="GHEA Grapalat"/>
                <w:lang w:val="en-US"/>
              </w:rPr>
              <w:t>ABS</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Основной ремонт системы </w:t>
            </w:r>
            <w:r w:rsidRPr="00C2055E">
              <w:rPr>
                <w:rFonts w:ascii="GHEA Grapalat" w:hAnsi="GHEA Grapalat"/>
                <w:lang w:val="en-US"/>
              </w:rPr>
              <w:t>ABS</w:t>
            </w:r>
            <w:r w:rsidRPr="00C2055E">
              <w:rPr>
                <w:rFonts w:ascii="GHEA Grapalat" w:hAnsi="GHEA Grapalat"/>
              </w:rPr>
              <w:t>, включая всю работу</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датчика системы  ABS</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Замена электрических  проводов системы  </w:t>
            </w:r>
            <w:r w:rsidRPr="00C2055E">
              <w:rPr>
                <w:rFonts w:ascii="GHEA Grapalat" w:hAnsi="GHEA Grapalat"/>
                <w:lang w:val="en-US"/>
              </w:rPr>
              <w:t>ABS</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Снятие и установка или замена </w:t>
            </w:r>
            <w:r w:rsidRPr="00C2055E">
              <w:rPr>
                <w:rFonts w:ascii="GHEA Grapalat" w:hAnsi="GHEA Grapalat"/>
              </w:rPr>
              <w:lastRenderedPageBreak/>
              <w:t>троса ручного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lastRenderedPageBreak/>
              <w:t xml:space="preserve">             </w:t>
            </w:r>
            <w:r w:rsidRPr="00C2055E">
              <w:rPr>
                <w:rFonts w:ascii="GHEA Grapalat" w:hAnsi="GHEA Grapalat"/>
                <w:lang w:val="en-US"/>
              </w:rPr>
              <w:lastRenderedPageBreak/>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298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Ремонт тормозного механизма ручного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колодок ручного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троса ручного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Ремонт </w:t>
            </w:r>
            <w:r w:rsidRPr="00C2055E">
              <w:rPr>
                <w:rFonts w:ascii="GHEA Grapalat" w:hAnsi="GHEA Grapalat"/>
              </w:rPr>
              <w:t>троса ручного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Регулировка  задних тормозов</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Промывка тормозной системы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тормозной жидкости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10143" w:type="dxa"/>
            <w:gridSpan w:val="3"/>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b/>
                <w:lang w:val="en-US"/>
              </w:rPr>
              <w:t>9.</w:t>
            </w:r>
            <w:r w:rsidRPr="00C2055E">
              <w:rPr>
                <w:rFonts w:ascii="GHEA Grapalat" w:hAnsi="GHEA Grapalat"/>
                <w:lang w:val="en-US"/>
              </w:rPr>
              <w:t xml:space="preserve"> </w:t>
            </w:r>
            <w:r w:rsidRPr="00C2055E">
              <w:rPr>
                <w:rFonts w:ascii="GHEA Grapalat" w:hAnsi="GHEA Grapalat"/>
                <w:b/>
                <w:lang w:val="en-US"/>
              </w:rPr>
              <w:t>Электротехническое оборудование</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 сборка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статора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ротора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реле-регулятора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310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диодного моста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подшипника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ролика ремня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тканевого амортизатора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 установка и сборка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якора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корпуса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держателья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бендикса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автомата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заднего кожуха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реле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щеток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323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стартового корпуса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Регулировка звукового  сигнала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звукового сигнала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передних фар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противотуманных фар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w:t>
            </w:r>
            <w:r w:rsidRPr="00C2055E">
              <w:rPr>
                <w:rFonts w:ascii="GHEA Grapalat" w:hAnsi="GHEA Grapalat"/>
              </w:rPr>
              <w:t>амена</w:t>
            </w:r>
            <w:r w:rsidRPr="00C2055E">
              <w:rPr>
                <w:rFonts w:ascii="GHEA Grapalat" w:hAnsi="GHEA Grapalat"/>
                <w:lang w:val="en-US"/>
              </w:rPr>
              <w:t xml:space="preserve"> централлных  </w:t>
            </w:r>
            <w:r w:rsidRPr="00C2055E">
              <w:rPr>
                <w:rFonts w:ascii="GHEA Grapalat" w:hAnsi="GHEA Grapalat"/>
              </w:rPr>
              <w:t>фонарей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устройство панели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задних фонарей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Регулировка  передних фар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замка зажигания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троса спидометра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Снятие и установка трамблёра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катушки зажигания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336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проводов фар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проводов фары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спидометра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Снятия и установка или замена троса спидометра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измерительных устройств</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Снятия и установка или замена стеклоочистителя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Снятия  и установка или замена мотора  стеклоочистителя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электродвигатель отопителя салона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регулятора потока отопителя салона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Ремонт регулятора потока отопителя салона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предохранителей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Снятия  и установка или замена центрального замка дверей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эл./замков дверей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349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электростеклоподъемника передней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мотор стеклоподъемника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Установка магнитолы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электрических датчиков</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электрических выключателей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аккумуляторной  батареи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клейммы аккумулятора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жгута провода положительной клеммы аккумулятора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жгута провода отрицательной клеммы аккумулятора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Установка системы парктронника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Частичный ремонт эл./ проводов</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или ремонт основного эл./ проводова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lastRenderedPageBreak/>
              <w:t>401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или ремонт вторичного эл./ проводова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402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антенны автомобиля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антенны автомобиля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электрических кнопок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Замена подрулевого  блока переключения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блока розжига ксенона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электрических штекеров</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электрического выключателя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форсунки омывателя стекла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амортизатора крышки багажника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бампера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Բամպերի կալունակի փոխարինում</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балки бампера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414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Замена </w:t>
            </w:r>
            <w:r w:rsidRPr="00C2055E">
              <w:rPr>
                <w:rFonts w:ascii="GHEA Grapalat" w:hAnsi="GHEA Grapalat"/>
                <w:lang w:val="en-US"/>
              </w:rPr>
              <w:t xml:space="preserve">пенопласта </w:t>
            </w:r>
            <w:r w:rsidRPr="00C2055E">
              <w:rPr>
                <w:rFonts w:ascii="GHEA Grapalat" w:hAnsi="GHEA Grapalat"/>
              </w:rPr>
              <w:t>бампера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415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крышки багажника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крышки багажника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замка багажника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уплотнителя багажника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Замена обивки дверей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Замена клапана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421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или замена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Снятие и установка и сборка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10143" w:type="dxa"/>
            <w:gridSpan w:val="3"/>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b/>
                <w:bCs/>
                <w:lang w:val="en-US"/>
              </w:rPr>
              <w:t>10. Другие услуги</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423</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Чистка, шпатлевка и окраска кузова автомобиля (цена за 1 см²)</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3,000</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424</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Токарные работы за одну штуку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5,000</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425</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Снятие и установка колеса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1,000</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426</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Ремонт шины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5,000</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427</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Балансировка колеса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1,500</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428</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Вальцовка диска  колеса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429</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Сварочные работы, цена за 1 кв. см</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5,000</w:t>
            </w:r>
          </w:p>
        </w:tc>
      </w:tr>
      <w:tr w:rsidR="0033298D" w:rsidRPr="00063C1B"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bCs/>
              </w:rPr>
            </w:pPr>
            <w:r w:rsidRPr="00C2055E">
              <w:rPr>
                <w:rFonts w:ascii="GHEA Grapalat" w:hAnsi="GHEA Grapalat"/>
                <w:b/>
                <w:bCs/>
                <w:lang w:val="en-US"/>
              </w:rPr>
              <w:t>T</w:t>
            </w:r>
            <w:r w:rsidRPr="00C2055E">
              <w:rPr>
                <w:rFonts w:ascii="GHEA Grapalat" w:hAnsi="GHEA Grapalat"/>
                <w:b/>
                <w:bCs/>
              </w:rPr>
              <w:t>О-2, и запасные части, используемые в ТО-2</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832B2D" w:rsidRDefault="0033298D" w:rsidP="00022BB5">
            <w:pPr>
              <w:widowControl w:val="0"/>
              <w:spacing w:after="160" w:line="360" w:lineRule="auto"/>
              <w:rPr>
                <w:rFonts w:ascii="GHEA Grapalat" w:hAnsi="GHEA Grapalat"/>
                <w:b/>
                <w:lang w:val="en-US"/>
              </w:rPr>
            </w:pPr>
            <w:r w:rsidRPr="00C2055E">
              <w:rPr>
                <w:rFonts w:ascii="GHEA Grapalat" w:hAnsi="GHEA Grapalat"/>
                <w:b/>
              </w:rPr>
              <w:t>Лот</w:t>
            </w:r>
            <w:r w:rsidRPr="00832B2D">
              <w:rPr>
                <w:rFonts w:ascii="GHEA Grapalat" w:hAnsi="GHEA Grapalat"/>
                <w:b/>
                <w:lang w:val="en-US"/>
              </w:rPr>
              <w:t xml:space="preserve"> </w:t>
            </w:r>
            <w:r>
              <w:rPr>
                <w:rFonts w:ascii="GHEA Grapalat" w:hAnsi="GHEA Grapalat"/>
                <w:b/>
                <w:lang w:val="en-US"/>
              </w:rPr>
              <w:t>1</w:t>
            </w:r>
            <w:r w:rsidRPr="00832B2D">
              <w:rPr>
                <w:rFonts w:ascii="GHEA Grapalat" w:hAnsi="GHEA Grapalat"/>
                <w:b/>
                <w:lang w:val="en-US"/>
              </w:rPr>
              <w:t>:</w:t>
            </w:r>
          </w:p>
          <w:p w:rsidR="0033298D" w:rsidRPr="00832B2D" w:rsidRDefault="0033298D" w:rsidP="00022BB5">
            <w:pPr>
              <w:widowControl w:val="0"/>
              <w:spacing w:after="160" w:line="360" w:lineRule="auto"/>
              <w:rPr>
                <w:rFonts w:ascii="GHEA Grapalat" w:hAnsi="GHEA Grapalat"/>
                <w:b/>
                <w:lang w:val="en-US"/>
              </w:rPr>
            </w:pPr>
            <w:r w:rsidRPr="00C2055E">
              <w:rPr>
                <w:rFonts w:ascii="GHEA Grapalat" w:hAnsi="GHEA Grapalat"/>
                <w:b/>
                <w:lang w:val="en-US"/>
              </w:rPr>
              <w:t>TOYOTA</w:t>
            </w:r>
            <w:r w:rsidRPr="00832B2D">
              <w:rPr>
                <w:rFonts w:ascii="GHEA Grapalat" w:hAnsi="GHEA Grapalat"/>
                <w:b/>
                <w:lang w:val="en-US"/>
              </w:rPr>
              <w:t xml:space="preserve"> </w:t>
            </w:r>
            <w:r w:rsidRPr="00C2055E">
              <w:rPr>
                <w:rFonts w:ascii="GHEA Grapalat" w:hAnsi="GHEA Grapalat"/>
                <w:b/>
                <w:lang w:val="en-US"/>
              </w:rPr>
              <w:t>CORROLA</w:t>
            </w:r>
            <w:r w:rsidRPr="00832B2D">
              <w:rPr>
                <w:rFonts w:ascii="GHEA Grapalat" w:hAnsi="GHEA Grapalat"/>
                <w:b/>
                <w:lang w:val="en-US"/>
              </w:rPr>
              <w:t>,</w:t>
            </w:r>
          </w:p>
          <w:p w:rsidR="0033298D" w:rsidRPr="00C2055E" w:rsidRDefault="0033298D" w:rsidP="00022BB5">
            <w:pPr>
              <w:widowControl w:val="0"/>
              <w:spacing w:after="160" w:line="360" w:lineRule="auto"/>
              <w:rPr>
                <w:rFonts w:ascii="GHEA Grapalat" w:hAnsi="GHEA Grapalat"/>
                <w:b/>
                <w:lang w:val="en-US"/>
              </w:rPr>
            </w:pPr>
            <w:r w:rsidRPr="00C2055E">
              <w:rPr>
                <w:rFonts w:ascii="GHEA Grapalat" w:hAnsi="GHEA Grapalat"/>
                <w:b/>
                <w:lang w:val="en-US"/>
              </w:rPr>
              <w:t xml:space="preserve">Toyota Camry ,        </w:t>
            </w:r>
          </w:p>
          <w:p w:rsidR="0033298D" w:rsidRPr="00C2055E" w:rsidRDefault="0033298D" w:rsidP="00022BB5">
            <w:pPr>
              <w:widowControl w:val="0"/>
              <w:spacing w:after="160" w:line="360" w:lineRule="auto"/>
              <w:rPr>
                <w:rFonts w:ascii="GHEA Grapalat" w:hAnsi="GHEA Grapalat"/>
                <w:b/>
                <w:lang w:val="en-US"/>
              </w:rPr>
            </w:pPr>
            <w:r w:rsidRPr="00C2055E">
              <w:rPr>
                <w:rFonts w:ascii="GHEA Grapalat" w:hAnsi="GHEA Grapalat"/>
                <w:b/>
                <w:lang w:val="en-US"/>
              </w:rPr>
              <w:t xml:space="preserve"> VW Jetta, VW Polo, VW Tiguan </w:t>
            </w:r>
            <w:r w:rsidRPr="008A09D4">
              <w:rPr>
                <w:rFonts w:ascii="GHEA Grapalat" w:hAnsi="GHEA Grapalat"/>
                <w:b/>
                <w:lang w:val="en-US"/>
              </w:rPr>
              <w:t>BMM 523I</w:t>
            </w:r>
            <w:r w:rsidRPr="00C2055E">
              <w:rPr>
                <w:rFonts w:ascii="GHEA Grapalat" w:hAnsi="GHEA Grapalat"/>
                <w:b/>
                <w:lang w:val="en-US"/>
              </w:rPr>
              <w:t xml:space="preserve">                 </w:t>
            </w:r>
          </w:p>
          <w:p w:rsidR="0033298D" w:rsidRPr="00C2055E" w:rsidRDefault="0033298D" w:rsidP="00022BB5">
            <w:pPr>
              <w:widowControl w:val="0"/>
              <w:spacing w:after="160" w:line="360" w:lineRule="auto"/>
              <w:rPr>
                <w:rFonts w:ascii="GHEA Grapalat" w:hAnsi="GHEA Grapalat"/>
                <w:b/>
                <w:lang w:val="en-US"/>
              </w:rPr>
            </w:pPr>
          </w:p>
          <w:p w:rsidR="0033298D" w:rsidRPr="00C2055E" w:rsidRDefault="0033298D" w:rsidP="00022BB5">
            <w:pPr>
              <w:widowControl w:val="0"/>
              <w:spacing w:after="160" w:line="360" w:lineRule="auto"/>
              <w:rPr>
                <w:rFonts w:ascii="GHEA Grapalat" w:hAnsi="GHEA Grapalat"/>
                <w:b/>
                <w:lang w:val="en-US"/>
              </w:rPr>
            </w:pP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bCs/>
                <w:lang w:val="en-US"/>
              </w:rPr>
            </w:pPr>
            <w:r w:rsidRPr="00C2055E">
              <w:rPr>
                <w:rFonts w:ascii="Calibri" w:hAnsi="Calibri" w:cs="Calibri"/>
                <w:b/>
                <w:bCs/>
                <w:lang w:val="en-US"/>
              </w:rPr>
              <w:t> </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bCs/>
                <w:lang w:val="en-US"/>
              </w:rPr>
            </w:pPr>
            <w:r w:rsidRPr="00C2055E">
              <w:rPr>
                <w:rFonts w:ascii="GHEA Grapalat" w:hAnsi="GHEA Grapalat"/>
                <w:b/>
                <w:bCs/>
                <w:lang w:val="en-US"/>
              </w:rPr>
              <w:t>1. Двигатель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bCs/>
                <w:lang w:val="en-US"/>
              </w:rPr>
            </w:pP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Блок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Головка блока цилиндров (ГБЦ)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800,000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Подушки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Հարվածամեղմիչ հագոցի</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Прокладка головки блока цилиндров (ГБЦ)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Комплект прокладок двигателя (включая прокладку ГБЦ)</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Толкатель клапан двигателя (внешний)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Толкатель клапан двигателя (внутрь)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Маслосъемный колпачок клапана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Пружина клапана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Коленчатый вал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Переднее уплотняющее кольцо коленчатого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Заднее уплотняющее кольцо коленчатого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Комплект</w:t>
            </w:r>
            <w:r w:rsidRPr="00C2055E">
              <w:rPr>
                <w:rFonts w:ascii="GHEA Grapalat" w:hAnsi="GHEA Grapalat"/>
                <w:lang w:val="en-US"/>
              </w:rPr>
              <w:t xml:space="preserve">  </w:t>
            </w:r>
            <w:r w:rsidRPr="00C2055E">
              <w:rPr>
                <w:rFonts w:ascii="GHEA Grapalat" w:hAnsi="GHEA Grapalat"/>
              </w:rPr>
              <w:t>коленчатого</w:t>
            </w:r>
            <w:r w:rsidRPr="00C2055E">
              <w:rPr>
                <w:rFonts w:ascii="GHEA Grapalat" w:hAnsi="GHEA Grapalat"/>
                <w:lang w:val="en-US"/>
              </w:rPr>
              <w:t xml:space="preserve"> </w:t>
            </w:r>
            <w:r w:rsidRPr="00C2055E">
              <w:rPr>
                <w:rFonts w:ascii="GHEA Grapalat" w:hAnsi="GHEA Grapalat"/>
              </w:rPr>
              <w:t>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Комплект уплотняющих колец коленчатого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Упорная шайба подшипника скольжения коленчатого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Поршень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70,000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Кольца цилиндров 1 кт</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Поршневой  палец</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Шкиф зубчатого ремня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Поликлиновой (зубчатый) ремень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Топливный насос высокого давления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Вентиляционное отверстие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Крышка вентиляционного отверстия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Цепь газораспределительного механизма (ГРМ)</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Цепь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Протектор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Растенитель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Гидротенитель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Толкатель клапана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Гидротолкатель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32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Калун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Успокоитель цепи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Прицеп двигателья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Подшипники прицепа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Передняя крышка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Верхняя крышка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Прокладка верхной крышка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Маховик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Двизения клыла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Шкиф зубчатого ремня двигателя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Шкиф зубчатого ремня двигателя коленчатого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Резиного колеса </w:t>
            </w:r>
            <w:r w:rsidRPr="00C2055E">
              <w:rPr>
                <w:rFonts w:ascii="GHEA Grapalat" w:hAnsi="GHEA Grapalat"/>
              </w:rPr>
              <w:t>коленчатого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Резиного колесо</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Показатель масла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Сухарь клапана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Болт головки блока цилиндра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7,500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Болт роликового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8,500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Капсула 1 кг / т</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Картер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Защитный кожух зубчатого ремня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Крышка масленной тары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Крышка расшерительного бака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Крышка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Ручка маслянного насоса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Aer система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Прокладка маслянного насоса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58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моторного масла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59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Датчик уровня масла в двигателе</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Подушка клапана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Держатель карты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Ванос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Распределительный вал матора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Крышка распределительный вал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уплотняющее кольцо распределительного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Двигатель б / ушка ушная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Двигатель со стороны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Отделка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69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подголовник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Блок двигателя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10143" w:type="dxa"/>
            <w:gridSpan w:val="3"/>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b/>
              </w:rPr>
            </w:pPr>
            <w:r w:rsidRPr="00C2055E">
              <w:rPr>
                <w:rFonts w:ascii="GHEA Grapalat" w:hAnsi="GHEA Grapalat"/>
                <w:b/>
              </w:rPr>
              <w:t>2.</w:t>
            </w:r>
            <w:r w:rsidRPr="00C2055E">
              <w:rPr>
                <w:rFonts w:ascii="GHEA Grapalat" w:hAnsi="GHEA Grapalat"/>
              </w:rPr>
              <w:t xml:space="preserve"> </w:t>
            </w:r>
            <w:r w:rsidRPr="00C2055E">
              <w:rPr>
                <w:rFonts w:ascii="GHEA Grapalat" w:hAnsi="GHEA Grapalat"/>
                <w:b/>
              </w:rPr>
              <w:t>Система управления,топливная и смазочная система</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Масло моторное </w:t>
            </w:r>
            <w:r w:rsidRPr="00C2055E">
              <w:rPr>
                <w:rFonts w:ascii="GHEA Grapalat" w:hAnsi="GHEA Grapalat"/>
                <w:lang w:val="en-US"/>
              </w:rPr>
              <w:t>CEARLUBE</w:t>
            </w:r>
            <w:r w:rsidRPr="00C2055E">
              <w:rPr>
                <w:rFonts w:ascii="GHEA Grapalat" w:hAnsi="GHEA Grapalat"/>
              </w:rPr>
              <w:t xml:space="preserve"> или эквивалентное 15</w:t>
            </w:r>
            <w:r w:rsidRPr="00C2055E">
              <w:rPr>
                <w:rFonts w:ascii="GHEA Grapalat" w:hAnsi="GHEA Grapalat"/>
                <w:lang w:val="en-US"/>
              </w:rPr>
              <w:t>W</w:t>
            </w:r>
            <w:r w:rsidRPr="00C2055E">
              <w:rPr>
                <w:rFonts w:ascii="GHEA Grapalat" w:hAnsi="GHEA Grapalat"/>
              </w:rPr>
              <w:t>40, 1 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Моторное масло </w:t>
            </w:r>
            <w:r w:rsidRPr="00C2055E">
              <w:rPr>
                <w:rFonts w:ascii="GHEA Grapalat" w:hAnsi="GHEA Grapalat"/>
                <w:lang w:val="en-US"/>
              </w:rPr>
              <w:t>CEARLUBE</w:t>
            </w:r>
            <w:r w:rsidRPr="00C2055E">
              <w:rPr>
                <w:rFonts w:ascii="GHEA Grapalat" w:hAnsi="GHEA Grapalat"/>
              </w:rPr>
              <w:t xml:space="preserve"> или эквивалентное 10</w:t>
            </w:r>
            <w:r w:rsidRPr="00C2055E">
              <w:rPr>
                <w:rFonts w:ascii="GHEA Grapalat" w:hAnsi="GHEA Grapalat"/>
                <w:lang w:val="en-US"/>
              </w:rPr>
              <w:t>W</w:t>
            </w:r>
            <w:r w:rsidRPr="00C2055E">
              <w:rPr>
                <w:rFonts w:ascii="GHEA Grapalat" w:hAnsi="GHEA Grapalat"/>
              </w:rPr>
              <w:t>40, 1 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Моторное масло </w:t>
            </w:r>
            <w:r w:rsidRPr="00C2055E">
              <w:rPr>
                <w:rFonts w:ascii="GHEA Grapalat" w:hAnsi="GHEA Grapalat"/>
                <w:lang w:val="en-US"/>
              </w:rPr>
              <w:t>CEARLUBE</w:t>
            </w:r>
            <w:r w:rsidRPr="00C2055E">
              <w:rPr>
                <w:rFonts w:ascii="GHEA Grapalat" w:hAnsi="GHEA Grapalat"/>
              </w:rPr>
              <w:t xml:space="preserve"> или эквивалент 5</w:t>
            </w:r>
            <w:r w:rsidRPr="00C2055E">
              <w:rPr>
                <w:rFonts w:ascii="GHEA Grapalat" w:hAnsi="GHEA Grapalat"/>
                <w:lang w:val="en-US"/>
              </w:rPr>
              <w:t>W</w:t>
            </w:r>
            <w:r w:rsidRPr="00C2055E">
              <w:rPr>
                <w:rFonts w:ascii="GHEA Grapalat" w:hAnsi="GHEA Grapalat"/>
              </w:rPr>
              <w:t>40, 1 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7,000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Моторное масло </w:t>
            </w:r>
            <w:r w:rsidRPr="00C2055E">
              <w:rPr>
                <w:rFonts w:ascii="GHEA Grapalat" w:hAnsi="GHEA Grapalat"/>
                <w:lang w:val="en-US"/>
              </w:rPr>
              <w:t>CEARLUBE</w:t>
            </w:r>
            <w:r w:rsidRPr="00C2055E">
              <w:rPr>
                <w:rFonts w:ascii="GHEA Grapalat" w:hAnsi="GHEA Grapalat"/>
              </w:rPr>
              <w:t xml:space="preserve"> или синтетический эквивалент 5</w:t>
            </w:r>
            <w:r w:rsidRPr="00C2055E">
              <w:rPr>
                <w:rFonts w:ascii="GHEA Grapalat" w:hAnsi="GHEA Grapalat"/>
                <w:lang w:val="en-US"/>
              </w:rPr>
              <w:t>W</w:t>
            </w:r>
            <w:r w:rsidRPr="00C2055E">
              <w:rPr>
                <w:rFonts w:ascii="GHEA Grapalat" w:hAnsi="GHEA Grapalat"/>
              </w:rPr>
              <w:t>30, 1 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7,000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Моторное масло </w:t>
            </w:r>
            <w:r w:rsidRPr="00C2055E">
              <w:rPr>
                <w:rFonts w:ascii="GHEA Grapalat" w:hAnsi="GHEA Grapalat"/>
                <w:lang w:val="en-US"/>
              </w:rPr>
              <w:t>CEARLUBE</w:t>
            </w:r>
            <w:r w:rsidRPr="00C2055E">
              <w:rPr>
                <w:rFonts w:ascii="GHEA Grapalat" w:hAnsi="GHEA Grapalat"/>
              </w:rPr>
              <w:t xml:space="preserve"> или эквивалент 5</w:t>
            </w:r>
            <w:r w:rsidRPr="00C2055E">
              <w:rPr>
                <w:rFonts w:ascii="GHEA Grapalat" w:hAnsi="GHEA Grapalat"/>
                <w:lang w:val="en-US"/>
              </w:rPr>
              <w:t>W</w:t>
            </w:r>
            <w:r w:rsidRPr="00C2055E">
              <w:rPr>
                <w:rFonts w:ascii="GHEA Grapalat" w:hAnsi="GHEA Grapalat"/>
              </w:rPr>
              <w:t>40.1 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7,000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Моторное масло </w:t>
            </w:r>
            <w:r w:rsidRPr="00C2055E">
              <w:rPr>
                <w:rFonts w:ascii="GHEA Grapalat" w:hAnsi="GHEA Grapalat"/>
                <w:lang w:val="en-US"/>
              </w:rPr>
              <w:t>CEARLUBE</w:t>
            </w:r>
            <w:r w:rsidRPr="00C2055E">
              <w:rPr>
                <w:rFonts w:ascii="GHEA Grapalat" w:hAnsi="GHEA Grapalat"/>
              </w:rPr>
              <w:t xml:space="preserve"> или эквивалентное дизельное 10</w:t>
            </w:r>
            <w:r w:rsidRPr="00C2055E">
              <w:rPr>
                <w:rFonts w:ascii="GHEA Grapalat" w:hAnsi="GHEA Grapalat"/>
                <w:lang w:val="en-US"/>
              </w:rPr>
              <w:t>W</w:t>
            </w:r>
            <w:r w:rsidRPr="00C2055E">
              <w:rPr>
                <w:rFonts w:ascii="GHEA Grapalat" w:hAnsi="GHEA Grapalat"/>
              </w:rPr>
              <w:t>40, 1 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Моторное масло </w:t>
            </w:r>
            <w:r w:rsidRPr="00C2055E">
              <w:rPr>
                <w:rFonts w:ascii="GHEA Grapalat" w:hAnsi="GHEA Grapalat"/>
                <w:lang w:val="en-US"/>
              </w:rPr>
              <w:t>CEARLUBE</w:t>
            </w:r>
            <w:r w:rsidRPr="00C2055E">
              <w:rPr>
                <w:rFonts w:ascii="GHEA Grapalat" w:hAnsi="GHEA Grapalat"/>
              </w:rPr>
              <w:t xml:space="preserve"> или эквивалентное дизельное 15</w:t>
            </w:r>
            <w:r w:rsidRPr="00C2055E">
              <w:rPr>
                <w:rFonts w:ascii="GHEA Grapalat" w:hAnsi="GHEA Grapalat"/>
                <w:lang w:val="en-US"/>
              </w:rPr>
              <w:t>W</w:t>
            </w:r>
            <w:r w:rsidRPr="00C2055E">
              <w:rPr>
                <w:rFonts w:ascii="GHEA Grapalat" w:hAnsi="GHEA Grapalat"/>
              </w:rPr>
              <w:t>40, 1 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Масляная система стирки 1 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79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Жидкость для очистки инжектора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Фильтр кондиционера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Масляный фильтр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82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Клапан масляного фильтра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Масляный насос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Переносной масляный насос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Масляный радиатор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Масляный шланг</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Масляный кран</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Катушка зажигания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89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Правая прокладка выпускного коллектора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Левая прокладка выпускного коллектора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Правая </w:t>
            </w:r>
            <w:r w:rsidRPr="00C2055E">
              <w:rPr>
                <w:rFonts w:ascii="GHEA Grapalat" w:hAnsi="GHEA Grapalat"/>
              </w:rPr>
              <w:t>прокладка впускного коллектора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Лев</w:t>
            </w:r>
            <w:r w:rsidRPr="00C2055E">
              <w:rPr>
                <w:rFonts w:ascii="GHEA Grapalat" w:hAnsi="GHEA Grapalat"/>
                <w:lang w:val="en-US"/>
              </w:rPr>
              <w:t>ая</w:t>
            </w:r>
            <w:r w:rsidRPr="00C2055E">
              <w:rPr>
                <w:rFonts w:ascii="GHEA Grapalat" w:hAnsi="GHEA Grapalat"/>
              </w:rPr>
              <w:t xml:space="preserve"> прокладка впускного коллектора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Правая прокладка выпускного коллектора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Левая прокладка выпускного коллектора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95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Правый прокладка впускного коллектора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Левый прокладка впускного коллектора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Свеча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Свеча зажигания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99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Сетка топливного насоса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Топливный насос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70,000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Топлинный бак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Крышка топливного бака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Топливная горелка с бензиновым двигателем</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Пламя огня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Нежная очистка топливного фильтра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Грубая очистка фильтра для топлива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Топливный шланг</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108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Средняя топливная трубка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109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Топливный шланг</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акселатора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акселатора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акселатора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Фильтр воздуха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Датчик массового расхода воздуха (ДМРВ)</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70,000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Шланг кондиционера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 массового расхода воздуха </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               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117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Шланг воздушного фильтра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5,</w:t>
            </w:r>
            <w:r w:rsidRPr="00C2055E">
              <w:rPr>
                <w:rFonts w:ascii="GHEA Grapalat" w:hAnsi="GHEA Grapalat"/>
                <w:lang w:val="en-US"/>
              </w:rPr>
              <w:t xml:space="preserve">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воздушного фильтра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119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температуры охлаждающей жидкости</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масла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121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распределительного вала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расхода воздуха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спидометра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вентилятора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Водопровод длинный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Водопровод короткий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воды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бензобака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129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Погасить регулятор расхода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Управляющий компьютер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Датчик холостого хода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дроссельной заслонки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кислорода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134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Блок управления автоматической коробкой передач</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Calibri" w:hAnsi="Calibri" w:cs="Calibri"/>
                <w:lang w:val="en-US"/>
              </w:rPr>
              <w:t> </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bCs/>
              </w:rPr>
            </w:pPr>
            <w:r w:rsidRPr="00C2055E">
              <w:rPr>
                <w:rFonts w:ascii="GHEA Grapalat" w:hAnsi="GHEA Grapalat"/>
                <w:b/>
                <w:bCs/>
              </w:rPr>
              <w:t>3.</w:t>
            </w:r>
            <w:r w:rsidRPr="00C2055E">
              <w:rPr>
                <w:rFonts w:ascii="GHEA Grapalat" w:hAnsi="GHEA Grapalat"/>
              </w:rPr>
              <w:t xml:space="preserve"> </w:t>
            </w:r>
            <w:r w:rsidRPr="00C2055E">
              <w:rPr>
                <w:rFonts w:ascii="GHEA Grapalat" w:hAnsi="GHEA Grapalat"/>
                <w:b/>
                <w:bCs/>
              </w:rPr>
              <w:t>Система выпуска отработавших газов и охлаждения двигателя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rPr>
            </w:pPr>
            <w:r w:rsidRPr="00C2055E">
              <w:rPr>
                <w:rFonts w:ascii="Calibri" w:hAnsi="Calibri" w:cs="Calibri"/>
                <w:lang w:val="en-US"/>
              </w:rPr>
              <w:t>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Веер печать</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Вентилятор системы охлаждения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139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Мотор вентилятора правый</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Мотор вентилятора левый</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Вентилятор правого крыла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Вентилятор левого крыла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Радиатор</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90,000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Фланец радиатора правый</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Фланец радиатора левый</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Крышка расширительного бачка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147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Шланг расширительного бачка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Расширительный  бачок  </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149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Патрубок радиатора нижний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Патрубок радиатора верхний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Термостат</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Водяной насос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70,000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Прокладка водяного насоса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Уплотнительное кольцо водяного насоса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Подшипник водяного насоса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Крыльчатка водяного насоса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Система охлиждения 1литр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79"/>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Незамерзающая жидкость для стекла 1 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159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Натяжной ролик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160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Большой шланг</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кондиционера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Компрессор кондиционера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Шланг радиатора кондиционера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Подшипник кондиционера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Система охлаждения резиновой трубки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Радиатор кондиционера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Масло кондиционера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Патрубок кондиционера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169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Кран кондиционера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Кожух вентилятора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Печать генератора покемонов</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Кожух термостата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173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Прокладка термостата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Прокладка глушителя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Подвеска глушителя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Гофра глушителя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гофры глушителя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Трубка глушителя </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179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Кранштеин</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Хомут глушителя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Глушитель</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Резонатор выхлопной системы</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377"/>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Электродвигатель отопителя салона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Радиатор отопителя салона</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70,000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10143" w:type="dxa"/>
            <w:gridSpan w:val="3"/>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b/>
              </w:rPr>
            </w:pPr>
            <w:r w:rsidRPr="00C2055E">
              <w:rPr>
                <w:rFonts w:ascii="GHEA Grapalat" w:hAnsi="GHEA Grapalat"/>
                <w:b/>
              </w:rPr>
              <w:t>4. Сцепление, коробки передач МКПП и АКПП</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Рабочий цилиндр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186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Главный цилиндр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Уплотнительное кольцо цилиндра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 комплект цилиндра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189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Диск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нажимной диск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Выжимной подшипник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Педаль сцепления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Трос крепления</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Присоединительный шланг</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Масло КП (полусинтетический 75/90)</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Картер сцепления КП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Передний бампер КП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198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Задний бампер КП</w:t>
            </w:r>
          </w:p>
        </w:tc>
        <w:tc>
          <w:tcPr>
            <w:tcW w:w="1590" w:type="dxa"/>
            <w:tcBorders>
              <w:top w:val="single" w:sz="4" w:space="0" w:color="auto"/>
              <w:left w:val="single" w:sz="4" w:space="0" w:color="auto"/>
              <w:bottom w:val="single" w:sz="4" w:space="0" w:color="auto"/>
              <w:right w:val="single" w:sz="4" w:space="0" w:color="auto"/>
            </w:tcBorders>
            <w:shd w:val="clear" w:color="auto" w:fill="FFFFFF"/>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199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Привод спидометра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Подшипник КП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Пыльник КП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Рычаг передачиКП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Механизм преобразования КП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Первичный вал КП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Вторичный вал КП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Промежуточный вал КП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Вилка переключения передач</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Шестерни КП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209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Համաժամիչ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31,500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Հիդրոագույց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 комплект КП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212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Трансмиссионное масло, 1 литр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Масло АКПП-U DEXTRON-6, 1л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Картер АКПП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АКПП конвертер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Масленый  фильтр АКПП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Электромагнитный клапан АКПП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Пакет фрикционных дисков АКПП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219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 комплект АКПП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Шестерня АКПП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Уплотнительное кольцо масляного насоса АКПП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Масляный насос АКПП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223</w:t>
            </w:r>
          </w:p>
        </w:tc>
        <w:tc>
          <w:tcPr>
            <w:tcW w:w="3741"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Герметик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7,500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10143" w:type="dxa"/>
            <w:gridSpan w:val="3"/>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b/>
                <w:lang w:val="en-US"/>
              </w:rPr>
            </w:pPr>
            <w:r w:rsidRPr="00C2055E">
              <w:rPr>
                <w:rFonts w:ascii="GHEA Grapalat" w:hAnsi="GHEA Grapalat"/>
                <w:b/>
                <w:lang w:val="en-US"/>
              </w:rPr>
              <w:t>5. Подвеска</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224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Траверс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Калонак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Влевое или вправое ШРУС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Левый или правый сочлененный пылесос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b/>
              </w:rPr>
            </w:pPr>
            <w:r w:rsidRPr="00C2055E">
              <w:rPr>
                <w:rFonts w:ascii="GHEA Grapalat" w:hAnsi="GHEA Grapalat"/>
              </w:rPr>
              <w:t>Ступица колесо переднего колеса (Правое)</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229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Ступица колесо переднего колеса (Левое)</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Ступица переднего колеса</w:t>
            </w:r>
            <w:r w:rsidRPr="00C2055E">
              <w:rPr>
                <w:rFonts w:ascii="GHEA Grapalat" w:hAnsi="GHEA Grapalat"/>
                <w:lang w:val="en-US"/>
              </w:rPr>
              <w:t xml:space="preserve"> </w:t>
            </w:r>
            <w:r w:rsidRPr="00C2055E">
              <w:rPr>
                <w:rFonts w:ascii="GHEA Grapalat" w:hAnsi="GHEA Grapalat"/>
              </w:rPr>
              <w:t>(</w:t>
            </w:r>
            <w:r w:rsidRPr="00C2055E">
              <w:rPr>
                <w:rFonts w:ascii="GHEA Grapalat" w:hAnsi="GHEA Grapalat"/>
                <w:lang w:val="en-US"/>
              </w:rPr>
              <w:t>Пра</w:t>
            </w:r>
            <w:r w:rsidRPr="00C2055E">
              <w:rPr>
                <w:rFonts w:ascii="GHEA Grapalat" w:hAnsi="GHEA Grapalat"/>
              </w:rPr>
              <w:t>вое)</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Ступица переднего колеса (Левое)</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Гайка ступицы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Хому колеса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Հեղյուս անիվի</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Уплотнительное кольцо ступицы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Внутренний подшипник ШРУСа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237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Внешний подшипник ШРУСа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Внутренний подшипник ШРУСа (задний)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239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Внешний подшипник ШРУСа  (задний)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Левый или правый плотнительное кольцо ШРУСА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Верхняя опора амортизатора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(ударники)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Վռան հեծանի</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Կալունակ կայունարարի վռանի</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Кулак поворотный передний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Кулак поворотный задний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Փոշեթիկնոց առջևի հարվածամեղմիչի</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Փոշեթիկնոց հետևի հարվածամեղմիչի</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249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Վռան զսպակի</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250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Прокладка пружины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Передняя пружина (Правая)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Передняя пружина (Левая)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Задняя пружина (Правая)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Задняя пружина (Левая)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Передний амортизатор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Кронштейн с ручкой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Нижний рычаг передней подвески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Сайлент-блок нижнего рычага передней подвески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259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Болт рычага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Верхний рычаг</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Сайлент-блок верхнего рычага передней подвески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Сайлент-блок верхнего рычага задней подвески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263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Поперечная рулевая тяга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Пыльник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Передний стабилизатор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Втулка переднего стабилизатора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Стойка переднего ……. стабилизатора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Стойка переднего стабилизатора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269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Задний стабилизатор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Задний  амортизатор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Հետևի ձգաձող փոքր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Сайлент-блок задней подвески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Հետևի անկյունագծային լծակ</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Անկյունագծային լծակի վռան</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Штанга задней подвески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276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Втулка  штанги задней подвески</w:t>
            </w:r>
          </w:p>
          <w:p w:rsidR="0033298D" w:rsidRPr="00C2055E" w:rsidRDefault="0033298D" w:rsidP="00022BB5">
            <w:pPr>
              <w:widowControl w:val="0"/>
              <w:spacing w:after="160" w:line="360" w:lineRule="auto"/>
              <w:rPr>
                <w:rFonts w:ascii="GHEA Grapalat" w:hAnsi="GHEA Grapalat"/>
                <w:lang w:val="en-US"/>
              </w:rPr>
            </w:pP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Втулка заднего стабилизатора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Стойка заднего стабилизатора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279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Հետևի կայունարարի կալունակ</w:t>
            </w:r>
          </w:p>
          <w:p w:rsidR="0033298D" w:rsidRPr="00C2055E" w:rsidRDefault="0033298D" w:rsidP="00022BB5">
            <w:pPr>
              <w:widowControl w:val="0"/>
              <w:spacing w:after="160" w:line="360" w:lineRule="auto"/>
              <w:rPr>
                <w:rFonts w:ascii="GHEA Grapalat" w:hAnsi="GHEA Grapalat"/>
                <w:lang w:val="en-US"/>
              </w:rPr>
            </w:pP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Протектор колеса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Հարվածիչի բացիկ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Колесо</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10143" w:type="dxa"/>
            <w:gridSpan w:val="3"/>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b/>
                <w:lang w:val="en-US"/>
              </w:rPr>
            </w:pPr>
            <w:r w:rsidRPr="00C2055E">
              <w:rPr>
                <w:rFonts w:ascii="GHEA Grapalat" w:hAnsi="GHEA Grapalat"/>
                <w:b/>
                <w:lang w:val="en-US"/>
              </w:rPr>
              <w:t>6. Механизм рулевого управления</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Ղեկասյունակի արորիկ</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Ղեկասյունակի ամրացման անուր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Ղեկասյունակ</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Ղեկային կալունի հոդակապ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Ղեկասյունակի առանցքակալի սռնի</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288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Ղեկասյունակի առանցքակալ</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289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Ղեկասյունակի խաչուկ</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Ղեկասյունակի պատյան</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Ղեկային մեխանիզմի փականք</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Վռան ղեկասյունակի</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Ղեկային մեխանիզմի փոխակերպիչ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Ղեկային կալունի սռնի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Ղեկասյունակի ժապավեն</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70,000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Ղեկասյունակի վերանորոգման հավաքածու</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гидроусилителя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Рем. комплект гидроусилителя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299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Насос гидроусилителя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Бачок гидроусилителя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301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Шланг высокого давления гидроусилителя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Шланг низкого  давления гидроусилителя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 կոմպլեկտավորված</w:t>
            </w:r>
          </w:p>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Комплектированнуй руль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70,000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Регулятор электрического руля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Подшипника рулевого вала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Рулевой вал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Рулевой вал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Наконечник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309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Наконечник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Средний рычаг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Рычаг рулевой тяги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17,000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Ղեկային ձողի փոշեթիկնոց</w:t>
            </w:r>
          </w:p>
          <w:p w:rsidR="0033298D" w:rsidRPr="00C2055E" w:rsidRDefault="0033298D" w:rsidP="00022BB5">
            <w:pPr>
              <w:widowControl w:val="0"/>
              <w:spacing w:after="160" w:line="360" w:lineRule="auto"/>
              <w:rPr>
                <w:rFonts w:ascii="GHEA Grapalat" w:hAnsi="GHEA Grapalat"/>
                <w:lang w:val="en-US"/>
              </w:rPr>
            </w:pP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Масло гидроусилителя руля (</w:t>
            </w:r>
            <w:r w:rsidRPr="00C2055E">
              <w:rPr>
                <w:rFonts w:ascii="GHEA Grapalat" w:hAnsi="GHEA Grapalat"/>
                <w:lang w:val="en-US"/>
              </w:rPr>
              <w:t>DEXTRON</w:t>
            </w:r>
            <w:r w:rsidRPr="00C2055E">
              <w:rPr>
                <w:rFonts w:ascii="GHEA Grapalat" w:hAnsi="GHEA Grapalat"/>
              </w:rPr>
              <w:t>-3) 1 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314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Ճոճանակի լրակազմ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Маятниковый рычаг</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Втулка маятникового рычага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10143" w:type="dxa"/>
            <w:gridSpan w:val="3"/>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b/>
                <w:lang w:val="en-US"/>
              </w:rPr>
              <w:t>7. Тормозная система</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Главный тормозной цилиндр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318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Рем. комплект главного тормозного цилиндра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319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Вакуумный усилитель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Клапан вакуумного усилителя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Рабочий тормозной цилиндр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Рем. комплект рабочего тормозного цилиндра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Рычаг аварийного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Тормозной шланг</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Передняя подвеска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Задняя подвеска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150,000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327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Սուպպորտի մանժետ</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Սուպպորտի ուղղորդիչ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329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Комплект передних тормозных колодок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Пружина тормозных колодок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lang w:val="en-US"/>
              </w:rPr>
              <w:t>З</w:t>
            </w:r>
            <w:r w:rsidRPr="00C2055E">
              <w:rPr>
                <w:rFonts w:ascii="GHEA Grapalat" w:hAnsi="GHEA Grapalat"/>
              </w:rPr>
              <w:t>адних барабанных тормозных колодок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Հետևի սկավառակային կոճղակ</w:t>
            </w:r>
          </w:p>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Задние тормозные диски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Педаль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Комплект колодок ручного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Диск передних тормозных колодок (правый)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Диск передних тормозных колодок (левый)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Диск задних тормозных колодок (правый)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338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Диск задних тормозных колодок (левый)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339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Датчик ABS</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Проводка датчика ABS</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Трос ручного тормоза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Тормозная жидкость, DOT-3 - 1500 грамм</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Тормозная жидкость, DOT-4 - 1500 грамм</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 </w:t>
            </w:r>
          </w:p>
        </w:tc>
      </w:tr>
      <w:tr w:rsidR="0033298D" w:rsidRPr="00C2055E" w:rsidTr="00022BB5">
        <w:trPr>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p>
        </w:tc>
        <w:tc>
          <w:tcPr>
            <w:tcW w:w="10143" w:type="dxa"/>
            <w:gridSpan w:val="3"/>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b/>
                <w:lang w:val="en-US"/>
              </w:rPr>
            </w:pPr>
            <w:r w:rsidRPr="00C2055E">
              <w:rPr>
                <w:rFonts w:ascii="GHEA Grapalat" w:hAnsi="GHEA Grapalat"/>
                <w:b/>
                <w:lang w:val="en-US"/>
              </w:rPr>
              <w:t>8. Электрическое оборудование</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Генератор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Ротор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Статор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Диодный мост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Реле-регулятор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Шкиф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Подшипник генератора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Стартер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180,000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351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Якорь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Стартовый корпус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Держатель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Реле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29,000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Задняя половина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Щетки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Привод включения стартера (бендикс)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Автомат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Кожух стартера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Светоотражатель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Լատերի կենտրոնական փոխակերպիչ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переднего</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противотуманной фары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404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Задний фонарь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Фонарь заднего указателя поворота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стоп-сигнала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плафона освещения салона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салона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стоп-сигнала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переднего указателя поворота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заднего указателя поворота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задних фонарей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противотуманных фар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фонаря стоп-сигнала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передних фонарей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Ксеноновая лампа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417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Блок ксенона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Штекер электрический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Провод электрический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Предохранитель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Лампа фонарья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Проводка фар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Электрический выключатель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Замок зажигания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Բռնկման կողպեքի հպակ</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Аккумуляторной батареи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Клемма аккумуляторной батареи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жгут провода положительной клеммы аккумулятора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349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жгут провода отрицательной </w:t>
            </w:r>
            <w:r w:rsidRPr="00C2055E">
              <w:rPr>
                <w:rFonts w:ascii="GHEA Grapalat" w:hAnsi="GHEA Grapalat"/>
              </w:rPr>
              <w:lastRenderedPageBreak/>
              <w:t>клеммы аккумулятора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lastRenderedPageBreak/>
              <w:t xml:space="preserve">               </w:t>
            </w:r>
            <w:r w:rsidRPr="00C2055E">
              <w:rPr>
                <w:rFonts w:ascii="GHEA Grapalat" w:hAnsi="GHEA Grapalat"/>
                <w:lang w:val="en-US"/>
              </w:rPr>
              <w:lastRenderedPageBreak/>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350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Էլեկտրալարերի գլխավոր խուրց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Էլեկտրալարերի երկրորդային խուրց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60,000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Приборная панель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Վազքաչափի ճոպան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Ապակեմաքրիչ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Ջեռուցիչի օդի հոսանքի կարգավորիչ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Электродвигатель отопителя салона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лектродвигатель стеклоочистителя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Ջրի ցողիչ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359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Փողրակ ջրի ցողիչի</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Противаугонный сигнализация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Высокий сигнал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Панель устройства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403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Сингнализация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Измерительные прибор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Измерительные приборы</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Индукционная катушка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Магнитола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Электростеклоподъемник передней двери (правый)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409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Электростеклоподъемник передней двери (левый)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Электростеклоподъемник задней двери (правый)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Электростеклоподъемник задней двери (правый)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Мотор электростеклоподъемник передней двери (правый)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Мотор электростеклоподъемник передней двери (левый)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Мотор электростеклоподъемник заддней двери (правый)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Мотор электростеклоподъемник </w:t>
            </w:r>
            <w:r w:rsidRPr="00C2055E">
              <w:rPr>
                <w:rFonts w:ascii="GHEA Grapalat" w:hAnsi="GHEA Grapalat"/>
              </w:rPr>
              <w:lastRenderedPageBreak/>
              <w:t>заддней двери (левый)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lastRenderedPageBreak/>
              <w:t xml:space="preserve">             </w:t>
            </w:r>
            <w:r w:rsidRPr="00C2055E">
              <w:rPr>
                <w:rFonts w:ascii="GHEA Grapalat" w:hAnsi="GHEA Grapalat"/>
                <w:lang w:val="en-US"/>
              </w:rPr>
              <w:lastRenderedPageBreak/>
              <w:t xml:space="preserve">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416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Ветровое стекло</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Амортизатор багажного отделения</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Передний бампер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419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Задний бампер</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Багажное отделение</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Балка бампера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Пенопласт бампера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Передний дверь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Задний дверь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Обивка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Клапан багажного отдела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Клапан капота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428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Кнопки электрические</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429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Дверные эл. замки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430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lang w:val="en-US"/>
              </w:rPr>
              <w:t>Эл. датчик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431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Система пактроника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432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Антена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433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Блок управления отопителем</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434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Центральный замок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435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Дверной замок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436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Зашитник передной погрышки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437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Зашитник задний погрышки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438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Зеркало салона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439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Боковое зеркало</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440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Чехол</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441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Подшипник бампера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442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Чехол погрышки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443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Молдинг передней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444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Молдинг задней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445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Резиновое стекло передней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446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Резиновое стекло задней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447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Ветровик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448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Резина передней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449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Резина задней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450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Молдинг передней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451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Молдинг задней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452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Ручка внутри передней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453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Ручка внутри задней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454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Ручка вн</w:t>
            </w:r>
            <w:r w:rsidRPr="00C2055E">
              <w:rPr>
                <w:rFonts w:ascii="GHEA Grapalat" w:hAnsi="GHEA Grapalat"/>
                <w:lang w:val="en-US"/>
              </w:rPr>
              <w:t>нешный</w:t>
            </w:r>
            <w:r w:rsidRPr="00C2055E">
              <w:rPr>
                <w:rFonts w:ascii="GHEA Grapalat" w:hAnsi="GHEA Grapalat"/>
              </w:rPr>
              <w:t xml:space="preserve"> передней </w:t>
            </w:r>
            <w:r w:rsidRPr="00C2055E">
              <w:rPr>
                <w:rFonts w:ascii="GHEA Grapalat" w:hAnsi="GHEA Grapalat"/>
              </w:rPr>
              <w:lastRenderedPageBreak/>
              <w:t>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lastRenderedPageBreak/>
              <w:t xml:space="preserve">             </w:t>
            </w:r>
            <w:r w:rsidRPr="00C2055E">
              <w:rPr>
                <w:rFonts w:ascii="GHEA Grapalat" w:hAnsi="GHEA Grapalat"/>
                <w:lang w:val="en-US"/>
              </w:rPr>
              <w:lastRenderedPageBreak/>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455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Ручка вн</w:t>
            </w:r>
            <w:r w:rsidRPr="00C2055E">
              <w:rPr>
                <w:rFonts w:ascii="GHEA Grapalat" w:hAnsi="GHEA Grapalat"/>
                <w:lang w:val="en-US"/>
              </w:rPr>
              <w:t>нешный</w:t>
            </w:r>
            <w:r w:rsidRPr="00C2055E">
              <w:rPr>
                <w:rFonts w:ascii="GHEA Grapalat" w:hAnsi="GHEA Grapalat"/>
              </w:rPr>
              <w:t xml:space="preserve"> </w:t>
            </w:r>
            <w:r w:rsidRPr="00C2055E">
              <w:rPr>
                <w:rFonts w:ascii="GHEA Grapalat" w:hAnsi="GHEA Grapalat"/>
                <w:lang w:val="en-US"/>
              </w:rPr>
              <w:t>за</w:t>
            </w:r>
            <w:r w:rsidRPr="00C2055E">
              <w:rPr>
                <w:rFonts w:ascii="GHEA Grapalat" w:hAnsi="GHEA Grapalat"/>
              </w:rPr>
              <w:t>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456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Ризина богажного отдела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457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 xml:space="preserve">Стекло передной двери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458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Стекло </w:t>
            </w:r>
            <w:r w:rsidRPr="00C2055E">
              <w:rPr>
                <w:rFonts w:ascii="GHEA Grapalat" w:hAnsi="GHEA Grapalat"/>
                <w:lang w:val="en-US"/>
              </w:rPr>
              <w:t>за</w:t>
            </w:r>
            <w:r w:rsidRPr="00C2055E">
              <w:rPr>
                <w:rFonts w:ascii="GHEA Grapalat" w:hAnsi="GHEA Grapalat"/>
              </w:rPr>
              <w:t>дной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459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Задний подприз</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460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Ограничитель передней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461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Ограничитель задней двери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462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Подкапотник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80,000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463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Пленка стекла </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464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Обивка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465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Передная распашная дверь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466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Задная распашная дверь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467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Распашная капота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w:t>
            </w:r>
            <w:r w:rsidRPr="00C2055E">
              <w:rPr>
                <w:rFonts w:ascii="GHEA Grapalat" w:hAnsi="GHEA Grapalat"/>
                <w:lang w:val="en-US"/>
              </w:rPr>
              <w:lastRenderedPageBreak/>
              <w:t xml:space="preserve">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lastRenderedPageBreak/>
              <w:t>468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Слой метала передний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469</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Слой метала задний</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470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Сидельник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100,000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480</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Солнцезашитник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481</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Резиновый коврик салона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40,000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482</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Веревка багажного отдела</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483</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Калпак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15,000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484</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Клипс</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485</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Камера погрышки</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2,000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486</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Подтолкнитель</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500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487</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Пластиковый номерной знак</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 xml:space="preserve">               3,000 </w:t>
            </w:r>
          </w:p>
        </w:tc>
      </w:tr>
      <w:tr w:rsidR="0033298D" w:rsidRPr="00C2055E" w:rsidTr="00022BB5">
        <w:trPr>
          <w:gridAfter w:val="1"/>
          <w:wAfter w:w="4812" w:type="dxa"/>
          <w:trHeight w:val="188"/>
          <w:jc w:val="center"/>
        </w:trPr>
        <w:tc>
          <w:tcPr>
            <w:tcW w:w="652"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lang w:val="en-US"/>
              </w:rPr>
              <w:t>488</w:t>
            </w:r>
          </w:p>
        </w:tc>
        <w:tc>
          <w:tcPr>
            <w:tcW w:w="3741" w:type="dxa"/>
            <w:tcBorders>
              <w:top w:val="single" w:sz="4" w:space="0" w:color="auto"/>
              <w:left w:val="single" w:sz="4" w:space="0" w:color="auto"/>
              <w:bottom w:val="single" w:sz="4" w:space="0" w:color="auto"/>
              <w:right w:val="single" w:sz="4" w:space="0" w:color="auto"/>
            </w:tcBorders>
          </w:tcPr>
          <w:p w:rsidR="0033298D" w:rsidRPr="00C2055E" w:rsidRDefault="0033298D" w:rsidP="00022BB5">
            <w:pPr>
              <w:widowControl w:val="0"/>
              <w:spacing w:after="160" w:line="360" w:lineRule="auto"/>
              <w:rPr>
                <w:rFonts w:ascii="GHEA Grapalat" w:hAnsi="GHEA Grapalat"/>
              </w:rPr>
            </w:pPr>
            <w:r w:rsidRPr="00C2055E">
              <w:rPr>
                <w:rFonts w:ascii="GHEA Grapalat" w:hAnsi="GHEA Grapalat"/>
              </w:rPr>
              <w:t>Краска, растворитрль, вспомогательные материалы для ремонта 1 см</w:t>
            </w:r>
          </w:p>
        </w:tc>
        <w:tc>
          <w:tcPr>
            <w:tcW w:w="1590" w:type="dxa"/>
            <w:tcBorders>
              <w:top w:val="single" w:sz="4" w:space="0" w:color="auto"/>
              <w:left w:val="single" w:sz="4" w:space="0" w:color="auto"/>
              <w:bottom w:val="single" w:sz="4" w:space="0" w:color="auto"/>
              <w:right w:val="single" w:sz="4" w:space="0" w:color="auto"/>
            </w:tcBorders>
            <w:vAlign w:val="center"/>
          </w:tcPr>
          <w:p w:rsidR="0033298D" w:rsidRPr="00C2055E" w:rsidRDefault="0033298D" w:rsidP="00022BB5">
            <w:pPr>
              <w:widowControl w:val="0"/>
              <w:spacing w:after="160" w:line="360" w:lineRule="auto"/>
              <w:rPr>
                <w:rFonts w:ascii="GHEA Grapalat" w:hAnsi="GHEA Grapalat"/>
                <w:lang w:val="en-US"/>
              </w:rPr>
            </w:pPr>
            <w:r w:rsidRPr="00C2055E">
              <w:rPr>
                <w:rFonts w:ascii="GHEA Grapalat" w:hAnsi="GHEA Grapalat"/>
              </w:rPr>
              <w:t xml:space="preserve">               </w:t>
            </w:r>
            <w:r w:rsidRPr="00C2055E">
              <w:rPr>
                <w:rFonts w:ascii="GHEA Grapalat" w:hAnsi="GHEA Grapalat"/>
                <w:lang w:val="en-US"/>
              </w:rPr>
              <w:t xml:space="preserve">5,000 </w:t>
            </w:r>
          </w:p>
        </w:tc>
      </w:tr>
    </w:tbl>
    <w:tbl>
      <w:tblPr>
        <w:tblStyle w:val="TableGrid"/>
        <w:tblW w:w="10456" w:type="dxa"/>
        <w:tblInd w:w="-885" w:type="dxa"/>
        <w:tblLook w:val="04A0" w:firstRow="1" w:lastRow="0" w:firstColumn="1" w:lastColumn="0" w:noHBand="0" w:noVBand="1"/>
      </w:tblPr>
      <w:tblGrid>
        <w:gridCol w:w="10456"/>
      </w:tblGrid>
      <w:tr w:rsidR="00063C1B" w:rsidRPr="004250BA" w:rsidTr="00063C1B">
        <w:trPr>
          <w:trHeight w:val="1125"/>
        </w:trPr>
        <w:tc>
          <w:tcPr>
            <w:tcW w:w="10456" w:type="dxa"/>
          </w:tcPr>
          <w:p w:rsidR="00063C1B" w:rsidRPr="004250BA" w:rsidRDefault="00063C1B" w:rsidP="00B8307D">
            <w:pPr>
              <w:spacing w:line="360" w:lineRule="auto"/>
              <w:jc w:val="right"/>
              <w:rPr>
                <w:rFonts w:ascii="Sylfaen" w:hAnsi="Sylfaen" w:cs="Sylfaen"/>
                <w:b/>
              </w:rPr>
            </w:pPr>
          </w:p>
          <w:p w:rsidR="00063C1B" w:rsidRPr="004250BA" w:rsidRDefault="00063C1B" w:rsidP="00B8307D">
            <w:pPr>
              <w:spacing w:line="360" w:lineRule="auto"/>
              <w:jc w:val="right"/>
              <w:rPr>
                <w:rFonts w:ascii="Sylfaen" w:hAnsi="Sylfaen" w:cs="Sylfaen"/>
                <w:b/>
              </w:rPr>
            </w:pPr>
          </w:p>
        </w:tc>
      </w:tr>
      <w:tr w:rsidR="00063C1B" w:rsidRPr="004250BA" w:rsidTr="00063C1B">
        <w:tc>
          <w:tcPr>
            <w:tcW w:w="10456" w:type="dxa"/>
          </w:tcPr>
          <w:p w:rsidR="00063C1B" w:rsidRPr="004250BA" w:rsidRDefault="00063C1B" w:rsidP="00B8307D">
            <w:pPr>
              <w:spacing w:line="360" w:lineRule="auto"/>
              <w:jc w:val="center"/>
              <w:rPr>
                <w:rFonts w:ascii="Sylfaen" w:hAnsi="Sylfaen"/>
                <w:b/>
              </w:rPr>
            </w:pPr>
            <w:r w:rsidRPr="004250BA">
              <w:rPr>
                <w:rFonts w:ascii="Sylfaen" w:hAnsi="Sylfaen" w:cs="Sylfaen"/>
                <w:b/>
              </w:rPr>
              <w:t>Обязательные условия</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olor w:val="000000"/>
              </w:rPr>
              <w:t>Исполнитель должен заранее провести осмотр транспортного средства, о чем на адрес электронной почты, указанный Заказчиком должны быть отправлены письменные подтверждения результатов осмотра, с указанием вида (ов), единицы измерения, количества и общей суммы предоставляемых услуг.</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olor w:val="000000"/>
              </w:rPr>
              <w:t>Станция техобслуживания должна быть оснащена не менее чем 5 подъемниками (домкрат), способными поднимать не менее 2,5 тонн.</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olor w:val="000000"/>
              </w:rPr>
              <w:t>Услуги должны оказываться со дня регистрации  транспортного средства Заказчика на станции технического обслуживания Исполнителя в течение одного рабочего дня, если с согласия Заказчика не указан более длительный срок.</w:t>
            </w:r>
          </w:p>
        </w:tc>
      </w:tr>
      <w:tr w:rsidR="00063C1B" w:rsidRPr="00FD4047" w:rsidTr="00063C1B">
        <w:tc>
          <w:tcPr>
            <w:tcW w:w="10456" w:type="dxa"/>
            <w:vAlign w:val="center"/>
          </w:tcPr>
          <w:p w:rsidR="00063C1B" w:rsidRPr="00FD4047" w:rsidRDefault="00063C1B" w:rsidP="00B8307D">
            <w:pPr>
              <w:spacing w:line="360" w:lineRule="auto"/>
              <w:rPr>
                <w:rFonts w:ascii="Sylfaen" w:hAnsi="Sylfaen"/>
              </w:rPr>
            </w:pPr>
            <w:r w:rsidRPr="00FD4047">
              <w:rPr>
                <w:rFonts w:ascii="Sylfaen" w:hAnsi="Sylfaen"/>
              </w:rPr>
              <w:t>Автомобили, подлежащие обслуживанию, одновременное количество которых может быть до 3, должны храниться на закрытой, крытой, контролируемой территории.</w:t>
            </w:r>
          </w:p>
        </w:tc>
      </w:tr>
      <w:tr w:rsidR="00063C1B" w:rsidRPr="00FD4047" w:rsidTr="00063C1B">
        <w:trPr>
          <w:trHeight w:val="1590"/>
        </w:trPr>
        <w:tc>
          <w:tcPr>
            <w:tcW w:w="10456" w:type="dxa"/>
            <w:vAlign w:val="center"/>
          </w:tcPr>
          <w:p w:rsidR="00063C1B" w:rsidRPr="00FD4047" w:rsidRDefault="00063C1B" w:rsidP="00B8307D">
            <w:pPr>
              <w:spacing w:line="360" w:lineRule="auto"/>
              <w:jc w:val="center"/>
              <w:rPr>
                <w:rFonts w:ascii="Sylfaen" w:hAnsi="Sylfaen" w:cs="Sylfaen"/>
                <w:b/>
                <w:color w:val="000000"/>
              </w:rPr>
            </w:pPr>
            <w:r w:rsidRPr="00FD4047">
              <w:rPr>
                <w:rFonts w:ascii="Sylfaen" w:hAnsi="Sylfaen" w:cs="Sylfaen"/>
                <w:b/>
                <w:color w:val="000000"/>
              </w:rPr>
              <w:t>Технико-организационные требования к станциям технического обслуживания автомобилей</w:t>
            </w:r>
          </w:p>
          <w:p w:rsidR="00063C1B" w:rsidRPr="00FD4047" w:rsidRDefault="00063C1B" w:rsidP="00B8307D">
            <w:pPr>
              <w:spacing w:line="360" w:lineRule="auto"/>
              <w:rPr>
                <w:rFonts w:ascii="Sylfaen" w:hAnsi="Sylfaen"/>
                <w:b/>
                <w:bCs/>
                <w:color w:val="000000"/>
              </w:rPr>
            </w:pPr>
            <w:r w:rsidRPr="00FD4047">
              <w:rPr>
                <w:rFonts w:ascii="Sylfaen" w:hAnsi="Sylfaen" w:cs="Sylfaen"/>
                <w:color w:val="000000"/>
              </w:rPr>
              <w:t>Станция технического обслуживания должна иметь следующие минимальные возможности для обеспечения качественного и своевременного технического обслуживания:</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olor w:val="000000"/>
              </w:rPr>
              <w:t>закрытую и охраняемую территорию минимум на 2 машины, систему видеонаблюдения, осуществление круглосуточного контроля службой охраны,</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olor w:val="000000"/>
              </w:rPr>
              <w:t>боксы с подогревом с возможностью одновременной работы на 3 подъемниках и более,</w:t>
            </w:r>
          </w:p>
        </w:tc>
      </w:tr>
      <w:tr w:rsidR="00063C1B" w:rsidRPr="00FD4047" w:rsidTr="00063C1B">
        <w:trPr>
          <w:trHeight w:val="574"/>
        </w:trPr>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olor w:val="000000"/>
              </w:rPr>
              <w:t>мойку как для автомобилей, так и для автозапчастей, смотровую яму,</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olor w:val="000000"/>
              </w:rPr>
              <w:t>стенд для выпрямления деформированного кузова, сварочное оборудование, в том числе современные отделочные средства покраски и сушки алюминия и чугуна,</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olor w:val="000000"/>
              </w:rPr>
              <w:t>эвакуатор грузоподъемностью не менее 2,5 т, который может покинуть станцию технического обслуживания и прибыть на место поломки (аварии) в течение 30 минут после получения вызова - на территории Республики Армения и Арцаха,</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olor w:val="000000"/>
              </w:rPr>
              <w:t>быть оснащенным необходимым оборудованием, иметь программы и техническую литературу для проведения диагностики,</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olor w:val="000000"/>
              </w:rPr>
              <w:t>иметь возможность устранения электрических неисправностей в машине,</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s="Sylfaen"/>
                <w:color w:val="000000"/>
              </w:rPr>
              <w:t xml:space="preserve">Выполнять как текущие, так и капитальные ремонтные работы двигателя и его системы, силовой установки и системы управления, ходовой части и отдельных приборов кузова, </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olor w:val="000000"/>
              </w:rPr>
              <w:lastRenderedPageBreak/>
              <w:t>Для осуществления вышеупомянутых работ иметь профессиональных специалистов с опытом работы не менее 3 лет,</w:t>
            </w:r>
          </w:p>
        </w:tc>
      </w:tr>
      <w:tr w:rsidR="00063C1B" w:rsidRPr="00FD4047" w:rsidTr="00063C1B">
        <w:tc>
          <w:tcPr>
            <w:tcW w:w="10456" w:type="dxa"/>
            <w:vAlign w:val="center"/>
          </w:tcPr>
          <w:p w:rsidR="00063C1B" w:rsidRPr="00FD4047" w:rsidRDefault="00063C1B" w:rsidP="00B8307D">
            <w:pPr>
              <w:spacing w:line="360" w:lineRule="auto"/>
              <w:rPr>
                <w:rFonts w:ascii="Sylfaen" w:hAnsi="Sylfaen"/>
                <w:color w:val="000000"/>
              </w:rPr>
            </w:pPr>
            <w:r w:rsidRPr="00FD4047">
              <w:rPr>
                <w:rFonts w:ascii="Sylfaen" w:hAnsi="Sylfaen" w:cs="Arial LatArm"/>
                <w:color w:val="000000"/>
              </w:rPr>
              <w:t xml:space="preserve"> </w:t>
            </w:r>
            <w:r w:rsidRPr="00FD4047">
              <w:rPr>
                <w:rFonts w:ascii="Sylfaen" w:hAnsi="Sylfaen"/>
                <w:color w:val="000000"/>
              </w:rPr>
              <w:t xml:space="preserve">Стенд для демонтажа и балансировки шин, стенд для </w:t>
            </w:r>
            <w:r w:rsidRPr="00FD4047">
              <w:rPr>
                <w:rFonts w:ascii="Sylfaen" w:hAnsi="Sylfaen" w:cs="Arial"/>
                <w:color w:val="222222"/>
                <w:shd w:val="clear" w:color="auto" w:fill="FFFFFF"/>
              </w:rPr>
              <w:t>углов установки колёс</w:t>
            </w:r>
            <w:r w:rsidRPr="00FD4047">
              <w:rPr>
                <w:rFonts w:ascii="Sylfaen" w:hAnsi="Sylfaen"/>
                <w:color w:val="000000"/>
              </w:rPr>
              <w:t xml:space="preserve">, стенд для мойки и регулировки инжектора, стенд для проверки амортизаторов, стенд для регулировки фар, стенд для проверки тормозов, </w:t>
            </w:r>
          </w:p>
        </w:tc>
      </w:tr>
      <w:tr w:rsidR="00063C1B" w:rsidRPr="004250BA" w:rsidTr="00063C1B">
        <w:tc>
          <w:tcPr>
            <w:tcW w:w="10456" w:type="dxa"/>
            <w:vAlign w:val="center"/>
          </w:tcPr>
          <w:p w:rsidR="00063C1B" w:rsidRPr="004250BA" w:rsidRDefault="00063C1B" w:rsidP="00B8307D">
            <w:pPr>
              <w:spacing w:line="360" w:lineRule="auto"/>
              <w:rPr>
                <w:rFonts w:ascii="Sylfaen" w:hAnsi="Sylfaen" w:cs="Arial LatArm"/>
                <w:color w:val="000000"/>
              </w:rPr>
            </w:pPr>
            <w:r w:rsidRPr="004250BA">
              <w:rPr>
                <w:rFonts w:ascii="Sylfaen" w:hAnsi="Sylfaen"/>
                <w:color w:val="000000"/>
              </w:rPr>
              <w:t xml:space="preserve">технический </w:t>
            </w:r>
            <w:r>
              <w:rPr>
                <w:rFonts w:ascii="Sylfaen" w:hAnsi="Sylfaen"/>
                <w:color w:val="000000"/>
              </w:rPr>
              <w:t>надзор</w:t>
            </w:r>
            <w:r w:rsidRPr="004250BA">
              <w:rPr>
                <w:rFonts w:ascii="Sylfaen" w:hAnsi="Sylfaen"/>
                <w:color w:val="000000"/>
              </w:rPr>
              <w:t xml:space="preserve"> за работами.</w:t>
            </w:r>
          </w:p>
        </w:tc>
      </w:tr>
      <w:tr w:rsidR="00063C1B" w:rsidRPr="00FD4047" w:rsidTr="00063C1B">
        <w:tc>
          <w:tcPr>
            <w:tcW w:w="10456" w:type="dxa"/>
            <w:vAlign w:val="center"/>
          </w:tcPr>
          <w:p w:rsidR="00063C1B" w:rsidRPr="00FD4047" w:rsidRDefault="00063C1B" w:rsidP="00B8307D">
            <w:pPr>
              <w:spacing w:line="360" w:lineRule="auto"/>
              <w:rPr>
                <w:rFonts w:ascii="Sylfaen" w:hAnsi="Sylfaen"/>
                <w:b/>
                <w:bCs/>
                <w:color w:val="000000"/>
              </w:rPr>
            </w:pPr>
            <w:r w:rsidRPr="00FD4047">
              <w:rPr>
                <w:rFonts w:ascii="Sylfaen" w:hAnsi="Sylfaen"/>
                <w:b/>
                <w:bCs/>
                <w:color w:val="000000"/>
              </w:rPr>
              <w:t>Все услуги должны предоставляться по одному и тому же адресу, который должен быть расположен в административном районе Еревана для обеспечения скорости обслуживания.</w:t>
            </w:r>
          </w:p>
        </w:tc>
      </w:tr>
      <w:tr w:rsidR="00063C1B" w:rsidRPr="00FD4047" w:rsidTr="00063C1B">
        <w:tc>
          <w:tcPr>
            <w:tcW w:w="10456" w:type="dxa"/>
            <w:vAlign w:val="center"/>
          </w:tcPr>
          <w:p w:rsidR="00063C1B" w:rsidRPr="00FD4047" w:rsidRDefault="00063C1B" w:rsidP="00B8307D">
            <w:pPr>
              <w:spacing w:line="360" w:lineRule="auto"/>
              <w:rPr>
                <w:rFonts w:ascii="Sylfaen" w:hAnsi="Sylfaen"/>
                <w:b/>
                <w:bCs/>
                <w:color w:val="000000"/>
              </w:rPr>
            </w:pPr>
            <w:r w:rsidRPr="00FD4047">
              <w:rPr>
                <w:rFonts w:ascii="Sylfaen" w:hAnsi="Sylfaen"/>
                <w:b/>
                <w:bCs/>
                <w:color w:val="000000"/>
              </w:rPr>
              <w:t>Запчасти должны быть новыми и качественными, в заводской упаковке.</w:t>
            </w:r>
          </w:p>
        </w:tc>
      </w:tr>
      <w:tr w:rsidR="00063C1B" w:rsidRPr="00FD4047" w:rsidTr="00063C1B">
        <w:tc>
          <w:tcPr>
            <w:tcW w:w="10456" w:type="dxa"/>
            <w:vAlign w:val="center"/>
          </w:tcPr>
          <w:p w:rsidR="00063C1B" w:rsidRPr="00FD4047" w:rsidRDefault="00063C1B" w:rsidP="00B8307D">
            <w:pPr>
              <w:spacing w:line="360" w:lineRule="auto"/>
              <w:rPr>
                <w:rFonts w:ascii="Sylfaen" w:hAnsi="Sylfaen"/>
                <w:b/>
                <w:bCs/>
                <w:i/>
                <w:iCs/>
                <w:color w:val="000000"/>
              </w:rPr>
            </w:pPr>
            <w:r w:rsidRPr="00FD4047">
              <w:rPr>
                <w:rFonts w:ascii="Sylfaen" w:hAnsi="Sylfaen"/>
                <w:b/>
                <w:bCs/>
                <w:i/>
                <w:iCs/>
                <w:color w:val="000000"/>
              </w:rPr>
              <w:t>В случае невыполнения любого из этих требований, услуга не будет принята.</w:t>
            </w:r>
          </w:p>
        </w:tc>
      </w:tr>
      <w:tr w:rsidR="00063C1B" w:rsidRPr="00FD4047" w:rsidTr="00063C1B">
        <w:trPr>
          <w:trHeight w:val="1264"/>
        </w:trPr>
        <w:tc>
          <w:tcPr>
            <w:tcW w:w="10456" w:type="dxa"/>
            <w:vAlign w:val="bottom"/>
          </w:tcPr>
          <w:p w:rsidR="00063C1B" w:rsidRPr="00FD4047" w:rsidRDefault="00063C1B" w:rsidP="00B8307D">
            <w:pPr>
              <w:spacing w:after="240" w:line="360" w:lineRule="auto"/>
              <w:jc w:val="center"/>
              <w:rPr>
                <w:rFonts w:ascii="Sylfaen" w:hAnsi="Sylfaen"/>
                <w:b/>
                <w:bCs/>
                <w:i/>
                <w:iCs/>
                <w:color w:val="000000"/>
              </w:rPr>
            </w:pPr>
            <w:r w:rsidRPr="00FD4047">
              <w:rPr>
                <w:rFonts w:ascii="Sylfaen" w:hAnsi="Sylfaen"/>
                <w:b/>
                <w:bCs/>
                <w:i/>
                <w:iCs/>
                <w:color w:val="000000"/>
              </w:rPr>
              <w:br/>
              <w:t>Гарантии</w:t>
            </w:r>
          </w:p>
          <w:p w:rsidR="00063C1B" w:rsidRPr="00FD4047" w:rsidRDefault="00063C1B" w:rsidP="00B8307D">
            <w:pPr>
              <w:spacing w:after="240" w:line="360" w:lineRule="auto"/>
              <w:jc w:val="center"/>
              <w:rPr>
                <w:rFonts w:ascii="Sylfaen" w:hAnsi="Sylfaen"/>
                <w:b/>
                <w:bCs/>
                <w:i/>
                <w:iCs/>
                <w:color w:val="000000"/>
              </w:rPr>
            </w:pPr>
            <w:r w:rsidRPr="00FD4047">
              <w:rPr>
                <w:rFonts w:ascii="Sylfaen" w:hAnsi="Sylfaen"/>
                <w:b/>
                <w:bCs/>
                <w:i/>
                <w:iCs/>
                <w:color w:val="000000"/>
              </w:rPr>
              <w:t>Минимум 6 месяцев на обслуживание, запчасти и резиновые детали.</w:t>
            </w:r>
          </w:p>
        </w:tc>
      </w:tr>
      <w:tr w:rsidR="00063C1B" w:rsidRPr="004250BA" w:rsidTr="00063C1B">
        <w:tc>
          <w:tcPr>
            <w:tcW w:w="10456" w:type="dxa"/>
            <w:vAlign w:val="center"/>
          </w:tcPr>
          <w:p w:rsidR="00063C1B" w:rsidRPr="00FD4047" w:rsidRDefault="00063C1B" w:rsidP="00B8307D">
            <w:pPr>
              <w:spacing w:line="360" w:lineRule="auto"/>
              <w:jc w:val="center"/>
              <w:rPr>
                <w:rFonts w:ascii="Sylfaen" w:hAnsi="Sylfaen"/>
                <w:b/>
                <w:bCs/>
                <w:color w:val="000000"/>
              </w:rPr>
            </w:pPr>
            <w:r w:rsidRPr="00FD4047">
              <w:rPr>
                <w:rFonts w:ascii="Sylfaen" w:hAnsi="Sylfaen"/>
                <w:b/>
                <w:bCs/>
                <w:color w:val="000000"/>
              </w:rPr>
              <w:t>Требуются специалисты:</w:t>
            </w:r>
          </w:p>
          <w:p w:rsidR="00063C1B" w:rsidRPr="00FD4047" w:rsidRDefault="00063C1B" w:rsidP="00B8307D">
            <w:pPr>
              <w:spacing w:line="360" w:lineRule="auto"/>
              <w:jc w:val="center"/>
              <w:rPr>
                <w:rFonts w:ascii="Sylfaen" w:hAnsi="Sylfaen"/>
                <w:b/>
                <w:bCs/>
                <w:color w:val="000000"/>
              </w:rPr>
            </w:pPr>
            <w:r w:rsidRPr="00FD4047">
              <w:rPr>
                <w:rFonts w:ascii="Sylfaen" w:hAnsi="Sylfaen"/>
                <w:b/>
                <w:bCs/>
                <w:color w:val="000000"/>
              </w:rPr>
              <w:t>минимум 2 автослесаря,</w:t>
            </w:r>
          </w:p>
          <w:p w:rsidR="00063C1B" w:rsidRPr="00FD4047" w:rsidRDefault="00063C1B" w:rsidP="00B8307D">
            <w:pPr>
              <w:spacing w:line="360" w:lineRule="auto"/>
              <w:jc w:val="center"/>
              <w:rPr>
                <w:rFonts w:ascii="Sylfaen" w:hAnsi="Sylfaen"/>
                <w:b/>
                <w:bCs/>
                <w:color w:val="000000"/>
              </w:rPr>
            </w:pPr>
            <w:r w:rsidRPr="00FD4047">
              <w:rPr>
                <w:rFonts w:ascii="Sylfaen" w:hAnsi="Sylfaen"/>
                <w:b/>
                <w:bCs/>
                <w:color w:val="000000"/>
              </w:rPr>
              <w:t>минимум 2 моториста,</w:t>
            </w:r>
          </w:p>
          <w:p w:rsidR="00063C1B" w:rsidRPr="00FD4047" w:rsidRDefault="00063C1B" w:rsidP="00B8307D">
            <w:pPr>
              <w:spacing w:line="360" w:lineRule="auto"/>
              <w:jc w:val="center"/>
              <w:rPr>
                <w:rFonts w:ascii="Sylfaen" w:hAnsi="Sylfaen"/>
                <w:b/>
                <w:bCs/>
                <w:color w:val="000000"/>
              </w:rPr>
            </w:pPr>
            <w:r w:rsidRPr="00FD4047">
              <w:rPr>
                <w:rFonts w:ascii="Sylfaen" w:hAnsi="Sylfaen"/>
                <w:b/>
                <w:bCs/>
                <w:color w:val="000000"/>
              </w:rPr>
              <w:t>минимум 1 автоэлектрик,</w:t>
            </w:r>
          </w:p>
          <w:p w:rsidR="00063C1B" w:rsidRPr="00FD4047" w:rsidRDefault="00063C1B" w:rsidP="00B8307D">
            <w:pPr>
              <w:spacing w:line="360" w:lineRule="auto"/>
              <w:jc w:val="center"/>
              <w:rPr>
                <w:rFonts w:ascii="Sylfaen" w:hAnsi="Sylfaen"/>
                <w:b/>
                <w:bCs/>
              </w:rPr>
            </w:pPr>
            <w:r w:rsidRPr="00FD4047">
              <w:rPr>
                <w:rFonts w:ascii="Sylfaen" w:hAnsi="Sylfaen"/>
                <w:b/>
                <w:bCs/>
                <w:color w:val="000000"/>
              </w:rPr>
              <w:t xml:space="preserve">минимум 1 специалист по </w:t>
            </w:r>
            <w:r w:rsidRPr="00FD4047">
              <w:rPr>
                <w:rStyle w:val="Emphasis"/>
                <w:rFonts w:ascii="Sylfaen" w:hAnsi="Sylfaen" w:cs="Arial"/>
                <w:b/>
                <w:bCs/>
                <w:i w:val="0"/>
                <w:shd w:val="clear" w:color="auto" w:fill="FFFFFF"/>
              </w:rPr>
              <w:t>сход</w:t>
            </w:r>
            <w:r w:rsidRPr="00FD4047">
              <w:rPr>
                <w:rFonts w:ascii="Sylfaen" w:hAnsi="Sylfaen" w:cs="Arial"/>
                <w:shd w:val="clear" w:color="auto" w:fill="FFFFFF"/>
              </w:rPr>
              <w:t>-</w:t>
            </w:r>
            <w:r w:rsidRPr="00FD4047">
              <w:rPr>
                <w:rStyle w:val="Emphasis"/>
                <w:rFonts w:ascii="Sylfaen" w:hAnsi="Sylfaen" w:cs="Arial"/>
                <w:b/>
                <w:bCs/>
                <w:i w:val="0"/>
                <w:shd w:val="clear" w:color="auto" w:fill="FFFFFF"/>
              </w:rPr>
              <w:t>развалу</w:t>
            </w:r>
            <w:r w:rsidRPr="00FD4047">
              <w:rPr>
                <w:rFonts w:ascii="Sylfaen" w:hAnsi="Sylfaen"/>
                <w:b/>
                <w:bCs/>
              </w:rPr>
              <w:t>,</w:t>
            </w:r>
          </w:p>
          <w:p w:rsidR="00063C1B" w:rsidRPr="004250BA" w:rsidRDefault="00063C1B" w:rsidP="00B8307D">
            <w:pPr>
              <w:spacing w:line="360" w:lineRule="auto"/>
              <w:jc w:val="center"/>
              <w:rPr>
                <w:rFonts w:ascii="Sylfaen" w:hAnsi="Sylfaen"/>
                <w:b/>
                <w:bCs/>
                <w:color w:val="000000"/>
              </w:rPr>
            </w:pPr>
            <w:r w:rsidRPr="00112C35">
              <w:rPr>
                <w:rFonts w:ascii="Sylfaen" w:hAnsi="Sylfaen"/>
                <w:b/>
                <w:bCs/>
                <w:color w:val="000000"/>
              </w:rPr>
              <w:t>минимум 3 жестянщика</w:t>
            </w:r>
            <w:r>
              <w:rPr>
                <w:rFonts w:ascii="Sylfaen" w:hAnsi="Sylfaen"/>
                <w:b/>
                <w:bCs/>
                <w:color w:val="000000"/>
              </w:rPr>
              <w:t>.</w:t>
            </w:r>
          </w:p>
        </w:tc>
      </w:tr>
    </w:tbl>
    <w:p w:rsidR="003B2F27" w:rsidRPr="00AD29CE" w:rsidRDefault="003B2F27" w:rsidP="003B2F27">
      <w:pPr>
        <w:widowControl w:val="0"/>
        <w:spacing w:after="160" w:line="360" w:lineRule="auto"/>
        <w:jc w:val="center"/>
        <w:rPr>
          <w:rFonts w:ascii="GHEA Grapalat" w:hAnsi="GHEA Grapalat"/>
        </w:rPr>
      </w:pPr>
      <w:bookmarkStart w:id="25" w:name="_GoBack"/>
      <w:bookmarkEnd w:id="25"/>
      <w:r w:rsidRPr="00AD29CE">
        <w:rPr>
          <w:rFonts w:ascii="GHEA Grapalat" w:hAnsi="GHEA Grapalat"/>
        </w:rPr>
        <w:br w:type="page"/>
      </w:r>
    </w:p>
    <w:p w:rsidR="00554D44" w:rsidRDefault="00554D44" w:rsidP="00375205">
      <w:pPr>
        <w:widowControl w:val="0"/>
        <w:spacing w:after="160" w:line="360" w:lineRule="auto"/>
        <w:ind w:firstLine="567"/>
        <w:jc w:val="right"/>
        <w:rPr>
          <w:rFonts w:ascii="GHEA Grapalat" w:hAnsi="GHEA Grapalat"/>
          <w:i/>
        </w:r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27"/>
              <w:t>**</w:t>
            </w:r>
          </w:p>
        </w:tc>
      </w:tr>
      <w:tr w:rsidR="003B2F27" w:rsidRPr="00F412AC" w:rsidTr="005B7138">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82"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BA2776" w:rsidRPr="00F412AC" w:rsidTr="005B7138">
        <w:trPr>
          <w:trHeight w:val="363"/>
          <w:jc w:val="center"/>
        </w:trPr>
        <w:tc>
          <w:tcPr>
            <w:tcW w:w="1006" w:type="dxa"/>
          </w:tcPr>
          <w:p w:rsidR="00BA2776" w:rsidRPr="00BA2776" w:rsidRDefault="00BA2776" w:rsidP="00BA2776">
            <w:pPr>
              <w:widowControl w:val="0"/>
              <w:spacing w:after="120"/>
              <w:jc w:val="center"/>
              <w:rPr>
                <w:rFonts w:ascii="GHEA Grapalat" w:hAnsi="GHEA Grapalat"/>
                <w:sz w:val="16"/>
                <w:lang w:val="en-US"/>
              </w:rPr>
            </w:pPr>
            <w:r>
              <w:rPr>
                <w:rFonts w:ascii="GHEA Grapalat" w:hAnsi="GHEA Grapalat"/>
                <w:sz w:val="16"/>
                <w:lang w:val="en-US"/>
              </w:rPr>
              <w:t>1</w:t>
            </w:r>
          </w:p>
        </w:tc>
        <w:tc>
          <w:tcPr>
            <w:tcW w:w="1212" w:type="dxa"/>
          </w:tcPr>
          <w:p w:rsidR="00BA2776" w:rsidRPr="0061378C" w:rsidRDefault="00BA2776" w:rsidP="00BA2776">
            <w:pPr>
              <w:jc w:val="center"/>
              <w:rPr>
                <w:rFonts w:ascii="GHEA Grapalat" w:hAnsi="GHEA Grapalat"/>
                <w:sz w:val="16"/>
                <w:szCs w:val="16"/>
                <w:lang w:val="en-US"/>
              </w:rPr>
            </w:pPr>
            <w:r w:rsidRPr="00A87154">
              <w:rPr>
                <w:rFonts w:ascii="GHEA Grapalat" w:hAnsi="GHEA Grapalat"/>
                <w:sz w:val="16"/>
                <w:szCs w:val="16"/>
              </w:rPr>
              <w:t>50111180/</w:t>
            </w:r>
            <w:r>
              <w:rPr>
                <w:rFonts w:ascii="GHEA Grapalat" w:hAnsi="GHEA Grapalat"/>
                <w:sz w:val="16"/>
                <w:szCs w:val="16"/>
              </w:rPr>
              <w:t>50</w:t>
            </w:r>
            <w:r>
              <w:rPr>
                <w:rFonts w:ascii="GHEA Grapalat" w:hAnsi="GHEA Grapalat"/>
                <w:sz w:val="16"/>
                <w:szCs w:val="16"/>
                <w:lang w:val="en-US"/>
              </w:rPr>
              <w:t>2</w:t>
            </w:r>
          </w:p>
        </w:tc>
        <w:tc>
          <w:tcPr>
            <w:tcW w:w="843" w:type="dxa"/>
          </w:tcPr>
          <w:p w:rsidR="00BA2776" w:rsidRPr="00F84EA1" w:rsidRDefault="00BA2776" w:rsidP="00BA2776">
            <w:pPr>
              <w:jc w:val="center"/>
              <w:rPr>
                <w:rFonts w:ascii="GHEA Grapalat" w:hAnsi="GHEA Grapalat"/>
                <w:sz w:val="18"/>
              </w:rPr>
            </w:pPr>
            <w:r w:rsidRPr="008552EE">
              <w:rPr>
                <w:rFonts w:ascii="GHEA Grapalat" w:hAnsi="GHEA Grapalat"/>
                <w:sz w:val="18"/>
              </w:rPr>
              <w:t xml:space="preserve">сервиса услуг мойки машин </w:t>
            </w:r>
            <w:r w:rsidRPr="00F84EA1">
              <w:rPr>
                <w:rFonts w:ascii="GHEA Grapalat" w:hAnsi="GHEA Grapalat"/>
                <w:sz w:val="18"/>
              </w:rPr>
              <w:t>технические характеристики прилагаются</w:t>
            </w:r>
          </w:p>
        </w:tc>
        <w:tc>
          <w:tcPr>
            <w:tcW w:w="682" w:type="dxa"/>
            <w:vAlign w:val="center"/>
          </w:tcPr>
          <w:p w:rsidR="00BA2776" w:rsidRPr="00F412AC" w:rsidRDefault="00BA2776" w:rsidP="00BA2776">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rsidR="00BA2776" w:rsidRPr="00F412AC" w:rsidRDefault="00BA2776" w:rsidP="00BA2776">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BA2776" w:rsidRPr="00F412AC" w:rsidRDefault="00BA2776" w:rsidP="00BA2776">
            <w:pPr>
              <w:widowControl w:val="0"/>
              <w:spacing w:after="120"/>
              <w:jc w:val="center"/>
              <w:rPr>
                <w:rFonts w:ascii="GHEA Grapalat" w:hAnsi="GHEA Grapalat"/>
                <w:b/>
                <w:sz w:val="16"/>
              </w:rPr>
            </w:pPr>
            <w:r w:rsidRPr="00F412AC">
              <w:rPr>
                <w:rFonts w:ascii="GHEA Grapalat" w:hAnsi="GHEA Grapalat"/>
                <w:sz w:val="16"/>
              </w:rPr>
              <w:t>... %</w:t>
            </w:r>
          </w:p>
        </w:tc>
      </w:tr>
      <w:tr w:rsidR="00BA2776" w:rsidRPr="00F412AC" w:rsidTr="005B7138">
        <w:trPr>
          <w:trHeight w:val="363"/>
          <w:jc w:val="center"/>
        </w:trPr>
        <w:tc>
          <w:tcPr>
            <w:tcW w:w="1006" w:type="dxa"/>
          </w:tcPr>
          <w:p w:rsidR="00BA2776" w:rsidRPr="00BA2776" w:rsidRDefault="00BA2776" w:rsidP="00BA2776">
            <w:pPr>
              <w:widowControl w:val="0"/>
              <w:spacing w:after="120"/>
              <w:jc w:val="center"/>
              <w:rPr>
                <w:rFonts w:ascii="GHEA Grapalat" w:hAnsi="GHEA Grapalat"/>
                <w:sz w:val="16"/>
                <w:lang w:val="en-US"/>
              </w:rPr>
            </w:pPr>
            <w:r>
              <w:rPr>
                <w:rFonts w:ascii="GHEA Grapalat" w:hAnsi="GHEA Grapalat"/>
                <w:sz w:val="16"/>
                <w:lang w:val="en-US"/>
              </w:rPr>
              <w:t>2</w:t>
            </w:r>
          </w:p>
        </w:tc>
        <w:tc>
          <w:tcPr>
            <w:tcW w:w="1212" w:type="dxa"/>
          </w:tcPr>
          <w:p w:rsidR="00BA2776" w:rsidRPr="0061378C" w:rsidRDefault="00BA2776" w:rsidP="00BA2776">
            <w:pPr>
              <w:jc w:val="center"/>
              <w:rPr>
                <w:rFonts w:ascii="GHEA Grapalat" w:hAnsi="GHEA Grapalat"/>
                <w:sz w:val="16"/>
                <w:szCs w:val="16"/>
                <w:lang w:val="en-US"/>
              </w:rPr>
            </w:pPr>
            <w:r w:rsidRPr="00A87154">
              <w:rPr>
                <w:rFonts w:ascii="GHEA Grapalat" w:hAnsi="GHEA Grapalat"/>
                <w:sz w:val="16"/>
                <w:szCs w:val="16"/>
              </w:rPr>
              <w:t>50111170/</w:t>
            </w:r>
            <w:r>
              <w:rPr>
                <w:rFonts w:ascii="GHEA Grapalat" w:hAnsi="GHEA Grapalat"/>
                <w:sz w:val="16"/>
                <w:szCs w:val="16"/>
              </w:rPr>
              <w:t>50</w:t>
            </w:r>
            <w:r>
              <w:rPr>
                <w:rFonts w:ascii="GHEA Grapalat" w:hAnsi="GHEA Grapalat"/>
                <w:sz w:val="16"/>
                <w:szCs w:val="16"/>
                <w:lang w:val="en-US"/>
              </w:rPr>
              <w:t>3</w:t>
            </w:r>
          </w:p>
        </w:tc>
        <w:tc>
          <w:tcPr>
            <w:tcW w:w="843" w:type="dxa"/>
          </w:tcPr>
          <w:p w:rsidR="00BA2776" w:rsidRPr="00F84EA1" w:rsidRDefault="00BA2776" w:rsidP="00BA2776">
            <w:pPr>
              <w:jc w:val="center"/>
              <w:rPr>
                <w:rFonts w:ascii="GHEA Grapalat" w:hAnsi="GHEA Grapalat"/>
                <w:sz w:val="18"/>
              </w:rPr>
            </w:pPr>
            <w:r w:rsidRPr="008552EE">
              <w:rPr>
                <w:rFonts w:ascii="GHEA Grapalat" w:hAnsi="GHEA Grapalat"/>
                <w:sz w:val="18"/>
              </w:rPr>
              <w:t>Техническое обслуживание транспортних средств</w:t>
            </w:r>
            <w:r w:rsidRPr="00C2055E">
              <w:rPr>
                <w:rFonts w:ascii="GHEA Grapalat" w:hAnsi="GHEA Grapalat"/>
                <w:sz w:val="18"/>
              </w:rPr>
              <w:t xml:space="preserve"> </w:t>
            </w:r>
            <w:r w:rsidRPr="00F84EA1">
              <w:rPr>
                <w:rFonts w:ascii="GHEA Grapalat" w:hAnsi="GHEA Grapalat"/>
                <w:sz w:val="18"/>
              </w:rPr>
              <w:t>технич</w:t>
            </w:r>
            <w:r w:rsidRPr="00F84EA1">
              <w:rPr>
                <w:rFonts w:ascii="GHEA Grapalat" w:hAnsi="GHEA Grapalat"/>
                <w:sz w:val="18"/>
              </w:rPr>
              <w:lastRenderedPageBreak/>
              <w:t>еские характеристики прилагаются</w:t>
            </w:r>
          </w:p>
        </w:tc>
        <w:tc>
          <w:tcPr>
            <w:tcW w:w="682" w:type="dxa"/>
            <w:vAlign w:val="center"/>
          </w:tcPr>
          <w:p w:rsidR="00BA2776" w:rsidRPr="00F412AC" w:rsidRDefault="00BA2776" w:rsidP="00BA2776">
            <w:pPr>
              <w:widowControl w:val="0"/>
              <w:spacing w:after="120"/>
              <w:jc w:val="center"/>
              <w:rPr>
                <w:rFonts w:ascii="GHEA Grapalat" w:hAnsi="GHEA Grapalat"/>
                <w:sz w:val="16"/>
              </w:rPr>
            </w:pPr>
            <w:r w:rsidRPr="00F412AC">
              <w:rPr>
                <w:rFonts w:ascii="GHEA Grapalat" w:hAnsi="GHEA Grapalat"/>
                <w:sz w:val="16"/>
              </w:rPr>
              <w:lastRenderedPageBreak/>
              <w:t>... %</w:t>
            </w:r>
          </w:p>
        </w:tc>
        <w:tc>
          <w:tcPr>
            <w:tcW w:w="813" w:type="dxa"/>
            <w:vAlign w:val="center"/>
          </w:tcPr>
          <w:p w:rsidR="00BA2776" w:rsidRPr="00F412AC" w:rsidRDefault="00BA2776" w:rsidP="00BA2776">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BA2776" w:rsidRPr="00F412AC" w:rsidRDefault="00BA2776" w:rsidP="00BA2776">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BA2776" w:rsidRPr="00F412AC" w:rsidRDefault="00BA2776" w:rsidP="00BA2776">
            <w:pPr>
              <w:widowControl w:val="0"/>
              <w:spacing w:after="120"/>
              <w:jc w:val="center"/>
              <w:rPr>
                <w:rFonts w:ascii="GHEA Grapalat" w:hAnsi="GHEA Grapalat"/>
                <w:sz w:val="16"/>
              </w:rPr>
            </w:pP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02A3A">
          <w:footerReference w:type="default" r:id="rId12"/>
          <w:footnotePr>
            <w:pos w:val="beneathText"/>
          </w:footnotePr>
          <w:pgSz w:w="11907" w:h="16840" w:code="9"/>
          <w:pgMar w:top="426" w:right="1418" w:bottom="851"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824" w:rsidRDefault="00871824">
      <w:r>
        <w:separator/>
      </w:r>
    </w:p>
  </w:endnote>
  <w:endnote w:type="continuationSeparator" w:id="0">
    <w:p w:rsidR="00871824" w:rsidRDefault="00871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DB3295" w:rsidRPr="00305BEC" w:rsidRDefault="00DB3295">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063C1B">
          <w:rPr>
            <w:rFonts w:ascii="GHEA Grapalat" w:hAnsi="GHEA Grapalat"/>
            <w:noProof/>
            <w:sz w:val="24"/>
            <w:szCs w:val="24"/>
          </w:rPr>
          <w:t>157</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824" w:rsidRDefault="00871824">
      <w:r>
        <w:separator/>
      </w:r>
    </w:p>
  </w:footnote>
  <w:footnote w:type="continuationSeparator" w:id="0">
    <w:p w:rsidR="00871824" w:rsidRDefault="00871824">
      <w:r>
        <w:continuationSeparator/>
      </w:r>
    </w:p>
  </w:footnote>
  <w:footnote w:id="1">
    <w:p w:rsidR="00DB3295" w:rsidRDefault="00DB3295" w:rsidP="00720627">
      <w:pPr>
        <w:pStyle w:val="FootnoteText"/>
        <w:jc w:val="both"/>
        <w:rPr>
          <w:rFonts w:asciiTheme="minorHAnsi" w:hAnsiTheme="minorHAnsi"/>
        </w:rPr>
      </w:pPr>
    </w:p>
    <w:p w:rsidR="00DB3295" w:rsidRPr="004D0297" w:rsidRDefault="00DB3295"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DB3295" w:rsidRPr="004D0297" w:rsidRDefault="00DB3295"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B3295" w:rsidRPr="004D0297" w:rsidRDefault="00DB3295"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B3295" w:rsidRPr="004D0297" w:rsidRDefault="00DB3295"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DB3295" w:rsidRPr="004D0297" w:rsidRDefault="00DB3295">
      <w:pPr>
        <w:pStyle w:val="FootnoteText"/>
      </w:pPr>
    </w:p>
  </w:footnote>
  <w:footnote w:id="2">
    <w:p w:rsidR="00DB3295" w:rsidRDefault="00DB3295"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rsidR="00DB3295" w:rsidRDefault="00DB3295"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6"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rsidR="00DB3295" w:rsidRPr="001144D1" w:rsidRDefault="00DB3295"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rsidR="00DB3295" w:rsidRPr="008842CE" w:rsidRDefault="00DB3295"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DB3295" w:rsidRPr="00936FBF" w:rsidRDefault="00DB3295">
      <w:pPr>
        <w:pStyle w:val="FootnoteText"/>
        <w:rPr>
          <w:lang w:val="af-ZA"/>
        </w:rPr>
      </w:pPr>
    </w:p>
  </w:footnote>
  <w:footnote w:id="4">
    <w:p w:rsidR="00DB3295" w:rsidRDefault="00DB3295" w:rsidP="00AF1F59">
      <w:pPr>
        <w:pStyle w:val="FootnoteText"/>
        <w:jc w:val="both"/>
        <w:rPr>
          <w:rFonts w:asciiTheme="minorHAnsi" w:hAnsiTheme="minorHAnsi"/>
        </w:rPr>
      </w:pPr>
    </w:p>
    <w:p w:rsidR="00DB3295" w:rsidRPr="00D3436F" w:rsidRDefault="00DB3295"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DB3295" w:rsidRPr="000811C1" w:rsidRDefault="00DB3295">
      <w:pPr>
        <w:pStyle w:val="FootnoteText"/>
        <w:rPr>
          <w:rFonts w:asciiTheme="minorHAnsi" w:hAnsiTheme="minorHAnsi"/>
        </w:rPr>
      </w:pPr>
    </w:p>
  </w:footnote>
  <w:footnote w:id="5">
    <w:p w:rsidR="00DB3295" w:rsidRPr="008842CE" w:rsidRDefault="00DB3295"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B3295" w:rsidRPr="000811C1" w:rsidRDefault="00DB3295">
      <w:pPr>
        <w:pStyle w:val="FootnoteText"/>
        <w:rPr>
          <w:lang w:val="af-ZA"/>
        </w:rPr>
      </w:pPr>
    </w:p>
  </w:footnote>
  <w:footnote w:id="6">
    <w:p w:rsidR="00DB3295" w:rsidRPr="00BB3AD3" w:rsidRDefault="00DB3295" w:rsidP="00DF0ADE">
      <w:pPr>
        <w:pStyle w:val="FootnoteText"/>
        <w:jc w:val="both"/>
        <w:rPr>
          <w:rFonts w:ascii="GHEA Grapalat" w:hAnsi="GHEA Grapalat"/>
          <w:i/>
        </w:rPr>
      </w:pPr>
      <w:r w:rsidRPr="00BB3AD3">
        <w:rPr>
          <w:rStyle w:val="FootnoteReference"/>
          <w:sz w:val="18"/>
          <w:szCs w:val="18"/>
        </w:rPr>
        <w:t>12</w:t>
      </w:r>
      <w:r w:rsidRPr="00BB3AD3">
        <w:rPr>
          <w:rFonts w:ascii="GHEA Grapalat" w:hAnsi="GHEA Grapalat"/>
          <w:i/>
          <w:sz w:val="18"/>
          <w:szCs w:val="18"/>
        </w:rPr>
        <w:t xml:space="preserve">     </w:t>
      </w:r>
      <w:r w:rsidRPr="00BB3AD3">
        <w:rPr>
          <w:rFonts w:ascii="GHEA Grapalat" w:hAnsi="GHEA Grapalat"/>
          <w:i/>
          <w:sz w:val="18"/>
          <w:szCs w:val="18"/>
          <w:lang w:val="hy-AM"/>
        </w:rPr>
        <w:t xml:space="preserve">  </w:t>
      </w:r>
      <w:r w:rsidRPr="00BB3AD3">
        <w:rPr>
          <w:rFonts w:ascii="GHEA Grapalat" w:hAnsi="GHEA Grapalat"/>
          <w:i/>
        </w:rPr>
        <w:t>Если:</w:t>
      </w:r>
    </w:p>
    <w:p w:rsidR="00DB3295" w:rsidRPr="00BB3AD3" w:rsidRDefault="00DB3295" w:rsidP="00DF0ADE">
      <w:pPr>
        <w:pStyle w:val="FootnoteText"/>
        <w:jc w:val="both"/>
        <w:rPr>
          <w:rFonts w:ascii="GHEA Grapalat" w:hAnsi="GHEA Grapalat"/>
          <w:i/>
        </w:rPr>
      </w:pPr>
      <w:r w:rsidRPr="00BB3AD3">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DB3295" w:rsidRPr="00503411" w:rsidRDefault="00DB3295" w:rsidP="00DF0ADE">
      <w:pPr>
        <w:pStyle w:val="FootnoteText"/>
        <w:jc w:val="both"/>
        <w:rPr>
          <w:rFonts w:ascii="GHEA Grapalat" w:hAnsi="GHEA Grapalat"/>
          <w:i/>
        </w:rPr>
      </w:pPr>
      <w:r w:rsidRPr="00BB3AD3">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DB3295" w:rsidRPr="00DF0ADE" w:rsidRDefault="00DB3295" w:rsidP="00DF0ADE">
      <w:pPr>
        <w:pStyle w:val="FootnoteText"/>
        <w:jc w:val="both"/>
        <w:rPr>
          <w:rFonts w:ascii="GHEA Grapalat" w:hAnsi="GHEA Grapalat" w:cs="Sylfaen"/>
          <w:i/>
          <w:sz w:val="16"/>
          <w:szCs w:val="16"/>
        </w:rPr>
      </w:pPr>
    </w:p>
  </w:footnote>
  <w:footnote w:id="7">
    <w:p w:rsidR="00DB3295" w:rsidRPr="00511966" w:rsidRDefault="00DB3295"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rsidR="00DB3295" w:rsidRPr="008E4439" w:rsidRDefault="00DB3295"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DB3295" w:rsidRPr="000811C1" w:rsidRDefault="00DB3295" w:rsidP="0027573B">
      <w:pPr>
        <w:pStyle w:val="FootnoteText"/>
        <w:rPr>
          <w:rFonts w:ascii="Sylfaen" w:hAnsi="Sylfaen"/>
          <w:sz w:val="18"/>
          <w:szCs w:val="18"/>
        </w:rPr>
      </w:pPr>
    </w:p>
  </w:footnote>
  <w:footnote w:id="9">
    <w:p w:rsidR="00DB3295" w:rsidRPr="00A31673" w:rsidRDefault="00DB329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rsidR="00DB3295" w:rsidRPr="00DE7706" w:rsidRDefault="00DB3295">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rsidR="00DB3295" w:rsidRDefault="00DB3295" w:rsidP="006B3E56">
      <w:pPr>
        <w:jc w:val="both"/>
      </w:pPr>
    </w:p>
    <w:p w:rsidR="00DB3295" w:rsidRPr="008444F1" w:rsidRDefault="00DB3295" w:rsidP="006B3E56">
      <w:pPr>
        <w:jc w:val="both"/>
        <w:rPr>
          <w:i/>
        </w:rPr>
      </w:pPr>
    </w:p>
    <w:p w:rsidR="00DB3295" w:rsidRPr="00155668" w:rsidRDefault="00DB3295" w:rsidP="00AD11D1">
      <w:pPr>
        <w:jc w:val="both"/>
        <w:rPr>
          <w:rFonts w:asciiTheme="minorHAnsi" w:hAnsiTheme="minorHAnsi"/>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B3295" w:rsidRPr="00155668" w:rsidRDefault="00DB3295" w:rsidP="00AD11D1">
      <w:pPr>
        <w:jc w:val="both"/>
        <w:rPr>
          <w:rFonts w:asciiTheme="minorHAnsi" w:hAnsiTheme="minorHAnsi"/>
          <w:i/>
          <w:sz w:val="20"/>
          <w:szCs w:val="20"/>
          <w:lang w:val="af-ZA"/>
        </w:rPr>
      </w:pPr>
      <w:r w:rsidRPr="00155668">
        <w:rPr>
          <w:rFonts w:asciiTheme="minorHAnsi" w:hAnsiTheme="minorHAnsi"/>
          <w:i/>
          <w:sz w:val="20"/>
          <w:szCs w:val="20"/>
          <w:lang w:val="af-ZA"/>
        </w:rPr>
        <w:t xml:space="preserve">- </w:t>
      </w:r>
      <w:r w:rsidRPr="00155668">
        <w:rPr>
          <w:rFonts w:asciiTheme="minorHAnsi" w:hAnsiTheme="minorHAnsi"/>
          <w:i/>
          <w:sz w:val="20"/>
          <w:szCs w:val="20"/>
        </w:rPr>
        <w:t xml:space="preserve">если </w:t>
      </w:r>
      <w:r w:rsidRPr="00155668">
        <w:rPr>
          <w:rFonts w:asciiTheme="minorHAnsi" w:hAnsiTheme="minorHAnsi"/>
          <w: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Theme="minorHAnsi" w:hAnsiTheme="minorHAnsi"/>
          <w:i/>
          <w:sz w:val="20"/>
          <w:szCs w:val="20"/>
        </w:rPr>
        <w:t>2</w:t>
      </w:r>
      <w:r w:rsidRPr="00155668">
        <w:rPr>
          <w:rFonts w:asciiTheme="minorHAnsi" w:hAnsiTheme="minorHAnsi"/>
          <w:i/>
          <w:sz w:val="20"/>
          <w:szCs w:val="20"/>
          <w:lang w:val="af-ZA"/>
        </w:rPr>
        <w:t>";</w:t>
      </w:r>
    </w:p>
    <w:p w:rsidR="00DB3295" w:rsidRPr="00155668" w:rsidRDefault="00DB3295" w:rsidP="00AD11D1">
      <w:pPr>
        <w:jc w:val="both"/>
        <w:rPr>
          <w:rFonts w:asciiTheme="minorHAnsi" w:hAnsiTheme="minorHAnsi"/>
          <w:i/>
          <w:sz w:val="20"/>
          <w:szCs w:val="20"/>
          <w:lang w:val="af-ZA"/>
        </w:rPr>
      </w:pPr>
      <w:r w:rsidRPr="00155668">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rsidR="00DB3295" w:rsidRDefault="00DB3295" w:rsidP="006B3E56">
      <w:pPr>
        <w:jc w:val="both"/>
        <w:rPr>
          <w:rFonts w:ascii="GHEA Grapalat" w:hAnsi="GHEA Grapalat"/>
          <w:sz w:val="20"/>
          <w:szCs w:val="20"/>
          <w:lang w:val="af-ZA"/>
        </w:rPr>
      </w:pPr>
    </w:p>
    <w:p w:rsidR="00DB3295" w:rsidRDefault="00DB3295" w:rsidP="006B3E56">
      <w:pPr>
        <w:pStyle w:val="FootnoteText"/>
        <w:rPr>
          <w:rFonts w:asciiTheme="minorHAnsi" w:hAnsiTheme="minorHAnsi"/>
          <w:lang w:val="af-ZA"/>
        </w:rPr>
      </w:pPr>
    </w:p>
  </w:footnote>
  <w:footnote w:id="12">
    <w:p w:rsidR="00DB3295" w:rsidRPr="00D3436F" w:rsidRDefault="00DB329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DB3295" w:rsidRPr="00D3436F" w:rsidRDefault="00DB3295">
      <w:pPr>
        <w:pStyle w:val="FootnoteText"/>
        <w:rPr>
          <w:lang w:val="es-ES"/>
        </w:rPr>
      </w:pPr>
    </w:p>
  </w:footnote>
  <w:footnote w:id="13">
    <w:p w:rsidR="00DB3295" w:rsidRPr="008842CE" w:rsidRDefault="00DB3295" w:rsidP="003D2FE2">
      <w:pPr>
        <w:pStyle w:val="FootnoteText"/>
        <w:jc w:val="both"/>
      </w:pPr>
    </w:p>
  </w:footnote>
  <w:footnote w:id="14">
    <w:p w:rsidR="00DB3295" w:rsidRPr="008842CE" w:rsidRDefault="00DB3295" w:rsidP="000A214C">
      <w:pPr>
        <w:pStyle w:val="FootnoteText"/>
        <w:jc w:val="both"/>
      </w:pPr>
    </w:p>
  </w:footnote>
  <w:footnote w:id="15">
    <w:p w:rsidR="00DB3295" w:rsidRPr="002A7C6E" w:rsidRDefault="00DB3295" w:rsidP="00E862FA">
      <w:pPr>
        <w:pStyle w:val="FootnoteText"/>
        <w:jc w:val="both"/>
        <w:rPr>
          <w:rFonts w:ascii="GHEA Grapalat" w:hAnsi="GHEA Grapalat"/>
        </w:rPr>
      </w:pPr>
      <w:r>
        <w:rPr>
          <w:rStyle w:val="FootnoteReference"/>
        </w:rPr>
        <w:t>17</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DB3295" w:rsidRPr="00EA7C34" w:rsidRDefault="00DB3295">
      <w:pPr>
        <w:pStyle w:val="FootnoteText"/>
        <w:rPr>
          <w:rFonts w:ascii="Sylfaen" w:hAnsi="Sylfaen"/>
        </w:rPr>
      </w:pPr>
    </w:p>
  </w:footnote>
  <w:footnote w:id="16">
    <w:p w:rsidR="00DB3295" w:rsidRPr="006F5F33" w:rsidRDefault="00DB3295"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7">
    <w:p w:rsidR="00DB3295" w:rsidRPr="006F5F33" w:rsidRDefault="00DB3295" w:rsidP="003B2F27">
      <w:pPr>
        <w:pStyle w:val="FootnoteText"/>
        <w:jc w:val="both"/>
        <w:rPr>
          <w:rFonts w:ascii="GHEA Grapalat" w:hAnsi="GHEA Grapalat"/>
        </w:rPr>
      </w:pPr>
      <w:r>
        <w:rPr>
          <w:rStyle w:val="FootnoteReference"/>
        </w:rPr>
        <w:t>19</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8">
    <w:p w:rsidR="00DB3295" w:rsidRPr="00EB336B" w:rsidRDefault="00DB3295" w:rsidP="00571EEE">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18,1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DB3295" w:rsidRPr="00BD564F" w:rsidRDefault="00DB3295" w:rsidP="003B2F27">
      <w:pPr>
        <w:pStyle w:val="FootnoteText"/>
        <w:rPr>
          <w:rFonts w:asciiTheme="minorHAnsi" w:hAnsiTheme="minorHAnsi"/>
          <w:lang w:val="hy-AM"/>
        </w:rPr>
      </w:pPr>
    </w:p>
    <w:p w:rsidR="00DB3295" w:rsidRPr="008F6EF8" w:rsidRDefault="00DB3295" w:rsidP="003B2F27">
      <w:pPr>
        <w:pStyle w:val="FootnoteText"/>
        <w:rPr>
          <w:rFonts w:asciiTheme="minorHAnsi" w:hAnsiTheme="minorHAnsi"/>
        </w:rPr>
      </w:pPr>
      <w:r>
        <w:rPr>
          <w:rStyle w:val="FootnoteReference"/>
        </w:rPr>
        <w:t>20</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DB3295" w:rsidRPr="00576D9C" w:rsidRDefault="00DB3295" w:rsidP="003B2F27">
      <w:pPr>
        <w:pStyle w:val="FootnoteText"/>
        <w:rPr>
          <w:rFonts w:asciiTheme="minorHAnsi" w:hAnsiTheme="minorHAnsi"/>
        </w:rPr>
      </w:pPr>
    </w:p>
  </w:footnote>
  <w:footnote w:id="19">
    <w:p w:rsidR="00DB3295" w:rsidRPr="00892F7F" w:rsidRDefault="00DB3295" w:rsidP="003B2F27">
      <w:pPr>
        <w:pStyle w:val="FootnoteText"/>
        <w:jc w:val="both"/>
        <w:rPr>
          <w:rFonts w:ascii="GHEA Grapalat" w:hAnsi="GHEA Grapalat"/>
          <w:i/>
        </w:rPr>
      </w:pPr>
      <w:r>
        <w:rPr>
          <w:rStyle w:val="FootnoteReference"/>
        </w:rPr>
        <w:t>21</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DB3295" w:rsidRPr="00552088" w:rsidRDefault="00DB3295"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DB3295" w:rsidRPr="006F5F33" w:rsidRDefault="00DB3295" w:rsidP="003B2F27">
      <w:pPr>
        <w:pStyle w:val="FootnoteText"/>
        <w:jc w:val="both"/>
        <w:rPr>
          <w:rFonts w:ascii="GHEA Grapalat" w:hAnsi="GHEA Grapalat"/>
          <w:lang w:val="hy-AM"/>
        </w:rPr>
      </w:pPr>
      <w:r w:rsidRPr="006F5F33">
        <w:rPr>
          <w:rFonts w:ascii="GHEA Grapalat" w:hAnsi="GHEA Grapalat"/>
          <w:i/>
        </w:rPr>
        <w:t>.</w:t>
      </w:r>
    </w:p>
    <w:p w:rsidR="00DB3295" w:rsidRPr="00576D9C" w:rsidRDefault="00DB3295" w:rsidP="003B2F27">
      <w:pPr>
        <w:pStyle w:val="FootnoteText"/>
        <w:jc w:val="both"/>
        <w:rPr>
          <w:rFonts w:ascii="GHEA Grapalat" w:hAnsi="GHEA Grapalat"/>
          <w:lang w:val="hy-AM"/>
        </w:rPr>
      </w:pPr>
    </w:p>
  </w:footnote>
  <w:footnote w:id="20">
    <w:p w:rsidR="00DB3295" w:rsidRPr="006F5F33" w:rsidRDefault="00DB3295" w:rsidP="003B2F27">
      <w:pPr>
        <w:pStyle w:val="FootnoteText"/>
        <w:jc w:val="both"/>
        <w:rPr>
          <w:rFonts w:ascii="GHEA Grapalat" w:hAnsi="GHEA Grapalat"/>
        </w:rPr>
      </w:pPr>
      <w:r>
        <w:rPr>
          <w:rStyle w:val="FootnoteReference"/>
        </w:rPr>
        <w:t>22</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1">
    <w:p w:rsidR="00DB3295" w:rsidRPr="006F5F33" w:rsidRDefault="00DB3295"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DB3295" w:rsidRPr="006F5F33" w:rsidRDefault="00DB3295"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3">
    <w:p w:rsidR="00DB3295" w:rsidRPr="006F5F33" w:rsidRDefault="00DB3295" w:rsidP="003B2F27">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DB3295" w:rsidRPr="009E00B3" w:rsidRDefault="00DB3295"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DB3295" w:rsidRPr="006F225E" w:rsidRDefault="00DB3295" w:rsidP="006F225E">
      <w:pPr>
        <w:pStyle w:val="FootnoteText"/>
        <w:jc w:val="both"/>
        <w:rPr>
          <w:rFonts w:ascii="GHEA Grapalat" w:hAnsi="GHEA Grapalat"/>
          <w:i/>
          <w:lang w:eastAsia="en-US"/>
        </w:rPr>
      </w:pPr>
      <w:r w:rsidRPr="009E00B3">
        <w:rPr>
          <w:rFonts w:ascii="GHEA Grapalat" w:hAnsi="GHEA Grapalat"/>
          <w:i/>
          <w:lang w:eastAsia="en-US"/>
        </w:rPr>
        <w:tab/>
      </w:r>
    </w:p>
  </w:footnote>
  <w:footnote w:id="24">
    <w:p w:rsidR="00DB3295" w:rsidRPr="00E40AC8" w:rsidRDefault="00DB3295"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25">
    <w:p w:rsidR="00DB3295" w:rsidRPr="00E40AC8" w:rsidRDefault="00DB3295"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6">
    <w:p w:rsidR="00DB3295" w:rsidRPr="00CA2754" w:rsidRDefault="00DB3295"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B3295" w:rsidRPr="00CA2754" w:rsidRDefault="00DB3295" w:rsidP="003B2F27">
      <w:pPr>
        <w:pStyle w:val="FootnoteText"/>
        <w:jc w:val="both"/>
        <w:rPr>
          <w:sz w:val="2"/>
          <w:szCs w:val="2"/>
        </w:rPr>
      </w:pPr>
    </w:p>
  </w:footnote>
  <w:footnote w:id="27">
    <w:p w:rsidR="00DB3295" w:rsidRPr="00CA2754" w:rsidRDefault="00DB3295"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 w:numId="6">
    <w:abstractNumId w:val="7"/>
  </w:num>
  <w:num w:numId="7">
    <w:abstractNumId w:val="6"/>
  </w:num>
  <w:num w:numId="8">
    <w:abstractNumId w:val="5"/>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546B"/>
    <w:rsid w:val="0001593B"/>
    <w:rsid w:val="00016653"/>
    <w:rsid w:val="00016DFB"/>
    <w:rsid w:val="00017484"/>
    <w:rsid w:val="000209D3"/>
    <w:rsid w:val="00020B2E"/>
    <w:rsid w:val="00020C83"/>
    <w:rsid w:val="000211F4"/>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3C1B"/>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FE7"/>
    <w:rsid w:val="001F0335"/>
    <w:rsid w:val="001F0371"/>
    <w:rsid w:val="001F0B18"/>
    <w:rsid w:val="001F0F81"/>
    <w:rsid w:val="001F195F"/>
    <w:rsid w:val="001F1DF0"/>
    <w:rsid w:val="001F1DF7"/>
    <w:rsid w:val="001F2359"/>
    <w:rsid w:val="001F2926"/>
    <w:rsid w:val="001F3237"/>
    <w:rsid w:val="001F3676"/>
    <w:rsid w:val="001F386B"/>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298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D6D"/>
    <w:rsid w:val="003960EA"/>
    <w:rsid w:val="0039646A"/>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C0E39"/>
    <w:rsid w:val="004C17D2"/>
    <w:rsid w:val="004C1D9B"/>
    <w:rsid w:val="004C217A"/>
    <w:rsid w:val="004C3205"/>
    <w:rsid w:val="004C3803"/>
    <w:rsid w:val="004C5CF3"/>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6FC"/>
    <w:rsid w:val="00564909"/>
    <w:rsid w:val="0056625A"/>
    <w:rsid w:val="00566D4F"/>
    <w:rsid w:val="00567040"/>
    <w:rsid w:val="005672B4"/>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B2"/>
    <w:rsid w:val="005D0994"/>
    <w:rsid w:val="005D0BF1"/>
    <w:rsid w:val="005D0D93"/>
    <w:rsid w:val="005D191A"/>
    <w:rsid w:val="005D1A14"/>
    <w:rsid w:val="005D1ACD"/>
    <w:rsid w:val="005D1AD9"/>
    <w:rsid w:val="005D26DF"/>
    <w:rsid w:val="005D27D0"/>
    <w:rsid w:val="005D2DA1"/>
    <w:rsid w:val="005D2EDB"/>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8FA"/>
    <w:rsid w:val="005F68FC"/>
    <w:rsid w:val="005F696C"/>
    <w:rsid w:val="005F7C1D"/>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4898"/>
    <w:rsid w:val="00704A57"/>
    <w:rsid w:val="00705492"/>
    <w:rsid w:val="00705706"/>
    <w:rsid w:val="00706B05"/>
    <w:rsid w:val="007072C5"/>
    <w:rsid w:val="0070731F"/>
    <w:rsid w:val="00707B86"/>
    <w:rsid w:val="007105FF"/>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0C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187"/>
    <w:rsid w:val="007B1356"/>
    <w:rsid w:val="007B1707"/>
    <w:rsid w:val="007B188A"/>
    <w:rsid w:val="007B207A"/>
    <w:rsid w:val="007B2D8A"/>
    <w:rsid w:val="007B3697"/>
    <w:rsid w:val="007B36E4"/>
    <w:rsid w:val="007B37A7"/>
    <w:rsid w:val="007B3F5F"/>
    <w:rsid w:val="007B4981"/>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1B6"/>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10F1"/>
    <w:rsid w:val="0085236E"/>
    <w:rsid w:val="00852545"/>
    <w:rsid w:val="0085283C"/>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824"/>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6827"/>
    <w:rsid w:val="008B6D0D"/>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6200"/>
    <w:rsid w:val="00A76C15"/>
    <w:rsid w:val="00A77140"/>
    <w:rsid w:val="00A779D8"/>
    <w:rsid w:val="00A77CB2"/>
    <w:rsid w:val="00A8081F"/>
    <w:rsid w:val="00A8134C"/>
    <w:rsid w:val="00A81620"/>
    <w:rsid w:val="00A81988"/>
    <w:rsid w:val="00A81DD5"/>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9F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4D14"/>
    <w:rsid w:val="00B853BF"/>
    <w:rsid w:val="00B8636F"/>
    <w:rsid w:val="00B86BCB"/>
    <w:rsid w:val="00B86C5F"/>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776"/>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D87"/>
    <w:rsid w:val="00D62855"/>
    <w:rsid w:val="00D62C0F"/>
    <w:rsid w:val="00D659B3"/>
    <w:rsid w:val="00D65BF2"/>
    <w:rsid w:val="00D65E0F"/>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4DC"/>
    <w:rsid w:val="00DB0093"/>
    <w:rsid w:val="00DB01A7"/>
    <w:rsid w:val="00DB0F6C"/>
    <w:rsid w:val="00DB14F9"/>
    <w:rsid w:val="00DB2BCC"/>
    <w:rsid w:val="00DB3295"/>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D4F"/>
    <w:rsid w:val="00F53DF8"/>
    <w:rsid w:val="00F546F2"/>
    <w:rsid w:val="00F5490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FDC"/>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65E32CB-8288-4B8C-99B0-9659BF74C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aliases w:val="Body Text Indent Char1,Char Char Char 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rsid w:val="007602A3"/>
    <w:rPr>
      <w:rFonts w:ascii="Times Armenian" w:hAnsi="Times Armenian"/>
      <w:sz w:val="20"/>
      <w:szCs w:val="20"/>
    </w:rPr>
  </w:style>
  <w:style w:type="character" w:styleId="EndnoteReference">
    <w:name w:val="endnote reference"/>
    <w:rsid w:val="007602A3"/>
    <w:rPr>
      <w:vertAlign w:val="superscript"/>
    </w:rPr>
  </w:style>
  <w:style w:type="paragraph" w:styleId="DocumentMap">
    <w:name w:val="Document Map"/>
    <w:basedOn w:val="Normal"/>
    <w:link w:val="DocumentMapChar"/>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numbering" w:customStyle="1" w:styleId="NoList1">
    <w:name w:val="No List1"/>
    <w:next w:val="NoList"/>
    <w:uiPriority w:val="99"/>
    <w:semiHidden/>
    <w:unhideWhenUsed/>
    <w:rsid w:val="0033298D"/>
  </w:style>
  <w:style w:type="character" w:customStyle="1" w:styleId="CommentTextChar">
    <w:name w:val="Comment Text Char"/>
    <w:basedOn w:val="DefaultParagraphFont"/>
    <w:link w:val="CommentText"/>
    <w:semiHidden/>
    <w:rsid w:val="0033298D"/>
    <w:rPr>
      <w:rFonts w:ascii="Times Armenian" w:hAnsi="Times Armenian"/>
    </w:rPr>
  </w:style>
  <w:style w:type="character" w:customStyle="1" w:styleId="CommentSubjectChar">
    <w:name w:val="Comment Subject Char"/>
    <w:basedOn w:val="CommentTextChar"/>
    <w:link w:val="CommentSubject"/>
    <w:semiHidden/>
    <w:rsid w:val="0033298D"/>
    <w:rPr>
      <w:rFonts w:ascii="Times Armenian" w:hAnsi="Times Armenian"/>
      <w:b/>
      <w:bCs/>
    </w:rPr>
  </w:style>
  <w:style w:type="character" w:customStyle="1" w:styleId="EndnoteTextChar">
    <w:name w:val="Endnote Text Char"/>
    <w:basedOn w:val="DefaultParagraphFont"/>
    <w:link w:val="EndnoteText"/>
    <w:rsid w:val="0033298D"/>
    <w:rPr>
      <w:rFonts w:ascii="Times Armenian" w:hAnsi="Times Armenian"/>
    </w:rPr>
  </w:style>
  <w:style w:type="character" w:customStyle="1" w:styleId="DocumentMapChar">
    <w:name w:val="Document Map Char"/>
    <w:basedOn w:val="DefaultParagraphFont"/>
    <w:link w:val="DocumentMap"/>
    <w:rsid w:val="0033298D"/>
    <w:rPr>
      <w:rFonts w:ascii="Tahoma" w:hAnsi="Tahoma" w:cs="Tahoma"/>
      <w:shd w:val="clear" w:color="auto" w:fill="000080"/>
    </w:rPr>
  </w:style>
  <w:style w:type="character" w:customStyle="1" w:styleId="CharChar4">
    <w:name w:val="Char Char4"/>
    <w:locked/>
    <w:rsid w:val="0033298D"/>
    <w:rPr>
      <w:sz w:val="24"/>
      <w:szCs w:val="24"/>
      <w:lang w:val="en-US" w:eastAsia="en-US" w:bidi="ar-SA"/>
    </w:rPr>
  </w:style>
  <w:style w:type="paragraph" w:customStyle="1" w:styleId="msonormalcxspmiddle">
    <w:name w:val="msonormalcxspmiddle"/>
    <w:basedOn w:val="Normal"/>
    <w:rsid w:val="0033298D"/>
    <w:pPr>
      <w:spacing w:before="100" w:beforeAutospacing="1" w:after="100" w:afterAutospacing="1"/>
    </w:pPr>
    <w:rPr>
      <w:lang w:val="en-US" w:eastAsia="en-US" w:bidi="ar-SA"/>
    </w:rPr>
  </w:style>
  <w:style w:type="character" w:customStyle="1" w:styleId="CharChar5">
    <w:name w:val="Char Char5"/>
    <w:locked/>
    <w:rsid w:val="0033298D"/>
    <w:rPr>
      <w:sz w:val="24"/>
      <w:szCs w:val="24"/>
      <w:lang w:val="en-US" w:eastAsia="en-US" w:bidi="ar-SA"/>
    </w:rPr>
  </w:style>
  <w:style w:type="paragraph" w:customStyle="1" w:styleId="msonormalcxspmiddlecxspmiddle">
    <w:name w:val="msonormalcxspmiddlecxspmiddle"/>
    <w:basedOn w:val="Normal"/>
    <w:rsid w:val="0033298D"/>
    <w:pPr>
      <w:spacing w:before="100" w:beforeAutospacing="1" w:after="100" w:afterAutospacing="1"/>
    </w:pPr>
    <w:rPr>
      <w:lang w:val="en-US" w:eastAsia="en-US" w:bidi="ar-SA"/>
    </w:rPr>
  </w:style>
  <w:style w:type="paragraph" w:customStyle="1" w:styleId="msonormalcxspmiddlecxsplast">
    <w:name w:val="msonormalcxspmiddlecxsplast"/>
    <w:basedOn w:val="Normal"/>
    <w:rsid w:val="0033298D"/>
    <w:pPr>
      <w:spacing w:before="100" w:beforeAutospacing="1" w:after="100" w:afterAutospacing="1"/>
    </w:pPr>
    <w:rPr>
      <w:lang w:val="en-US" w:eastAsia="en-US" w:bidi="ar-SA"/>
    </w:rPr>
  </w:style>
  <w:style w:type="character" w:customStyle="1" w:styleId="apple-converted-space">
    <w:name w:val="apple-converted-space"/>
    <w:rsid w:val="0033298D"/>
  </w:style>
  <w:style w:type="paragraph" w:customStyle="1" w:styleId="CharChar0">
    <w:name w:val="Знак Знак Char Char Знак Знак"/>
    <w:basedOn w:val="Normal"/>
    <w:rsid w:val="0033298D"/>
    <w:pPr>
      <w:spacing w:before="120"/>
      <w:ind w:firstLine="547"/>
      <w:jc w:val="both"/>
    </w:pPr>
    <w:rPr>
      <w:rFonts w:ascii="Times LatArm" w:eastAsia="SimSun" w:hAnsi="Times LatArm" w:cs="Times LatArm"/>
      <w:sz w:val="20"/>
      <w:szCs w:val="20"/>
      <w:lang w:val="en-US" w:eastAsia="en-US" w:bidi="ar-SA"/>
    </w:rPr>
  </w:style>
  <w:style w:type="paragraph" w:customStyle="1" w:styleId="Normal1">
    <w:name w:val="Normal+1"/>
    <w:basedOn w:val="Normal"/>
    <w:next w:val="Normal"/>
    <w:uiPriority w:val="99"/>
    <w:rsid w:val="0033298D"/>
    <w:pPr>
      <w:autoSpaceDE w:val="0"/>
      <w:autoSpaceDN w:val="0"/>
      <w:adjustRightInd w:val="0"/>
    </w:pPr>
    <w:rPr>
      <w:rFonts w:ascii="Times Armenian" w:hAnsi="Times Armenian"/>
      <w:lang w:bidi="ar-SA"/>
    </w:rPr>
  </w:style>
  <w:style w:type="paragraph" w:customStyle="1" w:styleId="mechtex">
    <w:name w:val="mechtex"/>
    <w:basedOn w:val="Normal"/>
    <w:link w:val="mechtexChar"/>
    <w:rsid w:val="0033298D"/>
    <w:pPr>
      <w:jc w:val="center"/>
    </w:pPr>
    <w:rPr>
      <w:rFonts w:ascii="Arial Armenian" w:hAnsi="Arial Armenian"/>
      <w:sz w:val="22"/>
      <w:lang w:val="en-US" w:bidi="ar-SA"/>
    </w:rPr>
  </w:style>
  <w:style w:type="character" w:customStyle="1" w:styleId="mechtexChar">
    <w:name w:val="mechtex Char"/>
    <w:link w:val="mechtex"/>
    <w:locked/>
    <w:rsid w:val="0033298D"/>
    <w:rPr>
      <w:rFonts w:ascii="Arial Armenian" w:hAnsi="Arial Armenian"/>
      <w:sz w:val="22"/>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63A57-36AD-4F18-AA7C-68A5AE5B6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2462</TotalTime>
  <Pages>163</Pages>
  <Words>28184</Words>
  <Characters>160651</Characters>
  <Application>Microsoft Office Word</Application>
  <DocSecurity>0</DocSecurity>
  <Lines>1338</Lines>
  <Paragraphs>376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188459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MFA</cp:lastModifiedBy>
  <cp:revision>1603</cp:revision>
  <cp:lastPrinted>2018-02-16T07:12:00Z</cp:lastPrinted>
  <dcterms:created xsi:type="dcterms:W3CDTF">2019-10-28T07:04:00Z</dcterms:created>
  <dcterms:modified xsi:type="dcterms:W3CDTF">2022-11-24T07:45:00Z</dcterms:modified>
</cp:coreProperties>
</file>