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BE8B4" w14:textId="77777777" w:rsidR="00096865" w:rsidRPr="0098236F" w:rsidRDefault="007B188A" w:rsidP="00EF3662">
      <w:pPr>
        <w:pStyle w:val="BodyText"/>
        <w:ind w:right="-7" w:firstLine="567"/>
        <w:jc w:val="right"/>
        <w:rPr>
          <w:rFonts w:ascii="GHEA Grapalat" w:hAnsi="GHEA Grapalat" w:cs="Sylfaen"/>
          <w:i/>
          <w:color w:val="000000" w:themeColor="text1"/>
          <w:sz w:val="18"/>
        </w:rPr>
      </w:pPr>
      <w:r w:rsidRPr="0098236F">
        <w:rPr>
          <w:rFonts w:ascii="GHEA Grapalat" w:hAnsi="GHEA Grapalat" w:cs="Sylfaen"/>
          <w:i/>
          <w:color w:val="000000" w:themeColor="text1"/>
          <w:sz w:val="18"/>
        </w:rPr>
        <w:t xml:space="preserve">                                                                                           </w:t>
      </w:r>
      <w:r w:rsidR="00931A1F" w:rsidRPr="0098236F">
        <w:rPr>
          <w:rFonts w:ascii="GHEA Grapalat" w:hAnsi="GHEA Grapalat" w:cs="Sylfaen"/>
          <w:i/>
          <w:color w:val="000000" w:themeColor="text1"/>
          <w:sz w:val="18"/>
        </w:rPr>
        <w:t xml:space="preserve"> </w:t>
      </w:r>
    </w:p>
    <w:p w14:paraId="0CBD445B" w14:textId="77777777" w:rsidR="00096865" w:rsidRPr="0098236F" w:rsidRDefault="00096865" w:rsidP="00EF3662">
      <w:pPr>
        <w:pStyle w:val="BodyTextIndent"/>
        <w:spacing w:line="240" w:lineRule="auto"/>
        <w:jc w:val="center"/>
        <w:rPr>
          <w:rFonts w:ascii="GHEA Grapalat" w:hAnsi="GHEA Grapalat"/>
          <w:i w:val="0"/>
          <w:color w:val="000000" w:themeColor="text1"/>
          <w:lang w:val="af-ZA"/>
        </w:rPr>
      </w:pPr>
    </w:p>
    <w:p w14:paraId="53F4171F" w14:textId="77777777" w:rsidR="00642EFE" w:rsidRPr="0098236F" w:rsidRDefault="00642EFE" w:rsidP="00EF3662">
      <w:pPr>
        <w:pStyle w:val="BodyTextIndent"/>
        <w:spacing w:line="240" w:lineRule="auto"/>
        <w:jc w:val="center"/>
        <w:rPr>
          <w:rFonts w:ascii="GHEA Grapalat" w:hAnsi="GHEA Grapalat"/>
          <w:i w:val="0"/>
          <w:color w:val="000000" w:themeColor="text1"/>
          <w:lang w:val="af-ZA"/>
        </w:rPr>
      </w:pPr>
      <w:r w:rsidRPr="0098236F">
        <w:rPr>
          <w:rFonts w:ascii="GHEA Grapalat" w:hAnsi="GHEA Grapalat"/>
          <w:i w:val="0"/>
          <w:color w:val="000000" w:themeColor="text1"/>
          <w:lang w:val="af-ZA"/>
        </w:rPr>
        <w:t>ՀԱՅՏԱՐԱՐՈՒԹՅՈՒՆ</w:t>
      </w:r>
    </w:p>
    <w:p w14:paraId="5627E5B7" w14:textId="397136C7" w:rsidR="00642EFE" w:rsidRPr="0098236F" w:rsidRDefault="00B23372" w:rsidP="00EF3662">
      <w:pPr>
        <w:pStyle w:val="BodyTextIndent"/>
        <w:spacing w:line="240" w:lineRule="auto"/>
        <w:jc w:val="center"/>
        <w:rPr>
          <w:rFonts w:ascii="GHEA Grapalat" w:hAnsi="GHEA Grapalat"/>
          <w:i w:val="0"/>
          <w:color w:val="000000" w:themeColor="text1"/>
          <w:lang w:val="af-ZA"/>
        </w:rPr>
      </w:pPr>
      <w:r w:rsidRPr="0098236F">
        <w:rPr>
          <w:rFonts w:ascii="GHEA Grapalat" w:hAnsi="GHEA Grapalat"/>
          <w:i w:val="0"/>
          <w:color w:val="000000" w:themeColor="text1"/>
          <w:lang w:val="hy-AM"/>
        </w:rPr>
        <w:t>ԳՆԱՆՇՄԱՆ ՀԱՐՑՄԱՆ</w:t>
      </w:r>
      <w:r w:rsidR="00642EFE" w:rsidRPr="0098236F">
        <w:rPr>
          <w:rFonts w:ascii="GHEA Grapalat" w:hAnsi="GHEA Grapalat"/>
          <w:i w:val="0"/>
          <w:color w:val="000000" w:themeColor="text1"/>
          <w:lang w:val="af-ZA"/>
        </w:rPr>
        <w:t xml:space="preserve"> ՄԱՍԻՆ</w:t>
      </w:r>
      <w:r w:rsidR="00E449ED" w:rsidRPr="0098236F">
        <w:rPr>
          <w:rFonts w:ascii="GHEA Grapalat" w:hAnsi="GHEA Grapalat"/>
          <w:i w:val="0"/>
          <w:color w:val="000000" w:themeColor="text1"/>
          <w:lang w:val="af-ZA"/>
        </w:rPr>
        <w:t>*</w:t>
      </w:r>
    </w:p>
    <w:p w14:paraId="53A47512" w14:textId="77777777" w:rsidR="00642EFE" w:rsidRPr="0098236F" w:rsidRDefault="00642EFE" w:rsidP="00EF3662">
      <w:pPr>
        <w:pStyle w:val="BodyTextIndent"/>
        <w:spacing w:line="240" w:lineRule="auto"/>
        <w:jc w:val="center"/>
        <w:rPr>
          <w:rFonts w:ascii="GHEA Grapalat" w:hAnsi="GHEA Grapalat"/>
          <w:i w:val="0"/>
          <w:color w:val="000000" w:themeColor="text1"/>
          <w:lang w:val="af-ZA"/>
        </w:rPr>
      </w:pPr>
    </w:p>
    <w:p w14:paraId="672C1A57" w14:textId="77777777" w:rsidR="00642EFE" w:rsidRPr="0098236F" w:rsidRDefault="00642EFE" w:rsidP="00EF3662">
      <w:pPr>
        <w:pStyle w:val="BodyTextIndent"/>
        <w:spacing w:line="240" w:lineRule="auto"/>
        <w:jc w:val="center"/>
        <w:rPr>
          <w:rFonts w:ascii="GHEA Grapalat" w:hAnsi="GHEA Grapalat"/>
          <w:i w:val="0"/>
          <w:color w:val="000000" w:themeColor="text1"/>
          <w:lang w:val="af-ZA"/>
        </w:rPr>
      </w:pPr>
      <w:r w:rsidRPr="0098236F">
        <w:rPr>
          <w:rFonts w:ascii="GHEA Grapalat" w:hAnsi="GHEA Grapalat"/>
          <w:i w:val="0"/>
          <w:color w:val="000000" w:themeColor="text1"/>
          <w:lang w:val="af-ZA"/>
        </w:rPr>
        <w:t xml:space="preserve">Հայտարարության սույն տեքստը հաստատված է </w:t>
      </w:r>
      <w:r w:rsidR="00C0193C" w:rsidRPr="0098236F">
        <w:rPr>
          <w:rFonts w:ascii="GHEA Grapalat" w:hAnsi="GHEA Grapalat"/>
          <w:i w:val="0"/>
          <w:color w:val="000000" w:themeColor="text1"/>
          <w:lang w:val="af-ZA"/>
        </w:rPr>
        <w:t xml:space="preserve">գնահատող </w:t>
      </w:r>
      <w:r w:rsidRPr="0098236F">
        <w:rPr>
          <w:rFonts w:ascii="GHEA Grapalat" w:hAnsi="GHEA Grapalat"/>
          <w:i w:val="0"/>
          <w:color w:val="000000" w:themeColor="text1"/>
          <w:lang w:val="af-ZA"/>
        </w:rPr>
        <w:t>հանձնաժողովի</w:t>
      </w:r>
    </w:p>
    <w:p w14:paraId="21FB5D8A" w14:textId="34EF2FD5" w:rsidR="0091042F" w:rsidRPr="0098236F" w:rsidRDefault="00642EFE" w:rsidP="00D21F8D">
      <w:pPr>
        <w:pStyle w:val="BodyTextIndent"/>
        <w:spacing w:line="240" w:lineRule="auto"/>
        <w:jc w:val="center"/>
        <w:rPr>
          <w:rFonts w:ascii="GHEA Grapalat" w:hAnsi="GHEA Grapalat"/>
          <w:i w:val="0"/>
          <w:color w:val="000000" w:themeColor="text1"/>
          <w:lang w:val="af-ZA"/>
        </w:rPr>
      </w:pPr>
      <w:r w:rsidRPr="0098236F">
        <w:rPr>
          <w:rFonts w:ascii="GHEA Grapalat" w:hAnsi="GHEA Grapalat"/>
          <w:i w:val="0"/>
          <w:color w:val="000000" w:themeColor="text1"/>
          <w:lang w:val="af-ZA"/>
        </w:rPr>
        <w:t>20</w:t>
      </w:r>
      <w:r w:rsidR="00D35FBB" w:rsidRPr="0098236F">
        <w:rPr>
          <w:rFonts w:ascii="GHEA Grapalat" w:hAnsi="GHEA Grapalat"/>
          <w:i w:val="0"/>
          <w:color w:val="000000" w:themeColor="text1"/>
          <w:lang w:val="af-ZA"/>
        </w:rPr>
        <w:t>2</w:t>
      </w:r>
      <w:r w:rsidR="00664DAE">
        <w:rPr>
          <w:rFonts w:ascii="GHEA Grapalat" w:hAnsi="GHEA Grapalat"/>
          <w:i w:val="0"/>
          <w:color w:val="000000" w:themeColor="text1"/>
          <w:lang w:val="hy-AM"/>
        </w:rPr>
        <w:t>4</w:t>
      </w:r>
      <w:r w:rsidRPr="0098236F">
        <w:rPr>
          <w:rFonts w:ascii="GHEA Grapalat" w:hAnsi="GHEA Grapalat"/>
          <w:i w:val="0"/>
          <w:color w:val="000000" w:themeColor="text1"/>
          <w:lang w:val="af-ZA"/>
        </w:rPr>
        <w:t xml:space="preserve"> </w:t>
      </w:r>
      <w:r w:rsidR="00F5653D"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af-ZA"/>
        </w:rPr>
        <w:t xml:space="preserve">թվականի </w:t>
      </w:r>
      <w:r w:rsidR="00664DAE">
        <w:rPr>
          <w:rFonts w:ascii="GHEA Grapalat" w:hAnsi="GHEA Grapalat"/>
          <w:i w:val="0"/>
          <w:color w:val="000000" w:themeColor="text1"/>
          <w:lang w:val="hy-AM"/>
        </w:rPr>
        <w:t>հունվարի</w:t>
      </w:r>
      <w:r w:rsidRPr="0098236F">
        <w:rPr>
          <w:rFonts w:ascii="GHEA Grapalat" w:hAnsi="GHEA Grapalat"/>
          <w:i w:val="0"/>
          <w:color w:val="000000" w:themeColor="text1"/>
          <w:lang w:val="af-ZA"/>
        </w:rPr>
        <w:t xml:space="preserve"> </w:t>
      </w:r>
      <w:r w:rsidR="00E11226">
        <w:rPr>
          <w:rFonts w:ascii="GHEA Grapalat" w:hAnsi="GHEA Grapalat"/>
          <w:i w:val="0"/>
          <w:color w:val="000000" w:themeColor="text1"/>
          <w:lang w:val="hy-AM"/>
        </w:rPr>
        <w:t>22</w:t>
      </w:r>
      <w:r w:rsidR="00210D53" w:rsidRPr="0098236F">
        <w:rPr>
          <w:rFonts w:ascii="GHEA Grapalat" w:hAnsi="GHEA Grapalat"/>
          <w:i w:val="0"/>
          <w:color w:val="000000" w:themeColor="text1"/>
          <w:lang w:val="hy-AM"/>
        </w:rPr>
        <w:t>-ի</w:t>
      </w:r>
      <w:r w:rsidRPr="0098236F">
        <w:rPr>
          <w:rFonts w:ascii="GHEA Grapalat" w:hAnsi="GHEA Grapalat"/>
          <w:i w:val="0"/>
          <w:color w:val="000000" w:themeColor="text1"/>
          <w:lang w:val="af-ZA"/>
        </w:rPr>
        <w:t xml:space="preserve"> </w:t>
      </w:r>
      <w:r w:rsidR="00210D53" w:rsidRPr="0098236F">
        <w:rPr>
          <w:rFonts w:ascii="GHEA Grapalat" w:hAnsi="GHEA Grapalat"/>
          <w:i w:val="0"/>
          <w:color w:val="000000" w:themeColor="text1"/>
          <w:lang w:val="hy-AM"/>
        </w:rPr>
        <w:t>թիվ 1</w:t>
      </w:r>
      <w:r w:rsidR="003C53D4"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af-ZA"/>
        </w:rPr>
        <w:t xml:space="preserve">որոշմամբ </w:t>
      </w:r>
    </w:p>
    <w:p w14:paraId="43403A1E" w14:textId="77777777" w:rsidR="0091042F" w:rsidRPr="0098236F" w:rsidRDefault="0091042F" w:rsidP="00EF3662">
      <w:pPr>
        <w:pStyle w:val="BodyTextIndent"/>
        <w:spacing w:line="240" w:lineRule="auto"/>
        <w:jc w:val="center"/>
        <w:rPr>
          <w:rFonts w:ascii="GHEA Grapalat" w:hAnsi="GHEA Grapalat"/>
          <w:i w:val="0"/>
          <w:color w:val="000000" w:themeColor="text1"/>
          <w:lang w:val="af-ZA"/>
        </w:rPr>
      </w:pPr>
    </w:p>
    <w:p w14:paraId="2F0FBA5F" w14:textId="0868A77B" w:rsidR="003263FE" w:rsidRPr="0098236F" w:rsidRDefault="00496E18" w:rsidP="003263FE">
      <w:pPr>
        <w:pStyle w:val="BodyTextIndent"/>
        <w:spacing w:line="240" w:lineRule="auto"/>
        <w:jc w:val="center"/>
        <w:rPr>
          <w:rFonts w:ascii="GHEA Grapalat" w:hAnsi="GHEA Grapalat"/>
          <w:i w:val="0"/>
          <w:color w:val="000000" w:themeColor="text1"/>
          <w:lang w:val="af-ZA"/>
        </w:rPr>
      </w:pPr>
      <w:r w:rsidRPr="0098236F">
        <w:rPr>
          <w:rFonts w:ascii="GHEA Grapalat" w:hAnsi="GHEA Grapalat"/>
          <w:i w:val="0"/>
          <w:color w:val="000000" w:themeColor="text1"/>
          <w:lang w:val="af-ZA"/>
        </w:rPr>
        <w:t xml:space="preserve">Ընթացակարգի </w:t>
      </w:r>
      <w:r w:rsidR="00642EFE" w:rsidRPr="0098236F">
        <w:rPr>
          <w:rFonts w:ascii="GHEA Grapalat" w:hAnsi="GHEA Grapalat"/>
          <w:i w:val="0"/>
          <w:color w:val="000000" w:themeColor="text1"/>
          <w:lang w:val="af-ZA"/>
        </w:rPr>
        <w:t>ծածկագիրը`</w:t>
      </w:r>
      <w:r w:rsidR="0091042F" w:rsidRPr="0098236F">
        <w:rPr>
          <w:rFonts w:ascii="GHEA Grapalat" w:hAnsi="GHEA Grapalat"/>
          <w:i w:val="0"/>
          <w:color w:val="000000" w:themeColor="text1"/>
          <w:lang w:val="af-ZA"/>
        </w:rPr>
        <w:t xml:space="preserve"> </w:t>
      </w:r>
      <w:r w:rsidR="00316381" w:rsidRPr="0098236F">
        <w:rPr>
          <w:rFonts w:ascii="GHEA Grapalat" w:hAnsi="GHEA Grapalat"/>
          <w:i w:val="0"/>
          <w:color w:val="000000" w:themeColor="text1"/>
          <w:lang w:val="af-ZA"/>
        </w:rPr>
        <w:t xml:space="preserve"> </w:t>
      </w:r>
      <w:r w:rsidR="003263FE" w:rsidRPr="0098236F">
        <w:rPr>
          <w:rFonts w:ascii="GHEA Grapalat" w:hAnsi="GHEA Grapalat"/>
          <w:i w:val="0"/>
          <w:color w:val="000000" w:themeColor="text1"/>
          <w:lang w:val="af-ZA"/>
        </w:rPr>
        <w:t>Ընթացակարգի ծածկագիրը</w:t>
      </w:r>
      <w:r w:rsidR="003263FE" w:rsidRPr="0098236F">
        <w:rPr>
          <w:rFonts w:ascii="GHEA Grapalat" w:hAnsi="GHEA Grapalat"/>
          <w:b/>
          <w:i w:val="0"/>
          <w:color w:val="000000" w:themeColor="text1"/>
          <w:lang w:val="hy-AM"/>
        </w:rPr>
        <w:t xml:space="preserve"> </w:t>
      </w:r>
      <w:r w:rsidR="00CD1167">
        <w:rPr>
          <w:rFonts w:ascii="GHEA Grapalat" w:hAnsi="GHEA Grapalat"/>
          <w:i w:val="0"/>
          <w:color w:val="000000" w:themeColor="text1"/>
          <w:lang w:val="hy-AM"/>
        </w:rPr>
        <w:t>ԱԳՆ</w:t>
      </w:r>
      <w:r w:rsidR="00040459" w:rsidRPr="0098236F">
        <w:rPr>
          <w:rFonts w:ascii="GHEA Grapalat" w:hAnsi="GHEA Grapalat"/>
          <w:i w:val="0"/>
          <w:color w:val="000000" w:themeColor="text1"/>
          <w:lang w:val="hy-AM"/>
        </w:rPr>
        <w:t>-</w:t>
      </w:r>
      <w:r w:rsidR="00040459" w:rsidRPr="0098236F">
        <w:rPr>
          <w:rFonts w:ascii="GHEA Grapalat" w:hAnsi="GHEA Grapalat"/>
          <w:i w:val="0"/>
          <w:color w:val="000000" w:themeColor="text1"/>
          <w:lang w:val="ru-RU"/>
        </w:rPr>
        <w:t>Գ</w:t>
      </w:r>
      <w:r w:rsidR="00040459" w:rsidRPr="0098236F">
        <w:rPr>
          <w:rFonts w:ascii="GHEA Grapalat" w:hAnsi="GHEA Grapalat"/>
          <w:i w:val="0"/>
          <w:color w:val="000000" w:themeColor="text1"/>
          <w:lang w:val="hy-AM"/>
        </w:rPr>
        <w:t>ՀԱՇՁ</w:t>
      </w:r>
      <w:r w:rsidR="00040459" w:rsidRPr="0098236F">
        <w:rPr>
          <w:rFonts w:ascii="GHEA Grapalat" w:hAnsi="GHEA Grapalat"/>
          <w:i w:val="0"/>
          <w:color w:val="000000" w:themeColor="text1"/>
          <w:lang w:val="af-ZA"/>
        </w:rPr>
        <w:t>Բ-</w:t>
      </w:r>
      <w:r w:rsidR="00040459" w:rsidRPr="0098236F">
        <w:rPr>
          <w:rFonts w:ascii="GHEA Grapalat" w:hAnsi="GHEA Grapalat"/>
          <w:i w:val="0"/>
          <w:color w:val="000000" w:themeColor="text1"/>
          <w:lang w:val="hy-AM"/>
        </w:rPr>
        <w:t>2</w:t>
      </w:r>
      <w:r w:rsidR="00664DAE">
        <w:rPr>
          <w:rFonts w:ascii="GHEA Grapalat" w:hAnsi="GHEA Grapalat"/>
          <w:i w:val="0"/>
          <w:color w:val="000000" w:themeColor="text1"/>
          <w:lang w:val="hy-AM"/>
        </w:rPr>
        <w:t>4</w:t>
      </w:r>
      <w:r w:rsidR="00040459" w:rsidRPr="0098236F">
        <w:rPr>
          <w:rFonts w:ascii="GHEA Grapalat" w:hAnsi="GHEA Grapalat"/>
          <w:i w:val="0"/>
          <w:color w:val="000000" w:themeColor="text1"/>
          <w:lang w:val="af-ZA"/>
        </w:rPr>
        <w:t>/</w:t>
      </w:r>
      <w:r w:rsidR="00040459" w:rsidRPr="0098236F">
        <w:rPr>
          <w:rFonts w:ascii="GHEA Grapalat" w:hAnsi="GHEA Grapalat"/>
          <w:i w:val="0"/>
          <w:color w:val="000000" w:themeColor="text1"/>
          <w:lang w:val="hy-AM"/>
        </w:rPr>
        <w:t>01</w:t>
      </w:r>
      <w:r w:rsidR="00040459" w:rsidRPr="0098236F">
        <w:rPr>
          <w:rFonts w:ascii="GHEA Grapalat" w:hAnsi="GHEA Grapalat"/>
          <w:i w:val="0"/>
          <w:color w:val="000000" w:themeColor="text1"/>
          <w:lang w:val="af-ZA"/>
        </w:rPr>
        <w:t xml:space="preserve">  </w:t>
      </w:r>
      <w:r w:rsidR="00040459" w:rsidRPr="0098236F">
        <w:rPr>
          <w:rFonts w:ascii="GHEA Grapalat" w:hAnsi="GHEA Grapalat" w:cs="Times Armenian"/>
          <w:color w:val="000000" w:themeColor="text1"/>
          <w:lang w:val="af-ZA"/>
        </w:rPr>
        <w:t xml:space="preserve"> </w:t>
      </w:r>
    </w:p>
    <w:p w14:paraId="12027994" w14:textId="096D983F" w:rsidR="0091042F" w:rsidRPr="0098236F" w:rsidRDefault="0091042F" w:rsidP="00EF3662">
      <w:pPr>
        <w:pStyle w:val="BodyTextIndent"/>
        <w:spacing w:line="240" w:lineRule="auto"/>
        <w:jc w:val="center"/>
        <w:rPr>
          <w:rFonts w:ascii="GHEA Grapalat" w:hAnsi="GHEA Grapalat"/>
          <w:i w:val="0"/>
          <w:color w:val="000000" w:themeColor="text1"/>
          <w:lang w:val="af-ZA"/>
        </w:rPr>
      </w:pPr>
    </w:p>
    <w:p w14:paraId="03FECCBB" w14:textId="77777777" w:rsidR="0091042F" w:rsidRPr="0098236F" w:rsidRDefault="0091042F" w:rsidP="00EF3662">
      <w:pPr>
        <w:pStyle w:val="BodyTextIndent"/>
        <w:spacing w:line="240" w:lineRule="auto"/>
        <w:rPr>
          <w:rFonts w:ascii="GHEA Grapalat" w:hAnsi="GHEA Grapalat"/>
          <w:i w:val="0"/>
          <w:color w:val="000000" w:themeColor="text1"/>
          <w:lang w:val="af-ZA"/>
        </w:rPr>
      </w:pPr>
    </w:p>
    <w:p w14:paraId="5D5C27CF" w14:textId="3B1D2015" w:rsidR="003263FE" w:rsidRPr="0098236F" w:rsidRDefault="00CD1167" w:rsidP="003263FE">
      <w:pPr>
        <w:pStyle w:val="BodyTextIndent"/>
        <w:spacing w:line="240" w:lineRule="auto"/>
        <w:ind w:firstLine="708"/>
        <w:rPr>
          <w:rFonts w:ascii="GHEA Grapalat" w:hAnsi="GHEA Grapalat"/>
          <w:i w:val="0"/>
          <w:color w:val="000000" w:themeColor="text1"/>
          <w:lang w:val="af-ZA"/>
        </w:rPr>
      </w:pPr>
      <w:r w:rsidRPr="00CD1167">
        <w:rPr>
          <w:rFonts w:ascii="GHEA Grapalat" w:hAnsi="GHEA Grapalat"/>
          <w:i w:val="0"/>
          <w:color w:val="000000" w:themeColor="text1"/>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t>
      </w:r>
      <w:r>
        <w:rPr>
          <w:rFonts w:ascii="GHEA Grapalat" w:hAnsi="GHEA Grapalat"/>
          <w:i w:val="0"/>
          <w:color w:val="000000" w:themeColor="text1"/>
          <w:lang w:val="af-ZA"/>
        </w:rPr>
        <w:t>ww.armeps.am) համակարգի միջոցով</w:t>
      </w:r>
      <w:r w:rsidR="003263FE" w:rsidRPr="0098236F">
        <w:rPr>
          <w:rFonts w:ascii="GHEA Grapalat" w:hAnsi="GHEA Grapalat"/>
          <w:i w:val="0"/>
          <w:color w:val="000000" w:themeColor="text1"/>
          <w:lang w:val="af-ZA"/>
        </w:rPr>
        <w:t>:</w:t>
      </w:r>
    </w:p>
    <w:p w14:paraId="58895187" w14:textId="145E367B" w:rsidR="00297099" w:rsidRPr="0098236F" w:rsidRDefault="00A20B69" w:rsidP="00297099">
      <w:pPr>
        <w:pStyle w:val="BodyTextIndent"/>
        <w:spacing w:line="240" w:lineRule="auto"/>
        <w:ind w:firstLine="0"/>
        <w:rPr>
          <w:rFonts w:ascii="GHEA Grapalat" w:hAnsi="GHEA Grapalat"/>
          <w:i w:val="0"/>
          <w:color w:val="000000" w:themeColor="text1"/>
          <w:lang w:val="af-ZA"/>
        </w:rPr>
      </w:pPr>
      <w:r w:rsidRPr="0098236F">
        <w:rPr>
          <w:rFonts w:ascii="GHEA Grapalat" w:hAnsi="GHEA Grapalat"/>
          <w:i w:val="0"/>
          <w:color w:val="000000" w:themeColor="text1"/>
          <w:lang w:val="af-ZA"/>
        </w:rPr>
        <w:tab/>
      </w:r>
      <w:bookmarkStart w:id="0" w:name="_Hlk23167417"/>
      <w:r w:rsidR="00496E18" w:rsidRPr="0098236F">
        <w:rPr>
          <w:rFonts w:ascii="GHEA Grapalat" w:hAnsi="GHEA Grapalat"/>
          <w:i w:val="0"/>
          <w:color w:val="000000" w:themeColor="text1"/>
          <w:lang w:val="af-ZA"/>
        </w:rPr>
        <w:t>Սույն ընթացակարգի</w:t>
      </w:r>
      <w:bookmarkEnd w:id="0"/>
      <w:r w:rsidR="00496E18" w:rsidRPr="0098236F">
        <w:rPr>
          <w:rFonts w:ascii="GHEA Grapalat" w:hAnsi="GHEA Grapalat"/>
          <w:i w:val="0"/>
          <w:color w:val="000000" w:themeColor="text1"/>
          <w:lang w:val="af-ZA"/>
        </w:rPr>
        <w:t xml:space="preserve"> արդյունքում</w:t>
      </w:r>
      <w:r w:rsidR="00642EFE" w:rsidRPr="0098236F">
        <w:rPr>
          <w:rFonts w:ascii="GHEA Grapalat" w:hAnsi="GHEA Grapalat"/>
          <w:i w:val="0"/>
          <w:color w:val="000000" w:themeColor="text1"/>
          <w:lang w:val="af-ZA"/>
        </w:rPr>
        <w:t xml:space="preserve"> </w:t>
      </w:r>
      <w:r w:rsidR="002E7EE1" w:rsidRPr="0098236F">
        <w:rPr>
          <w:rFonts w:ascii="GHEA Grapalat" w:hAnsi="GHEA Grapalat"/>
          <w:i w:val="0"/>
          <w:color w:val="000000" w:themeColor="text1"/>
          <w:lang w:val="hy-AM"/>
        </w:rPr>
        <w:t>ընտրված</w:t>
      </w:r>
      <w:r w:rsidR="00642EFE" w:rsidRPr="0098236F">
        <w:rPr>
          <w:rFonts w:ascii="GHEA Grapalat" w:hAnsi="GHEA Grapalat"/>
          <w:i w:val="0"/>
          <w:color w:val="000000" w:themeColor="text1"/>
          <w:lang w:val="af-ZA"/>
        </w:rPr>
        <w:t xml:space="preserve"> մասնակցին սահմանված կարգով կառաջարկվի կնքել</w:t>
      </w:r>
      <w:r w:rsidR="00496E18" w:rsidRPr="0098236F">
        <w:rPr>
          <w:rFonts w:ascii="GHEA Grapalat" w:hAnsi="GHEA Grapalat"/>
          <w:i w:val="0"/>
          <w:color w:val="000000" w:themeColor="text1"/>
          <w:lang w:val="af-ZA"/>
        </w:rPr>
        <w:t xml:space="preserve"> </w:t>
      </w:r>
      <w:r w:rsidR="004F0FD4" w:rsidRPr="0098236F">
        <w:rPr>
          <w:rFonts w:ascii="GHEA Grapalat" w:hAnsi="GHEA Grapalat"/>
          <w:i w:val="0"/>
          <w:color w:val="000000" w:themeColor="text1"/>
          <w:lang w:val="hy-AM"/>
        </w:rPr>
        <w:t xml:space="preserve">վարչական շենքի </w:t>
      </w:r>
      <w:r w:rsidR="001A75D8" w:rsidRPr="0098236F">
        <w:rPr>
          <w:rFonts w:ascii="GHEA Grapalat" w:hAnsi="GHEA Grapalat"/>
          <w:i w:val="0"/>
          <w:color w:val="000000" w:themeColor="text1"/>
          <w:lang w:val="hy-AM"/>
        </w:rPr>
        <w:t>ընթացիկ նորոգման աշխատանքների</w:t>
      </w:r>
      <w:r w:rsidR="00E765B7" w:rsidRPr="0098236F">
        <w:rPr>
          <w:rFonts w:ascii="GHEA Grapalat" w:hAnsi="GHEA Grapalat"/>
          <w:i w:val="0"/>
          <w:color w:val="000000" w:themeColor="text1"/>
          <w:lang w:val="af-ZA"/>
        </w:rPr>
        <w:t xml:space="preserve">    </w:t>
      </w:r>
      <w:r w:rsidR="00214275" w:rsidRPr="0098236F">
        <w:rPr>
          <w:rFonts w:ascii="GHEA Grapalat" w:hAnsi="GHEA Grapalat"/>
          <w:i w:val="0"/>
          <w:color w:val="000000" w:themeColor="text1"/>
          <w:lang w:val="af-ZA"/>
        </w:rPr>
        <w:t xml:space="preserve">կատարման </w:t>
      </w:r>
      <w:r w:rsidR="00341A74" w:rsidRPr="0098236F">
        <w:rPr>
          <w:rFonts w:ascii="GHEA Grapalat" w:hAnsi="GHEA Grapalat"/>
          <w:i w:val="0"/>
          <w:color w:val="000000" w:themeColor="text1"/>
          <w:lang w:val="af-ZA"/>
        </w:rPr>
        <w:t xml:space="preserve">պայմանագիր (այսուհետ` </w:t>
      </w:r>
      <w:r w:rsidR="00297099" w:rsidRPr="0098236F">
        <w:rPr>
          <w:rFonts w:ascii="GHEA Grapalat" w:hAnsi="GHEA Grapalat"/>
          <w:i w:val="0"/>
          <w:color w:val="000000" w:themeColor="text1"/>
          <w:lang w:val="af-ZA"/>
        </w:rPr>
        <w:t xml:space="preserve">պայմանագիր)։ </w:t>
      </w:r>
    </w:p>
    <w:p w14:paraId="27098328" w14:textId="6D3C8DA7" w:rsidR="00496E18" w:rsidRPr="0098236F" w:rsidRDefault="00496E18" w:rsidP="00EF3662">
      <w:pPr>
        <w:pStyle w:val="BodyTextIndent"/>
        <w:spacing w:line="240" w:lineRule="auto"/>
        <w:ind w:firstLine="0"/>
        <w:rPr>
          <w:rFonts w:ascii="GHEA Grapalat" w:hAnsi="GHEA Grapalat"/>
          <w:i w:val="0"/>
          <w:color w:val="000000" w:themeColor="text1"/>
          <w:lang w:val="af-ZA"/>
        </w:rPr>
      </w:pPr>
      <w:r w:rsidRPr="0098236F">
        <w:rPr>
          <w:rFonts w:ascii="GHEA Grapalat" w:hAnsi="GHEA Grapalat"/>
          <w:i w:val="0"/>
          <w:color w:val="000000" w:themeColor="text1"/>
          <w:lang w:val="af-ZA"/>
        </w:rPr>
        <w:tab/>
      </w:r>
    </w:p>
    <w:p w14:paraId="32F96A93" w14:textId="77777777" w:rsidR="00357D48" w:rsidRPr="0098236F" w:rsidRDefault="00642EFE" w:rsidP="00EF3662">
      <w:pPr>
        <w:pStyle w:val="BodyTextIndent"/>
        <w:spacing w:line="240" w:lineRule="auto"/>
        <w:ind w:firstLine="0"/>
        <w:rPr>
          <w:rFonts w:ascii="GHEA Grapalat" w:hAnsi="GHEA Grapalat"/>
          <w:i w:val="0"/>
          <w:color w:val="000000" w:themeColor="text1"/>
          <w:lang w:val="af-ZA"/>
        </w:rPr>
      </w:pPr>
      <w:r w:rsidRPr="0098236F">
        <w:rPr>
          <w:rFonts w:ascii="GHEA Grapalat" w:hAnsi="GHEA Grapalat"/>
          <w:i w:val="0"/>
          <w:color w:val="000000" w:themeColor="text1"/>
          <w:sz w:val="16"/>
          <w:szCs w:val="16"/>
          <w:lang w:val="af-ZA"/>
        </w:rPr>
        <w:t xml:space="preserve">         </w:t>
      </w:r>
      <w:r w:rsidR="00691009" w:rsidRPr="0098236F">
        <w:rPr>
          <w:rFonts w:ascii="GHEA Grapalat" w:hAnsi="GHEA Grapalat"/>
          <w:i w:val="0"/>
          <w:color w:val="000000" w:themeColor="text1"/>
          <w:sz w:val="16"/>
          <w:szCs w:val="16"/>
          <w:lang w:val="af-ZA"/>
        </w:rPr>
        <w:t xml:space="preserve">      </w:t>
      </w:r>
      <w:r w:rsidR="009F18D0" w:rsidRPr="0098236F">
        <w:rPr>
          <w:rFonts w:ascii="GHEA Grapalat" w:hAnsi="GHEA Grapalat"/>
          <w:i w:val="0"/>
          <w:color w:val="000000" w:themeColor="text1"/>
          <w:sz w:val="16"/>
          <w:szCs w:val="16"/>
          <w:lang w:val="af-ZA"/>
        </w:rPr>
        <w:t xml:space="preserve">   </w:t>
      </w:r>
      <w:r w:rsidR="00691009" w:rsidRPr="0098236F">
        <w:rPr>
          <w:rFonts w:ascii="GHEA Grapalat" w:hAnsi="GHEA Grapalat"/>
          <w:i w:val="0"/>
          <w:color w:val="000000" w:themeColor="text1"/>
          <w:sz w:val="16"/>
          <w:szCs w:val="16"/>
          <w:lang w:val="af-ZA"/>
        </w:rPr>
        <w:t xml:space="preserve"> </w:t>
      </w:r>
      <w:r w:rsidR="00A76C15" w:rsidRPr="0098236F">
        <w:rPr>
          <w:rFonts w:ascii="GHEA Grapalat" w:hAnsi="GHEA Grapalat"/>
          <w:i w:val="0"/>
          <w:color w:val="000000" w:themeColor="text1"/>
          <w:lang w:val="af-ZA"/>
        </w:rPr>
        <w:t>«</w:t>
      </w:r>
      <w:r w:rsidR="00357D48" w:rsidRPr="0098236F">
        <w:rPr>
          <w:rFonts w:ascii="GHEA Grapalat" w:hAnsi="GHEA Grapalat"/>
          <w:i w:val="0"/>
          <w:color w:val="000000" w:themeColor="text1"/>
          <w:lang w:val="af-ZA"/>
        </w:rPr>
        <w:t>Գնումների մասին</w:t>
      </w:r>
      <w:r w:rsidR="00A76C15" w:rsidRPr="0098236F">
        <w:rPr>
          <w:rFonts w:ascii="GHEA Grapalat" w:hAnsi="GHEA Grapalat"/>
          <w:i w:val="0"/>
          <w:color w:val="000000" w:themeColor="text1"/>
          <w:lang w:val="af-ZA"/>
        </w:rPr>
        <w:t>»</w:t>
      </w:r>
      <w:r w:rsidR="00A96293" w:rsidRPr="0098236F">
        <w:rPr>
          <w:rFonts w:ascii="GHEA Grapalat" w:hAnsi="GHEA Grapalat"/>
          <w:i w:val="0"/>
          <w:color w:val="000000" w:themeColor="text1"/>
          <w:lang w:val="af-ZA"/>
        </w:rPr>
        <w:t xml:space="preserve"> </w:t>
      </w:r>
      <w:r w:rsidR="00357D48" w:rsidRPr="0098236F">
        <w:rPr>
          <w:rFonts w:ascii="GHEA Grapalat" w:hAnsi="GHEA Grapalat"/>
          <w:i w:val="0"/>
          <w:color w:val="000000" w:themeColor="text1"/>
          <w:lang w:val="af-ZA"/>
        </w:rPr>
        <w:t xml:space="preserve">ՀՀ օրենքի </w:t>
      </w:r>
      <w:r w:rsidR="00955E87" w:rsidRPr="0098236F">
        <w:rPr>
          <w:rFonts w:ascii="GHEA Grapalat" w:hAnsi="GHEA Grapalat"/>
          <w:i w:val="0"/>
          <w:color w:val="000000" w:themeColor="text1"/>
          <w:lang w:val="af-ZA"/>
        </w:rPr>
        <w:t>7</w:t>
      </w:r>
      <w:r w:rsidR="00357D48" w:rsidRPr="0098236F">
        <w:rPr>
          <w:rFonts w:ascii="GHEA Grapalat" w:hAnsi="GHEA Grapalat"/>
          <w:i w:val="0"/>
          <w:color w:val="000000" w:themeColor="text1"/>
          <w:lang w:val="af-ZA"/>
        </w:rPr>
        <w:t xml:space="preserve">-րդ հոդվածի համաձայն` </w:t>
      </w:r>
      <w:r w:rsidR="00DB4CC7" w:rsidRPr="0098236F">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8236F">
        <w:rPr>
          <w:rFonts w:ascii="GHEA Grapalat" w:hAnsi="GHEA Grapalat"/>
          <w:i w:val="0"/>
          <w:color w:val="000000" w:themeColor="text1"/>
          <w:lang w:val="af-ZA"/>
        </w:rPr>
        <w:t xml:space="preserve">սույն </w:t>
      </w:r>
      <w:r w:rsidR="00496E18" w:rsidRPr="0098236F">
        <w:rPr>
          <w:rFonts w:ascii="GHEA Grapalat" w:hAnsi="GHEA Grapalat"/>
          <w:i w:val="0"/>
          <w:color w:val="000000" w:themeColor="text1"/>
          <w:lang w:val="af-ZA"/>
        </w:rPr>
        <w:t xml:space="preserve">ընթացակարգին </w:t>
      </w:r>
      <w:r w:rsidR="00DB4CC7" w:rsidRPr="0098236F">
        <w:rPr>
          <w:rFonts w:ascii="GHEA Grapalat" w:hAnsi="GHEA Grapalat"/>
          <w:i w:val="0"/>
          <w:color w:val="000000" w:themeColor="text1"/>
          <w:lang w:val="af-ZA"/>
        </w:rPr>
        <w:t>մասնակցելու հավասար իրավունք:</w:t>
      </w:r>
    </w:p>
    <w:p w14:paraId="257A6976" w14:textId="77777777" w:rsidR="00A20B69" w:rsidRPr="0098236F" w:rsidRDefault="00496E18" w:rsidP="00EF3662">
      <w:pPr>
        <w:ind w:firstLine="720"/>
        <w:jc w:val="both"/>
        <w:rPr>
          <w:rFonts w:ascii="GHEA Grapalat" w:hAnsi="GHEA Grapalat"/>
          <w:color w:val="000000" w:themeColor="text1"/>
          <w:sz w:val="20"/>
          <w:szCs w:val="20"/>
          <w:lang w:val="af-ZA"/>
        </w:rPr>
      </w:pPr>
      <w:r w:rsidRPr="0098236F">
        <w:rPr>
          <w:rFonts w:ascii="GHEA Grapalat" w:hAnsi="GHEA Grapalat"/>
          <w:color w:val="000000" w:themeColor="text1"/>
          <w:sz w:val="20"/>
          <w:szCs w:val="20"/>
          <w:lang w:val="af-ZA"/>
        </w:rPr>
        <w:t xml:space="preserve">Սույն ընթացակարգին </w:t>
      </w:r>
      <w:r w:rsidR="00357D48" w:rsidRPr="0098236F">
        <w:rPr>
          <w:rFonts w:ascii="GHEA Grapalat" w:hAnsi="GHEA Grapalat"/>
          <w:color w:val="000000" w:themeColor="text1"/>
          <w:sz w:val="20"/>
          <w:szCs w:val="20"/>
          <w:lang w:val="af-ZA"/>
        </w:rPr>
        <w:t>մասնակցելու իրավունք</w:t>
      </w:r>
      <w:r w:rsidR="00124461" w:rsidRPr="0098236F">
        <w:rPr>
          <w:rFonts w:ascii="GHEA Grapalat" w:hAnsi="GHEA Grapalat"/>
          <w:color w:val="000000" w:themeColor="text1"/>
          <w:sz w:val="20"/>
          <w:szCs w:val="20"/>
          <w:lang w:val="af-ZA"/>
        </w:rPr>
        <w:t xml:space="preserve"> </w:t>
      </w:r>
      <w:r w:rsidR="003C3660" w:rsidRPr="0098236F">
        <w:rPr>
          <w:rFonts w:ascii="GHEA Grapalat" w:hAnsi="GHEA Grapalat"/>
          <w:color w:val="000000" w:themeColor="text1"/>
          <w:sz w:val="20"/>
          <w:szCs w:val="20"/>
          <w:lang w:val="af-ZA"/>
        </w:rPr>
        <w:t xml:space="preserve">չունեցող </w:t>
      </w:r>
      <w:r w:rsidR="006E7947" w:rsidRPr="0098236F">
        <w:rPr>
          <w:rFonts w:ascii="GHEA Grapalat" w:hAnsi="GHEA Grapalat"/>
          <w:color w:val="000000" w:themeColor="text1"/>
          <w:sz w:val="20"/>
          <w:szCs w:val="20"/>
          <w:lang w:val="af-ZA"/>
        </w:rPr>
        <w:t xml:space="preserve">անձանց, ինչպես </w:t>
      </w:r>
      <w:r w:rsidR="00A20B69" w:rsidRPr="0098236F">
        <w:rPr>
          <w:rFonts w:ascii="GHEA Grapalat" w:hAnsi="GHEA Grapalat"/>
          <w:color w:val="000000" w:themeColor="text1"/>
          <w:sz w:val="20"/>
          <w:szCs w:val="20"/>
          <w:lang w:val="af-ZA"/>
        </w:rPr>
        <w:t xml:space="preserve">նաև մասնակիցներին ներկայացվող </w:t>
      </w:r>
      <w:r w:rsidR="00EB4473" w:rsidRPr="0098236F">
        <w:rPr>
          <w:rFonts w:ascii="GHEA Grapalat" w:hAnsi="GHEA Grapalat"/>
          <w:color w:val="000000" w:themeColor="text1"/>
          <w:sz w:val="20"/>
          <w:szCs w:val="20"/>
          <w:lang w:val="af-ZA"/>
        </w:rPr>
        <w:t xml:space="preserve">պայմանները </w:t>
      </w:r>
      <w:r w:rsidR="00A20B69" w:rsidRPr="0098236F">
        <w:rPr>
          <w:rFonts w:ascii="GHEA Grapalat" w:hAnsi="GHEA Grapalat"/>
          <w:color w:val="000000" w:themeColor="text1"/>
          <w:sz w:val="20"/>
          <w:szCs w:val="20"/>
          <w:lang w:val="af-ZA"/>
        </w:rPr>
        <w:t>սահմանված են սույն ընթացակարգի հրավերով:</w:t>
      </w:r>
    </w:p>
    <w:p w14:paraId="642CA876" w14:textId="77777777" w:rsidR="00357D48" w:rsidRPr="0098236F" w:rsidRDefault="00EE73A8" w:rsidP="00EF3662">
      <w:pPr>
        <w:pStyle w:val="BodyTextIndent"/>
        <w:spacing w:line="240" w:lineRule="auto"/>
        <w:rPr>
          <w:rFonts w:ascii="GHEA Grapalat" w:hAnsi="GHEA Grapalat"/>
          <w:i w:val="0"/>
          <w:color w:val="000000" w:themeColor="text1"/>
          <w:lang w:val="af-ZA"/>
        </w:rPr>
      </w:pPr>
      <w:r w:rsidRPr="0098236F">
        <w:rPr>
          <w:rFonts w:ascii="GHEA Grapalat" w:hAnsi="GHEA Grapalat"/>
          <w:i w:val="0"/>
          <w:color w:val="000000" w:themeColor="text1"/>
          <w:lang w:val="af-ZA"/>
        </w:rPr>
        <w:t xml:space="preserve">Ընտրված </w:t>
      </w:r>
      <w:r w:rsidR="00357D48" w:rsidRPr="0098236F">
        <w:rPr>
          <w:rFonts w:ascii="GHEA Grapalat" w:hAnsi="GHEA Grapalat"/>
          <w:i w:val="0"/>
          <w:color w:val="000000" w:themeColor="text1"/>
          <w:lang w:val="af-ZA"/>
        </w:rPr>
        <w:t xml:space="preserve">մասնակիցը որոշվում է </w:t>
      </w:r>
      <w:bookmarkStart w:id="1" w:name="_Hlk23167512"/>
      <w:r w:rsidR="00496E18" w:rsidRPr="0098236F">
        <w:rPr>
          <w:rFonts w:ascii="GHEA Grapalat" w:hAnsi="GHEA Grapalat"/>
          <w:i w:val="0"/>
          <w:color w:val="000000" w:themeColor="text1"/>
          <w:lang w:val="af-ZA"/>
        </w:rPr>
        <w:t xml:space="preserve">ոչ գնային պայմաններով բավարար գնահատված </w:t>
      </w:r>
      <w:bookmarkEnd w:id="1"/>
      <w:r w:rsidR="00357D48" w:rsidRPr="0098236F">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8236F">
        <w:rPr>
          <w:rFonts w:ascii="GHEA Grapalat" w:hAnsi="GHEA Grapalat"/>
          <w:i w:val="0"/>
          <w:color w:val="000000" w:themeColor="text1"/>
          <w:lang w:val="af-ZA"/>
        </w:rPr>
        <w:t>։</w:t>
      </w:r>
      <w:r w:rsidR="00357D48" w:rsidRPr="0098236F">
        <w:rPr>
          <w:rFonts w:ascii="GHEA Grapalat" w:hAnsi="GHEA Grapalat"/>
          <w:i w:val="0"/>
          <w:color w:val="000000" w:themeColor="text1"/>
          <w:lang w:val="af-ZA"/>
        </w:rPr>
        <w:t xml:space="preserve"> </w:t>
      </w:r>
    </w:p>
    <w:p w14:paraId="741319F0" w14:textId="77777777" w:rsidR="0067579A" w:rsidRPr="0098236F" w:rsidRDefault="00357D48" w:rsidP="00EF3662">
      <w:pPr>
        <w:pStyle w:val="BodyTextIndent"/>
        <w:spacing w:line="240" w:lineRule="auto"/>
        <w:rPr>
          <w:rFonts w:ascii="GHEA Grapalat" w:hAnsi="GHEA Grapalat"/>
          <w:i w:val="0"/>
          <w:color w:val="000000" w:themeColor="text1"/>
          <w:lang w:val="af-ZA"/>
        </w:rPr>
      </w:pPr>
      <w:r w:rsidRPr="0098236F">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98236F">
        <w:rPr>
          <w:rFonts w:ascii="GHEA Grapalat" w:hAnsi="GHEA Grapalat"/>
          <w:i w:val="0"/>
          <w:color w:val="000000" w:themeColor="text1"/>
          <w:lang w:val="af-ZA"/>
        </w:rPr>
        <w:t xml:space="preserve">անվճար </w:t>
      </w:r>
      <w:r w:rsidRPr="0098236F">
        <w:rPr>
          <w:rFonts w:ascii="GHEA Grapalat" w:hAnsi="GHEA Grapalat"/>
          <w:i w:val="0"/>
          <w:color w:val="000000" w:themeColor="text1"/>
          <w:lang w:val="af-ZA"/>
        </w:rPr>
        <w:t>ապահովում է հրավերի` էլեկտրոնային ձևով տրամադրումը դիմում</w:t>
      </w:r>
      <w:r w:rsidR="0006311D" w:rsidRPr="0098236F">
        <w:rPr>
          <w:rFonts w:ascii="GHEA Grapalat" w:hAnsi="GHEA Grapalat"/>
          <w:i w:val="0"/>
          <w:color w:val="000000" w:themeColor="text1"/>
          <w:lang w:val="af-ZA"/>
        </w:rPr>
        <w:t>ը</w:t>
      </w:r>
      <w:r w:rsidRPr="0098236F">
        <w:rPr>
          <w:rFonts w:ascii="GHEA Grapalat" w:hAnsi="GHEA Grapalat"/>
          <w:i w:val="0"/>
          <w:color w:val="000000" w:themeColor="text1"/>
          <w:lang w:val="af-ZA"/>
        </w:rPr>
        <w:t xml:space="preserve"> ստանալու օրվան հաջորդող աշխատանքային օրվա ընթացքում</w:t>
      </w:r>
      <w:r w:rsidR="004D5671" w:rsidRPr="0098236F">
        <w:rPr>
          <w:rFonts w:ascii="GHEA Grapalat" w:hAnsi="GHEA Grapalat"/>
          <w:i w:val="0"/>
          <w:color w:val="000000" w:themeColor="text1"/>
          <w:lang w:val="af-ZA"/>
        </w:rPr>
        <w:t>։</w:t>
      </w:r>
      <w:r w:rsidRPr="0098236F">
        <w:rPr>
          <w:rFonts w:ascii="GHEA Grapalat" w:hAnsi="GHEA Grapalat"/>
          <w:i w:val="0"/>
          <w:color w:val="000000" w:themeColor="text1"/>
          <w:lang w:val="af-ZA"/>
        </w:rPr>
        <w:t xml:space="preserve"> </w:t>
      </w:r>
    </w:p>
    <w:p w14:paraId="63475DD0" w14:textId="7D48E0D3" w:rsidR="003263FE" w:rsidRPr="0098236F" w:rsidRDefault="003263FE" w:rsidP="003263FE">
      <w:pPr>
        <w:pStyle w:val="BodyTextIndent"/>
        <w:spacing w:line="240" w:lineRule="auto"/>
        <w:rPr>
          <w:rFonts w:ascii="GHEA Grapalat" w:hAnsi="GHEA Grapalat"/>
          <w:i w:val="0"/>
          <w:color w:val="000000" w:themeColor="text1"/>
          <w:lang w:val="af-ZA"/>
        </w:rPr>
      </w:pPr>
      <w:r w:rsidRPr="0098236F">
        <w:rPr>
          <w:rFonts w:ascii="GHEA Grapalat" w:hAnsi="GHEA Grapalat"/>
          <w:i w:val="0"/>
          <w:color w:val="000000" w:themeColor="text1"/>
          <w:lang w:val="af-ZA"/>
        </w:rPr>
        <w:t>Սույն ընթացակարգին մասնակցության հայտերն անհրաժեշտ է ներկայացնել</w:t>
      </w:r>
      <w:r w:rsidRPr="0098236F">
        <w:rPr>
          <w:rFonts w:ascii="GHEA Grapalat" w:hAnsi="GHEA Grapalat"/>
          <w:i w:val="0"/>
          <w:color w:val="000000" w:themeColor="text1"/>
          <w:lang w:val="af-ZA" w:eastAsia="ru-RU"/>
        </w:rPr>
        <w:t xml:space="preserve"> էլեկտրոնային ձևով` էլեկտրոնային գնումների Armeps (</w:t>
      </w:r>
      <w:hyperlink r:id="rId8" w:history="1">
        <w:r w:rsidRPr="0098236F">
          <w:rPr>
            <w:rFonts w:ascii="GHEA Grapalat" w:hAnsi="GHEA Grapalat"/>
            <w:i w:val="0"/>
            <w:color w:val="000000" w:themeColor="text1"/>
            <w:lang w:val="af-ZA" w:eastAsia="ru-RU"/>
          </w:rPr>
          <w:t>www.armeps.am</w:t>
        </w:r>
      </w:hyperlink>
      <w:r w:rsidRPr="0098236F">
        <w:rPr>
          <w:rFonts w:ascii="GHEA Grapalat" w:hAnsi="GHEA Grapalat"/>
          <w:i w:val="0"/>
          <w:color w:val="000000" w:themeColor="text1"/>
          <w:lang w:val="af-ZA" w:eastAsia="ru-RU"/>
        </w:rPr>
        <w:t>) համակարգի  միջոցով</w:t>
      </w:r>
      <w:r w:rsidRPr="0098236F">
        <w:rPr>
          <w:rFonts w:ascii="GHEA Grapalat" w:hAnsi="GHEA Grapalat"/>
          <w:i w:val="0"/>
          <w:color w:val="000000" w:themeColor="text1"/>
          <w:lang w:val="af-ZA"/>
        </w:rPr>
        <w:t xml:space="preserve"> մինչև </w:t>
      </w:r>
      <w:r w:rsidRPr="0098236F">
        <w:rPr>
          <w:rFonts w:ascii="GHEA Grapalat" w:hAnsi="GHEA Grapalat" w:cs="Times Armenian"/>
          <w:b/>
          <w:i w:val="0"/>
          <w:color w:val="000000" w:themeColor="text1"/>
          <w:lang w:val="af-ZA"/>
        </w:rPr>
        <w:t>202</w:t>
      </w:r>
      <w:r w:rsidR="00664DAE">
        <w:rPr>
          <w:rFonts w:ascii="GHEA Grapalat" w:hAnsi="GHEA Grapalat" w:cs="Times Armenian"/>
          <w:b/>
          <w:i w:val="0"/>
          <w:color w:val="000000" w:themeColor="text1"/>
          <w:lang w:val="hy-AM"/>
        </w:rPr>
        <w:t>4</w:t>
      </w:r>
      <w:r w:rsidRPr="0098236F">
        <w:rPr>
          <w:rFonts w:ascii="GHEA Grapalat" w:hAnsi="GHEA Grapalat" w:cs="Times Armenian"/>
          <w:b/>
          <w:i w:val="0"/>
          <w:color w:val="000000" w:themeColor="text1"/>
          <w:lang w:val="af-ZA"/>
        </w:rPr>
        <w:t xml:space="preserve">թ. </w:t>
      </w:r>
      <w:r w:rsidR="00664DAE">
        <w:rPr>
          <w:rFonts w:ascii="GHEA Grapalat" w:hAnsi="GHEA Grapalat" w:cs="Times Armenian"/>
          <w:color w:val="000000" w:themeColor="text1"/>
          <w:lang w:val="hy-AM"/>
        </w:rPr>
        <w:t>հունվար</w:t>
      </w:r>
      <w:r w:rsidRPr="0098236F">
        <w:rPr>
          <w:rFonts w:ascii="GHEA Grapalat" w:hAnsi="GHEA Grapalat" w:cs="Times Armenian"/>
          <w:color w:val="000000" w:themeColor="text1"/>
          <w:lang w:val="hy-AM"/>
        </w:rPr>
        <w:t xml:space="preserve">ի </w:t>
      </w:r>
      <w:r w:rsidR="00E11226" w:rsidRPr="001949F8">
        <w:rPr>
          <w:rFonts w:ascii="GHEA Grapalat" w:hAnsi="GHEA Grapalat" w:cs="Times Armenian"/>
          <w:color w:val="000000" w:themeColor="text1"/>
          <w:lang w:val="af-ZA"/>
        </w:rPr>
        <w:t>3</w:t>
      </w:r>
      <w:r w:rsidR="001949F8" w:rsidRPr="001949F8">
        <w:rPr>
          <w:rFonts w:ascii="GHEA Grapalat" w:hAnsi="GHEA Grapalat" w:cs="Times Armenian"/>
          <w:color w:val="000000" w:themeColor="text1"/>
          <w:lang w:val="af-ZA"/>
        </w:rPr>
        <w:t>1</w:t>
      </w:r>
      <w:r w:rsidRPr="0098236F">
        <w:rPr>
          <w:rFonts w:ascii="GHEA Grapalat" w:hAnsi="GHEA Grapalat" w:cs="Times Armenian"/>
          <w:color w:val="000000" w:themeColor="text1"/>
          <w:lang w:val="hy-AM"/>
        </w:rPr>
        <w:t xml:space="preserve">-ը </w:t>
      </w:r>
      <w:r w:rsidRPr="0098236F">
        <w:rPr>
          <w:rFonts w:ascii="GHEA Grapalat" w:hAnsi="GHEA Grapalat"/>
          <w:b/>
          <w:i w:val="0"/>
          <w:color w:val="000000" w:themeColor="text1"/>
          <w:lang w:val="af-ZA"/>
        </w:rPr>
        <w:t xml:space="preserve">ժամը </w:t>
      </w:r>
      <w:r w:rsidRPr="0098236F">
        <w:rPr>
          <w:rFonts w:ascii="GHEA Grapalat" w:hAnsi="GHEA Grapalat"/>
          <w:b/>
          <w:i w:val="0"/>
          <w:color w:val="000000" w:themeColor="text1"/>
          <w:lang w:val="hy-AM"/>
        </w:rPr>
        <w:t>1</w:t>
      </w:r>
      <w:r w:rsidRPr="0098236F">
        <w:rPr>
          <w:rFonts w:ascii="GHEA Grapalat" w:hAnsi="GHEA Grapalat"/>
          <w:b/>
          <w:i w:val="0"/>
          <w:color w:val="000000" w:themeColor="text1"/>
          <w:lang w:val="af-ZA"/>
        </w:rPr>
        <w:t>1</w:t>
      </w:r>
      <w:r w:rsidRPr="0098236F">
        <w:rPr>
          <w:rFonts w:ascii="GHEA Grapalat" w:hAnsi="GHEA Grapalat"/>
          <w:b/>
          <w:i w:val="0"/>
          <w:color w:val="000000" w:themeColor="text1"/>
          <w:lang w:val="hy-AM"/>
        </w:rPr>
        <w:t>:00</w:t>
      </w:r>
      <w:r w:rsidRPr="0098236F">
        <w:rPr>
          <w:rFonts w:ascii="GHEA Grapalat" w:hAnsi="GHEA Grapalat"/>
          <w:b/>
          <w:i w:val="0"/>
          <w:color w:val="000000" w:themeColor="text1"/>
          <w:lang w:val="af-ZA"/>
        </w:rPr>
        <w:t>-ն:</w:t>
      </w:r>
      <w:r w:rsidRPr="0098236F">
        <w:rPr>
          <w:rFonts w:ascii="GHEA Grapalat" w:hAnsi="GHEA Grapalat"/>
          <w:i w:val="0"/>
          <w:color w:val="000000" w:themeColor="text1"/>
          <w:lang w:val="af-ZA"/>
        </w:rPr>
        <w:t xml:space="preserve"> Հայտերը, հայերենից բացի, կարող են ներկայացվել նաև անգլերեն կամ ռուսերեն: </w:t>
      </w:r>
    </w:p>
    <w:p w14:paraId="43E6F07E" w14:textId="2172686A" w:rsidR="003263FE" w:rsidRPr="0098236F" w:rsidRDefault="003263FE" w:rsidP="003263FE">
      <w:pPr>
        <w:pStyle w:val="BodyTextIndent"/>
        <w:spacing w:line="240" w:lineRule="auto"/>
        <w:ind w:firstLine="708"/>
        <w:rPr>
          <w:rFonts w:ascii="GHEA Grapalat" w:hAnsi="GHEA Grapalat"/>
          <w:i w:val="0"/>
          <w:color w:val="000000" w:themeColor="text1"/>
          <w:lang w:val="af-ZA"/>
        </w:rPr>
      </w:pPr>
      <w:r w:rsidRPr="0098236F">
        <w:rPr>
          <w:rFonts w:ascii="GHEA Grapalat" w:hAnsi="GHEA Grapalat"/>
          <w:i w:val="0"/>
          <w:color w:val="000000" w:themeColor="text1"/>
          <w:lang w:val="af-ZA"/>
        </w:rPr>
        <w:t>Հայտերի բացումը տեղի կունենա էլեկտրոնային ձևով`</w:t>
      </w:r>
      <w:r w:rsidRPr="0098236F">
        <w:rPr>
          <w:rFonts w:ascii="GHEA Grapalat" w:hAnsi="GHEA Grapalat"/>
          <w:i w:val="0"/>
          <w:color w:val="000000" w:themeColor="text1"/>
          <w:lang w:val="af-ZA" w:eastAsia="ru-RU"/>
        </w:rPr>
        <w:t xml:space="preserve"> էլեկտրոնային գնումների Armeps համակարգի</w:t>
      </w:r>
      <w:r w:rsidRPr="0098236F">
        <w:rPr>
          <w:rFonts w:ascii="GHEA Grapalat" w:hAnsi="GHEA Grapalat"/>
          <w:i w:val="0"/>
          <w:color w:val="000000" w:themeColor="text1"/>
          <w:lang w:val="af-ZA"/>
        </w:rPr>
        <w:t xml:space="preserve"> միջոցով,  </w:t>
      </w:r>
      <w:r w:rsidR="00664DAE" w:rsidRPr="00664DAE">
        <w:rPr>
          <w:rFonts w:ascii="GHEA Grapalat" w:hAnsi="GHEA Grapalat" w:cs="Times Armenian"/>
          <w:b/>
          <w:i w:val="0"/>
          <w:color w:val="000000" w:themeColor="text1"/>
          <w:lang w:val="af-ZA"/>
        </w:rPr>
        <w:t xml:space="preserve">2024թ. հունվարի </w:t>
      </w:r>
      <w:r w:rsidR="00E11226">
        <w:rPr>
          <w:rFonts w:ascii="GHEA Grapalat" w:hAnsi="GHEA Grapalat" w:cs="Times Armenian"/>
          <w:b/>
          <w:i w:val="0"/>
          <w:color w:val="000000" w:themeColor="text1"/>
          <w:lang w:val="af-ZA"/>
        </w:rPr>
        <w:t>31</w:t>
      </w:r>
      <w:r w:rsidR="00664DAE" w:rsidRPr="00664DAE">
        <w:rPr>
          <w:rFonts w:ascii="GHEA Grapalat" w:hAnsi="GHEA Grapalat" w:cs="Times Armenian"/>
          <w:b/>
          <w:i w:val="0"/>
          <w:color w:val="000000" w:themeColor="text1"/>
          <w:lang w:val="af-ZA"/>
        </w:rPr>
        <w:t>-ը</w:t>
      </w:r>
      <w:r w:rsidRPr="0098236F">
        <w:rPr>
          <w:rFonts w:ascii="GHEA Grapalat" w:hAnsi="GHEA Grapalat" w:cs="Times Armenian"/>
          <w:color w:val="000000" w:themeColor="text1"/>
          <w:lang w:val="hy-AM"/>
        </w:rPr>
        <w:t xml:space="preserve"> </w:t>
      </w:r>
      <w:r w:rsidRPr="0098236F">
        <w:rPr>
          <w:rFonts w:ascii="GHEA Grapalat" w:hAnsi="GHEA Grapalat"/>
          <w:b/>
          <w:i w:val="0"/>
          <w:color w:val="000000" w:themeColor="text1"/>
          <w:lang w:val="af-ZA"/>
        </w:rPr>
        <w:t xml:space="preserve">ժամը </w:t>
      </w:r>
      <w:r w:rsidRPr="0098236F">
        <w:rPr>
          <w:rFonts w:ascii="GHEA Grapalat" w:hAnsi="GHEA Grapalat"/>
          <w:b/>
          <w:i w:val="0"/>
          <w:color w:val="000000" w:themeColor="text1"/>
          <w:lang w:val="hy-AM"/>
        </w:rPr>
        <w:t>11:00</w:t>
      </w:r>
      <w:r w:rsidRPr="0098236F">
        <w:rPr>
          <w:rFonts w:ascii="GHEA Grapalat" w:hAnsi="GHEA Grapalat"/>
          <w:b/>
          <w:i w:val="0"/>
          <w:color w:val="000000" w:themeColor="text1"/>
          <w:lang w:val="af-ZA"/>
        </w:rPr>
        <w:t>-ն</w:t>
      </w:r>
      <w:r w:rsidRPr="0098236F">
        <w:rPr>
          <w:rFonts w:ascii="GHEA Grapalat" w:hAnsi="GHEA Grapalat"/>
          <w:i w:val="0"/>
          <w:color w:val="000000" w:themeColor="text1"/>
          <w:lang w:val="af-ZA"/>
        </w:rPr>
        <w:t>։</w:t>
      </w:r>
    </w:p>
    <w:p w14:paraId="0DA4FC40" w14:textId="77777777" w:rsidR="003263FE" w:rsidRPr="0098236F" w:rsidRDefault="003263FE" w:rsidP="003263FE">
      <w:pPr>
        <w:pStyle w:val="BodyTextIndent"/>
        <w:spacing w:line="240" w:lineRule="auto"/>
        <w:ind w:firstLine="708"/>
        <w:rPr>
          <w:rFonts w:ascii="GHEA Grapalat" w:hAnsi="GHEA Grapalat"/>
          <w:i w:val="0"/>
          <w:color w:val="000000" w:themeColor="text1"/>
          <w:lang w:val="hy-AM"/>
        </w:rPr>
      </w:pPr>
      <w:r w:rsidRPr="0098236F">
        <w:rPr>
          <w:rFonts w:ascii="GHEA Grapalat" w:hAnsi="GHEA Grapalat"/>
          <w:i w:val="0"/>
          <w:color w:val="000000" w:themeColor="text1"/>
          <w:lang w:val="af-ZA"/>
        </w:rPr>
        <w:t xml:space="preserve"> Սույն ընթացակարգի վերաբերյալ բողոք</w:t>
      </w:r>
      <w:r w:rsidRPr="0098236F">
        <w:rPr>
          <w:rFonts w:ascii="GHEA Grapalat" w:hAnsi="GHEA Grapalat"/>
          <w:i w:val="0"/>
          <w:color w:val="000000" w:themeColor="text1"/>
          <w:lang w:val="hy-AM"/>
        </w:rPr>
        <w:t xml:space="preserve">արկումն իրականացվում է </w:t>
      </w:r>
      <w:r w:rsidRPr="0098236F">
        <w:rPr>
          <w:rFonts w:ascii="GHEA Grapalat" w:hAnsi="GHEA Grapalat"/>
          <w:i w:val="0"/>
          <w:color w:val="000000" w:themeColor="text1"/>
          <w:sz w:val="16"/>
          <w:szCs w:val="16"/>
          <w:lang w:val="af-ZA"/>
        </w:rPr>
        <w:t xml:space="preserve"> </w:t>
      </w:r>
      <w:r w:rsidRPr="0098236F">
        <w:rPr>
          <w:rFonts w:ascii="GHEA Grapalat" w:hAnsi="GHEA Grapalat"/>
          <w:i w:val="0"/>
          <w:color w:val="000000" w:themeColor="text1"/>
          <w:lang w:val="af-ZA"/>
        </w:rPr>
        <w:t>«</w:t>
      </w:r>
      <w:r w:rsidRPr="0098236F">
        <w:rPr>
          <w:rFonts w:ascii="GHEA Grapalat" w:hAnsi="GHEA Grapalat"/>
          <w:i w:val="0"/>
          <w:color w:val="000000" w:themeColor="text1"/>
          <w:lang w:val="hy-AM"/>
        </w:rPr>
        <w:t>Գնումների</w:t>
      </w:r>
      <w:r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hy-AM"/>
        </w:rPr>
        <w:t>մասին</w:t>
      </w:r>
      <w:r w:rsidRPr="0098236F">
        <w:rPr>
          <w:rFonts w:ascii="GHEA Grapalat" w:hAnsi="GHEA Grapalat"/>
          <w:i w:val="0"/>
          <w:color w:val="000000" w:themeColor="text1"/>
          <w:lang w:val="af-ZA"/>
        </w:rPr>
        <w:t>»</w:t>
      </w:r>
      <w:r w:rsidRPr="0098236F">
        <w:rPr>
          <w:rFonts w:ascii="GHEA Grapalat" w:hAnsi="GHEA Grapalat"/>
          <w:i w:val="0"/>
          <w:color w:val="000000" w:themeColor="text1"/>
          <w:lang w:val="hy-AM"/>
        </w:rPr>
        <w:t xml:space="preserve"> ՀՀ</w:t>
      </w:r>
      <w:r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hy-AM"/>
        </w:rPr>
        <w:t>օրենքով</w:t>
      </w:r>
      <w:r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hy-AM"/>
        </w:rPr>
        <w:t>և</w:t>
      </w:r>
      <w:r w:rsidRPr="0098236F">
        <w:rPr>
          <w:rFonts w:ascii="GHEA Grapalat" w:hAnsi="GHEA Grapalat"/>
          <w:i w:val="0"/>
          <w:color w:val="000000" w:themeColor="text1"/>
          <w:lang w:val="af-ZA"/>
        </w:rPr>
        <w:t xml:space="preserve"> </w:t>
      </w:r>
      <w:r w:rsidRPr="0098236F">
        <w:rPr>
          <w:rFonts w:ascii="GHEA Grapalat" w:hAnsi="GHEA Grapalat"/>
          <w:i w:val="0"/>
          <w:color w:val="000000" w:themeColor="text1"/>
          <w:lang w:val="hy-AM"/>
        </w:rPr>
        <w:t>ՀՀ քաղաքացիական դատավարության օրենսգրքով սահմանված կարգով։</w:t>
      </w:r>
    </w:p>
    <w:p w14:paraId="0D6DDB00" w14:textId="77777777" w:rsidR="003263FE" w:rsidRPr="0098236F" w:rsidRDefault="003263FE" w:rsidP="003263FE">
      <w:pPr>
        <w:pStyle w:val="BodyTextIndent"/>
        <w:spacing w:line="240" w:lineRule="auto"/>
        <w:rPr>
          <w:rFonts w:ascii="GHEA Grapalat" w:hAnsi="GHEA Grapalat"/>
          <w:i w:val="0"/>
          <w:color w:val="000000" w:themeColor="text1"/>
          <w:lang w:val="hy-AM"/>
        </w:rPr>
      </w:pPr>
    </w:p>
    <w:p w14:paraId="3B0307D7" w14:textId="77777777" w:rsidR="00CD1167" w:rsidRPr="00CD1167" w:rsidRDefault="00CD1167" w:rsidP="00CD1167">
      <w:pPr>
        <w:pStyle w:val="BodyTextIndent"/>
        <w:rPr>
          <w:rFonts w:ascii="GHEA Grapalat" w:hAnsi="GHEA Grapalat"/>
          <w:i w:val="0"/>
          <w:color w:val="000000" w:themeColor="text1"/>
          <w:lang w:val="af-ZA"/>
        </w:rPr>
      </w:pPr>
      <w:r w:rsidRPr="00CD1167">
        <w:rPr>
          <w:rFonts w:ascii="GHEA Grapalat" w:hAnsi="GHEA Grapalat"/>
          <w:i w:val="0"/>
          <w:color w:val="000000" w:themeColor="text1"/>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7E50A987" w14:textId="77777777" w:rsidR="00CD1167" w:rsidRPr="00CD1167" w:rsidRDefault="00CD1167" w:rsidP="00CD1167">
      <w:pPr>
        <w:pStyle w:val="BodyTextIndent"/>
        <w:rPr>
          <w:rFonts w:ascii="GHEA Grapalat" w:hAnsi="GHEA Grapalat"/>
          <w:i w:val="0"/>
          <w:color w:val="000000" w:themeColor="text1"/>
          <w:lang w:val="af-ZA"/>
        </w:rPr>
      </w:pPr>
      <w:r w:rsidRPr="00CD1167">
        <w:rPr>
          <w:rFonts w:ascii="GHEA Grapalat" w:hAnsi="GHEA Grapalat"/>
          <w:i w:val="0"/>
          <w:color w:val="000000" w:themeColor="text1"/>
          <w:lang w:val="af-ZA"/>
        </w:rPr>
        <w:tab/>
      </w:r>
      <w:r w:rsidRPr="00CD1167">
        <w:rPr>
          <w:rFonts w:ascii="GHEA Grapalat" w:hAnsi="GHEA Grapalat"/>
          <w:i w:val="0"/>
          <w:color w:val="000000" w:themeColor="text1"/>
          <w:lang w:val="af-ZA"/>
        </w:rPr>
        <w:tab/>
      </w:r>
      <w:r w:rsidRPr="00CD1167">
        <w:rPr>
          <w:rFonts w:ascii="GHEA Grapalat" w:hAnsi="GHEA Grapalat"/>
          <w:i w:val="0"/>
          <w:color w:val="000000" w:themeColor="text1"/>
          <w:lang w:val="af-ZA"/>
        </w:rPr>
        <w:tab/>
      </w:r>
      <w:r w:rsidRPr="00CD1167">
        <w:rPr>
          <w:rFonts w:ascii="GHEA Grapalat" w:hAnsi="GHEA Grapalat"/>
          <w:i w:val="0"/>
          <w:color w:val="000000" w:themeColor="text1"/>
          <w:lang w:val="af-ZA"/>
        </w:rPr>
        <w:tab/>
      </w:r>
      <w:r w:rsidRPr="00CD1167">
        <w:rPr>
          <w:rFonts w:ascii="GHEA Grapalat" w:hAnsi="GHEA Grapalat"/>
          <w:i w:val="0"/>
          <w:color w:val="000000" w:themeColor="text1"/>
          <w:lang w:val="af-ZA"/>
        </w:rPr>
        <w:tab/>
        <w:t xml:space="preserve">          </w:t>
      </w:r>
    </w:p>
    <w:p w14:paraId="7784ABDB" w14:textId="77777777" w:rsidR="00CD1167" w:rsidRPr="00CD1167" w:rsidRDefault="00CD1167" w:rsidP="00CD1167">
      <w:pPr>
        <w:pStyle w:val="BodyTextIndent"/>
        <w:rPr>
          <w:rFonts w:ascii="GHEA Grapalat" w:hAnsi="GHEA Grapalat"/>
          <w:i w:val="0"/>
          <w:color w:val="000000" w:themeColor="text1"/>
          <w:lang w:val="af-ZA"/>
        </w:rPr>
      </w:pPr>
      <w:r w:rsidRPr="00CD1167">
        <w:rPr>
          <w:rFonts w:ascii="GHEA Grapalat" w:hAnsi="GHEA Grapalat"/>
          <w:i w:val="0"/>
          <w:color w:val="000000" w:themeColor="text1"/>
          <w:lang w:val="af-ZA"/>
        </w:rPr>
        <w:t xml:space="preserve">                                      Հեռախոս 060 620-583</w:t>
      </w:r>
    </w:p>
    <w:p w14:paraId="37C1EEAA" w14:textId="77777777" w:rsidR="00CD1167" w:rsidRPr="00CD1167" w:rsidRDefault="00CD1167" w:rsidP="00CD1167">
      <w:pPr>
        <w:pStyle w:val="BodyTextIndent"/>
        <w:rPr>
          <w:rFonts w:ascii="GHEA Grapalat" w:hAnsi="GHEA Grapalat"/>
          <w:i w:val="0"/>
          <w:color w:val="000000" w:themeColor="text1"/>
          <w:lang w:val="af-ZA"/>
        </w:rPr>
      </w:pPr>
      <w:r w:rsidRPr="00CD1167">
        <w:rPr>
          <w:rFonts w:ascii="GHEA Grapalat" w:hAnsi="GHEA Grapalat"/>
          <w:i w:val="0"/>
          <w:color w:val="000000" w:themeColor="text1"/>
          <w:lang w:val="af-ZA"/>
        </w:rPr>
        <w:t xml:space="preserve">                                       Էլ. փոստ m.nalbandyan@mfa.am</w:t>
      </w:r>
    </w:p>
    <w:p w14:paraId="66756695" w14:textId="25EDBE36" w:rsidR="003263FE" w:rsidRPr="0098236F" w:rsidRDefault="00CD1167" w:rsidP="00CD1167">
      <w:pPr>
        <w:pStyle w:val="BodyTextIndent"/>
        <w:spacing w:line="240" w:lineRule="auto"/>
        <w:rPr>
          <w:rFonts w:ascii="GHEA Grapalat" w:hAnsi="GHEA Grapalat"/>
          <w:i w:val="0"/>
          <w:color w:val="000000" w:themeColor="text1"/>
          <w:lang w:val="af-ZA"/>
        </w:rPr>
      </w:pPr>
      <w:r w:rsidRPr="00CD1167">
        <w:rPr>
          <w:rFonts w:ascii="GHEA Grapalat" w:hAnsi="GHEA Grapalat"/>
          <w:i w:val="0"/>
          <w:color w:val="000000" w:themeColor="text1"/>
          <w:lang w:val="af-ZA"/>
        </w:rPr>
        <w:t>Պատվիրատու` ՀՀ արտաքին գործերի նախարարության</w:t>
      </w:r>
    </w:p>
    <w:p w14:paraId="40ED3CDE" w14:textId="77777777" w:rsidR="003263FE" w:rsidRPr="0098236F" w:rsidRDefault="003263FE" w:rsidP="003263FE">
      <w:pPr>
        <w:pStyle w:val="BodyTextIndent"/>
        <w:spacing w:line="240" w:lineRule="auto"/>
        <w:rPr>
          <w:rFonts w:ascii="GHEA Grapalat" w:hAnsi="GHEA Grapalat"/>
          <w:i w:val="0"/>
          <w:color w:val="000000" w:themeColor="text1"/>
          <w:lang w:val="af-ZA"/>
        </w:rPr>
      </w:pPr>
    </w:p>
    <w:p w14:paraId="36B3B148" w14:textId="77777777" w:rsidR="003263FE" w:rsidRPr="0098236F" w:rsidRDefault="003263FE" w:rsidP="003263FE">
      <w:pPr>
        <w:pStyle w:val="BodyTextIndent"/>
        <w:spacing w:line="240" w:lineRule="auto"/>
        <w:jc w:val="center"/>
        <w:rPr>
          <w:rFonts w:ascii="GHEA Grapalat" w:hAnsi="GHEA Grapalat"/>
          <w:b/>
          <w:iCs/>
          <w:color w:val="000000" w:themeColor="text1"/>
          <w:sz w:val="24"/>
          <w:szCs w:val="24"/>
          <w:lang w:val="af-ZA"/>
        </w:rPr>
      </w:pPr>
      <w:r w:rsidRPr="0098236F">
        <w:rPr>
          <w:rFonts w:ascii="GHEA Grapalat" w:hAnsi="GHEA Grapalat"/>
          <w:b/>
          <w:iCs/>
          <w:color w:val="000000" w:themeColor="text1"/>
          <w:sz w:val="24"/>
          <w:szCs w:val="24"/>
          <w:lang w:val="af-ZA"/>
        </w:rPr>
        <w:t>Գնման գործընթացը կազմակերպվում է &lt;&lt;Գնումների մասին&gt;&gt; ՀՀ օրենքի</w:t>
      </w:r>
    </w:p>
    <w:p w14:paraId="26A4E9E1" w14:textId="77777777" w:rsidR="003263FE" w:rsidRPr="0098236F" w:rsidRDefault="003263FE" w:rsidP="003263FE">
      <w:pPr>
        <w:pStyle w:val="BodyTextIndent"/>
        <w:spacing w:line="240" w:lineRule="auto"/>
        <w:jc w:val="center"/>
        <w:rPr>
          <w:rFonts w:ascii="GHEA Grapalat" w:hAnsi="GHEA Grapalat"/>
          <w:b/>
          <w:iCs/>
          <w:color w:val="000000" w:themeColor="text1"/>
          <w:sz w:val="24"/>
          <w:szCs w:val="24"/>
          <w:lang w:val="af-ZA" w:eastAsia="x-none"/>
        </w:rPr>
      </w:pPr>
      <w:r w:rsidRPr="0098236F">
        <w:rPr>
          <w:rFonts w:ascii="GHEA Grapalat" w:hAnsi="GHEA Grapalat"/>
          <w:b/>
          <w:iCs/>
          <w:color w:val="000000" w:themeColor="text1"/>
          <w:sz w:val="24"/>
          <w:szCs w:val="24"/>
          <w:lang w:val="af-ZA" w:eastAsia="x-none"/>
        </w:rPr>
        <w:t>15-րդ հոդվածի 6-րդ մասի համաձայն</w:t>
      </w:r>
    </w:p>
    <w:p w14:paraId="1FAD2499" w14:textId="77777777" w:rsidR="003263FE" w:rsidRPr="0098236F" w:rsidRDefault="003263FE" w:rsidP="003263FE">
      <w:pPr>
        <w:pStyle w:val="BodyTextIndent"/>
        <w:spacing w:line="240" w:lineRule="auto"/>
        <w:ind w:left="1404"/>
        <w:rPr>
          <w:rFonts w:ascii="GHEA Grapalat" w:hAnsi="GHEA Grapalat"/>
          <w:i w:val="0"/>
          <w:color w:val="000000" w:themeColor="text1"/>
          <w:lang w:val="af-ZA"/>
        </w:rPr>
      </w:pPr>
    </w:p>
    <w:p w14:paraId="5749E350" w14:textId="77777777" w:rsidR="009F18D0" w:rsidRPr="0098236F" w:rsidRDefault="009F18D0" w:rsidP="00EF3662">
      <w:pPr>
        <w:pStyle w:val="BodyTextIndent"/>
        <w:spacing w:line="240" w:lineRule="auto"/>
        <w:rPr>
          <w:rFonts w:ascii="GHEA Grapalat" w:hAnsi="GHEA Grapalat"/>
          <w:i w:val="0"/>
          <w:color w:val="000000" w:themeColor="text1"/>
          <w:lang w:val="af-ZA"/>
        </w:rPr>
      </w:pPr>
    </w:p>
    <w:p w14:paraId="48A248E2" w14:textId="77777777" w:rsidR="009F18D0" w:rsidRPr="0098236F" w:rsidRDefault="009F18D0" w:rsidP="00EF3662">
      <w:pPr>
        <w:pStyle w:val="BodyTextIndent"/>
        <w:spacing w:line="240" w:lineRule="auto"/>
        <w:rPr>
          <w:rFonts w:ascii="GHEA Grapalat" w:hAnsi="GHEA Grapalat"/>
          <w:i w:val="0"/>
          <w:color w:val="000000" w:themeColor="text1"/>
          <w:lang w:val="af-ZA"/>
        </w:rPr>
      </w:pPr>
    </w:p>
    <w:p w14:paraId="14D2D142" w14:textId="77777777" w:rsidR="009F18D0" w:rsidRPr="0098236F" w:rsidRDefault="009F18D0" w:rsidP="00EF3662">
      <w:pPr>
        <w:pStyle w:val="BodyTextIndent"/>
        <w:spacing w:line="240" w:lineRule="auto"/>
        <w:rPr>
          <w:rFonts w:ascii="GHEA Grapalat" w:hAnsi="GHEA Grapalat"/>
          <w:i w:val="0"/>
          <w:color w:val="000000" w:themeColor="text1"/>
          <w:lang w:val="af-ZA"/>
        </w:rPr>
      </w:pPr>
    </w:p>
    <w:p w14:paraId="741514FF" w14:textId="77777777" w:rsidR="00754697" w:rsidRPr="0098236F" w:rsidRDefault="00754697" w:rsidP="00EF3662">
      <w:pPr>
        <w:pStyle w:val="BodyTextIndent"/>
        <w:spacing w:line="240" w:lineRule="auto"/>
        <w:ind w:left="1404"/>
        <w:rPr>
          <w:rFonts w:ascii="GHEA Grapalat" w:hAnsi="GHEA Grapalat"/>
          <w:i w:val="0"/>
          <w:color w:val="000000" w:themeColor="text1"/>
          <w:lang w:val="af-ZA"/>
        </w:rPr>
      </w:pPr>
    </w:p>
    <w:p w14:paraId="67D37358" w14:textId="77777777" w:rsidR="00A12C95" w:rsidRPr="0098236F" w:rsidRDefault="00A12C95" w:rsidP="00EF3662">
      <w:pPr>
        <w:pStyle w:val="BodyTextIndent"/>
        <w:spacing w:line="240" w:lineRule="auto"/>
        <w:ind w:left="1404"/>
        <w:rPr>
          <w:rFonts w:ascii="GHEA Grapalat" w:hAnsi="GHEA Grapalat"/>
          <w:i w:val="0"/>
          <w:color w:val="000000" w:themeColor="text1"/>
          <w:lang w:val="af-ZA"/>
        </w:rPr>
      </w:pPr>
    </w:p>
    <w:p w14:paraId="35FCE8C9" w14:textId="77777777" w:rsidR="00055CC2" w:rsidRPr="0098236F" w:rsidRDefault="00055CC2" w:rsidP="00EF3662">
      <w:pPr>
        <w:pStyle w:val="BodyText"/>
        <w:ind w:right="-7" w:firstLine="567"/>
        <w:jc w:val="right"/>
        <w:rPr>
          <w:rFonts w:ascii="GHEA Grapalat" w:hAnsi="GHEA Grapalat" w:cs="Sylfaen"/>
          <w:i/>
          <w:color w:val="000000" w:themeColor="text1"/>
          <w:sz w:val="22"/>
          <w:lang w:val="af-ZA"/>
        </w:rPr>
      </w:pPr>
    </w:p>
    <w:p w14:paraId="391D14C5" w14:textId="77777777" w:rsidR="00CD1167" w:rsidRPr="0088229B" w:rsidRDefault="00CD1167" w:rsidP="00EF3662">
      <w:pPr>
        <w:pStyle w:val="BodyText"/>
        <w:spacing w:after="0"/>
        <w:ind w:firstLine="567"/>
        <w:jc w:val="right"/>
        <w:rPr>
          <w:rFonts w:ascii="GHEA Grapalat" w:hAnsi="GHEA Grapalat" w:cs="Sylfaen"/>
          <w:i/>
          <w:color w:val="000000" w:themeColor="text1"/>
          <w:sz w:val="20"/>
          <w:szCs w:val="20"/>
          <w:lang w:val="af-ZA"/>
        </w:rPr>
      </w:pPr>
    </w:p>
    <w:p w14:paraId="18FA39CF" w14:textId="77777777" w:rsidR="00CD1167" w:rsidRPr="0088229B" w:rsidRDefault="00CD1167" w:rsidP="00CD1167">
      <w:pPr>
        <w:jc w:val="center"/>
        <w:rPr>
          <w:rFonts w:ascii="GHEA Grapalat" w:hAnsi="GHEA Grapalat"/>
          <w:lang w:val="af-ZA"/>
        </w:rPr>
      </w:pPr>
      <w:r w:rsidRPr="0088229B">
        <w:rPr>
          <w:rFonts w:ascii="GHEA Grapalat" w:hAnsi="GHEA Grapalat"/>
          <w:lang w:val="af-ZA"/>
        </w:rPr>
        <w:lastRenderedPageBreak/>
        <w:t>ANNOUNCEMENT</w:t>
      </w:r>
    </w:p>
    <w:p w14:paraId="52886EDF" w14:textId="77777777" w:rsidR="00CD1167" w:rsidRPr="00772E23" w:rsidRDefault="00CD1167" w:rsidP="00CD1167">
      <w:pPr>
        <w:jc w:val="center"/>
        <w:rPr>
          <w:rFonts w:ascii="GHEA Grapalat" w:hAnsi="GHEA Grapalat"/>
        </w:rPr>
      </w:pPr>
      <w:r w:rsidRPr="00772E23">
        <w:rPr>
          <w:rFonts w:ascii="GHEA Grapalat" w:hAnsi="GHEA Grapalat"/>
        </w:rPr>
        <w:t>On Price Setting Inquiry</w:t>
      </w:r>
    </w:p>
    <w:p w14:paraId="57125573" w14:textId="77777777" w:rsidR="00CD1167" w:rsidRPr="00772E23" w:rsidRDefault="00CD1167" w:rsidP="00CD1167">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756500F4" w14:textId="10918045" w:rsidR="00CD1167" w:rsidRPr="00772E23" w:rsidRDefault="00664DAE" w:rsidP="00CD1167">
      <w:pPr>
        <w:jc w:val="center"/>
        <w:rPr>
          <w:rFonts w:ascii="GHEA Grapalat" w:hAnsi="GHEA Grapalat"/>
        </w:rPr>
      </w:pPr>
      <w:r>
        <w:rPr>
          <w:rFonts w:ascii="GHEA Grapalat" w:hAnsi="GHEA Grapalat"/>
        </w:rPr>
        <w:t>january</w:t>
      </w:r>
      <w:r w:rsidR="00CD1167" w:rsidRPr="00772E23">
        <w:rPr>
          <w:rFonts w:ascii="GHEA Grapalat" w:hAnsi="GHEA Grapalat"/>
        </w:rPr>
        <w:t xml:space="preserve"> </w:t>
      </w:r>
      <w:r w:rsidR="001949F8">
        <w:rPr>
          <w:rFonts w:ascii="GHEA Grapalat" w:hAnsi="GHEA Grapalat"/>
          <w:color w:val="C00000"/>
        </w:rPr>
        <w:t>22</w:t>
      </w:r>
      <w:r w:rsidR="00CD1167">
        <w:rPr>
          <w:rFonts w:ascii="GHEA Grapalat" w:hAnsi="GHEA Grapalat"/>
          <w:color w:val="C00000"/>
        </w:rPr>
        <w:t xml:space="preserve"> 202</w:t>
      </w:r>
      <w:r>
        <w:rPr>
          <w:rFonts w:ascii="GHEA Grapalat" w:hAnsi="GHEA Grapalat"/>
          <w:color w:val="C00000"/>
        </w:rPr>
        <w:t>4</w:t>
      </w:r>
      <w:r w:rsidR="00CD1167" w:rsidRPr="00772E23">
        <w:rPr>
          <w:rFonts w:ascii="GHEA Grapalat" w:hAnsi="GHEA Grapalat"/>
        </w:rPr>
        <w:t xml:space="preserve"> and is being published according to Article 27 of the Law of the Republic of Armenia "On Procurements".</w:t>
      </w:r>
    </w:p>
    <w:p w14:paraId="3EE28B39" w14:textId="77777777" w:rsidR="00CD1167" w:rsidRPr="00772E23" w:rsidRDefault="00CD1167" w:rsidP="00CD1167">
      <w:pPr>
        <w:jc w:val="center"/>
        <w:rPr>
          <w:rFonts w:ascii="GHEA Grapalat" w:hAnsi="GHEA Grapalat"/>
        </w:rPr>
      </w:pPr>
    </w:p>
    <w:p w14:paraId="1403E9D8" w14:textId="473C0F75" w:rsidR="00CD1167" w:rsidRPr="00772E23" w:rsidRDefault="00CD1167" w:rsidP="00CD1167">
      <w:pPr>
        <w:jc w:val="center"/>
        <w:rPr>
          <w:rFonts w:ascii="GHEA Grapalat" w:hAnsi="GHEA Grapalat"/>
        </w:rPr>
      </w:pPr>
      <w:r w:rsidRPr="00772E23">
        <w:rPr>
          <w:rFonts w:ascii="GHEA Grapalat" w:hAnsi="GHEA Grapalat"/>
        </w:rPr>
        <w:t xml:space="preserve">The code of the Price Setting Inquiry: </w:t>
      </w:r>
      <w:r w:rsidRPr="00CD1167">
        <w:rPr>
          <w:rFonts w:ascii="GHEA Grapalat" w:hAnsi="GHEA Grapalat"/>
        </w:rPr>
        <w:t>ԱԳՆ-ԳՀԱՇՁԲ-2</w:t>
      </w:r>
      <w:r w:rsidR="00664DAE">
        <w:rPr>
          <w:rFonts w:ascii="GHEA Grapalat" w:hAnsi="GHEA Grapalat"/>
        </w:rPr>
        <w:t>4</w:t>
      </w:r>
      <w:r w:rsidRPr="00CD1167">
        <w:rPr>
          <w:rFonts w:ascii="GHEA Grapalat" w:hAnsi="GHEA Grapalat"/>
        </w:rPr>
        <w:t>/01</w:t>
      </w:r>
    </w:p>
    <w:p w14:paraId="752EB8AA" w14:textId="77777777" w:rsidR="00CD1167" w:rsidRPr="00772E23" w:rsidRDefault="00CD1167" w:rsidP="00CD1167">
      <w:pPr>
        <w:jc w:val="both"/>
        <w:rPr>
          <w:rFonts w:ascii="GHEA Grapalat" w:hAnsi="GHEA Grapalat"/>
          <w:sz w:val="20"/>
          <w:szCs w:val="20"/>
        </w:rPr>
      </w:pPr>
    </w:p>
    <w:p w14:paraId="1C6F509D" w14:textId="4C744AEC"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CD1167">
        <w:rPr>
          <w:rFonts w:ascii="GHEA Grapalat" w:hAnsi="GHEA Grapalat"/>
          <w:sz w:val="20"/>
          <w:szCs w:val="20"/>
        </w:rPr>
        <w:t>ongoing renovation works of the administrative building</w:t>
      </w:r>
      <w:r w:rsidRPr="00B90C10">
        <w:rPr>
          <w:rFonts w:ascii="GHEA Grapalat" w:hAnsi="GHEA Grapalat"/>
          <w:sz w:val="20"/>
          <w:szCs w:val="20"/>
        </w:rPr>
        <w:t xml:space="preserve"> </w:t>
      </w:r>
      <w:r w:rsidRPr="00772E23">
        <w:rPr>
          <w:rFonts w:ascii="GHEA Grapalat" w:hAnsi="GHEA Grapalat"/>
          <w:sz w:val="20"/>
          <w:szCs w:val="20"/>
        </w:rPr>
        <w:t>(hereinafter contract).</w:t>
      </w:r>
    </w:p>
    <w:p w14:paraId="75745E70"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C57F2DD"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250CCBA6"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76ED5E17"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7 </w:t>
      </w:r>
      <w:proofErr w:type="gramStart"/>
      <w:r w:rsidRPr="00772E23">
        <w:rPr>
          <w:rFonts w:ascii="GHEA Grapalat" w:hAnsi="GHEA Grapalat"/>
          <w:sz w:val="20"/>
          <w:szCs w:val="20"/>
        </w:rPr>
        <w:t>day</w:t>
      </w:r>
      <w:proofErr w:type="gramEnd"/>
      <w:r w:rsidRPr="00772E23">
        <w:rPr>
          <w:rFonts w:ascii="GHEA Grapalat" w:hAnsi="GHEA Grapalat"/>
          <w:sz w:val="20"/>
          <w:szCs w:val="20"/>
        </w:rPr>
        <w:t xml:space="preserve"> from the day of publication of the announcement </w:t>
      </w:r>
      <w:r w:rsidRPr="00772E23">
        <w:rPr>
          <w:rFonts w:ascii="GHEA Grapalat" w:hAnsi="GHEA Grapalat"/>
          <w:sz w:val="20"/>
          <w:szCs w:val="20"/>
          <w:u w:val="single"/>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0B3FA0CE"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2308A979"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7 days from the day of publication of the announcement,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The inquiries may be submitted Armenian, Russian or English.</w:t>
      </w:r>
    </w:p>
    <w:p w14:paraId="1E5A47FF"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Pr="00772E23">
        <w:rPr>
          <w:rFonts w:ascii="GHEA Grapalat" w:hAnsi="GHEA Grapalat"/>
          <w:sz w:val="20"/>
          <w:szCs w:val="20"/>
          <w:lang w:val="hy-AM"/>
        </w:rPr>
        <w:t>7</w:t>
      </w:r>
      <w:r w:rsidRPr="00772E23">
        <w:rPr>
          <w:rFonts w:ascii="GHEA Grapalat" w:hAnsi="GHEA Grapalat"/>
          <w:sz w:val="20"/>
          <w:szCs w:val="20"/>
        </w:rPr>
        <w:t xml:space="preserve"> days from the day of publication of the announcement on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w:t>
      </w:r>
    </w:p>
    <w:p w14:paraId="0888CE97"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036A3F3D" w14:textId="77777777" w:rsidR="00CD1167" w:rsidRPr="00772E23" w:rsidRDefault="00CD1167" w:rsidP="00CD1167">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1E08CC79" w14:textId="77777777" w:rsidR="00CD1167" w:rsidRPr="00772E23" w:rsidRDefault="00CD1167" w:rsidP="00CD1167">
      <w:pPr>
        <w:ind w:firstLine="708"/>
        <w:jc w:val="both"/>
        <w:rPr>
          <w:rFonts w:ascii="GHEA Grapalat" w:hAnsi="GHEA Grapalat"/>
          <w:sz w:val="20"/>
          <w:szCs w:val="20"/>
        </w:rPr>
      </w:pPr>
    </w:p>
    <w:p w14:paraId="5298F21B" w14:textId="77777777" w:rsidR="00CD1167" w:rsidRPr="00772E23" w:rsidRDefault="00CD1167" w:rsidP="00CD1167">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508CDFD5" w14:textId="77777777" w:rsidR="00CD1167" w:rsidRPr="00772E23" w:rsidRDefault="00CD1167" w:rsidP="00CD1167">
      <w:pPr>
        <w:jc w:val="both"/>
        <w:rPr>
          <w:rFonts w:ascii="GHEA Grapalat" w:hAnsi="GHEA Grapalat"/>
          <w:sz w:val="20"/>
          <w:szCs w:val="20"/>
        </w:rPr>
      </w:pPr>
    </w:p>
    <w:p w14:paraId="4773C90B" w14:textId="77777777" w:rsidR="00CD1167" w:rsidRPr="00772E23" w:rsidRDefault="00CD1167" w:rsidP="00CD1167">
      <w:pPr>
        <w:jc w:val="both"/>
        <w:rPr>
          <w:rFonts w:ascii="GHEA Grapalat" w:hAnsi="GHEA Grapalat"/>
        </w:rPr>
      </w:pPr>
      <w:r w:rsidRPr="00772E23">
        <w:rPr>
          <w:rFonts w:ascii="GHEA Grapalat" w:hAnsi="GHEA Grapalat"/>
          <w:sz w:val="20"/>
          <w:szCs w:val="20"/>
        </w:rPr>
        <w:t>Ministry of Foreign Affairs of RA</w:t>
      </w:r>
    </w:p>
    <w:p w14:paraId="3FF47C98" w14:textId="77777777" w:rsidR="00CD1167" w:rsidRPr="00772E23" w:rsidRDefault="00CD1167" w:rsidP="00CD1167">
      <w:pPr>
        <w:jc w:val="both"/>
        <w:rPr>
          <w:rFonts w:ascii="GHEA Grapalat" w:hAnsi="GHEA Grapalat"/>
        </w:rPr>
      </w:pPr>
    </w:p>
    <w:p w14:paraId="141ECA79"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45463A1E"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07C91755"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3B2E54AC"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08349922"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03D821BE"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474A8097"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33C6A01D"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2963F857"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1FD5E136"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4E184363"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4AC5BB55"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73B384C6"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2992A058" w14:textId="77777777" w:rsidR="00CD1167" w:rsidRDefault="00CD1167" w:rsidP="00EF3662">
      <w:pPr>
        <w:pStyle w:val="BodyText"/>
        <w:spacing w:after="0"/>
        <w:ind w:firstLine="567"/>
        <w:jc w:val="right"/>
        <w:rPr>
          <w:rFonts w:ascii="GHEA Grapalat" w:hAnsi="GHEA Grapalat" w:cs="Sylfaen"/>
          <w:i/>
          <w:color w:val="000000" w:themeColor="text1"/>
          <w:sz w:val="20"/>
          <w:szCs w:val="20"/>
        </w:rPr>
      </w:pPr>
    </w:p>
    <w:p w14:paraId="6DD83DD6" w14:textId="48F9933E" w:rsidR="00096865" w:rsidRPr="0098236F" w:rsidRDefault="00096865" w:rsidP="00EF3662">
      <w:pPr>
        <w:pStyle w:val="BodyText"/>
        <w:spacing w:after="0"/>
        <w:ind w:firstLine="567"/>
        <w:jc w:val="right"/>
        <w:rPr>
          <w:rFonts w:ascii="GHEA Grapalat" w:hAnsi="GHEA Grapalat" w:cs="Sylfaen"/>
          <w:i/>
          <w:color w:val="000000" w:themeColor="text1"/>
          <w:sz w:val="20"/>
          <w:szCs w:val="20"/>
          <w:lang w:val="af-ZA"/>
        </w:rPr>
      </w:pPr>
      <w:r w:rsidRPr="0098236F">
        <w:rPr>
          <w:rFonts w:ascii="GHEA Grapalat" w:hAnsi="GHEA Grapalat" w:cs="Sylfaen"/>
          <w:i/>
          <w:color w:val="000000" w:themeColor="text1"/>
          <w:sz w:val="20"/>
          <w:szCs w:val="20"/>
        </w:rPr>
        <w:lastRenderedPageBreak/>
        <w:t>Հաստատված</w:t>
      </w:r>
      <w:r w:rsidRPr="0098236F">
        <w:rPr>
          <w:rFonts w:ascii="GHEA Grapalat" w:hAnsi="GHEA Grapalat" w:cs="Times Armenian"/>
          <w:i/>
          <w:color w:val="000000" w:themeColor="text1"/>
          <w:sz w:val="20"/>
          <w:szCs w:val="20"/>
          <w:lang w:val="af-ZA"/>
        </w:rPr>
        <w:t xml:space="preserve"> </w:t>
      </w:r>
      <w:r w:rsidRPr="0098236F">
        <w:rPr>
          <w:rFonts w:ascii="GHEA Grapalat" w:hAnsi="GHEA Grapalat" w:cs="Sylfaen"/>
          <w:i/>
          <w:color w:val="000000" w:themeColor="text1"/>
          <w:sz w:val="20"/>
          <w:szCs w:val="20"/>
        </w:rPr>
        <w:t>է</w:t>
      </w:r>
    </w:p>
    <w:p w14:paraId="45D0CCD6" w14:textId="6BF35945" w:rsidR="009742DD" w:rsidRPr="0098236F" w:rsidRDefault="00CD1167" w:rsidP="009742DD">
      <w:pPr>
        <w:pStyle w:val="BodyTextIndent3"/>
        <w:spacing w:line="240" w:lineRule="auto"/>
        <w:jc w:val="right"/>
        <w:rPr>
          <w:rFonts w:ascii="GHEA Grapalat" w:hAnsi="GHEA Grapalat" w:cs="Arial"/>
          <w:b/>
          <w:color w:val="000000" w:themeColor="text1"/>
          <w:lang w:val="es-ES"/>
        </w:rPr>
      </w:pPr>
      <w:r w:rsidRPr="00CD1167">
        <w:rPr>
          <w:rFonts w:ascii="GHEA Grapalat" w:hAnsi="GHEA Grapalat"/>
          <w:b/>
          <w:iCs/>
          <w:color w:val="000000" w:themeColor="text1"/>
          <w:lang w:val="hy-AM"/>
        </w:rPr>
        <w:t>ԱԳՆ-ԳՀԱՇՁԲ-2</w:t>
      </w:r>
      <w:r w:rsidR="00664DAE">
        <w:rPr>
          <w:rFonts w:ascii="GHEA Grapalat" w:hAnsi="GHEA Grapalat"/>
          <w:b/>
          <w:iCs/>
          <w:color w:val="000000" w:themeColor="text1"/>
        </w:rPr>
        <w:t>4</w:t>
      </w:r>
      <w:r w:rsidRPr="00CD1167">
        <w:rPr>
          <w:rFonts w:ascii="GHEA Grapalat" w:hAnsi="GHEA Grapalat"/>
          <w:b/>
          <w:iCs/>
          <w:color w:val="000000" w:themeColor="text1"/>
          <w:lang w:val="hy-AM"/>
        </w:rPr>
        <w:t>/01</w:t>
      </w:r>
      <w:r w:rsidR="009742DD" w:rsidRPr="0098236F">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1248E344" w14:textId="7750C400" w:rsidR="00096865"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00096865" w:rsidRPr="0098236F">
        <w:rPr>
          <w:rFonts w:ascii="GHEA Grapalat" w:hAnsi="GHEA Grapalat" w:cs="Times Armenian"/>
          <w:i/>
          <w:color w:val="000000" w:themeColor="text1"/>
          <w:lang w:val="af-ZA"/>
        </w:rPr>
        <w:t xml:space="preserve"> </w:t>
      </w:r>
      <w:r w:rsidR="00EE5855" w:rsidRPr="0098236F">
        <w:rPr>
          <w:rFonts w:ascii="GHEA Grapalat" w:hAnsi="GHEA Grapalat" w:cs="Times Armenian"/>
          <w:i/>
          <w:color w:val="000000" w:themeColor="text1"/>
          <w:lang w:val="af-ZA"/>
        </w:rPr>
        <w:t xml:space="preserve">գնահատող </w:t>
      </w:r>
      <w:r w:rsidR="00096865" w:rsidRPr="0098236F">
        <w:rPr>
          <w:rFonts w:ascii="GHEA Grapalat" w:hAnsi="GHEA Grapalat" w:cs="Sylfaen"/>
          <w:i/>
          <w:color w:val="000000" w:themeColor="text1"/>
        </w:rPr>
        <w:t>հանձնաժողովի</w:t>
      </w:r>
    </w:p>
    <w:p w14:paraId="11436F0A" w14:textId="5D9FFB33" w:rsidR="00096865" w:rsidRPr="0098236F" w:rsidRDefault="00096865" w:rsidP="00EF3662">
      <w:pPr>
        <w:pStyle w:val="BodyText"/>
        <w:spacing w:after="0"/>
        <w:ind w:firstLine="567"/>
        <w:jc w:val="right"/>
        <w:rPr>
          <w:rFonts w:ascii="GHEA Grapalat" w:hAnsi="GHEA Grapalat"/>
          <w:i/>
          <w:color w:val="000000" w:themeColor="text1"/>
          <w:sz w:val="20"/>
          <w:szCs w:val="20"/>
          <w:lang w:val="af-ZA"/>
        </w:rPr>
      </w:pPr>
      <w:r w:rsidRPr="0098236F">
        <w:rPr>
          <w:rFonts w:ascii="GHEA Grapalat" w:hAnsi="GHEA Grapalat" w:cs="Sylfaen"/>
          <w:i/>
          <w:color w:val="000000" w:themeColor="text1"/>
          <w:sz w:val="20"/>
          <w:szCs w:val="20"/>
          <w:lang w:val="af-ZA"/>
        </w:rPr>
        <w:t xml:space="preserve"> 20</w:t>
      </w:r>
      <w:r w:rsidR="009742DD" w:rsidRPr="0098236F">
        <w:rPr>
          <w:rFonts w:ascii="GHEA Grapalat" w:hAnsi="GHEA Grapalat" w:cs="Sylfaen"/>
          <w:i/>
          <w:color w:val="000000" w:themeColor="text1"/>
          <w:sz w:val="20"/>
          <w:szCs w:val="20"/>
          <w:lang w:val="hy-AM"/>
        </w:rPr>
        <w:t>2</w:t>
      </w:r>
      <w:r w:rsidR="00664DAE" w:rsidRPr="00664DAE">
        <w:rPr>
          <w:rFonts w:ascii="GHEA Grapalat" w:hAnsi="GHEA Grapalat" w:cs="Sylfaen"/>
          <w:i/>
          <w:color w:val="000000" w:themeColor="text1"/>
          <w:sz w:val="20"/>
          <w:szCs w:val="20"/>
          <w:lang w:val="es-ES"/>
        </w:rPr>
        <w:t>4</w:t>
      </w:r>
      <w:r w:rsidRPr="0098236F">
        <w:rPr>
          <w:rFonts w:ascii="GHEA Grapalat" w:hAnsi="GHEA Grapalat" w:cs="Sylfaen"/>
          <w:i/>
          <w:color w:val="000000" w:themeColor="text1"/>
          <w:sz w:val="20"/>
          <w:szCs w:val="20"/>
        </w:rPr>
        <w:t>թ</w:t>
      </w:r>
      <w:r w:rsidRPr="0098236F">
        <w:rPr>
          <w:rFonts w:ascii="GHEA Grapalat" w:hAnsi="GHEA Grapalat" w:cs="Times Armenian"/>
          <w:i/>
          <w:color w:val="000000" w:themeColor="text1"/>
          <w:sz w:val="20"/>
          <w:szCs w:val="20"/>
          <w:lang w:val="af-ZA"/>
        </w:rPr>
        <w:t xml:space="preserve">. </w:t>
      </w:r>
      <w:r w:rsidR="00664DAE">
        <w:rPr>
          <w:rFonts w:ascii="GHEA Grapalat" w:hAnsi="GHEA Grapalat" w:cs="Times Armenian"/>
          <w:i/>
          <w:color w:val="000000" w:themeColor="text1"/>
          <w:sz w:val="20"/>
          <w:szCs w:val="20"/>
          <w:lang w:val="hy-AM"/>
        </w:rPr>
        <w:t>հունվար</w:t>
      </w:r>
      <w:r w:rsidR="001A75D8" w:rsidRPr="0098236F">
        <w:rPr>
          <w:rFonts w:ascii="GHEA Grapalat" w:hAnsi="GHEA Grapalat" w:cs="Times Armenian"/>
          <w:i/>
          <w:color w:val="000000" w:themeColor="text1"/>
          <w:sz w:val="20"/>
          <w:szCs w:val="20"/>
          <w:lang w:val="hy-AM"/>
        </w:rPr>
        <w:t xml:space="preserve">ի  </w:t>
      </w:r>
      <w:r w:rsidR="007C3035">
        <w:rPr>
          <w:rFonts w:ascii="GHEA Grapalat" w:hAnsi="GHEA Grapalat" w:cs="Times Armenian"/>
          <w:i/>
          <w:color w:val="000000" w:themeColor="text1"/>
          <w:sz w:val="20"/>
          <w:szCs w:val="20"/>
        </w:rPr>
        <w:t>22</w:t>
      </w:r>
      <w:r w:rsidR="001A75D8" w:rsidRPr="0098236F">
        <w:rPr>
          <w:rFonts w:ascii="GHEA Grapalat" w:hAnsi="GHEA Grapalat" w:cs="Times Armenian"/>
          <w:i/>
          <w:color w:val="000000" w:themeColor="text1"/>
          <w:sz w:val="20"/>
          <w:szCs w:val="20"/>
          <w:lang w:val="hy-AM"/>
        </w:rPr>
        <w:t xml:space="preserve">-ի </w:t>
      </w:r>
      <w:r w:rsidR="005C6159" w:rsidRPr="0098236F">
        <w:rPr>
          <w:rFonts w:ascii="GHEA Grapalat" w:hAnsi="GHEA Grapalat" w:cs="Times Armenian"/>
          <w:i/>
          <w:color w:val="000000" w:themeColor="text1"/>
          <w:sz w:val="20"/>
          <w:szCs w:val="20"/>
          <w:lang w:val="af-ZA"/>
        </w:rPr>
        <w:t xml:space="preserve">N </w:t>
      </w:r>
      <w:r w:rsidR="001A75D8" w:rsidRPr="0098236F">
        <w:rPr>
          <w:rFonts w:ascii="GHEA Grapalat" w:hAnsi="GHEA Grapalat" w:cs="Times Armenian"/>
          <w:i/>
          <w:color w:val="000000" w:themeColor="text1"/>
          <w:sz w:val="20"/>
          <w:szCs w:val="20"/>
          <w:u w:val="single"/>
          <w:lang w:val="hy-AM"/>
        </w:rPr>
        <w:t xml:space="preserve">1 </w:t>
      </w:r>
      <w:r w:rsidRPr="0098236F">
        <w:rPr>
          <w:rFonts w:ascii="GHEA Grapalat" w:hAnsi="GHEA Grapalat" w:cs="Sylfaen"/>
          <w:i/>
          <w:color w:val="000000" w:themeColor="text1"/>
          <w:sz w:val="20"/>
          <w:szCs w:val="20"/>
        </w:rPr>
        <w:t>որոշմամբ</w:t>
      </w:r>
    </w:p>
    <w:p w14:paraId="6307831C"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323DB705"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04A2F93C" w14:textId="77777777" w:rsidR="00096865" w:rsidRPr="0098236F" w:rsidRDefault="00096865" w:rsidP="00210D53">
      <w:pPr>
        <w:pStyle w:val="BodyText"/>
        <w:ind w:right="-7" w:firstLine="567"/>
        <w:rPr>
          <w:rFonts w:ascii="GHEA Grapalat" w:hAnsi="GHEA Grapalat"/>
          <w:color w:val="000000" w:themeColor="text1"/>
          <w:lang w:val="af-ZA"/>
        </w:rPr>
      </w:pPr>
    </w:p>
    <w:p w14:paraId="7B403208"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68CC68CC"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3BADF33B" w14:textId="5E57CBEB" w:rsidR="003263FE" w:rsidRPr="0098236F" w:rsidRDefault="00CD1167" w:rsidP="003263FE">
      <w:pPr>
        <w:pStyle w:val="BodyText"/>
        <w:tabs>
          <w:tab w:val="left" w:pos="5968"/>
        </w:tabs>
        <w:ind w:right="-7" w:firstLine="567"/>
        <w:jc w:val="center"/>
        <w:rPr>
          <w:rFonts w:ascii="GHEA Grapalat" w:hAnsi="GHEA Grapalat"/>
          <w:i/>
          <w:iCs/>
          <w:color w:val="000000" w:themeColor="text1"/>
          <w:sz w:val="20"/>
          <w:szCs w:val="20"/>
          <w:lang w:val="af-ZA"/>
        </w:rPr>
      </w:pPr>
      <w:r w:rsidRPr="00CD1167">
        <w:rPr>
          <w:rFonts w:ascii="GHEA Grapalat" w:hAnsi="GHEA Grapalat"/>
          <w:i/>
          <w:iCs/>
          <w:color w:val="000000" w:themeColor="text1"/>
          <w:lang w:val="af-ZA"/>
        </w:rPr>
        <w:t>ՀՀ արտաքին գործերի նախարարություն</w:t>
      </w:r>
    </w:p>
    <w:p w14:paraId="1B58F341" w14:textId="77777777" w:rsidR="003263FE" w:rsidRPr="0098236F" w:rsidRDefault="003263FE" w:rsidP="003263FE">
      <w:pPr>
        <w:pStyle w:val="BodyText"/>
        <w:ind w:right="-7" w:firstLine="567"/>
        <w:jc w:val="center"/>
        <w:rPr>
          <w:rFonts w:ascii="GHEA Grapalat" w:hAnsi="GHEA Grapalat"/>
          <w:color w:val="000000" w:themeColor="text1"/>
          <w:sz w:val="20"/>
          <w:szCs w:val="20"/>
          <w:lang w:val="af-ZA"/>
        </w:rPr>
      </w:pPr>
    </w:p>
    <w:p w14:paraId="3E78CFC4" w14:textId="77777777" w:rsidR="003263FE" w:rsidRPr="0098236F" w:rsidRDefault="003263FE" w:rsidP="003263FE">
      <w:pPr>
        <w:pStyle w:val="BodyText"/>
        <w:ind w:right="-7"/>
        <w:jc w:val="center"/>
        <w:rPr>
          <w:rFonts w:ascii="GHEA Grapalat" w:hAnsi="GHEA Grapalat"/>
          <w:color w:val="000000" w:themeColor="text1"/>
          <w:lang w:val="af-ZA"/>
        </w:rPr>
      </w:pPr>
      <w:r w:rsidRPr="0098236F">
        <w:rPr>
          <w:rFonts w:ascii="GHEA Grapalat" w:hAnsi="GHEA Grapalat"/>
          <w:color w:val="000000" w:themeColor="text1"/>
          <w:lang w:val="ru-RU"/>
        </w:rPr>
        <w:t>Հ</w:t>
      </w:r>
      <w:r w:rsidRPr="0098236F">
        <w:rPr>
          <w:rFonts w:ascii="GHEA Grapalat" w:hAnsi="GHEA Grapalat"/>
          <w:color w:val="000000" w:themeColor="text1"/>
          <w:lang w:val="af-ZA"/>
        </w:rPr>
        <w:t xml:space="preserve"> </w:t>
      </w:r>
      <w:r w:rsidRPr="0098236F">
        <w:rPr>
          <w:rFonts w:ascii="GHEA Grapalat" w:hAnsi="GHEA Grapalat"/>
          <w:color w:val="000000" w:themeColor="text1"/>
          <w:lang w:val="ru-RU"/>
        </w:rPr>
        <w:t>Ր</w:t>
      </w:r>
      <w:r w:rsidRPr="0098236F">
        <w:rPr>
          <w:rFonts w:ascii="GHEA Grapalat" w:hAnsi="GHEA Grapalat"/>
          <w:color w:val="000000" w:themeColor="text1"/>
          <w:lang w:val="af-ZA"/>
        </w:rPr>
        <w:t xml:space="preserve"> </w:t>
      </w:r>
      <w:r w:rsidRPr="0098236F">
        <w:rPr>
          <w:rFonts w:ascii="GHEA Grapalat" w:hAnsi="GHEA Grapalat"/>
          <w:color w:val="000000" w:themeColor="text1"/>
          <w:lang w:val="ru-RU"/>
        </w:rPr>
        <w:t>Ա</w:t>
      </w:r>
      <w:r w:rsidRPr="0098236F">
        <w:rPr>
          <w:rFonts w:ascii="GHEA Grapalat" w:hAnsi="GHEA Grapalat"/>
          <w:color w:val="000000" w:themeColor="text1"/>
          <w:lang w:val="af-ZA"/>
        </w:rPr>
        <w:t xml:space="preserve"> </w:t>
      </w:r>
      <w:r w:rsidRPr="0098236F">
        <w:rPr>
          <w:rFonts w:ascii="GHEA Grapalat" w:hAnsi="GHEA Grapalat"/>
          <w:color w:val="000000" w:themeColor="text1"/>
          <w:lang w:val="ru-RU"/>
        </w:rPr>
        <w:t>Վ</w:t>
      </w:r>
      <w:r w:rsidRPr="0098236F">
        <w:rPr>
          <w:rFonts w:ascii="GHEA Grapalat" w:hAnsi="GHEA Grapalat"/>
          <w:color w:val="000000" w:themeColor="text1"/>
          <w:lang w:val="af-ZA"/>
        </w:rPr>
        <w:t xml:space="preserve"> </w:t>
      </w:r>
      <w:r w:rsidRPr="0098236F">
        <w:rPr>
          <w:rFonts w:ascii="GHEA Grapalat" w:hAnsi="GHEA Grapalat"/>
          <w:color w:val="000000" w:themeColor="text1"/>
          <w:lang w:val="ru-RU"/>
        </w:rPr>
        <w:t>Ե</w:t>
      </w:r>
      <w:r w:rsidRPr="0098236F">
        <w:rPr>
          <w:rFonts w:ascii="GHEA Grapalat" w:hAnsi="GHEA Grapalat"/>
          <w:color w:val="000000" w:themeColor="text1"/>
          <w:lang w:val="af-ZA"/>
        </w:rPr>
        <w:t xml:space="preserve"> </w:t>
      </w:r>
      <w:r w:rsidRPr="0098236F">
        <w:rPr>
          <w:rFonts w:ascii="GHEA Grapalat" w:hAnsi="GHEA Grapalat"/>
          <w:color w:val="000000" w:themeColor="text1"/>
          <w:lang w:val="ru-RU"/>
        </w:rPr>
        <w:t>Ր</w:t>
      </w:r>
    </w:p>
    <w:p w14:paraId="3BC77329" w14:textId="67F1EAF7" w:rsidR="003263FE" w:rsidRPr="0098236F" w:rsidRDefault="00CD1167" w:rsidP="003263FE">
      <w:pPr>
        <w:pStyle w:val="BodyText"/>
        <w:ind w:right="-7"/>
        <w:jc w:val="center"/>
        <w:rPr>
          <w:rFonts w:ascii="GHEA Grapalat" w:hAnsi="GHEA Grapalat"/>
          <w:color w:val="000000" w:themeColor="text1"/>
          <w:sz w:val="22"/>
          <w:szCs w:val="22"/>
          <w:lang w:val="af-ZA"/>
        </w:rPr>
      </w:pPr>
      <w:r w:rsidRPr="00CD1167">
        <w:rPr>
          <w:rFonts w:ascii="GHEA Grapalat" w:hAnsi="GHEA Grapalat"/>
          <w:color w:val="000000" w:themeColor="text1"/>
          <w:sz w:val="22"/>
          <w:szCs w:val="22"/>
          <w:lang w:val="af-ZA"/>
        </w:rPr>
        <w:t xml:space="preserve">ՀՀ ԱՐՏԱՔԻՆ ԳՈՐԾԵՐԻ ՆԱԽԱՐԱՐՈՒԹՅԱՆ ԿԱՐԻՔՆԵՐԻ ՀԱՄԱՐ </w:t>
      </w:r>
      <w:r w:rsidR="003263FE" w:rsidRPr="0098236F">
        <w:rPr>
          <w:rFonts w:ascii="GHEA Grapalat" w:hAnsi="GHEA Grapalat" w:cs="Sylfaen"/>
          <w:color w:val="000000" w:themeColor="text1"/>
          <w:sz w:val="22"/>
          <w:szCs w:val="22"/>
          <w:lang w:val="af-ZA"/>
        </w:rPr>
        <w:t>`</w:t>
      </w:r>
      <w:r w:rsidR="00AC465F" w:rsidRPr="0098236F">
        <w:rPr>
          <w:rFonts w:ascii="GHEA Grapalat" w:hAnsi="GHEA Grapalat" w:cs="Sylfaen"/>
          <w:color w:val="000000" w:themeColor="text1"/>
          <w:sz w:val="22"/>
          <w:szCs w:val="22"/>
          <w:lang w:val="hy-AM"/>
        </w:rPr>
        <w:t xml:space="preserve"> ՎԱՐՉԱԿԱՆ ՇԵՆՔԻ</w:t>
      </w:r>
      <w:r w:rsidR="003263FE" w:rsidRPr="0098236F">
        <w:rPr>
          <w:rFonts w:ascii="GHEA Grapalat" w:hAnsi="GHEA Grapalat" w:cs="Sylfaen"/>
          <w:color w:val="000000" w:themeColor="text1"/>
          <w:sz w:val="22"/>
          <w:szCs w:val="22"/>
          <w:lang w:val="af-ZA"/>
        </w:rPr>
        <w:t xml:space="preserve"> </w:t>
      </w:r>
      <w:r w:rsidR="001A75D8" w:rsidRPr="0098236F">
        <w:rPr>
          <w:rFonts w:ascii="GHEA Grapalat" w:hAnsi="GHEA Grapalat"/>
          <w:color w:val="000000" w:themeColor="text1"/>
          <w:sz w:val="22"/>
          <w:szCs w:val="22"/>
          <w:lang w:val="hy-AM"/>
        </w:rPr>
        <w:t>ԸՆԹԱՑԻԿ ՆՈՐՈԳՄԱՆ</w:t>
      </w:r>
      <w:r w:rsidR="003263FE" w:rsidRPr="0098236F">
        <w:rPr>
          <w:rFonts w:ascii="GHEA Grapalat" w:hAnsi="GHEA Grapalat" w:cs="Sylfaen"/>
          <w:color w:val="000000" w:themeColor="text1"/>
          <w:sz w:val="22"/>
          <w:szCs w:val="22"/>
          <w:lang w:val="hy-AM"/>
        </w:rPr>
        <w:t xml:space="preserve"> </w:t>
      </w:r>
      <w:r w:rsidR="001A75D8" w:rsidRPr="0098236F">
        <w:rPr>
          <w:rFonts w:ascii="GHEA Grapalat" w:hAnsi="GHEA Grapalat" w:cs="Sylfaen"/>
          <w:color w:val="000000" w:themeColor="text1"/>
          <w:sz w:val="22"/>
          <w:szCs w:val="22"/>
          <w:lang w:val="hy-AM"/>
        </w:rPr>
        <w:t>ԱՇԽԱՏԱՆՔՆԵՐԻ</w:t>
      </w:r>
      <w:r w:rsidR="003263FE" w:rsidRPr="0098236F">
        <w:rPr>
          <w:rFonts w:ascii="GHEA Grapalat" w:hAnsi="GHEA Grapalat" w:cs="Sylfaen"/>
          <w:color w:val="000000" w:themeColor="text1"/>
          <w:sz w:val="22"/>
          <w:szCs w:val="22"/>
          <w:lang w:val="af-ZA"/>
        </w:rPr>
        <w:t xml:space="preserve"> </w:t>
      </w:r>
      <w:r w:rsidR="003263FE" w:rsidRPr="0098236F">
        <w:rPr>
          <w:rFonts w:ascii="GHEA Grapalat" w:hAnsi="GHEA Grapalat" w:cs="Sylfaen"/>
          <w:color w:val="000000" w:themeColor="text1"/>
          <w:sz w:val="22"/>
          <w:szCs w:val="22"/>
        </w:rPr>
        <w:t>ՁԵՌՔԲԵՐՄԱՆ</w:t>
      </w:r>
      <w:r w:rsidR="003263FE" w:rsidRPr="0098236F">
        <w:rPr>
          <w:rFonts w:ascii="GHEA Grapalat" w:hAnsi="GHEA Grapalat" w:cs="Sylfaen"/>
          <w:color w:val="000000" w:themeColor="text1"/>
          <w:sz w:val="22"/>
          <w:szCs w:val="22"/>
          <w:lang w:val="af-ZA"/>
        </w:rPr>
        <w:t xml:space="preserve"> </w:t>
      </w:r>
      <w:r w:rsidR="003263FE" w:rsidRPr="0098236F">
        <w:rPr>
          <w:rFonts w:ascii="GHEA Grapalat" w:hAnsi="GHEA Grapalat" w:cs="Sylfaen"/>
          <w:color w:val="000000" w:themeColor="text1"/>
          <w:sz w:val="22"/>
          <w:szCs w:val="22"/>
        </w:rPr>
        <w:t>ՆՊԱՏԱԿՈՎ</w:t>
      </w:r>
      <w:r w:rsidR="003263FE" w:rsidRPr="0098236F">
        <w:rPr>
          <w:rFonts w:ascii="GHEA Grapalat" w:hAnsi="GHEA Grapalat" w:cs="Sylfaen"/>
          <w:color w:val="000000" w:themeColor="text1"/>
          <w:sz w:val="22"/>
          <w:szCs w:val="22"/>
          <w:lang w:val="af-ZA"/>
        </w:rPr>
        <w:t xml:space="preserve"> </w:t>
      </w:r>
      <w:r w:rsidR="003263FE" w:rsidRPr="0098236F">
        <w:rPr>
          <w:rFonts w:ascii="GHEA Grapalat" w:hAnsi="GHEA Grapalat" w:cs="Times Armenian"/>
          <w:color w:val="000000" w:themeColor="text1"/>
          <w:sz w:val="22"/>
          <w:szCs w:val="22"/>
          <w:lang w:val="af-ZA"/>
        </w:rPr>
        <w:t xml:space="preserve"> </w:t>
      </w:r>
      <w:r w:rsidR="003263FE" w:rsidRPr="0098236F">
        <w:rPr>
          <w:rFonts w:ascii="GHEA Grapalat" w:hAnsi="GHEA Grapalat" w:cs="Sylfaen"/>
          <w:color w:val="000000" w:themeColor="text1"/>
          <w:sz w:val="22"/>
          <w:szCs w:val="22"/>
        </w:rPr>
        <w:t>ՀԱՅՏԱՐԱՐՎԱԾ</w:t>
      </w:r>
      <w:r w:rsidR="003263FE" w:rsidRPr="0098236F">
        <w:rPr>
          <w:rFonts w:ascii="GHEA Grapalat" w:hAnsi="GHEA Grapalat" w:cs="Times Armenian"/>
          <w:color w:val="000000" w:themeColor="text1"/>
          <w:sz w:val="22"/>
          <w:szCs w:val="22"/>
          <w:lang w:val="af-ZA"/>
        </w:rPr>
        <w:t xml:space="preserve"> </w:t>
      </w:r>
      <w:r w:rsidR="003263FE" w:rsidRPr="0098236F">
        <w:rPr>
          <w:rFonts w:ascii="GHEA Grapalat" w:hAnsi="GHEA Grapalat" w:cs="Sylfaen"/>
          <w:color w:val="000000" w:themeColor="text1"/>
          <w:sz w:val="22"/>
          <w:szCs w:val="22"/>
        </w:rPr>
        <w:t>ԳՆԱՆՇՄԱՆ</w:t>
      </w:r>
      <w:r w:rsidR="003263FE" w:rsidRPr="0098236F">
        <w:rPr>
          <w:rFonts w:ascii="GHEA Grapalat" w:hAnsi="GHEA Grapalat" w:cs="Sylfaen"/>
          <w:color w:val="000000" w:themeColor="text1"/>
          <w:sz w:val="22"/>
          <w:szCs w:val="22"/>
          <w:lang w:val="af-ZA"/>
        </w:rPr>
        <w:t xml:space="preserve"> </w:t>
      </w:r>
      <w:r w:rsidR="003263FE" w:rsidRPr="0098236F">
        <w:rPr>
          <w:rFonts w:ascii="GHEA Grapalat" w:hAnsi="GHEA Grapalat" w:cs="Sylfaen"/>
          <w:color w:val="000000" w:themeColor="text1"/>
          <w:sz w:val="22"/>
          <w:szCs w:val="22"/>
        </w:rPr>
        <w:t>ՀԱՐՑՄԱՆ</w:t>
      </w:r>
    </w:p>
    <w:p w14:paraId="6D99C761" w14:textId="77777777" w:rsidR="003263FE" w:rsidRPr="0098236F" w:rsidRDefault="003263FE" w:rsidP="003263FE">
      <w:pPr>
        <w:pStyle w:val="BodyText"/>
        <w:ind w:right="-7" w:firstLine="567"/>
        <w:jc w:val="center"/>
        <w:rPr>
          <w:rFonts w:ascii="GHEA Grapalat" w:hAnsi="GHEA Grapalat"/>
          <w:color w:val="000000" w:themeColor="text1"/>
          <w:lang w:val="af-ZA"/>
        </w:rPr>
      </w:pPr>
    </w:p>
    <w:p w14:paraId="76CBE8F8"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07B564BD"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54E656D7"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239E4814"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0A3FF62B"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52D38D5C"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18E2F60A"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56059B86"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302C3EDE" w14:textId="77777777" w:rsidR="002B32D6" w:rsidRPr="0098236F" w:rsidRDefault="002B32D6" w:rsidP="00EF3662">
      <w:pPr>
        <w:pStyle w:val="BodyText"/>
        <w:ind w:right="-7" w:firstLine="567"/>
        <w:jc w:val="center"/>
        <w:rPr>
          <w:rFonts w:ascii="GHEA Grapalat" w:hAnsi="GHEA Grapalat"/>
          <w:color w:val="000000" w:themeColor="text1"/>
          <w:lang w:val="af-ZA"/>
        </w:rPr>
      </w:pPr>
    </w:p>
    <w:p w14:paraId="2C74A6A9" w14:textId="77777777" w:rsidR="00096865" w:rsidRPr="0098236F" w:rsidRDefault="00096865" w:rsidP="00EF3662">
      <w:pPr>
        <w:pStyle w:val="BodyText"/>
        <w:ind w:right="-7" w:firstLine="567"/>
        <w:jc w:val="center"/>
        <w:rPr>
          <w:rFonts w:ascii="GHEA Grapalat" w:hAnsi="GHEA Grapalat"/>
          <w:color w:val="000000" w:themeColor="text1"/>
          <w:lang w:val="af-ZA"/>
        </w:rPr>
      </w:pPr>
    </w:p>
    <w:p w14:paraId="122A7D56" w14:textId="77777777" w:rsidR="00CE0D95" w:rsidRPr="0098236F" w:rsidRDefault="00CE0D95" w:rsidP="00EF3662">
      <w:pPr>
        <w:pStyle w:val="BodyText"/>
        <w:ind w:right="-7" w:firstLine="567"/>
        <w:jc w:val="center"/>
        <w:rPr>
          <w:rFonts w:ascii="GHEA Grapalat" w:hAnsi="GHEA Grapalat"/>
          <w:color w:val="000000" w:themeColor="text1"/>
          <w:lang w:val="af-ZA"/>
        </w:rPr>
      </w:pPr>
    </w:p>
    <w:p w14:paraId="0316FADA" w14:textId="77777777" w:rsidR="00CE0D95" w:rsidRPr="0098236F" w:rsidRDefault="00CE0D95" w:rsidP="00EF3662">
      <w:pPr>
        <w:pStyle w:val="BodyText"/>
        <w:ind w:right="-7" w:firstLine="567"/>
        <w:jc w:val="center"/>
        <w:rPr>
          <w:rFonts w:ascii="GHEA Grapalat" w:hAnsi="GHEA Grapalat"/>
          <w:color w:val="000000" w:themeColor="text1"/>
          <w:lang w:val="af-ZA"/>
        </w:rPr>
      </w:pPr>
    </w:p>
    <w:p w14:paraId="23A22FEC" w14:textId="77777777" w:rsidR="00CE0D95" w:rsidRPr="0098236F" w:rsidRDefault="00CE0D95" w:rsidP="00EF3662">
      <w:pPr>
        <w:pStyle w:val="BodyText"/>
        <w:ind w:right="-7" w:firstLine="567"/>
        <w:jc w:val="center"/>
        <w:rPr>
          <w:rFonts w:ascii="GHEA Grapalat" w:hAnsi="GHEA Grapalat"/>
          <w:color w:val="000000" w:themeColor="text1"/>
          <w:lang w:val="af-ZA"/>
        </w:rPr>
      </w:pPr>
    </w:p>
    <w:p w14:paraId="6BAFB404" w14:textId="01A2E8C0" w:rsidR="001A43A4" w:rsidRPr="0098236F" w:rsidRDefault="006F0D3F" w:rsidP="00146D17">
      <w:pPr>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lang w:val="af-ZA"/>
        </w:rPr>
        <w:br w:type="page"/>
      </w:r>
      <w:r w:rsidR="00096865" w:rsidRPr="0098236F">
        <w:rPr>
          <w:rFonts w:ascii="GHEA Grapalat" w:hAnsi="GHEA Grapalat" w:cs="Sylfaen"/>
          <w:i/>
          <w:color w:val="000000" w:themeColor="text1"/>
          <w:sz w:val="22"/>
          <w:szCs w:val="22"/>
        </w:rPr>
        <w:lastRenderedPageBreak/>
        <w:t>Հարգելի</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մասնակից</w:t>
      </w:r>
      <w:r w:rsidR="00677658" w:rsidRPr="0098236F">
        <w:rPr>
          <w:rFonts w:ascii="GHEA Grapalat" w:hAnsi="GHEA Grapalat" w:cs="Sylfaen"/>
          <w:i/>
          <w:color w:val="000000" w:themeColor="text1"/>
          <w:sz w:val="22"/>
          <w:szCs w:val="22"/>
          <w:lang w:val="af-ZA"/>
        </w:rPr>
        <w:t xml:space="preserve"> </w:t>
      </w:r>
      <w:r w:rsidR="00884204" w:rsidRPr="0098236F">
        <w:rPr>
          <w:rFonts w:ascii="GHEA Grapalat" w:hAnsi="GHEA Grapalat" w:cs="Sylfaen"/>
          <w:i/>
          <w:color w:val="000000" w:themeColor="text1"/>
          <w:sz w:val="22"/>
          <w:szCs w:val="22"/>
        </w:rPr>
        <w:t>ն</w:t>
      </w:r>
      <w:r w:rsidR="00096865" w:rsidRPr="0098236F">
        <w:rPr>
          <w:rFonts w:ascii="GHEA Grapalat" w:hAnsi="GHEA Grapalat" w:cs="Sylfaen"/>
          <w:i/>
          <w:color w:val="000000" w:themeColor="text1"/>
          <w:sz w:val="22"/>
          <w:szCs w:val="22"/>
        </w:rPr>
        <w:t>ախքան</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հայտ</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կազմելը</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և</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ներկայացնելը</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խնդրում</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ենք</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մանրամասնորեն</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ուսումնասիրել</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սույն</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հրավերը</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քանի</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որ</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հրավերին</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չհամապատասխանող</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հայտերը</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ենթակա</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են</w:t>
      </w:r>
      <w:r w:rsidR="00096865" w:rsidRPr="0098236F">
        <w:rPr>
          <w:rFonts w:ascii="GHEA Grapalat" w:hAnsi="GHEA Grapalat" w:cs="Times Armenian"/>
          <w:i/>
          <w:color w:val="000000" w:themeColor="text1"/>
          <w:sz w:val="22"/>
          <w:szCs w:val="22"/>
          <w:lang w:val="af-ZA"/>
        </w:rPr>
        <w:t xml:space="preserve"> </w:t>
      </w:r>
      <w:r w:rsidR="00096865" w:rsidRPr="0098236F">
        <w:rPr>
          <w:rFonts w:ascii="GHEA Grapalat" w:hAnsi="GHEA Grapalat" w:cs="Sylfaen"/>
          <w:i/>
          <w:color w:val="000000" w:themeColor="text1"/>
          <w:sz w:val="22"/>
          <w:szCs w:val="22"/>
        </w:rPr>
        <w:t>մերժման</w:t>
      </w:r>
      <w:r w:rsidR="0046586E" w:rsidRPr="0098236F">
        <w:rPr>
          <w:rFonts w:ascii="GHEA Grapalat" w:hAnsi="GHEA Grapalat" w:cs="Sylfaen"/>
          <w:i/>
          <w:color w:val="000000" w:themeColor="text1"/>
          <w:sz w:val="22"/>
          <w:szCs w:val="22"/>
          <w:lang w:val="af-ZA"/>
        </w:rPr>
        <w:t xml:space="preserve">: </w:t>
      </w:r>
    </w:p>
    <w:p w14:paraId="4E99E53A" w14:textId="631491B6" w:rsidR="00F60C5F" w:rsidRPr="0098236F" w:rsidRDefault="00F60C5F" w:rsidP="00F60C5F">
      <w:pPr>
        <w:ind w:firstLine="567"/>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rPr>
        <w:t>Եթե</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Դուք</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գրանցված</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չեք</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էլեկտրոնային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գնումների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համակարգում</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սակայն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ցանկություն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ունեք</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մասնակցել</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սույն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ընթացակարգին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ապա</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հայտ</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ներկայացնելու</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համար</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անհրաժեշտ</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է</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ինքնագրանցվել</w:t>
      </w:r>
      <w:r w:rsidRPr="0098236F">
        <w:rPr>
          <w:rFonts w:ascii="GHEA Grapalat" w:hAnsi="GHEA Grapalat" w:cs="Sylfaen"/>
          <w:i/>
          <w:color w:val="000000" w:themeColor="text1"/>
          <w:sz w:val="22"/>
          <w:szCs w:val="22"/>
          <w:lang w:val="af-ZA"/>
        </w:rPr>
        <w:t xml:space="preserve"> Armeps </w:t>
      </w:r>
      <w:r w:rsidRPr="0098236F">
        <w:rPr>
          <w:rFonts w:ascii="GHEA Grapalat" w:hAnsi="GHEA Grapalat" w:cs="Sylfaen"/>
          <w:i/>
          <w:color w:val="000000" w:themeColor="text1"/>
          <w:sz w:val="22"/>
          <w:szCs w:val="22"/>
        </w:rPr>
        <w:t>համակարգում</w:t>
      </w:r>
      <w:r w:rsidRPr="0098236F">
        <w:rPr>
          <w:rFonts w:ascii="GHEA Grapalat" w:hAnsi="GHEA Grapalat" w:cs="Sylfaen"/>
          <w:i/>
          <w:color w:val="000000" w:themeColor="text1"/>
          <w:sz w:val="22"/>
          <w:szCs w:val="22"/>
          <w:lang w:val="af-ZA"/>
        </w:rPr>
        <w:t xml:space="preserve"> (</w:t>
      </w:r>
      <w:hyperlink r:id="rId11" w:history="1">
        <w:r w:rsidRPr="0098236F">
          <w:rPr>
            <w:rFonts w:ascii="GHEA Grapalat" w:hAnsi="GHEA Grapalat" w:cs="Sylfaen"/>
            <w:i/>
            <w:color w:val="000000" w:themeColor="text1"/>
            <w:sz w:val="22"/>
            <w:szCs w:val="22"/>
            <w:lang w:val="af-ZA"/>
          </w:rPr>
          <w:t>www.armeps.am</w:t>
        </w:r>
      </w:hyperlink>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Համակարգում</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գրանցվելու</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պայմանները</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սահմանված</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են</w:t>
      </w:r>
      <w:r w:rsidRPr="0098236F">
        <w:rPr>
          <w:rFonts w:ascii="GHEA Grapalat" w:hAnsi="GHEA Grapalat" w:cs="Sylfaen"/>
          <w:i/>
          <w:color w:val="000000" w:themeColor="text1"/>
          <w:sz w:val="22"/>
          <w:szCs w:val="22"/>
          <w:lang w:val="af-ZA"/>
        </w:rPr>
        <w:t xml:space="preserve"> </w:t>
      </w:r>
      <w:hyperlink r:id="rId12" w:history="1">
        <w:r w:rsidR="00E93C59" w:rsidRPr="0098236F">
          <w:rPr>
            <w:rStyle w:val="Hyperlink"/>
            <w:rFonts w:ascii="GHEA Grapalat" w:hAnsi="GHEA Grapalat" w:cs="Sylfaen"/>
            <w:i/>
            <w:color w:val="000000" w:themeColor="text1"/>
            <w:sz w:val="22"/>
            <w:szCs w:val="22"/>
            <w:lang w:val="af-ZA"/>
          </w:rPr>
          <w:t>www.procurement.</w:t>
        </w:r>
        <w:r w:rsidR="00EA45F9" w:rsidRPr="0098236F" w:rsidDel="00EA45F9">
          <w:rPr>
            <w:rStyle w:val="Hyperlink"/>
            <w:rFonts w:ascii="GHEA Grapalat" w:hAnsi="GHEA Grapalat" w:cs="Sylfaen"/>
            <w:i/>
            <w:color w:val="000000" w:themeColor="text1"/>
            <w:sz w:val="22"/>
            <w:szCs w:val="22"/>
            <w:lang w:val="af-ZA"/>
          </w:rPr>
          <w:t xml:space="preserve"> </w:t>
        </w:r>
        <w:r w:rsidR="00E93C59" w:rsidRPr="0098236F">
          <w:rPr>
            <w:rStyle w:val="Hyperlink"/>
            <w:rFonts w:ascii="GHEA Grapalat" w:hAnsi="GHEA Grapalat" w:cs="Sylfaen"/>
            <w:i/>
            <w:color w:val="000000" w:themeColor="text1"/>
            <w:sz w:val="22"/>
            <w:szCs w:val="22"/>
            <w:lang w:val="af-ZA"/>
          </w:rPr>
          <w:t>am</w:t>
        </w:r>
      </w:hyperlink>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հասցեով</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գործող</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գնումների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պաշտոնական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տեղեկագրի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Օրենսդրություն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բաժնի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Ուղեցույցներ</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ձեռնարկներ</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ենթաբաժնում</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տեղադրված</w:t>
      </w:r>
      <w:r w:rsidRPr="0098236F">
        <w:rPr>
          <w:rFonts w:ascii="GHEA Grapalat" w:hAnsi="GHEA Grapalat" w:cs="Sylfaen"/>
          <w:i/>
          <w:color w:val="000000" w:themeColor="text1"/>
          <w:sz w:val="22"/>
          <w:szCs w:val="22"/>
          <w:lang w:val="af-ZA"/>
        </w:rPr>
        <w:t xml:space="preserve">  </w:t>
      </w:r>
      <w:hyperlink r:id="rId13" w:history="1">
        <w:r w:rsidRPr="0098236F">
          <w:rPr>
            <w:rFonts w:ascii="GHEA Grapalat" w:hAnsi="GHEA Grapalat" w:cs="Sylfaen"/>
            <w:i/>
            <w:color w:val="000000" w:themeColor="text1"/>
            <w:sz w:val="22"/>
            <w:szCs w:val="22"/>
            <w:lang w:val="af-ZA"/>
          </w:rPr>
          <w:t xml:space="preserve">Armeps </w:t>
        </w:r>
        <w:r w:rsidRPr="0098236F">
          <w:rPr>
            <w:rFonts w:ascii="GHEA Grapalat" w:hAnsi="GHEA Grapalat" w:cs="Sylfaen"/>
            <w:i/>
            <w:color w:val="000000" w:themeColor="text1"/>
            <w:sz w:val="22"/>
            <w:szCs w:val="22"/>
          </w:rPr>
          <w:t>էլեկտրոնային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գնումների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համակարգի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օգտագործողի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Տնտեսական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օպերատորի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ուղեցույց</w:t>
        </w:r>
      </w:hyperlink>
      <w:r w:rsidRPr="0098236F">
        <w:rPr>
          <w:rFonts w:ascii="GHEA Grapalat" w:hAnsi="GHEA Grapalat" w:cs="Sylfaen"/>
          <w:i/>
          <w:color w:val="000000" w:themeColor="text1"/>
          <w:sz w:val="22"/>
          <w:szCs w:val="22"/>
        </w:rPr>
        <w:t>ում</w:t>
      </w:r>
      <w:r w:rsidRPr="0098236F">
        <w:rPr>
          <w:rFonts w:ascii="GHEA Grapalat" w:hAnsi="GHEA Grapalat" w:cs="Sylfaen"/>
          <w:i/>
          <w:color w:val="000000" w:themeColor="text1"/>
          <w:sz w:val="22"/>
          <w:szCs w:val="22"/>
          <w:lang w:val="af-ZA"/>
        </w:rPr>
        <w:t>:</w:t>
      </w:r>
    </w:p>
    <w:p w14:paraId="00FBD1F1" w14:textId="77777777" w:rsidR="00F60C5F" w:rsidRPr="0098236F" w:rsidRDefault="00F60C5F" w:rsidP="00F60C5F">
      <w:pPr>
        <w:ind w:firstLine="567"/>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rPr>
        <w:t>Ուղեցույցը</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հասանելի</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է</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հետևյալ</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հղումով՝</w:t>
      </w:r>
      <w:r w:rsidRPr="0098236F">
        <w:rPr>
          <w:rFonts w:ascii="GHEA Grapalat" w:hAnsi="GHEA Grapalat" w:cs="Sylfaen"/>
          <w:i/>
          <w:color w:val="000000" w:themeColor="text1"/>
          <w:sz w:val="22"/>
          <w:szCs w:val="22"/>
          <w:lang w:val="af-ZA"/>
        </w:rPr>
        <w:t xml:space="preserve"> </w:t>
      </w:r>
      <w:hyperlink r:id="rId14" w:history="1">
        <w:r w:rsidRPr="0098236F">
          <w:rPr>
            <w:rFonts w:ascii="GHEA Grapalat" w:hAnsi="GHEA Grapalat" w:cs="Sylfaen"/>
            <w:color w:val="000000" w:themeColor="text1"/>
            <w:sz w:val="22"/>
            <w:szCs w:val="22"/>
            <w:lang w:val="af-ZA"/>
          </w:rPr>
          <w:t>http://gnumner.am/hy/page/ughecuycner_dzernarkner/</w:t>
        </w:r>
      </w:hyperlink>
      <w:r w:rsidRPr="0098236F">
        <w:rPr>
          <w:rFonts w:ascii="GHEA Grapalat" w:hAnsi="GHEA Grapalat" w:cs="Sylfaen"/>
          <w:i/>
          <w:color w:val="000000" w:themeColor="text1"/>
          <w:sz w:val="22"/>
          <w:szCs w:val="22"/>
          <w:lang w:val="af-ZA"/>
        </w:rPr>
        <w:t>:</w:t>
      </w:r>
    </w:p>
    <w:p w14:paraId="57B1C54B" w14:textId="77777777" w:rsidR="00F60C5F" w:rsidRPr="0098236F" w:rsidRDefault="0046586E" w:rsidP="00EF3662">
      <w:pPr>
        <w:ind w:firstLine="567"/>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rPr>
        <w:t>Միաժամանակ</w:t>
      </w:r>
      <w:r w:rsidR="00F60C5F" w:rsidRPr="0098236F">
        <w:rPr>
          <w:rFonts w:ascii="GHEA Grapalat" w:hAnsi="GHEA Grapalat" w:cs="Sylfaen"/>
          <w:i/>
          <w:color w:val="000000" w:themeColor="text1"/>
          <w:sz w:val="22"/>
          <w:szCs w:val="22"/>
        </w:rPr>
        <w:t>՝</w:t>
      </w:r>
    </w:p>
    <w:p w14:paraId="59EAB7AC" w14:textId="2726D786" w:rsidR="00F60C5F" w:rsidRPr="0098236F" w:rsidRDefault="0046586E" w:rsidP="00F60C5F">
      <w:pPr>
        <w:ind w:firstLine="567"/>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lang w:val="af-ZA"/>
        </w:rPr>
        <w:t xml:space="preserve"> </w:t>
      </w:r>
      <w:r w:rsidR="00677658" w:rsidRPr="0098236F">
        <w:rPr>
          <w:rFonts w:ascii="GHEA Grapalat" w:hAnsi="GHEA Grapalat"/>
          <w:i/>
          <w:color w:val="000000" w:themeColor="text1"/>
          <w:sz w:val="22"/>
          <w:szCs w:val="22"/>
          <w:lang w:val="af-ZA"/>
        </w:rPr>
        <w:t xml:space="preserve">- </w:t>
      </w:r>
      <w:r w:rsidR="00984BDB" w:rsidRPr="0098236F">
        <w:rPr>
          <w:rFonts w:ascii="GHEA Grapalat" w:hAnsi="GHEA Grapalat"/>
          <w:i/>
          <w:color w:val="000000" w:themeColor="text1"/>
          <w:sz w:val="22"/>
          <w:szCs w:val="22"/>
          <w:lang w:val="af-ZA"/>
        </w:rPr>
        <w:t>հայտ</w:t>
      </w:r>
      <w:r w:rsidR="00677658" w:rsidRPr="0098236F">
        <w:rPr>
          <w:rFonts w:ascii="GHEA Grapalat" w:hAnsi="GHEA Grapalat"/>
          <w:i/>
          <w:color w:val="000000" w:themeColor="text1"/>
          <w:sz w:val="22"/>
          <w:szCs w:val="22"/>
          <w:lang w:val="af-ZA"/>
        </w:rPr>
        <w:t>ը էլեկտրոնային գնումների Armeps (www.armeps.am) համակարգ (այսուհետ` համակարգ) մուտքագրելիս</w:t>
      </w:r>
      <w:r w:rsidR="00984BDB" w:rsidRPr="0098236F">
        <w:rPr>
          <w:rFonts w:ascii="GHEA Grapalat" w:hAnsi="GHEA Grapalat"/>
          <w:i/>
          <w:color w:val="000000" w:themeColor="text1"/>
          <w:sz w:val="22"/>
          <w:szCs w:val="22"/>
          <w:lang w:val="af-ZA"/>
        </w:rPr>
        <w:t xml:space="preserve"> անհրաժեշտ է </w:t>
      </w:r>
      <w:r w:rsidR="00F9448B" w:rsidRPr="0098236F">
        <w:rPr>
          <w:rFonts w:ascii="GHEA Grapalat" w:hAnsi="GHEA Grapalat"/>
          <w:i/>
          <w:color w:val="000000" w:themeColor="text1"/>
          <w:sz w:val="22"/>
          <w:szCs w:val="22"/>
          <w:lang w:val="af-ZA"/>
        </w:rPr>
        <w:t xml:space="preserve">առաջնորդվել </w:t>
      </w:r>
      <w:hyperlink r:id="rId15" w:history="1">
        <w:r w:rsidR="0010316E" w:rsidRPr="0098236F">
          <w:rPr>
            <w:rStyle w:val="Hyperlink"/>
            <w:rFonts w:ascii="GHEA Grapalat" w:hAnsi="GHEA Grapalat" w:cs="Sylfaen"/>
            <w:i/>
            <w:color w:val="000000" w:themeColor="text1"/>
            <w:sz w:val="22"/>
            <w:szCs w:val="22"/>
            <w:lang w:val="af-ZA"/>
          </w:rPr>
          <w:t>www.procurement.am</w:t>
        </w:r>
      </w:hyperlink>
      <w:r w:rsidR="00F60C5F" w:rsidRPr="0098236F">
        <w:rPr>
          <w:rFonts w:ascii="GHEA Grapalat" w:hAnsi="GHEA Grapalat" w:cs="Sylfaen"/>
          <w:i/>
          <w:color w:val="000000" w:themeColor="text1"/>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98236F">
          <w:rPr>
            <w:rFonts w:ascii="GHEA Grapalat" w:hAnsi="GHEA Grapalat" w:cs="Sylfaen"/>
            <w:i/>
            <w:color w:val="000000" w:themeColor="text1"/>
            <w:sz w:val="22"/>
            <w:szCs w:val="22"/>
            <w:lang w:val="af-ZA"/>
          </w:rPr>
          <w:t>Էլեկտրոնային գնումների կատարման ուղեցույց</w:t>
        </w:r>
      </w:hyperlink>
      <w:r w:rsidR="00F60C5F" w:rsidRPr="0098236F">
        <w:rPr>
          <w:rFonts w:ascii="GHEA Grapalat" w:hAnsi="GHEA Grapalat" w:cs="Sylfaen"/>
          <w:i/>
          <w:color w:val="000000" w:themeColor="text1"/>
          <w:sz w:val="22"/>
          <w:szCs w:val="22"/>
          <w:lang w:val="af-ZA"/>
        </w:rPr>
        <w:t>ով:</w:t>
      </w:r>
    </w:p>
    <w:p w14:paraId="1C95163B" w14:textId="77777777" w:rsidR="00F60C5F" w:rsidRPr="0098236F" w:rsidRDefault="00F60C5F" w:rsidP="00F60C5F">
      <w:pPr>
        <w:ind w:firstLine="567"/>
        <w:jc w:val="both"/>
        <w:rPr>
          <w:rFonts w:ascii="GHEA Grapalat" w:hAnsi="GHEA Grapalat" w:cs="Sylfaen"/>
          <w:i/>
          <w:color w:val="000000" w:themeColor="text1"/>
          <w:sz w:val="22"/>
          <w:szCs w:val="22"/>
          <w:lang w:val="af-ZA"/>
        </w:rPr>
      </w:pPr>
      <w:r w:rsidRPr="0098236F">
        <w:rPr>
          <w:rFonts w:ascii="GHEA Grapalat" w:hAnsi="GHEA Grapalat" w:cs="Sylfaen"/>
          <w:i/>
          <w:color w:val="000000" w:themeColor="text1"/>
          <w:sz w:val="22"/>
          <w:szCs w:val="22"/>
          <w:lang w:val="af-ZA"/>
        </w:rPr>
        <w:t xml:space="preserve">Ուղեցույցը հասանելի է հետևյալ հղումով՝ </w:t>
      </w:r>
      <w:hyperlink r:id="rId17" w:history="1">
        <w:r w:rsidRPr="0098236F">
          <w:rPr>
            <w:rFonts w:ascii="GHEA Grapalat" w:hAnsi="GHEA Grapalat" w:cs="Sylfaen"/>
            <w:i/>
            <w:color w:val="000000" w:themeColor="text1"/>
            <w:sz w:val="22"/>
            <w:szCs w:val="22"/>
            <w:lang w:val="af-ZA"/>
          </w:rPr>
          <w:t>http://gnumner.am/hy/page/ughecuycner_dzernarkner/</w:t>
        </w:r>
      </w:hyperlink>
      <w:r w:rsidRPr="0098236F">
        <w:rPr>
          <w:rFonts w:ascii="GHEA Grapalat" w:hAnsi="GHEA Grapalat" w:cs="Sylfaen"/>
          <w:i/>
          <w:color w:val="000000" w:themeColor="text1"/>
          <w:sz w:val="22"/>
          <w:szCs w:val="22"/>
          <w:lang w:val="af-ZA"/>
        </w:rPr>
        <w:t>.</w:t>
      </w:r>
    </w:p>
    <w:p w14:paraId="1E82999F" w14:textId="77777777" w:rsidR="006E7900" w:rsidRPr="0098236F" w:rsidRDefault="00884204" w:rsidP="00EF3662">
      <w:pPr>
        <w:ind w:firstLine="567"/>
        <w:jc w:val="both"/>
        <w:rPr>
          <w:rFonts w:ascii="GHEA Grapalat" w:hAnsi="GHEA Grapalat"/>
          <w:i/>
          <w:color w:val="000000" w:themeColor="text1"/>
          <w:sz w:val="22"/>
          <w:szCs w:val="22"/>
          <w:lang w:val="af-ZA"/>
        </w:rPr>
      </w:pPr>
      <w:r w:rsidRPr="0098236F">
        <w:rPr>
          <w:rFonts w:ascii="GHEA Grapalat" w:hAnsi="GHEA Grapalat"/>
          <w:i/>
          <w:color w:val="000000" w:themeColor="text1"/>
          <w:sz w:val="22"/>
          <w:szCs w:val="22"/>
          <w:lang w:val="af-ZA"/>
        </w:rPr>
        <w:t>-</w:t>
      </w:r>
      <w:r w:rsidR="00B62D06" w:rsidRPr="0098236F">
        <w:rPr>
          <w:rFonts w:ascii="GHEA Grapalat" w:hAnsi="GHEA Grapalat"/>
          <w:i/>
          <w:color w:val="000000" w:themeColor="text1"/>
          <w:sz w:val="22"/>
          <w:szCs w:val="22"/>
          <w:lang w:val="af-ZA"/>
        </w:rPr>
        <w:t xml:space="preserve"> </w:t>
      </w:r>
      <w:r w:rsidR="00677658" w:rsidRPr="0098236F">
        <w:rPr>
          <w:rFonts w:ascii="GHEA Grapalat" w:hAnsi="GHEA Grapalat"/>
          <w:i/>
          <w:color w:val="000000" w:themeColor="text1"/>
          <w:sz w:val="22"/>
          <w:szCs w:val="22"/>
          <w:lang w:val="af-ZA"/>
        </w:rPr>
        <w:t xml:space="preserve">համակարգի </w:t>
      </w:r>
      <w:r w:rsidR="00106D44" w:rsidRPr="0098236F">
        <w:rPr>
          <w:rFonts w:ascii="GHEA Grapalat" w:hAnsi="GHEA Grapalat"/>
          <w:i/>
          <w:color w:val="000000" w:themeColor="text1"/>
          <w:sz w:val="22"/>
          <w:szCs w:val="22"/>
          <w:lang w:val="af-ZA"/>
        </w:rPr>
        <w:t xml:space="preserve">հետ </w:t>
      </w:r>
      <w:r w:rsidR="007E0E5F" w:rsidRPr="0098236F">
        <w:rPr>
          <w:rFonts w:ascii="GHEA Grapalat" w:hAnsi="GHEA Grapalat"/>
          <w:i/>
          <w:color w:val="000000" w:themeColor="text1"/>
          <w:sz w:val="22"/>
          <w:szCs w:val="22"/>
          <w:lang w:val="af-ZA"/>
        </w:rPr>
        <w:t xml:space="preserve">կապված </w:t>
      </w:r>
      <w:r w:rsidR="00B62D06" w:rsidRPr="0098236F">
        <w:rPr>
          <w:rFonts w:ascii="GHEA Grapalat" w:hAnsi="GHEA Grapalat"/>
          <w:i/>
          <w:color w:val="000000" w:themeColor="text1"/>
          <w:sz w:val="22"/>
          <w:szCs w:val="22"/>
          <w:lang w:val="af-ZA"/>
        </w:rPr>
        <w:t>հարցեր</w:t>
      </w:r>
      <w:r w:rsidR="00392525" w:rsidRPr="0098236F">
        <w:rPr>
          <w:rFonts w:ascii="GHEA Grapalat" w:hAnsi="GHEA Grapalat"/>
          <w:i/>
          <w:color w:val="000000" w:themeColor="text1"/>
          <w:sz w:val="22"/>
          <w:szCs w:val="22"/>
          <w:lang w:val="af-ZA"/>
        </w:rPr>
        <w:t xml:space="preserve"> և խնդիրներ</w:t>
      </w:r>
      <w:r w:rsidR="00B62D06" w:rsidRPr="0098236F">
        <w:rPr>
          <w:rFonts w:ascii="GHEA Grapalat" w:hAnsi="GHEA Grapalat"/>
          <w:i/>
          <w:color w:val="000000" w:themeColor="text1"/>
          <w:sz w:val="22"/>
          <w:szCs w:val="22"/>
          <w:lang w:val="af-ZA"/>
        </w:rPr>
        <w:t xml:space="preserve"> առաջանալիս </w:t>
      </w:r>
      <w:r w:rsidR="00F60C5F" w:rsidRPr="0098236F">
        <w:rPr>
          <w:rFonts w:ascii="GHEA Grapalat" w:hAnsi="GHEA Grapalat"/>
          <w:i/>
          <w:color w:val="000000" w:themeColor="text1"/>
          <w:sz w:val="22"/>
          <w:szCs w:val="22"/>
          <w:lang w:val="af-ZA"/>
        </w:rPr>
        <w:t xml:space="preserve">կարող եք դիմել պատվիրատուին, ինչպես նաև </w:t>
      </w:r>
      <w:r w:rsidR="004E1503" w:rsidRPr="0098236F">
        <w:rPr>
          <w:rFonts w:ascii="GHEA Grapalat" w:hAnsi="GHEA Grapalat"/>
          <w:i/>
          <w:color w:val="000000" w:themeColor="text1"/>
          <w:sz w:val="22"/>
          <w:szCs w:val="22"/>
          <w:lang w:val="af-ZA"/>
        </w:rPr>
        <w:t>ՀՀ ֆինանսների նախարարություն</w:t>
      </w:r>
      <w:r w:rsidR="00486B55" w:rsidRPr="0098236F">
        <w:rPr>
          <w:rFonts w:ascii="GHEA Grapalat" w:hAnsi="GHEA Grapalat"/>
          <w:i/>
          <w:color w:val="000000" w:themeColor="text1"/>
          <w:sz w:val="22"/>
          <w:szCs w:val="22"/>
          <w:lang w:val="af-ZA"/>
        </w:rPr>
        <w:t xml:space="preserve"> (այսուհետ նաև</w:t>
      </w:r>
      <w:r w:rsidR="00537E15" w:rsidRPr="0098236F">
        <w:rPr>
          <w:rFonts w:ascii="GHEA Grapalat" w:hAnsi="GHEA Grapalat"/>
          <w:i/>
          <w:color w:val="000000" w:themeColor="text1"/>
          <w:sz w:val="22"/>
          <w:szCs w:val="22"/>
          <w:lang w:val="af-ZA"/>
        </w:rPr>
        <w:t xml:space="preserve">` </w:t>
      </w:r>
      <w:r w:rsidR="0006220B" w:rsidRPr="0098236F">
        <w:rPr>
          <w:rFonts w:ascii="GHEA Grapalat" w:hAnsi="GHEA Grapalat"/>
          <w:i/>
          <w:color w:val="000000" w:themeColor="text1"/>
          <w:sz w:val="22"/>
          <w:szCs w:val="22"/>
          <w:lang w:val="af-ZA"/>
        </w:rPr>
        <w:t>լիազորված մարմին</w:t>
      </w:r>
      <w:r w:rsidR="00486B55" w:rsidRPr="0098236F">
        <w:rPr>
          <w:rFonts w:ascii="GHEA Grapalat" w:hAnsi="GHEA Grapalat"/>
          <w:i/>
          <w:color w:val="000000" w:themeColor="text1"/>
          <w:sz w:val="22"/>
          <w:szCs w:val="22"/>
          <w:lang w:val="af-ZA"/>
        </w:rPr>
        <w:t>)</w:t>
      </w:r>
      <w:r w:rsidR="00B62D06" w:rsidRPr="0098236F">
        <w:rPr>
          <w:rFonts w:ascii="GHEA Grapalat" w:hAnsi="GHEA Grapalat"/>
          <w:i/>
          <w:color w:val="000000" w:themeColor="text1"/>
          <w:sz w:val="22"/>
          <w:szCs w:val="22"/>
          <w:lang w:val="af-ZA"/>
        </w:rPr>
        <w:t xml:space="preserve">` </w:t>
      </w:r>
      <w:r w:rsidR="00AB14F4" w:rsidRPr="0098236F">
        <w:rPr>
          <w:rFonts w:ascii="GHEA Grapalat" w:hAnsi="GHEA Grapalat"/>
          <w:i/>
          <w:color w:val="000000" w:themeColor="text1"/>
          <w:sz w:val="22"/>
          <w:szCs w:val="22"/>
          <w:lang w:val="af-ZA"/>
        </w:rPr>
        <w:t xml:space="preserve">ք. Երևան, </w:t>
      </w:r>
      <w:r w:rsidR="00AD305B" w:rsidRPr="0098236F">
        <w:rPr>
          <w:rFonts w:ascii="GHEA Grapalat" w:hAnsi="GHEA Grapalat"/>
          <w:i/>
          <w:color w:val="000000" w:themeColor="text1"/>
          <w:sz w:val="22"/>
          <w:szCs w:val="22"/>
          <w:lang w:val="af-ZA"/>
        </w:rPr>
        <w:t xml:space="preserve">Մելիք-Ադամյան փող. 1 </w:t>
      </w:r>
      <w:r w:rsidR="000D10F1" w:rsidRPr="0098236F">
        <w:rPr>
          <w:rFonts w:ascii="GHEA Grapalat" w:hAnsi="GHEA Grapalat"/>
          <w:i/>
          <w:color w:val="000000" w:themeColor="text1"/>
          <w:lang w:val="af-ZA"/>
        </w:rPr>
        <w:t xml:space="preserve"> </w:t>
      </w:r>
      <w:r w:rsidR="00AB14F4" w:rsidRPr="0098236F">
        <w:rPr>
          <w:rFonts w:ascii="GHEA Grapalat" w:hAnsi="GHEA Grapalat"/>
          <w:i/>
          <w:color w:val="000000" w:themeColor="text1"/>
          <w:sz w:val="22"/>
          <w:szCs w:val="22"/>
          <w:lang w:val="af-ZA"/>
        </w:rPr>
        <w:t>հասցեով (հեռախոս`</w:t>
      </w:r>
      <w:r w:rsidR="007032AC" w:rsidRPr="0098236F">
        <w:rPr>
          <w:rFonts w:ascii="GHEA Grapalat" w:hAnsi="GHEA Grapalat"/>
          <w:i/>
          <w:color w:val="000000" w:themeColor="text1"/>
          <w:sz w:val="22"/>
          <w:szCs w:val="22"/>
          <w:lang w:val="af-ZA"/>
        </w:rPr>
        <w:t>(</w:t>
      </w:r>
      <w:r w:rsidR="00677658" w:rsidRPr="0098236F">
        <w:rPr>
          <w:rFonts w:ascii="GHEA Grapalat" w:hAnsi="GHEA Grapalat"/>
          <w:i/>
          <w:color w:val="000000" w:themeColor="text1"/>
          <w:sz w:val="22"/>
          <w:szCs w:val="22"/>
          <w:lang w:val="af-ZA"/>
        </w:rPr>
        <w:t>+3741</w:t>
      </w:r>
      <w:r w:rsidR="00BE3F61" w:rsidRPr="0098236F">
        <w:rPr>
          <w:rFonts w:ascii="GHEA Grapalat" w:hAnsi="GHEA Grapalat"/>
          <w:i/>
          <w:color w:val="000000" w:themeColor="text1"/>
          <w:sz w:val="22"/>
          <w:szCs w:val="22"/>
          <w:lang w:val="af-ZA"/>
        </w:rPr>
        <w:t>1</w:t>
      </w:r>
      <w:r w:rsidR="007032AC" w:rsidRPr="0098236F">
        <w:rPr>
          <w:rFonts w:ascii="GHEA Grapalat" w:hAnsi="GHEA Grapalat"/>
          <w:i/>
          <w:color w:val="000000" w:themeColor="text1"/>
          <w:sz w:val="22"/>
          <w:szCs w:val="22"/>
          <w:lang w:val="af-ZA"/>
        </w:rPr>
        <w:t xml:space="preserve">) </w:t>
      </w:r>
      <w:r w:rsidR="00AB14F4" w:rsidRPr="0098236F">
        <w:rPr>
          <w:rFonts w:ascii="GHEA Grapalat" w:hAnsi="GHEA Grapalat"/>
          <w:i/>
          <w:color w:val="000000" w:themeColor="text1"/>
          <w:sz w:val="22"/>
          <w:szCs w:val="22"/>
          <w:lang w:val="af-ZA"/>
        </w:rPr>
        <w:t>28-93-20):</w:t>
      </w:r>
    </w:p>
    <w:p w14:paraId="134C277B" w14:textId="77777777" w:rsidR="0089384E" w:rsidRPr="0098236F" w:rsidRDefault="0089384E" w:rsidP="0089384E">
      <w:pPr>
        <w:ind w:firstLine="567"/>
        <w:rPr>
          <w:rFonts w:ascii="GHEA Grapalat" w:hAnsi="GHEA Grapalat"/>
          <w:b/>
          <w:color w:val="000000" w:themeColor="text1"/>
          <w:sz w:val="20"/>
          <w:szCs w:val="22"/>
          <w:lang w:val="af-ZA"/>
        </w:rPr>
      </w:pPr>
      <w:bookmarkStart w:id="2" w:name="_Hlk9322052"/>
      <w:r w:rsidRPr="0098236F">
        <w:rPr>
          <w:rFonts w:ascii="GHEA Grapalat" w:hAnsi="GHEA Grapalat" w:cs="Sylfaen"/>
          <w:i/>
          <w:color w:val="000000" w:themeColor="text1"/>
          <w:sz w:val="22"/>
          <w:szCs w:val="22"/>
        </w:rPr>
        <w:t>Համակարգում</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գրանցվելը</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ինչպես</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նաև</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հայտ</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ներկայացնելն</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անվճար</w:t>
      </w:r>
      <w:r w:rsidRPr="0098236F">
        <w:rPr>
          <w:rFonts w:ascii="GHEA Grapalat" w:hAnsi="GHEA Grapalat" w:cs="Sylfaen"/>
          <w:i/>
          <w:color w:val="000000" w:themeColor="text1"/>
          <w:sz w:val="22"/>
          <w:szCs w:val="22"/>
          <w:lang w:val="af-ZA"/>
        </w:rPr>
        <w:t xml:space="preserve"> </w:t>
      </w:r>
      <w:r w:rsidRPr="0098236F">
        <w:rPr>
          <w:rFonts w:ascii="GHEA Grapalat" w:hAnsi="GHEA Grapalat" w:cs="Sylfaen"/>
          <w:i/>
          <w:color w:val="000000" w:themeColor="text1"/>
          <w:sz w:val="22"/>
          <w:szCs w:val="22"/>
        </w:rPr>
        <w:t>է</w:t>
      </w:r>
      <w:r w:rsidRPr="0098236F">
        <w:rPr>
          <w:rFonts w:ascii="GHEA Grapalat" w:hAnsi="GHEA Grapalat" w:cs="Sylfaen"/>
          <w:i/>
          <w:color w:val="000000" w:themeColor="text1"/>
          <w:sz w:val="22"/>
          <w:szCs w:val="22"/>
          <w:lang w:val="af-ZA"/>
        </w:rPr>
        <w:t>:</w:t>
      </w:r>
      <w:bookmarkEnd w:id="2"/>
    </w:p>
    <w:p w14:paraId="6B934E6E" w14:textId="77777777" w:rsidR="00984BDB" w:rsidRPr="0098236F" w:rsidRDefault="0089384E" w:rsidP="0089384E">
      <w:pPr>
        <w:ind w:firstLine="567"/>
        <w:jc w:val="both"/>
        <w:rPr>
          <w:rFonts w:ascii="GHEA Grapalat" w:hAnsi="GHEA Grapalat"/>
          <w:i/>
          <w:color w:val="000000" w:themeColor="text1"/>
          <w:sz w:val="20"/>
          <w:lang w:val="af-ZA"/>
        </w:rPr>
      </w:pPr>
      <w:r w:rsidRPr="0098236F">
        <w:rPr>
          <w:rFonts w:ascii="GHEA Grapalat" w:hAnsi="GHEA Grapalat" w:cs="Sylfaen"/>
          <w:b/>
          <w:color w:val="000000" w:themeColor="text1"/>
          <w:sz w:val="20"/>
          <w:szCs w:val="22"/>
          <w:lang w:val="af-ZA"/>
        </w:rPr>
        <w:br w:type="page"/>
      </w:r>
    </w:p>
    <w:p w14:paraId="0D34CD5F" w14:textId="77777777" w:rsidR="00096865" w:rsidRPr="0098236F" w:rsidRDefault="00096865" w:rsidP="00EF3662">
      <w:pPr>
        <w:ind w:firstLine="567"/>
        <w:jc w:val="center"/>
        <w:rPr>
          <w:rFonts w:ascii="GHEA Grapalat" w:hAnsi="GHEA Grapalat"/>
          <w:b/>
          <w:color w:val="000000" w:themeColor="text1"/>
          <w:sz w:val="20"/>
          <w:szCs w:val="22"/>
          <w:lang w:val="af-ZA"/>
        </w:rPr>
      </w:pPr>
    </w:p>
    <w:p w14:paraId="3DB76F48" w14:textId="77777777" w:rsidR="00160AE4" w:rsidRPr="0098236F" w:rsidRDefault="00160AE4" w:rsidP="00EF3662">
      <w:pPr>
        <w:ind w:firstLine="567"/>
        <w:jc w:val="center"/>
        <w:rPr>
          <w:rFonts w:ascii="GHEA Grapalat" w:hAnsi="GHEA Grapalat" w:cs="Sylfaen"/>
          <w:b/>
          <w:color w:val="000000" w:themeColor="text1"/>
          <w:sz w:val="22"/>
          <w:szCs w:val="22"/>
          <w:lang w:val="af-ZA"/>
        </w:rPr>
      </w:pPr>
    </w:p>
    <w:p w14:paraId="2ABBE20F" w14:textId="77777777" w:rsidR="003263FE" w:rsidRPr="0098236F" w:rsidRDefault="003263FE" w:rsidP="003263FE">
      <w:pPr>
        <w:ind w:firstLine="567"/>
        <w:jc w:val="center"/>
        <w:rPr>
          <w:rFonts w:ascii="GHEA Grapalat" w:hAnsi="GHEA Grapalat"/>
          <w:b/>
          <w:color w:val="000000" w:themeColor="text1"/>
          <w:sz w:val="20"/>
          <w:szCs w:val="20"/>
          <w:lang w:val="af-ZA"/>
        </w:rPr>
      </w:pPr>
      <w:r w:rsidRPr="0098236F">
        <w:rPr>
          <w:rFonts w:ascii="GHEA Grapalat" w:hAnsi="GHEA Grapalat" w:cs="Sylfaen"/>
          <w:b/>
          <w:color w:val="000000" w:themeColor="text1"/>
          <w:sz w:val="20"/>
          <w:szCs w:val="20"/>
        </w:rPr>
        <w:t>ԲՈՎԱՆԴԱԿՈւԹՅՈւՆ</w:t>
      </w:r>
    </w:p>
    <w:p w14:paraId="04DC2056" w14:textId="77777777" w:rsidR="003263FE" w:rsidRPr="0098236F" w:rsidRDefault="003263FE" w:rsidP="003263FE">
      <w:pPr>
        <w:ind w:firstLine="567"/>
        <w:jc w:val="center"/>
        <w:rPr>
          <w:rFonts w:ascii="GHEA Grapalat" w:hAnsi="GHEA Grapalat"/>
          <w:i/>
          <w:color w:val="000000" w:themeColor="text1"/>
          <w:sz w:val="20"/>
          <w:lang w:val="af-ZA"/>
        </w:rPr>
      </w:pPr>
    </w:p>
    <w:p w14:paraId="0BD13047" w14:textId="35D16D22" w:rsidR="003263FE" w:rsidRPr="0098236F" w:rsidRDefault="00CD1167" w:rsidP="003263FE">
      <w:pPr>
        <w:ind w:firstLine="567"/>
        <w:jc w:val="center"/>
        <w:rPr>
          <w:rFonts w:ascii="GHEA Grapalat" w:hAnsi="GHEA Grapalat"/>
          <w:b/>
          <w:color w:val="000000" w:themeColor="text1"/>
          <w:sz w:val="20"/>
          <w:szCs w:val="20"/>
          <w:lang w:val="af-ZA"/>
        </w:rPr>
      </w:pPr>
      <w:r w:rsidRPr="00CD1167">
        <w:rPr>
          <w:rFonts w:ascii="GHEA Grapalat" w:hAnsi="GHEA Grapalat"/>
          <w:b/>
          <w:color w:val="000000" w:themeColor="text1"/>
          <w:sz w:val="20"/>
          <w:szCs w:val="20"/>
          <w:lang w:val="hy-AM"/>
        </w:rPr>
        <w:t>ՀՀ ԱՐՏԱՔԻՆ ԳՈՐԾԵՐԻ ՆԱԽԱՐԱՐՈՒԹՅԱՆ ԿԱՐԻՔՆԵՐԻ ՀԱՄԱՐ</w:t>
      </w:r>
      <w:r w:rsidR="003263FE" w:rsidRPr="0098236F">
        <w:rPr>
          <w:rFonts w:ascii="GHEA Grapalat" w:hAnsi="GHEA Grapalat"/>
          <w:b/>
          <w:color w:val="000000" w:themeColor="text1"/>
          <w:sz w:val="20"/>
          <w:szCs w:val="20"/>
          <w:lang w:val="af-ZA"/>
        </w:rPr>
        <w:t xml:space="preserve"> </w:t>
      </w:r>
      <w:r w:rsidR="0044620F" w:rsidRPr="0098236F">
        <w:rPr>
          <w:rFonts w:ascii="GHEA Grapalat" w:hAnsi="GHEA Grapalat"/>
          <w:color w:val="000000" w:themeColor="text1"/>
          <w:sz w:val="22"/>
          <w:szCs w:val="22"/>
          <w:lang w:val="hy-AM"/>
        </w:rPr>
        <w:t xml:space="preserve">ՎԱՐՉԱԿԱՆ ՇԵՆՔԻ </w:t>
      </w:r>
      <w:r w:rsidR="001A75D8" w:rsidRPr="0098236F">
        <w:rPr>
          <w:rFonts w:ascii="GHEA Grapalat" w:hAnsi="GHEA Grapalat"/>
          <w:color w:val="000000" w:themeColor="text1"/>
          <w:sz w:val="22"/>
          <w:szCs w:val="22"/>
          <w:lang w:val="hy-AM"/>
        </w:rPr>
        <w:t>ԸՆԹԱՑԻԿ ՆՈՐՈԳՄԱՆ</w:t>
      </w:r>
      <w:r w:rsidR="001A75D8" w:rsidRPr="0098236F">
        <w:rPr>
          <w:rFonts w:ascii="GHEA Grapalat" w:hAnsi="GHEA Grapalat" w:cs="Sylfaen"/>
          <w:color w:val="000000" w:themeColor="text1"/>
          <w:sz w:val="22"/>
          <w:szCs w:val="22"/>
          <w:lang w:val="hy-AM"/>
        </w:rPr>
        <w:t xml:space="preserve"> ԱՇԽԱՏԱՆՔՆԵՐԻ</w:t>
      </w:r>
      <w:r w:rsidR="003263FE" w:rsidRPr="0098236F">
        <w:rPr>
          <w:rFonts w:ascii="GHEA Grapalat" w:hAnsi="GHEA Grapalat"/>
          <w:i/>
          <w:color w:val="000000" w:themeColor="text1"/>
          <w:sz w:val="20"/>
          <w:szCs w:val="20"/>
          <w:lang w:val="hy-AM"/>
        </w:rPr>
        <w:t xml:space="preserve"> </w:t>
      </w:r>
    </w:p>
    <w:p w14:paraId="7335CDA3" w14:textId="77777777" w:rsidR="003263FE" w:rsidRPr="0098236F" w:rsidRDefault="003263FE" w:rsidP="003263FE">
      <w:pPr>
        <w:ind w:firstLine="567"/>
        <w:jc w:val="center"/>
        <w:rPr>
          <w:rFonts w:ascii="GHEA Grapalat" w:hAnsi="GHEA Grapalat"/>
          <w:b/>
          <w:color w:val="000000" w:themeColor="text1"/>
          <w:sz w:val="20"/>
          <w:szCs w:val="20"/>
          <w:lang w:val="af-ZA"/>
        </w:rPr>
      </w:pPr>
      <w:r w:rsidRPr="0098236F">
        <w:rPr>
          <w:rFonts w:ascii="GHEA Grapalat" w:hAnsi="GHEA Grapalat"/>
          <w:b/>
          <w:color w:val="000000" w:themeColor="text1"/>
          <w:sz w:val="20"/>
          <w:szCs w:val="20"/>
          <w:lang w:val="af-ZA"/>
        </w:rPr>
        <w:t>ՁԵՌՔԲԵՐՄԱՆ ՆՊԱՏԱԿՈՎ ՀԱՅՏԱՐԱՐՎԱԾ ԳՆԱՆՇՄԱՆ ՀԱՐՑՄԱՆ ՀՐԱՎԵՐԻ</w:t>
      </w:r>
    </w:p>
    <w:p w14:paraId="721EC8BE" w14:textId="77777777" w:rsidR="003263FE" w:rsidRPr="0098236F" w:rsidRDefault="003263FE" w:rsidP="003263FE">
      <w:pPr>
        <w:ind w:firstLine="567"/>
        <w:jc w:val="center"/>
        <w:rPr>
          <w:rFonts w:ascii="GHEA Grapalat" w:hAnsi="GHEA Grapalat" w:cs="Sylfaen"/>
          <w:b/>
          <w:color w:val="000000" w:themeColor="text1"/>
          <w:sz w:val="20"/>
          <w:szCs w:val="22"/>
          <w:lang w:val="af-ZA"/>
        </w:rPr>
      </w:pPr>
    </w:p>
    <w:p w14:paraId="28069AB4" w14:textId="77777777" w:rsidR="009F5D9B" w:rsidRPr="0098236F" w:rsidRDefault="009F5D9B" w:rsidP="00EF3662">
      <w:pPr>
        <w:ind w:firstLine="567"/>
        <w:jc w:val="center"/>
        <w:rPr>
          <w:rFonts w:ascii="GHEA Grapalat" w:hAnsi="GHEA Grapalat" w:cs="Sylfaen"/>
          <w:b/>
          <w:color w:val="000000" w:themeColor="text1"/>
          <w:sz w:val="20"/>
          <w:szCs w:val="22"/>
          <w:lang w:val="af-ZA"/>
        </w:rPr>
      </w:pPr>
    </w:p>
    <w:p w14:paraId="2069AA8F" w14:textId="77777777" w:rsidR="00096865" w:rsidRPr="0098236F" w:rsidRDefault="00096865" w:rsidP="00EF3662">
      <w:pPr>
        <w:ind w:firstLine="567"/>
        <w:jc w:val="center"/>
        <w:rPr>
          <w:rFonts w:ascii="GHEA Grapalat" w:hAnsi="GHEA Grapalat"/>
          <w:color w:val="000000" w:themeColor="text1"/>
          <w:sz w:val="20"/>
          <w:lang w:val="af-ZA"/>
        </w:rPr>
      </w:pPr>
      <w:proofErr w:type="gramStart"/>
      <w:r w:rsidRPr="0098236F">
        <w:rPr>
          <w:rFonts w:ascii="GHEA Grapalat" w:hAnsi="GHEA Grapalat" w:cs="Sylfaen"/>
          <w:b/>
          <w:color w:val="000000" w:themeColor="text1"/>
          <w:sz w:val="20"/>
          <w:szCs w:val="22"/>
        </w:rPr>
        <w:t>ՄԱՍ</w:t>
      </w:r>
      <w:r w:rsidRPr="0098236F">
        <w:rPr>
          <w:rFonts w:ascii="GHEA Grapalat" w:hAnsi="GHEA Grapalat" w:cs="Times Armenian"/>
          <w:b/>
          <w:color w:val="000000" w:themeColor="text1"/>
          <w:sz w:val="20"/>
          <w:szCs w:val="22"/>
          <w:lang w:val="af-ZA"/>
        </w:rPr>
        <w:t xml:space="preserve">  I.</w:t>
      </w:r>
      <w:proofErr w:type="gramEnd"/>
    </w:p>
    <w:p w14:paraId="10C0E826" w14:textId="77777777" w:rsidR="00096865" w:rsidRPr="0098236F" w:rsidRDefault="00096865" w:rsidP="00EF3662">
      <w:pPr>
        <w:ind w:firstLine="567"/>
        <w:jc w:val="both"/>
        <w:rPr>
          <w:rFonts w:ascii="GHEA Grapalat" w:hAnsi="GHEA Grapalat"/>
          <w:color w:val="000000" w:themeColor="text1"/>
          <w:sz w:val="20"/>
          <w:lang w:val="af-ZA"/>
        </w:rPr>
      </w:pPr>
    </w:p>
    <w:p w14:paraId="5396B61F"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 xml:space="preserve">1.  </w:t>
      </w:r>
      <w:r w:rsidRPr="0098236F">
        <w:rPr>
          <w:rFonts w:ascii="GHEA Grapalat" w:hAnsi="GHEA Grapalat" w:cs="Sylfaen"/>
          <w:color w:val="000000" w:themeColor="text1"/>
          <w:sz w:val="20"/>
        </w:rPr>
        <w:t>Գնման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առարկայի</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բնութա</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իրը</w:t>
      </w:r>
      <w:r w:rsidRPr="0098236F">
        <w:rPr>
          <w:rFonts w:ascii="GHEA Grapalat" w:hAnsi="GHEA Grapalat" w:cs="Times Armenian"/>
          <w:color w:val="000000" w:themeColor="text1"/>
          <w:sz w:val="20"/>
          <w:lang w:val="af-ZA"/>
        </w:rPr>
        <w:tab/>
        <w:t xml:space="preserve"> </w:t>
      </w:r>
    </w:p>
    <w:p w14:paraId="57D5A591"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 xml:space="preserve">2. </w:t>
      </w:r>
      <w:r w:rsidRPr="0098236F">
        <w:rPr>
          <w:rFonts w:ascii="GHEA Grapalat" w:hAnsi="GHEA Grapalat" w:cs="Sylfaen"/>
          <w:color w:val="000000" w:themeColor="text1"/>
          <w:sz w:val="20"/>
        </w:rPr>
        <w:t>Մասնակցի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մասնակցության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իրավունքի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պահանջները</w:t>
      </w:r>
      <w:r w:rsidR="000206DA" w:rsidRPr="0098236F">
        <w:rPr>
          <w:rFonts w:ascii="GHEA Grapalat" w:hAnsi="GHEA Grapalat" w:cs="Sylfaen"/>
          <w:color w:val="000000" w:themeColor="text1"/>
          <w:sz w:val="20"/>
          <w:lang w:val="af-ZA"/>
        </w:rPr>
        <w:t xml:space="preserve"> </w:t>
      </w:r>
      <w:r w:rsidR="000206DA" w:rsidRPr="0098236F">
        <w:rPr>
          <w:rFonts w:ascii="GHEA Grapalat" w:hAnsi="GHEA Grapalat" w:cs="Sylfaen"/>
          <w:color w:val="000000" w:themeColor="text1"/>
          <w:sz w:val="20"/>
        </w:rPr>
        <w:t>և</w:t>
      </w:r>
      <w:r w:rsidR="000206DA" w:rsidRPr="0098236F">
        <w:rPr>
          <w:rFonts w:ascii="GHEA Grapalat" w:hAnsi="GHEA Grapalat" w:cs="Sylfaen"/>
          <w:color w:val="000000" w:themeColor="text1"/>
          <w:sz w:val="20"/>
          <w:lang w:val="af-ZA"/>
        </w:rPr>
        <w:t xml:space="preserve"> </w:t>
      </w:r>
      <w:r w:rsidR="000206DA" w:rsidRPr="0098236F">
        <w:rPr>
          <w:rFonts w:ascii="GHEA Grapalat" w:hAnsi="GHEA Grapalat" w:cs="Sylfaen"/>
          <w:color w:val="000000" w:themeColor="text1"/>
          <w:sz w:val="20"/>
        </w:rPr>
        <w:t>դրանց</w:t>
      </w:r>
      <w:r w:rsidR="000206DA" w:rsidRPr="0098236F">
        <w:rPr>
          <w:rFonts w:ascii="GHEA Grapalat" w:hAnsi="GHEA Grapalat" w:cs="Sylfaen"/>
          <w:color w:val="000000" w:themeColor="text1"/>
          <w:sz w:val="20"/>
          <w:lang w:val="af-ZA"/>
        </w:rPr>
        <w:t xml:space="preserve"> </w:t>
      </w:r>
      <w:r w:rsidR="000206DA" w:rsidRPr="0098236F">
        <w:rPr>
          <w:rFonts w:ascii="GHEA Grapalat" w:hAnsi="GHEA Grapalat" w:cs="Sylfaen"/>
          <w:color w:val="000000" w:themeColor="text1"/>
          <w:sz w:val="20"/>
        </w:rPr>
        <w:t>գնահատման</w:t>
      </w:r>
      <w:r w:rsidR="000206DA" w:rsidRPr="0098236F">
        <w:rPr>
          <w:rFonts w:ascii="GHEA Grapalat" w:hAnsi="GHEA Grapalat" w:cs="Sylfaen"/>
          <w:color w:val="000000" w:themeColor="text1"/>
          <w:sz w:val="20"/>
          <w:lang w:val="af-ZA"/>
        </w:rPr>
        <w:t xml:space="preserve"> </w:t>
      </w:r>
      <w:r w:rsidR="000206DA" w:rsidRPr="0098236F">
        <w:rPr>
          <w:rFonts w:ascii="GHEA Grapalat" w:hAnsi="GHEA Grapalat" w:cs="Sylfaen"/>
          <w:color w:val="000000" w:themeColor="text1"/>
          <w:sz w:val="20"/>
        </w:rPr>
        <w:t>կարգը</w:t>
      </w:r>
      <w:r w:rsidRPr="0098236F">
        <w:rPr>
          <w:rFonts w:ascii="GHEA Grapalat" w:hAnsi="GHEA Grapalat" w:cs="Times Armenian"/>
          <w:color w:val="000000" w:themeColor="text1"/>
          <w:sz w:val="20"/>
          <w:lang w:val="af-ZA"/>
        </w:rPr>
        <w:t xml:space="preserve">, </w:t>
      </w:r>
      <w:r w:rsidR="000206DA" w:rsidRPr="0098236F">
        <w:rPr>
          <w:rFonts w:ascii="GHEA Grapalat" w:hAnsi="GHEA Grapalat" w:cs="Times Armenian"/>
          <w:color w:val="000000" w:themeColor="text1"/>
          <w:sz w:val="20"/>
          <w:lang w:val="af-ZA"/>
        </w:rPr>
        <w:t xml:space="preserve">ընտրված մասնակից ճանաչվելու դեպքում </w:t>
      </w:r>
      <w:r w:rsidRPr="0098236F">
        <w:rPr>
          <w:rFonts w:ascii="GHEA Grapalat" w:hAnsi="GHEA Grapalat" w:cs="Sylfaen"/>
          <w:color w:val="000000" w:themeColor="text1"/>
          <w:sz w:val="20"/>
        </w:rPr>
        <w:t>որակավորման</w:t>
      </w:r>
      <w:r w:rsidRPr="0098236F">
        <w:rPr>
          <w:rFonts w:ascii="GHEA Grapalat" w:hAnsi="GHEA Grapalat" w:cs="Times Armenian"/>
          <w:color w:val="000000" w:themeColor="text1"/>
          <w:sz w:val="20"/>
          <w:lang w:val="af-ZA"/>
        </w:rPr>
        <w:t xml:space="preserve"> </w:t>
      </w:r>
      <w:r w:rsidR="000206DA" w:rsidRPr="0098236F">
        <w:rPr>
          <w:rFonts w:ascii="GHEA Grapalat" w:hAnsi="GHEA Grapalat" w:cs="Times Armenian"/>
          <w:color w:val="000000" w:themeColor="text1"/>
          <w:sz w:val="20"/>
          <w:lang w:val="af-ZA"/>
        </w:rPr>
        <w:t>ապահովում ներկայացնելու պայմանները</w:t>
      </w:r>
      <w:r w:rsidRPr="0098236F">
        <w:rPr>
          <w:rFonts w:ascii="GHEA Grapalat" w:hAnsi="GHEA Grapalat" w:cs="Times Armenian"/>
          <w:color w:val="000000" w:themeColor="text1"/>
          <w:sz w:val="20"/>
          <w:lang w:val="af-ZA"/>
        </w:rPr>
        <w:t xml:space="preserve"> </w:t>
      </w:r>
    </w:p>
    <w:p w14:paraId="3A3D9181"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 xml:space="preserve">3. </w:t>
      </w:r>
      <w:r w:rsidRPr="0098236F">
        <w:rPr>
          <w:rFonts w:ascii="GHEA Grapalat" w:hAnsi="GHEA Grapalat" w:cs="Sylfaen"/>
          <w:color w:val="000000" w:themeColor="text1"/>
          <w:sz w:val="20"/>
        </w:rPr>
        <w:t>Հրավերի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պարզաբանումը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հրավերում</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փոփոխություն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կատարելու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ը</w:t>
      </w:r>
      <w:r w:rsidRPr="0098236F">
        <w:rPr>
          <w:rFonts w:ascii="GHEA Grapalat" w:hAnsi="GHEA Grapalat" w:cs="Times Armenian"/>
          <w:color w:val="000000" w:themeColor="text1"/>
          <w:sz w:val="20"/>
          <w:lang w:val="af-ZA"/>
        </w:rPr>
        <w:tab/>
      </w:r>
    </w:p>
    <w:p w14:paraId="6703D5EE" w14:textId="77777777" w:rsidR="00087A30" w:rsidRPr="0098236F" w:rsidRDefault="00096865" w:rsidP="00EF3662">
      <w:pPr>
        <w:ind w:firstLine="1134"/>
        <w:jc w:val="both"/>
        <w:rPr>
          <w:rFonts w:ascii="GHEA Grapalat" w:hAnsi="GHEA Grapalat" w:cs="Sylfaen"/>
          <w:color w:val="000000" w:themeColor="text1"/>
          <w:sz w:val="20"/>
          <w:lang w:val="af-ZA"/>
        </w:rPr>
      </w:pPr>
      <w:r w:rsidRPr="0098236F">
        <w:rPr>
          <w:rFonts w:ascii="GHEA Grapalat" w:hAnsi="GHEA Grapalat"/>
          <w:color w:val="000000" w:themeColor="text1"/>
          <w:sz w:val="20"/>
          <w:lang w:val="af-ZA"/>
        </w:rPr>
        <w:t xml:space="preserve">4. </w:t>
      </w:r>
      <w:r w:rsidRPr="0098236F">
        <w:rPr>
          <w:rFonts w:ascii="GHEA Grapalat" w:hAnsi="GHEA Grapalat" w:cs="Sylfaen"/>
          <w:color w:val="000000" w:themeColor="text1"/>
          <w:sz w:val="20"/>
        </w:rPr>
        <w:t>Հայտը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ներկայացնելու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ը</w:t>
      </w:r>
    </w:p>
    <w:p w14:paraId="19330406" w14:textId="77777777" w:rsidR="00096865" w:rsidRPr="0098236F" w:rsidRDefault="00087A30"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5.</w:t>
      </w:r>
      <w:r w:rsidRPr="0098236F">
        <w:rPr>
          <w:rFonts w:ascii="GHEA Grapalat" w:hAnsi="GHEA Grapalat"/>
          <w:color w:val="000000" w:themeColor="text1"/>
          <w:sz w:val="20"/>
          <w:lang w:val="af-ZA"/>
        </w:rPr>
        <w:tab/>
      </w:r>
      <w:r w:rsidRPr="0098236F">
        <w:rPr>
          <w:rFonts w:ascii="GHEA Grapalat" w:hAnsi="GHEA Grapalat" w:cs="Sylfaen"/>
          <w:color w:val="000000" w:themeColor="text1"/>
          <w:sz w:val="20"/>
        </w:rPr>
        <w:t>Հայտի</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նային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առաջարկը</w:t>
      </w:r>
      <w:r w:rsidR="00096865" w:rsidRPr="0098236F">
        <w:rPr>
          <w:rFonts w:ascii="GHEA Grapalat" w:hAnsi="GHEA Grapalat" w:cs="Times Armenian"/>
          <w:color w:val="000000" w:themeColor="text1"/>
          <w:sz w:val="20"/>
          <w:lang w:val="af-ZA"/>
        </w:rPr>
        <w:tab/>
        <w:t xml:space="preserve"> </w:t>
      </w:r>
    </w:p>
    <w:p w14:paraId="552E179F" w14:textId="77777777" w:rsidR="00096865" w:rsidRPr="0098236F" w:rsidRDefault="00087A30"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6</w:t>
      </w:r>
      <w:r w:rsidR="00096865" w:rsidRPr="0098236F">
        <w:rPr>
          <w:rFonts w:ascii="GHEA Grapalat" w:hAnsi="GHEA Grapalat"/>
          <w:color w:val="000000" w:themeColor="text1"/>
          <w:sz w:val="20"/>
          <w:lang w:val="af-ZA"/>
        </w:rPr>
        <w:t xml:space="preserve">. </w:t>
      </w:r>
      <w:r w:rsidR="00096865" w:rsidRPr="0098236F">
        <w:rPr>
          <w:rFonts w:ascii="GHEA Grapalat" w:hAnsi="GHEA Grapalat" w:cs="Sylfaen"/>
          <w:color w:val="000000" w:themeColor="text1"/>
          <w:sz w:val="20"/>
        </w:rPr>
        <w:t>Հայտի</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Times Armenian"/>
          <w:color w:val="000000" w:themeColor="text1"/>
          <w:sz w:val="20"/>
        </w:rPr>
        <w:t>գ</w:t>
      </w:r>
      <w:r w:rsidR="00096865" w:rsidRPr="0098236F">
        <w:rPr>
          <w:rFonts w:ascii="GHEA Grapalat" w:hAnsi="GHEA Grapalat" w:cs="Sylfaen"/>
          <w:color w:val="000000" w:themeColor="text1"/>
          <w:sz w:val="20"/>
        </w:rPr>
        <w:t>ործողության</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ժամկետը</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հայտերում</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փոփոխություն</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կատարելու</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և</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դրանք</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հետ</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վերցնելու</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կար</w:t>
      </w:r>
      <w:r w:rsidR="00096865" w:rsidRPr="0098236F">
        <w:rPr>
          <w:rFonts w:ascii="GHEA Grapalat" w:hAnsi="GHEA Grapalat" w:cs="Times Armenian"/>
          <w:color w:val="000000" w:themeColor="text1"/>
          <w:sz w:val="20"/>
        </w:rPr>
        <w:t>գ</w:t>
      </w:r>
      <w:r w:rsidR="00096865" w:rsidRPr="0098236F">
        <w:rPr>
          <w:rFonts w:ascii="GHEA Grapalat" w:hAnsi="GHEA Grapalat" w:cs="Sylfaen"/>
          <w:color w:val="000000" w:themeColor="text1"/>
          <w:sz w:val="20"/>
        </w:rPr>
        <w:t>ը</w:t>
      </w:r>
      <w:r w:rsidR="00096865" w:rsidRPr="0098236F">
        <w:rPr>
          <w:rFonts w:ascii="GHEA Grapalat" w:hAnsi="GHEA Grapalat" w:cs="Times Armenian"/>
          <w:color w:val="000000" w:themeColor="text1"/>
          <w:sz w:val="20"/>
          <w:lang w:val="af-ZA"/>
        </w:rPr>
        <w:tab/>
        <w:t xml:space="preserve"> </w:t>
      </w:r>
    </w:p>
    <w:p w14:paraId="644D0680" w14:textId="26644308" w:rsidR="00096865" w:rsidRPr="0098236F" w:rsidRDefault="00087A30"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7</w:t>
      </w:r>
      <w:r w:rsidR="00096865" w:rsidRPr="0098236F">
        <w:rPr>
          <w:rFonts w:ascii="GHEA Grapalat" w:hAnsi="GHEA Grapalat"/>
          <w:color w:val="000000" w:themeColor="text1"/>
          <w:sz w:val="20"/>
          <w:lang w:val="af-ZA"/>
        </w:rPr>
        <w:t xml:space="preserve">. </w:t>
      </w:r>
    </w:p>
    <w:p w14:paraId="79FF513C" w14:textId="77777777" w:rsidR="00096865" w:rsidRPr="0098236F" w:rsidRDefault="00087A30" w:rsidP="00EF3662">
      <w:pPr>
        <w:ind w:firstLine="1134"/>
        <w:jc w:val="both"/>
        <w:rPr>
          <w:rFonts w:ascii="GHEA Grapalat" w:hAnsi="GHEA Grapalat" w:cs="Sylfaen"/>
          <w:color w:val="000000" w:themeColor="text1"/>
          <w:sz w:val="20"/>
          <w:lang w:val="af-ZA"/>
        </w:rPr>
      </w:pPr>
      <w:r w:rsidRPr="0098236F">
        <w:rPr>
          <w:rFonts w:ascii="GHEA Grapalat" w:hAnsi="GHEA Grapalat"/>
          <w:color w:val="000000" w:themeColor="text1"/>
          <w:sz w:val="20"/>
          <w:lang w:val="af-ZA"/>
        </w:rPr>
        <w:t>8</w:t>
      </w:r>
      <w:r w:rsidR="00096865" w:rsidRPr="0098236F">
        <w:rPr>
          <w:rFonts w:ascii="GHEA Grapalat" w:hAnsi="GHEA Grapalat"/>
          <w:color w:val="000000" w:themeColor="text1"/>
          <w:sz w:val="20"/>
          <w:lang w:val="af-ZA"/>
        </w:rPr>
        <w:t xml:space="preserve">. </w:t>
      </w:r>
      <w:r w:rsidR="00AF7BE8" w:rsidRPr="0098236F">
        <w:rPr>
          <w:rFonts w:ascii="GHEA Grapalat" w:hAnsi="GHEA Grapalat"/>
          <w:color w:val="000000" w:themeColor="text1"/>
          <w:sz w:val="20"/>
          <w:lang w:val="af-ZA"/>
        </w:rPr>
        <w:t>Հ</w:t>
      </w:r>
      <w:r w:rsidR="00AF7BE8" w:rsidRPr="0098236F">
        <w:rPr>
          <w:rFonts w:ascii="GHEA Grapalat" w:hAnsi="GHEA Grapalat" w:cs="Sylfaen"/>
          <w:color w:val="000000" w:themeColor="text1"/>
          <w:sz w:val="20"/>
        </w:rPr>
        <w:t>այտերի</w:t>
      </w:r>
      <w:r w:rsidR="00AF7BE8" w:rsidRPr="0098236F">
        <w:rPr>
          <w:rFonts w:ascii="GHEA Grapalat" w:hAnsi="GHEA Grapalat" w:cs="Sylfaen"/>
          <w:color w:val="000000" w:themeColor="text1"/>
          <w:sz w:val="20"/>
          <w:lang w:val="af-ZA"/>
        </w:rPr>
        <w:t xml:space="preserve"> </w:t>
      </w:r>
      <w:r w:rsidR="00AF7BE8" w:rsidRPr="0098236F">
        <w:rPr>
          <w:rFonts w:ascii="GHEA Grapalat" w:hAnsi="GHEA Grapalat" w:cs="Sylfaen"/>
          <w:color w:val="000000" w:themeColor="text1"/>
          <w:sz w:val="20"/>
        </w:rPr>
        <w:t>բացումը</w:t>
      </w:r>
      <w:r w:rsidR="00AF7BE8" w:rsidRPr="0098236F">
        <w:rPr>
          <w:rFonts w:ascii="GHEA Grapalat" w:hAnsi="GHEA Grapalat" w:cs="Sylfaen"/>
          <w:color w:val="000000" w:themeColor="text1"/>
          <w:sz w:val="20"/>
          <w:lang w:val="af-ZA"/>
        </w:rPr>
        <w:t xml:space="preserve">, </w:t>
      </w:r>
      <w:r w:rsidR="00AF7BE8" w:rsidRPr="0098236F">
        <w:rPr>
          <w:rFonts w:ascii="GHEA Grapalat" w:hAnsi="GHEA Grapalat" w:cs="Sylfaen"/>
          <w:color w:val="000000" w:themeColor="text1"/>
          <w:sz w:val="20"/>
        </w:rPr>
        <w:t>գնահատումը</w:t>
      </w:r>
      <w:r w:rsidR="00AF7BE8" w:rsidRPr="0098236F">
        <w:rPr>
          <w:rFonts w:ascii="GHEA Grapalat" w:hAnsi="GHEA Grapalat" w:cs="Sylfaen"/>
          <w:color w:val="000000" w:themeColor="text1"/>
          <w:sz w:val="20"/>
          <w:lang w:val="af-ZA"/>
        </w:rPr>
        <w:t xml:space="preserve">  </w:t>
      </w:r>
      <w:r w:rsidR="00AF7BE8" w:rsidRPr="0098236F">
        <w:rPr>
          <w:rFonts w:ascii="GHEA Grapalat" w:hAnsi="GHEA Grapalat" w:cs="Sylfaen"/>
          <w:color w:val="000000" w:themeColor="text1"/>
          <w:sz w:val="20"/>
        </w:rPr>
        <w:t>և</w:t>
      </w:r>
      <w:r w:rsidR="00AF7BE8" w:rsidRPr="0098236F">
        <w:rPr>
          <w:rFonts w:ascii="GHEA Grapalat" w:hAnsi="GHEA Grapalat" w:cs="Sylfaen"/>
          <w:color w:val="000000" w:themeColor="text1"/>
          <w:sz w:val="20"/>
          <w:lang w:val="af-ZA"/>
        </w:rPr>
        <w:t xml:space="preserve"> </w:t>
      </w:r>
      <w:r w:rsidR="00AF7BE8" w:rsidRPr="0098236F">
        <w:rPr>
          <w:rFonts w:ascii="GHEA Grapalat" w:hAnsi="GHEA Grapalat" w:cs="Sylfaen"/>
          <w:color w:val="000000" w:themeColor="text1"/>
          <w:sz w:val="20"/>
        </w:rPr>
        <w:t>արդյունքների</w:t>
      </w:r>
      <w:r w:rsidR="00AF7BE8" w:rsidRPr="0098236F">
        <w:rPr>
          <w:rFonts w:ascii="GHEA Grapalat" w:hAnsi="GHEA Grapalat" w:cs="Sylfaen"/>
          <w:color w:val="000000" w:themeColor="text1"/>
          <w:sz w:val="20"/>
          <w:lang w:val="af-ZA"/>
        </w:rPr>
        <w:t xml:space="preserve"> </w:t>
      </w:r>
      <w:r w:rsidR="00AF7BE8" w:rsidRPr="0098236F">
        <w:rPr>
          <w:rFonts w:ascii="GHEA Grapalat" w:hAnsi="GHEA Grapalat" w:cs="Sylfaen"/>
          <w:color w:val="000000" w:themeColor="text1"/>
          <w:sz w:val="20"/>
        </w:rPr>
        <w:t>ամփոփումը</w:t>
      </w:r>
      <w:r w:rsidR="00096865" w:rsidRPr="0098236F">
        <w:rPr>
          <w:rFonts w:ascii="GHEA Grapalat" w:hAnsi="GHEA Grapalat" w:cs="Sylfaen"/>
          <w:color w:val="000000" w:themeColor="text1"/>
          <w:sz w:val="20"/>
          <w:lang w:val="af-ZA"/>
        </w:rPr>
        <w:tab/>
      </w:r>
    </w:p>
    <w:p w14:paraId="52DC6AD9" w14:textId="77777777" w:rsidR="00096865" w:rsidRPr="0098236F" w:rsidRDefault="00087A30"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9</w:t>
      </w:r>
      <w:r w:rsidR="00096865" w:rsidRPr="0098236F">
        <w:rPr>
          <w:rFonts w:ascii="GHEA Grapalat" w:hAnsi="GHEA Grapalat"/>
          <w:color w:val="000000" w:themeColor="text1"/>
          <w:sz w:val="20"/>
          <w:lang w:val="af-ZA"/>
        </w:rPr>
        <w:t xml:space="preserve">. </w:t>
      </w:r>
      <w:r w:rsidR="00096865" w:rsidRPr="0098236F">
        <w:rPr>
          <w:rFonts w:ascii="GHEA Grapalat" w:hAnsi="GHEA Grapalat" w:cs="Sylfaen"/>
          <w:color w:val="000000" w:themeColor="text1"/>
          <w:sz w:val="20"/>
        </w:rPr>
        <w:t>Պայմանա</w:t>
      </w:r>
      <w:r w:rsidR="00096865" w:rsidRPr="0098236F">
        <w:rPr>
          <w:rFonts w:ascii="GHEA Grapalat" w:hAnsi="GHEA Grapalat" w:cs="Times Armenian"/>
          <w:color w:val="000000" w:themeColor="text1"/>
          <w:sz w:val="20"/>
        </w:rPr>
        <w:t>գ</w:t>
      </w:r>
      <w:r w:rsidR="00096865" w:rsidRPr="0098236F">
        <w:rPr>
          <w:rFonts w:ascii="GHEA Grapalat" w:hAnsi="GHEA Grapalat" w:cs="Sylfaen"/>
          <w:color w:val="000000" w:themeColor="text1"/>
          <w:sz w:val="20"/>
        </w:rPr>
        <w:t>րի</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կնքումը</w:t>
      </w:r>
      <w:r w:rsidR="00096865" w:rsidRPr="0098236F">
        <w:rPr>
          <w:rFonts w:ascii="GHEA Grapalat" w:hAnsi="GHEA Grapalat" w:cs="Times Armenian"/>
          <w:color w:val="000000" w:themeColor="text1"/>
          <w:sz w:val="20"/>
          <w:lang w:val="af-ZA"/>
        </w:rPr>
        <w:tab/>
      </w:r>
    </w:p>
    <w:p w14:paraId="6CFBF101" w14:textId="77777777" w:rsidR="00096865" w:rsidRPr="0098236F" w:rsidRDefault="00087A30"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10</w:t>
      </w:r>
      <w:r w:rsidR="00096865" w:rsidRPr="0098236F">
        <w:rPr>
          <w:rFonts w:ascii="GHEA Grapalat" w:hAnsi="GHEA Grapalat"/>
          <w:color w:val="000000" w:themeColor="text1"/>
          <w:sz w:val="20"/>
          <w:lang w:val="af-ZA"/>
        </w:rPr>
        <w:t xml:space="preserve">. </w:t>
      </w:r>
      <w:r w:rsidR="000206DA" w:rsidRPr="0098236F">
        <w:rPr>
          <w:rFonts w:ascii="GHEA Grapalat" w:hAnsi="GHEA Grapalat"/>
          <w:color w:val="000000" w:themeColor="text1"/>
          <w:sz w:val="20"/>
          <w:lang w:val="af-ZA"/>
        </w:rPr>
        <w:t xml:space="preserve">Որակավորման և </w:t>
      </w:r>
      <w:r w:rsidR="000206DA" w:rsidRPr="0098236F">
        <w:rPr>
          <w:rFonts w:ascii="GHEA Grapalat" w:hAnsi="GHEA Grapalat" w:cs="Sylfaen"/>
          <w:color w:val="000000" w:themeColor="text1"/>
          <w:sz w:val="20"/>
        </w:rPr>
        <w:t>պ</w:t>
      </w:r>
      <w:r w:rsidR="00096865" w:rsidRPr="0098236F">
        <w:rPr>
          <w:rFonts w:ascii="GHEA Grapalat" w:hAnsi="GHEA Grapalat" w:cs="Sylfaen"/>
          <w:color w:val="000000" w:themeColor="text1"/>
          <w:sz w:val="20"/>
        </w:rPr>
        <w:t>այմանա</w:t>
      </w:r>
      <w:r w:rsidR="00096865" w:rsidRPr="0098236F">
        <w:rPr>
          <w:rFonts w:ascii="GHEA Grapalat" w:hAnsi="GHEA Grapalat" w:cs="Times Armenian"/>
          <w:color w:val="000000" w:themeColor="text1"/>
          <w:sz w:val="20"/>
        </w:rPr>
        <w:t>գ</w:t>
      </w:r>
      <w:r w:rsidR="00096865" w:rsidRPr="0098236F">
        <w:rPr>
          <w:rFonts w:ascii="GHEA Grapalat" w:hAnsi="GHEA Grapalat" w:cs="Sylfaen"/>
          <w:color w:val="000000" w:themeColor="text1"/>
          <w:sz w:val="20"/>
        </w:rPr>
        <w:t>րի</w:t>
      </w:r>
      <w:r w:rsidR="00096865" w:rsidRPr="0098236F">
        <w:rPr>
          <w:rFonts w:ascii="GHEA Grapalat" w:hAnsi="GHEA Grapalat" w:cs="Times Armenian"/>
          <w:color w:val="000000" w:themeColor="text1"/>
          <w:sz w:val="20"/>
          <w:lang w:val="af-ZA"/>
        </w:rPr>
        <w:t xml:space="preserve"> </w:t>
      </w:r>
      <w:r w:rsidR="00096865" w:rsidRPr="0098236F">
        <w:rPr>
          <w:rFonts w:ascii="GHEA Grapalat" w:hAnsi="GHEA Grapalat" w:cs="Sylfaen"/>
          <w:color w:val="000000" w:themeColor="text1"/>
          <w:sz w:val="20"/>
        </w:rPr>
        <w:t>ապահովում</w:t>
      </w:r>
      <w:r w:rsidR="000206DA" w:rsidRPr="0098236F">
        <w:rPr>
          <w:rFonts w:ascii="GHEA Grapalat" w:hAnsi="GHEA Grapalat" w:cs="Sylfaen"/>
          <w:color w:val="000000" w:themeColor="text1"/>
          <w:sz w:val="20"/>
        </w:rPr>
        <w:t>ներ</w:t>
      </w:r>
      <w:r w:rsidR="00096865" w:rsidRPr="0098236F">
        <w:rPr>
          <w:rFonts w:ascii="GHEA Grapalat" w:hAnsi="GHEA Grapalat" w:cs="Sylfaen"/>
          <w:color w:val="000000" w:themeColor="text1"/>
          <w:sz w:val="20"/>
        </w:rPr>
        <w:t>ը</w:t>
      </w:r>
      <w:r w:rsidR="00096865" w:rsidRPr="0098236F">
        <w:rPr>
          <w:rFonts w:ascii="GHEA Grapalat" w:hAnsi="GHEA Grapalat" w:cs="Times Armenian"/>
          <w:color w:val="000000" w:themeColor="text1"/>
          <w:sz w:val="20"/>
          <w:lang w:val="af-ZA"/>
        </w:rPr>
        <w:tab/>
        <w:t xml:space="preserve"> </w:t>
      </w:r>
    </w:p>
    <w:p w14:paraId="18599BF7"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1</w:t>
      </w:r>
      <w:r w:rsidR="00087A30" w:rsidRPr="0098236F">
        <w:rPr>
          <w:rFonts w:ascii="GHEA Grapalat" w:hAnsi="GHEA Grapalat"/>
          <w:color w:val="000000" w:themeColor="text1"/>
          <w:sz w:val="20"/>
          <w:lang w:val="af-ZA"/>
        </w:rPr>
        <w:t>1</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չկայացած</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հայտարարելը</w:t>
      </w:r>
      <w:r w:rsidRPr="0098236F">
        <w:rPr>
          <w:rFonts w:ascii="GHEA Grapalat" w:hAnsi="GHEA Grapalat" w:cs="Times Armenian"/>
          <w:color w:val="000000" w:themeColor="text1"/>
          <w:sz w:val="20"/>
          <w:lang w:val="af-ZA"/>
        </w:rPr>
        <w:tab/>
        <w:t xml:space="preserve"> </w:t>
      </w:r>
    </w:p>
    <w:p w14:paraId="40C11C16"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1</w:t>
      </w:r>
      <w:r w:rsidR="00087A30" w:rsidRPr="0098236F">
        <w:rPr>
          <w:rFonts w:ascii="GHEA Grapalat" w:hAnsi="GHEA Grapalat"/>
          <w:color w:val="000000" w:themeColor="text1"/>
          <w:sz w:val="20"/>
          <w:lang w:val="af-ZA"/>
        </w:rPr>
        <w:t>2</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Գնման</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ործընթացի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կապված</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ործողությունները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կամ</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ընդունված</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որոշումները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բողոքարկելու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մասնակցի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իրավունքը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ը</w:t>
      </w:r>
      <w:r w:rsidRPr="0098236F">
        <w:rPr>
          <w:rFonts w:ascii="GHEA Grapalat" w:hAnsi="GHEA Grapalat" w:cs="Times Armenian"/>
          <w:color w:val="000000" w:themeColor="text1"/>
          <w:sz w:val="20"/>
          <w:lang w:val="af-ZA"/>
        </w:rPr>
        <w:tab/>
      </w:r>
    </w:p>
    <w:p w14:paraId="4B5F4B2A" w14:textId="77777777" w:rsidR="00096865" w:rsidRPr="0098236F" w:rsidRDefault="00096865" w:rsidP="00EF3662">
      <w:pPr>
        <w:ind w:firstLine="567"/>
        <w:jc w:val="both"/>
        <w:rPr>
          <w:rFonts w:ascii="GHEA Grapalat" w:hAnsi="GHEA Grapalat"/>
          <w:color w:val="000000" w:themeColor="text1"/>
          <w:sz w:val="20"/>
          <w:lang w:val="af-ZA"/>
        </w:rPr>
      </w:pPr>
    </w:p>
    <w:p w14:paraId="21D35590" w14:textId="77777777" w:rsidR="00096865" w:rsidRPr="0098236F" w:rsidRDefault="00096865" w:rsidP="00EF3662">
      <w:pPr>
        <w:ind w:firstLine="567"/>
        <w:jc w:val="both"/>
        <w:rPr>
          <w:rFonts w:ascii="GHEA Grapalat" w:hAnsi="GHEA Grapalat"/>
          <w:color w:val="000000" w:themeColor="text1"/>
          <w:sz w:val="20"/>
          <w:lang w:val="af-ZA"/>
        </w:rPr>
      </w:pPr>
    </w:p>
    <w:p w14:paraId="72A92FE8" w14:textId="77777777" w:rsidR="003263FE" w:rsidRPr="0098236F" w:rsidRDefault="00096865" w:rsidP="003263FE">
      <w:pPr>
        <w:ind w:firstLine="567"/>
        <w:jc w:val="center"/>
        <w:rPr>
          <w:rFonts w:ascii="GHEA Grapalat" w:hAnsi="GHEA Grapalat"/>
          <w:b/>
          <w:color w:val="000000" w:themeColor="text1"/>
          <w:sz w:val="20"/>
          <w:lang w:val="af-ZA"/>
        </w:rPr>
      </w:pPr>
      <w:proofErr w:type="gramStart"/>
      <w:r w:rsidRPr="0098236F">
        <w:rPr>
          <w:rFonts w:ascii="GHEA Grapalat" w:hAnsi="GHEA Grapalat" w:cs="Sylfaen"/>
          <w:b/>
          <w:color w:val="000000" w:themeColor="text1"/>
          <w:sz w:val="20"/>
        </w:rPr>
        <w:t>ՄԱՍ</w:t>
      </w:r>
      <w:r w:rsidRPr="0098236F">
        <w:rPr>
          <w:rFonts w:ascii="GHEA Grapalat" w:hAnsi="GHEA Grapalat" w:cs="Times Armenian"/>
          <w:b/>
          <w:color w:val="000000" w:themeColor="text1"/>
          <w:sz w:val="20"/>
          <w:lang w:val="af-ZA"/>
        </w:rPr>
        <w:t xml:space="preserve">  II.</w:t>
      </w:r>
      <w:proofErr w:type="gramEnd"/>
      <w:r w:rsidRPr="0098236F">
        <w:rPr>
          <w:rFonts w:ascii="GHEA Grapalat" w:hAnsi="GHEA Grapalat" w:cs="Times Armenian"/>
          <w:b/>
          <w:color w:val="000000" w:themeColor="text1"/>
          <w:sz w:val="20"/>
          <w:lang w:val="af-ZA"/>
        </w:rPr>
        <w:t xml:space="preserve">  </w:t>
      </w:r>
      <w:r w:rsidR="003263FE" w:rsidRPr="0098236F">
        <w:rPr>
          <w:rFonts w:ascii="GHEA Grapalat" w:hAnsi="GHEA Grapalat" w:cs="Sylfaen"/>
          <w:b/>
          <w:color w:val="000000" w:themeColor="text1"/>
          <w:sz w:val="20"/>
        </w:rPr>
        <w:t>ԳՆԱՆՇՄԱՆ</w:t>
      </w:r>
      <w:r w:rsidR="003263FE" w:rsidRPr="0098236F">
        <w:rPr>
          <w:rFonts w:ascii="GHEA Grapalat" w:hAnsi="GHEA Grapalat" w:cs="Sylfaen"/>
          <w:b/>
          <w:color w:val="000000" w:themeColor="text1"/>
          <w:sz w:val="20"/>
          <w:lang w:val="af-ZA"/>
        </w:rPr>
        <w:t xml:space="preserve"> </w:t>
      </w:r>
      <w:proofErr w:type="gramStart"/>
      <w:r w:rsidR="003263FE" w:rsidRPr="0098236F">
        <w:rPr>
          <w:rFonts w:ascii="GHEA Grapalat" w:hAnsi="GHEA Grapalat" w:cs="Sylfaen"/>
          <w:b/>
          <w:color w:val="000000" w:themeColor="text1"/>
          <w:sz w:val="20"/>
        </w:rPr>
        <w:t>ՀԱՐՑՄԱՆ</w:t>
      </w:r>
      <w:r w:rsidR="003263FE" w:rsidRPr="0098236F">
        <w:rPr>
          <w:rFonts w:ascii="GHEA Grapalat" w:hAnsi="GHEA Grapalat" w:cs="Times Armenian"/>
          <w:b/>
          <w:color w:val="000000" w:themeColor="text1"/>
          <w:sz w:val="20"/>
          <w:lang w:val="af-ZA"/>
        </w:rPr>
        <w:t xml:space="preserve">  </w:t>
      </w:r>
      <w:r w:rsidR="003263FE" w:rsidRPr="0098236F">
        <w:rPr>
          <w:rFonts w:ascii="GHEA Grapalat" w:hAnsi="GHEA Grapalat" w:cs="Sylfaen"/>
          <w:b/>
          <w:color w:val="000000" w:themeColor="text1"/>
          <w:sz w:val="20"/>
        </w:rPr>
        <w:t>ՀԱՅՏԸ</w:t>
      </w:r>
      <w:proofErr w:type="gramEnd"/>
      <w:r w:rsidR="003263FE" w:rsidRPr="0098236F">
        <w:rPr>
          <w:rFonts w:ascii="GHEA Grapalat" w:hAnsi="GHEA Grapalat" w:cs="Times Armenian"/>
          <w:b/>
          <w:color w:val="000000" w:themeColor="text1"/>
          <w:sz w:val="20"/>
          <w:lang w:val="af-ZA"/>
        </w:rPr>
        <w:t xml:space="preserve">  </w:t>
      </w:r>
      <w:r w:rsidR="003263FE" w:rsidRPr="0098236F">
        <w:rPr>
          <w:rFonts w:ascii="GHEA Grapalat" w:hAnsi="GHEA Grapalat" w:cs="Sylfaen"/>
          <w:b/>
          <w:color w:val="000000" w:themeColor="text1"/>
          <w:sz w:val="20"/>
        </w:rPr>
        <w:t>ՊԱՏՐԱՍՏԵԼՈՒ</w:t>
      </w:r>
      <w:r w:rsidR="003263FE" w:rsidRPr="0098236F">
        <w:rPr>
          <w:rFonts w:ascii="GHEA Grapalat" w:hAnsi="GHEA Grapalat" w:cs="Times Armenian"/>
          <w:b/>
          <w:color w:val="000000" w:themeColor="text1"/>
          <w:sz w:val="20"/>
          <w:lang w:val="af-ZA"/>
        </w:rPr>
        <w:t xml:space="preserve">  </w:t>
      </w:r>
      <w:r w:rsidR="003263FE" w:rsidRPr="0098236F">
        <w:rPr>
          <w:rFonts w:ascii="GHEA Grapalat" w:hAnsi="GHEA Grapalat" w:cs="Sylfaen"/>
          <w:b/>
          <w:color w:val="000000" w:themeColor="text1"/>
          <w:sz w:val="20"/>
        </w:rPr>
        <w:t>ՀՐԱՀԱՆԳ</w:t>
      </w:r>
    </w:p>
    <w:p w14:paraId="43863DD8" w14:textId="5F9FBFA8" w:rsidR="00096865" w:rsidRPr="0098236F" w:rsidRDefault="00096865" w:rsidP="00EF3662">
      <w:pPr>
        <w:ind w:firstLine="567"/>
        <w:jc w:val="center"/>
        <w:rPr>
          <w:rFonts w:ascii="GHEA Grapalat" w:hAnsi="GHEA Grapalat"/>
          <w:b/>
          <w:color w:val="000000" w:themeColor="text1"/>
          <w:sz w:val="20"/>
          <w:lang w:val="af-ZA"/>
        </w:rPr>
      </w:pPr>
    </w:p>
    <w:p w14:paraId="0FFF5AB8" w14:textId="77777777" w:rsidR="00096865" w:rsidRPr="0098236F" w:rsidRDefault="00096865" w:rsidP="00EF3662">
      <w:pPr>
        <w:ind w:firstLine="567"/>
        <w:jc w:val="both"/>
        <w:rPr>
          <w:rFonts w:ascii="GHEA Grapalat" w:hAnsi="GHEA Grapalat"/>
          <w:color w:val="000000" w:themeColor="text1"/>
          <w:sz w:val="20"/>
          <w:lang w:val="af-ZA"/>
        </w:rPr>
      </w:pPr>
    </w:p>
    <w:p w14:paraId="5247F0C0"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1.</w:t>
      </w:r>
      <w:r w:rsidRPr="0098236F">
        <w:rPr>
          <w:rFonts w:ascii="GHEA Grapalat" w:hAnsi="GHEA Grapalat"/>
          <w:color w:val="000000" w:themeColor="text1"/>
          <w:sz w:val="20"/>
          <w:lang w:val="af-ZA"/>
        </w:rPr>
        <w:tab/>
      </w:r>
      <w:proofErr w:type="gramStart"/>
      <w:r w:rsidRPr="0098236F">
        <w:rPr>
          <w:rFonts w:ascii="GHEA Grapalat" w:hAnsi="GHEA Grapalat" w:cs="Sylfaen"/>
          <w:color w:val="000000" w:themeColor="text1"/>
          <w:sz w:val="20"/>
        </w:rPr>
        <w:t>Ընդհանուր</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դրույթներ</w:t>
      </w:r>
      <w:proofErr w:type="gramEnd"/>
      <w:r w:rsidRPr="0098236F">
        <w:rPr>
          <w:rFonts w:ascii="GHEA Grapalat" w:hAnsi="GHEA Grapalat" w:cs="Times Armenian"/>
          <w:color w:val="000000" w:themeColor="text1"/>
          <w:sz w:val="20"/>
          <w:lang w:val="af-ZA"/>
        </w:rPr>
        <w:tab/>
      </w:r>
    </w:p>
    <w:p w14:paraId="2CEBE086" w14:textId="77777777" w:rsidR="00096865" w:rsidRPr="0098236F" w:rsidRDefault="00096865" w:rsidP="00EF3662">
      <w:pPr>
        <w:ind w:firstLine="1134"/>
        <w:jc w:val="both"/>
        <w:rPr>
          <w:rFonts w:ascii="GHEA Grapalat" w:hAnsi="GHEA Grapalat"/>
          <w:color w:val="000000" w:themeColor="text1"/>
          <w:sz w:val="20"/>
          <w:lang w:val="af-ZA"/>
        </w:rPr>
      </w:pPr>
      <w:r w:rsidRPr="0098236F">
        <w:rPr>
          <w:rFonts w:ascii="GHEA Grapalat" w:hAnsi="GHEA Grapalat"/>
          <w:color w:val="000000" w:themeColor="text1"/>
          <w:sz w:val="20"/>
          <w:lang w:val="af-ZA"/>
        </w:rPr>
        <w:t>2.</w:t>
      </w:r>
      <w:r w:rsidRPr="0098236F">
        <w:rPr>
          <w:rFonts w:ascii="GHEA Grapalat" w:hAnsi="GHEA Grapalat"/>
          <w:color w:val="000000" w:themeColor="text1"/>
          <w:sz w:val="20"/>
          <w:lang w:val="af-ZA"/>
        </w:rPr>
        <w:tab/>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հայտը</w:t>
      </w:r>
      <w:r w:rsidRPr="0098236F">
        <w:rPr>
          <w:rFonts w:ascii="GHEA Grapalat" w:hAnsi="GHEA Grapalat" w:cs="Times Armenian"/>
          <w:color w:val="000000" w:themeColor="text1"/>
          <w:sz w:val="20"/>
          <w:lang w:val="af-ZA"/>
        </w:rPr>
        <w:tab/>
      </w:r>
    </w:p>
    <w:p w14:paraId="7011484C" w14:textId="77777777" w:rsidR="00037DDE" w:rsidRPr="0098236F" w:rsidRDefault="006F0D3F" w:rsidP="00EF3662">
      <w:pPr>
        <w:ind w:firstLine="1134"/>
        <w:jc w:val="both"/>
        <w:rPr>
          <w:rFonts w:ascii="GHEA Grapalat" w:hAnsi="GHEA Grapalat" w:cs="Times Armenian"/>
          <w:color w:val="000000" w:themeColor="text1"/>
          <w:sz w:val="20"/>
          <w:lang w:val="af-ZA"/>
        </w:rPr>
      </w:pPr>
      <w:r w:rsidRPr="0098236F">
        <w:rPr>
          <w:rFonts w:ascii="GHEA Grapalat" w:hAnsi="GHEA Grapalat"/>
          <w:color w:val="000000" w:themeColor="text1"/>
          <w:sz w:val="20"/>
          <w:lang w:val="af-ZA"/>
        </w:rPr>
        <w:t>3</w:t>
      </w:r>
      <w:r w:rsidR="00096865" w:rsidRPr="0098236F">
        <w:rPr>
          <w:rFonts w:ascii="GHEA Grapalat" w:hAnsi="GHEA Grapalat"/>
          <w:color w:val="000000" w:themeColor="text1"/>
          <w:sz w:val="20"/>
          <w:lang w:val="af-ZA"/>
        </w:rPr>
        <w:t>.</w:t>
      </w:r>
      <w:r w:rsidR="00096865" w:rsidRPr="0098236F">
        <w:rPr>
          <w:rFonts w:ascii="GHEA Grapalat" w:hAnsi="GHEA Grapalat"/>
          <w:color w:val="000000" w:themeColor="text1"/>
          <w:sz w:val="20"/>
          <w:lang w:val="af-ZA"/>
        </w:rPr>
        <w:tab/>
      </w:r>
      <w:r w:rsidR="00096865" w:rsidRPr="0098236F">
        <w:rPr>
          <w:rFonts w:ascii="GHEA Grapalat" w:hAnsi="GHEA Grapalat" w:cs="Sylfaen"/>
          <w:color w:val="000000" w:themeColor="text1"/>
          <w:sz w:val="20"/>
        </w:rPr>
        <w:t>Հավելվածներ</w:t>
      </w:r>
      <w:r w:rsidR="00BE01AE" w:rsidRPr="0098236F">
        <w:rPr>
          <w:rFonts w:ascii="GHEA Grapalat" w:hAnsi="GHEA Grapalat" w:cs="Times Armenian"/>
          <w:color w:val="000000" w:themeColor="text1"/>
          <w:sz w:val="20"/>
          <w:lang w:val="af-ZA"/>
        </w:rPr>
        <w:t xml:space="preserve"> 1-</w:t>
      </w:r>
      <w:r w:rsidR="004D557A" w:rsidRPr="0098236F">
        <w:rPr>
          <w:rFonts w:ascii="GHEA Grapalat" w:hAnsi="GHEA Grapalat" w:cs="Times Armenian"/>
          <w:color w:val="000000" w:themeColor="text1"/>
          <w:sz w:val="20"/>
          <w:lang w:val="af-ZA"/>
        </w:rPr>
        <w:t>7</w:t>
      </w:r>
      <w:r w:rsidR="00096865" w:rsidRPr="0098236F">
        <w:rPr>
          <w:rFonts w:ascii="GHEA Grapalat" w:hAnsi="GHEA Grapalat" w:cs="Times Armenian"/>
          <w:color w:val="000000" w:themeColor="text1"/>
          <w:sz w:val="20"/>
          <w:lang w:val="af-ZA"/>
        </w:rPr>
        <w:tab/>
      </w:r>
    </w:p>
    <w:p w14:paraId="620F80B8" w14:textId="77777777" w:rsidR="00037DDE" w:rsidRPr="0098236F" w:rsidRDefault="00037DDE" w:rsidP="00EF3662">
      <w:pPr>
        <w:ind w:firstLine="1134"/>
        <w:jc w:val="both"/>
        <w:rPr>
          <w:rFonts w:ascii="GHEA Grapalat" w:hAnsi="GHEA Grapalat" w:cs="Times Armenian"/>
          <w:color w:val="000000" w:themeColor="text1"/>
          <w:sz w:val="20"/>
          <w:lang w:val="af-ZA"/>
        </w:rPr>
      </w:pPr>
    </w:p>
    <w:p w14:paraId="07CA0F74" w14:textId="77777777" w:rsidR="00037DDE" w:rsidRPr="0098236F" w:rsidRDefault="00037DDE" w:rsidP="00EF3662">
      <w:pPr>
        <w:ind w:firstLine="1134"/>
        <w:jc w:val="both"/>
        <w:rPr>
          <w:rFonts w:ascii="GHEA Grapalat" w:hAnsi="GHEA Grapalat" w:cs="Times Armenian"/>
          <w:color w:val="000000" w:themeColor="text1"/>
          <w:sz w:val="20"/>
          <w:lang w:val="af-ZA"/>
        </w:rPr>
      </w:pPr>
    </w:p>
    <w:p w14:paraId="6DBF8B3D" w14:textId="77777777" w:rsidR="00037DDE" w:rsidRPr="0098236F" w:rsidRDefault="00037DDE" w:rsidP="00EF3662">
      <w:pPr>
        <w:ind w:firstLine="1134"/>
        <w:jc w:val="both"/>
        <w:rPr>
          <w:rFonts w:ascii="GHEA Grapalat" w:hAnsi="GHEA Grapalat" w:cs="Times Armenian"/>
          <w:color w:val="000000" w:themeColor="text1"/>
          <w:sz w:val="20"/>
          <w:lang w:val="af-ZA"/>
        </w:rPr>
      </w:pPr>
    </w:p>
    <w:p w14:paraId="684D828B" w14:textId="77777777" w:rsidR="00037DDE" w:rsidRPr="0098236F" w:rsidRDefault="00037DDE" w:rsidP="00EF3662">
      <w:pPr>
        <w:ind w:firstLine="1134"/>
        <w:jc w:val="both"/>
        <w:rPr>
          <w:rFonts w:ascii="GHEA Grapalat" w:hAnsi="GHEA Grapalat" w:cs="Times Armenian"/>
          <w:color w:val="000000" w:themeColor="text1"/>
          <w:sz w:val="20"/>
          <w:lang w:val="af-ZA"/>
        </w:rPr>
      </w:pPr>
    </w:p>
    <w:p w14:paraId="0095F12E" w14:textId="77777777" w:rsidR="00A55E59" w:rsidRPr="0098236F" w:rsidRDefault="00A55E59" w:rsidP="00EF3662">
      <w:pPr>
        <w:ind w:firstLine="1134"/>
        <w:jc w:val="both"/>
        <w:rPr>
          <w:rFonts w:ascii="GHEA Grapalat" w:hAnsi="GHEA Grapalat" w:cs="Times Armenian"/>
          <w:color w:val="000000" w:themeColor="text1"/>
          <w:sz w:val="20"/>
          <w:lang w:val="af-ZA"/>
        </w:rPr>
      </w:pPr>
    </w:p>
    <w:p w14:paraId="13522DA8" w14:textId="77777777" w:rsidR="00096865" w:rsidRPr="0098236F" w:rsidRDefault="007F3495" w:rsidP="00EF3662">
      <w:pPr>
        <w:ind w:firstLine="1134"/>
        <w:jc w:val="both"/>
        <w:rPr>
          <w:rFonts w:ascii="GHEA Grapalat" w:hAnsi="GHEA Grapalat" w:cs="Times Armenian"/>
          <w:color w:val="000000" w:themeColor="text1"/>
          <w:sz w:val="20"/>
          <w:lang w:val="af-ZA"/>
        </w:rPr>
      </w:pPr>
      <w:r w:rsidRPr="0098236F">
        <w:rPr>
          <w:rFonts w:ascii="GHEA Grapalat" w:hAnsi="GHEA Grapalat" w:cs="Times Armenian"/>
          <w:color w:val="000000" w:themeColor="text1"/>
          <w:sz w:val="20"/>
          <w:lang w:val="af-ZA"/>
        </w:rPr>
        <w:t xml:space="preserve"> </w:t>
      </w:r>
      <w:r w:rsidR="00994A77" w:rsidRPr="0098236F">
        <w:rPr>
          <w:rFonts w:ascii="GHEA Grapalat" w:hAnsi="GHEA Grapalat" w:cs="Times Armenian"/>
          <w:color w:val="000000" w:themeColor="text1"/>
          <w:sz w:val="20"/>
          <w:lang w:val="af-ZA"/>
        </w:rPr>
        <w:br w:type="page"/>
      </w:r>
      <w:r w:rsidR="00096865" w:rsidRPr="0098236F">
        <w:rPr>
          <w:rFonts w:ascii="GHEA Grapalat" w:hAnsi="GHEA Grapalat" w:cs="Times Armenian"/>
          <w:color w:val="000000" w:themeColor="text1"/>
          <w:sz w:val="20"/>
          <w:lang w:val="af-ZA"/>
        </w:rPr>
        <w:lastRenderedPageBreak/>
        <w:tab/>
      </w:r>
    </w:p>
    <w:p w14:paraId="52AE457F" w14:textId="571727B1" w:rsidR="00096865" w:rsidRPr="0098236F" w:rsidRDefault="00096865" w:rsidP="00EF3662">
      <w:pPr>
        <w:jc w:val="both"/>
        <w:rPr>
          <w:rFonts w:ascii="GHEA Grapalat" w:hAnsi="GHEA Grapalat"/>
          <w:color w:val="000000" w:themeColor="text1"/>
          <w:sz w:val="20"/>
          <w:lang w:val="af-ZA"/>
        </w:rPr>
      </w:pP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Սույն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հրավերը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տրամադրվում</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լրումն</w:t>
      </w:r>
      <w:r w:rsidRPr="0098236F">
        <w:rPr>
          <w:rFonts w:ascii="GHEA Grapalat" w:hAnsi="GHEA Grapalat"/>
          <w:color w:val="000000" w:themeColor="text1"/>
          <w:sz w:val="20"/>
          <w:lang w:val="af-ZA"/>
        </w:rPr>
        <w:t xml:space="preserve"> </w:t>
      </w:r>
      <w:r w:rsidR="00CD1167" w:rsidRPr="00CD1167">
        <w:rPr>
          <w:rFonts w:ascii="GHEA Grapalat" w:hAnsi="GHEA Grapalat"/>
          <w:i/>
          <w:color w:val="000000" w:themeColor="text1"/>
          <w:sz w:val="20"/>
          <w:szCs w:val="20"/>
          <w:lang w:val="hy-AM"/>
        </w:rPr>
        <w:t>ԱԳՆ-ԳՀԱՇՁԲ-2</w:t>
      </w:r>
      <w:r w:rsidR="00664DAE">
        <w:rPr>
          <w:rFonts w:ascii="GHEA Grapalat" w:hAnsi="GHEA Grapalat"/>
          <w:i/>
          <w:color w:val="000000" w:themeColor="text1"/>
          <w:sz w:val="20"/>
          <w:szCs w:val="20"/>
          <w:lang w:val="hy-AM"/>
        </w:rPr>
        <w:t>4</w:t>
      </w:r>
      <w:r w:rsidR="00CD1167" w:rsidRPr="00CD1167">
        <w:rPr>
          <w:rFonts w:ascii="GHEA Grapalat" w:hAnsi="GHEA Grapalat"/>
          <w:i/>
          <w:color w:val="000000" w:themeColor="text1"/>
          <w:sz w:val="20"/>
          <w:szCs w:val="20"/>
          <w:lang w:val="hy-AM"/>
        </w:rPr>
        <w:t>/01</w:t>
      </w:r>
      <w:r w:rsidR="003263FE" w:rsidRPr="0098236F">
        <w:rPr>
          <w:rFonts w:ascii="GHEA Grapalat" w:hAnsi="GHEA Grapalat"/>
          <w:i/>
          <w:color w:val="000000" w:themeColor="text1"/>
          <w:sz w:val="20"/>
          <w:szCs w:val="20"/>
          <w:lang w:val="af-ZA"/>
        </w:rPr>
        <w:t xml:space="preserve">  </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ծածկա</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րով</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անցկացվող</w:t>
      </w:r>
      <w:r w:rsidRPr="0098236F">
        <w:rPr>
          <w:rFonts w:ascii="GHEA Grapalat" w:hAnsi="GHEA Grapalat" w:cs="Times Armenian"/>
          <w:color w:val="000000" w:themeColor="text1"/>
          <w:sz w:val="20"/>
          <w:lang w:val="af-ZA"/>
        </w:rPr>
        <w:t xml:space="preserve"> </w:t>
      </w:r>
      <w:r w:rsidR="009742DD" w:rsidRPr="0098236F">
        <w:rPr>
          <w:rFonts w:ascii="GHEA Grapalat" w:hAnsi="GHEA Grapalat" w:cs="Arial"/>
          <w:color w:val="000000" w:themeColor="text1"/>
          <w:sz w:val="20"/>
          <w:szCs w:val="20"/>
          <w:lang w:val="hy-AM"/>
        </w:rPr>
        <w:t>գնանշման հարցման</w:t>
      </w:r>
      <w:r w:rsidR="009742DD"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lang w:val="af-ZA"/>
        </w:rPr>
        <w:t>(</w:t>
      </w:r>
      <w:r w:rsidRPr="0098236F">
        <w:rPr>
          <w:rFonts w:ascii="GHEA Grapalat" w:hAnsi="GHEA Grapalat" w:cs="Sylfaen"/>
          <w:color w:val="000000" w:themeColor="text1"/>
          <w:sz w:val="20"/>
        </w:rPr>
        <w:t>այսուհետև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հայտարարության</w:t>
      </w:r>
      <w:r w:rsidR="004D5671" w:rsidRPr="0098236F">
        <w:rPr>
          <w:rFonts w:ascii="GHEA Grapalat" w:hAnsi="GHEA Grapalat" w:cs="Times Armenian"/>
          <w:color w:val="000000" w:themeColor="text1"/>
          <w:sz w:val="20"/>
          <w:lang w:val="af-ZA"/>
        </w:rPr>
        <w:t>։</w:t>
      </w:r>
    </w:p>
    <w:p w14:paraId="02ACF8B6" w14:textId="596EC8CE" w:rsidR="00096865" w:rsidRPr="0098236F" w:rsidRDefault="00096865" w:rsidP="00EF3662">
      <w:pPr>
        <w:ind w:firstLine="567"/>
        <w:jc w:val="both"/>
        <w:rPr>
          <w:rFonts w:ascii="GHEA Grapalat" w:hAnsi="GHEA Grapalat"/>
          <w:color w:val="000000" w:themeColor="text1"/>
          <w:sz w:val="20"/>
          <w:lang w:val="af-ZA"/>
        </w:rPr>
      </w:pPr>
      <w:r w:rsidRPr="0098236F">
        <w:rPr>
          <w:rFonts w:ascii="GHEA Grapalat" w:hAnsi="GHEA Grapalat" w:cs="Sylfaen"/>
          <w:color w:val="000000" w:themeColor="text1"/>
          <w:sz w:val="20"/>
        </w:rPr>
        <w:t>Սույն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հրավերը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կազմվել</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նումների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մասին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ՀՀ</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օրենսդրության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այդ</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թվում</w:t>
      </w:r>
      <w:r w:rsidRPr="0098236F">
        <w:rPr>
          <w:rFonts w:ascii="GHEA Grapalat" w:hAnsi="GHEA Grapalat" w:cs="Times Armenian"/>
          <w:color w:val="000000" w:themeColor="text1"/>
          <w:sz w:val="20"/>
          <w:lang w:val="af-ZA"/>
        </w:rPr>
        <w:t>`</w:t>
      </w:r>
      <w:r w:rsidRPr="0098236F">
        <w:rPr>
          <w:rFonts w:ascii="GHEA Grapalat" w:hAnsi="GHEA Grapalat"/>
          <w:color w:val="000000" w:themeColor="text1"/>
          <w:sz w:val="20"/>
          <w:lang w:val="af-ZA"/>
        </w:rPr>
        <w:t xml:space="preserve"> </w:t>
      </w:r>
      <w:r w:rsidR="00A76C15" w:rsidRPr="0098236F">
        <w:rPr>
          <w:rFonts w:ascii="GHEA Grapalat" w:hAnsi="GHEA Grapalat"/>
          <w:color w:val="000000" w:themeColor="text1"/>
          <w:sz w:val="20"/>
          <w:lang w:val="af-ZA"/>
        </w:rPr>
        <w:t>«</w:t>
      </w:r>
      <w:r w:rsidRPr="0098236F">
        <w:rPr>
          <w:rFonts w:ascii="GHEA Grapalat" w:hAnsi="GHEA Grapalat" w:cs="Sylfaen"/>
          <w:color w:val="000000" w:themeColor="text1"/>
          <w:sz w:val="20"/>
        </w:rPr>
        <w:t>Գնումների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մասին</w:t>
      </w:r>
      <w:r w:rsidR="00A76C15" w:rsidRPr="0098236F">
        <w:rPr>
          <w:rFonts w:ascii="GHEA Grapalat" w:hAnsi="GHEA Grapalat"/>
          <w:color w:val="000000" w:themeColor="text1"/>
          <w:sz w:val="20"/>
          <w:lang w:val="af-ZA"/>
        </w:rPr>
        <w:t>»</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ՀՀ</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օրենքի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այսուհետ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Օրենք</w:t>
      </w:r>
      <w:r w:rsidRPr="0098236F">
        <w:rPr>
          <w:rFonts w:ascii="GHEA Grapalat" w:hAnsi="GHEA Grapalat" w:cs="Times Armenian"/>
          <w:color w:val="000000" w:themeColor="text1"/>
          <w:sz w:val="20"/>
          <w:lang w:val="af-ZA"/>
        </w:rPr>
        <w:t>)</w:t>
      </w:r>
      <w:r w:rsidR="00C43524" w:rsidRPr="0098236F">
        <w:rPr>
          <w:rFonts w:ascii="GHEA Grapalat" w:hAnsi="GHEA Grapalat" w:cs="Times Armenian"/>
          <w:color w:val="000000" w:themeColor="text1"/>
          <w:sz w:val="20"/>
          <w:lang w:val="af-ZA"/>
        </w:rPr>
        <w:t>,</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ՀՀ</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կառավարության</w:t>
      </w:r>
      <w:r w:rsidRPr="0098236F">
        <w:rPr>
          <w:rFonts w:ascii="GHEA Grapalat" w:hAnsi="GHEA Grapalat" w:cs="Times Armenian"/>
          <w:color w:val="000000" w:themeColor="text1"/>
          <w:sz w:val="20"/>
          <w:lang w:val="af-ZA"/>
        </w:rPr>
        <w:t xml:space="preserve"> 201</w:t>
      </w:r>
      <w:r w:rsidR="00955E87" w:rsidRPr="0098236F">
        <w:rPr>
          <w:rFonts w:ascii="GHEA Grapalat" w:hAnsi="GHEA Grapalat" w:cs="Times Armenian"/>
          <w:color w:val="000000" w:themeColor="text1"/>
          <w:sz w:val="20"/>
          <w:lang w:val="af-ZA"/>
        </w:rPr>
        <w:t>7</w:t>
      </w:r>
      <w:r w:rsidRPr="0098236F">
        <w:rPr>
          <w:rFonts w:ascii="GHEA Grapalat" w:hAnsi="GHEA Grapalat" w:cs="Sylfaen"/>
          <w:color w:val="000000" w:themeColor="text1"/>
          <w:sz w:val="20"/>
        </w:rPr>
        <w:t>թ</w:t>
      </w:r>
      <w:r w:rsidRPr="0098236F">
        <w:rPr>
          <w:rFonts w:ascii="GHEA Grapalat" w:hAnsi="GHEA Grapalat" w:cs="Times Armenian"/>
          <w:color w:val="000000" w:themeColor="text1"/>
          <w:sz w:val="20"/>
          <w:lang w:val="af-ZA"/>
        </w:rPr>
        <w:t>.</w:t>
      </w:r>
      <w:r w:rsidR="009F18D0" w:rsidRPr="0098236F">
        <w:rPr>
          <w:rFonts w:ascii="GHEA Grapalat" w:hAnsi="GHEA Grapalat" w:cs="Times Armenian"/>
          <w:color w:val="000000" w:themeColor="text1"/>
          <w:sz w:val="20"/>
          <w:lang w:val="af-ZA"/>
        </w:rPr>
        <w:t xml:space="preserve"> մայիսի 4-ի </w:t>
      </w:r>
      <w:r w:rsidRPr="0098236F">
        <w:rPr>
          <w:rFonts w:ascii="GHEA Grapalat" w:hAnsi="GHEA Grapalat" w:cs="Times Armenian"/>
          <w:color w:val="000000" w:themeColor="text1"/>
          <w:sz w:val="20"/>
          <w:lang w:val="af-ZA"/>
        </w:rPr>
        <w:t xml:space="preserve">N </w:t>
      </w:r>
      <w:r w:rsidR="009F18D0" w:rsidRPr="0098236F">
        <w:rPr>
          <w:rFonts w:ascii="GHEA Grapalat" w:hAnsi="GHEA Grapalat" w:cs="Times Armenian"/>
          <w:color w:val="000000" w:themeColor="text1"/>
          <w:sz w:val="20"/>
          <w:lang w:val="af-ZA"/>
        </w:rPr>
        <w:t>526-</w:t>
      </w:r>
      <w:r w:rsidRPr="0098236F">
        <w:rPr>
          <w:rFonts w:ascii="GHEA Grapalat" w:hAnsi="GHEA Grapalat" w:cs="Sylfaen"/>
          <w:color w:val="000000" w:themeColor="text1"/>
          <w:sz w:val="20"/>
        </w:rPr>
        <w:t>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որոշմամբ</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հաստատված</w:t>
      </w:r>
      <w:r w:rsidRPr="0098236F">
        <w:rPr>
          <w:rFonts w:ascii="GHEA Grapalat" w:hAnsi="GHEA Grapalat" w:cs="Times Armenian"/>
          <w:color w:val="000000" w:themeColor="text1"/>
          <w:sz w:val="20"/>
          <w:lang w:val="af-ZA"/>
        </w:rPr>
        <w:t xml:space="preserve"> </w:t>
      </w:r>
      <w:r w:rsidR="00A76C15" w:rsidRPr="0098236F">
        <w:rPr>
          <w:rFonts w:ascii="GHEA Grapalat" w:hAnsi="GHEA Grapalat" w:cs="Times Armenian"/>
          <w:color w:val="000000" w:themeColor="text1"/>
          <w:sz w:val="20"/>
          <w:lang w:val="af-ZA"/>
        </w:rPr>
        <w:t>«</w:t>
      </w:r>
      <w:r w:rsidRPr="0098236F">
        <w:rPr>
          <w:rFonts w:ascii="GHEA Grapalat" w:hAnsi="GHEA Grapalat" w:cs="Sylfaen"/>
          <w:color w:val="000000" w:themeColor="text1"/>
          <w:sz w:val="20"/>
        </w:rPr>
        <w:t>Գնումների</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ործընթացի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կազմակերպման</w:t>
      </w:r>
      <w:r w:rsidR="003C53D4" w:rsidRPr="0098236F">
        <w:rPr>
          <w:rFonts w:ascii="GHEA Grapalat" w:hAnsi="GHEA Grapalat"/>
          <w:color w:val="000000" w:themeColor="text1"/>
          <w:sz w:val="20"/>
          <w:lang w:val="af-ZA"/>
        </w:rPr>
        <w:t>»</w:t>
      </w:r>
      <w:r w:rsidRPr="0098236F">
        <w:rPr>
          <w:rFonts w:ascii="GHEA Grapalat" w:hAnsi="GHEA Grapalat"/>
          <w:color w:val="000000" w:themeColor="text1"/>
          <w:sz w:val="20"/>
          <w:lang w:val="af-ZA"/>
        </w:rPr>
        <w:t xml:space="preserve"> </w:t>
      </w:r>
      <w:r w:rsidRPr="0098236F">
        <w:rPr>
          <w:rFonts w:ascii="GHEA Grapalat" w:hAnsi="GHEA Grapalat" w:cs="Sylfaen"/>
          <w:color w:val="000000" w:themeColor="text1"/>
          <w:sz w:val="20"/>
        </w:rPr>
        <w:t>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այսուհետ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Կար</w:t>
      </w:r>
      <w:r w:rsidRPr="0098236F">
        <w:rPr>
          <w:rFonts w:ascii="GHEA Grapalat" w:hAnsi="GHEA Grapalat" w:cs="Times Armenian"/>
          <w:color w:val="000000" w:themeColor="text1"/>
          <w:sz w:val="20"/>
        </w:rPr>
        <w:t>գ</w:t>
      </w:r>
      <w:r w:rsidRPr="0098236F">
        <w:rPr>
          <w:rFonts w:ascii="GHEA Grapalat" w:hAnsi="GHEA Grapalat" w:cs="Times Armenian"/>
          <w:color w:val="000000" w:themeColor="text1"/>
          <w:sz w:val="20"/>
          <w:lang w:val="af-ZA"/>
        </w:rPr>
        <w:t>)</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ՀՀ</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կառավարության</w:t>
      </w:r>
      <w:r w:rsidR="00F40D4D" w:rsidRPr="0098236F">
        <w:rPr>
          <w:rFonts w:ascii="GHEA Grapalat" w:hAnsi="GHEA Grapalat" w:cs="Times Armenian"/>
          <w:color w:val="000000" w:themeColor="text1"/>
          <w:sz w:val="20"/>
          <w:lang w:val="af-ZA"/>
        </w:rPr>
        <w:t xml:space="preserve"> 201</w:t>
      </w:r>
      <w:r w:rsidR="00955E87" w:rsidRPr="0098236F">
        <w:rPr>
          <w:rFonts w:ascii="GHEA Grapalat" w:hAnsi="GHEA Grapalat" w:cs="Times Armenian"/>
          <w:color w:val="000000" w:themeColor="text1"/>
          <w:sz w:val="20"/>
          <w:lang w:val="af-ZA"/>
        </w:rPr>
        <w:t>7</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թվականի</w:t>
      </w:r>
      <w:r w:rsidR="00F40D4D" w:rsidRPr="0098236F">
        <w:rPr>
          <w:rFonts w:ascii="GHEA Grapalat" w:hAnsi="GHEA Grapalat" w:cs="Times Armenian"/>
          <w:color w:val="000000" w:themeColor="text1"/>
          <w:sz w:val="20"/>
          <w:lang w:val="af-ZA"/>
        </w:rPr>
        <w:t xml:space="preserve"> </w:t>
      </w:r>
      <w:r w:rsidR="00955E87" w:rsidRPr="0098236F">
        <w:rPr>
          <w:rFonts w:ascii="GHEA Grapalat" w:hAnsi="GHEA Grapalat" w:cs="Times Armenian"/>
          <w:color w:val="000000" w:themeColor="text1"/>
          <w:sz w:val="20"/>
        </w:rPr>
        <w:t>ապրիլ</w:t>
      </w:r>
      <w:r w:rsidR="00F40D4D" w:rsidRPr="0098236F">
        <w:rPr>
          <w:rFonts w:ascii="GHEA Grapalat" w:hAnsi="GHEA Grapalat" w:cs="Times Armenian"/>
          <w:color w:val="000000" w:themeColor="text1"/>
          <w:sz w:val="20"/>
        </w:rPr>
        <w:t>ի</w:t>
      </w:r>
      <w:r w:rsidR="00F40D4D" w:rsidRPr="0098236F">
        <w:rPr>
          <w:rFonts w:ascii="GHEA Grapalat" w:hAnsi="GHEA Grapalat" w:cs="Times Armenian"/>
          <w:color w:val="000000" w:themeColor="text1"/>
          <w:sz w:val="20"/>
          <w:lang w:val="af-ZA"/>
        </w:rPr>
        <w:t xml:space="preserve"> </w:t>
      </w:r>
      <w:r w:rsidR="00955E87" w:rsidRPr="0098236F">
        <w:rPr>
          <w:rFonts w:ascii="GHEA Grapalat" w:hAnsi="GHEA Grapalat" w:cs="Times Armenian"/>
          <w:color w:val="000000" w:themeColor="text1"/>
          <w:sz w:val="20"/>
          <w:lang w:val="af-ZA"/>
        </w:rPr>
        <w:t>6</w:t>
      </w:r>
      <w:r w:rsidR="00F40D4D" w:rsidRPr="0098236F">
        <w:rPr>
          <w:rFonts w:ascii="GHEA Grapalat" w:hAnsi="GHEA Grapalat" w:cs="Times Armenian"/>
          <w:color w:val="000000" w:themeColor="text1"/>
          <w:sz w:val="20"/>
          <w:lang w:val="af-ZA"/>
        </w:rPr>
        <w:t>-</w:t>
      </w:r>
      <w:r w:rsidR="00F40D4D" w:rsidRPr="0098236F">
        <w:rPr>
          <w:rFonts w:ascii="GHEA Grapalat" w:hAnsi="GHEA Grapalat" w:cs="Times Armenian"/>
          <w:color w:val="000000" w:themeColor="text1"/>
          <w:sz w:val="20"/>
        </w:rPr>
        <w:t>ի</w:t>
      </w:r>
      <w:r w:rsidR="00F40D4D" w:rsidRPr="0098236F">
        <w:rPr>
          <w:rFonts w:ascii="GHEA Grapalat" w:hAnsi="GHEA Grapalat" w:cs="Times Armenian"/>
          <w:color w:val="000000" w:themeColor="text1"/>
          <w:sz w:val="20"/>
          <w:lang w:val="af-ZA"/>
        </w:rPr>
        <w:t xml:space="preserve"> N </w:t>
      </w:r>
      <w:r w:rsidR="00955E87" w:rsidRPr="0098236F">
        <w:rPr>
          <w:rFonts w:ascii="GHEA Grapalat" w:hAnsi="GHEA Grapalat" w:cs="Times Armenian"/>
          <w:color w:val="000000" w:themeColor="text1"/>
          <w:sz w:val="20"/>
          <w:lang w:val="af-ZA"/>
        </w:rPr>
        <w:t>386</w:t>
      </w:r>
      <w:r w:rsidR="00F40D4D" w:rsidRPr="0098236F">
        <w:rPr>
          <w:rFonts w:ascii="GHEA Grapalat" w:hAnsi="GHEA Grapalat" w:cs="Times Armenian"/>
          <w:color w:val="000000" w:themeColor="text1"/>
          <w:sz w:val="20"/>
          <w:lang w:val="af-ZA"/>
        </w:rPr>
        <w:t>-</w:t>
      </w:r>
      <w:r w:rsidR="00F40D4D" w:rsidRPr="0098236F">
        <w:rPr>
          <w:rFonts w:ascii="GHEA Grapalat" w:hAnsi="GHEA Grapalat" w:cs="Times Armenian"/>
          <w:color w:val="000000" w:themeColor="text1"/>
          <w:sz w:val="20"/>
        </w:rPr>
        <w:t>Ն</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որոշմամբ</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հաստատված</w:t>
      </w:r>
      <w:r w:rsidR="00F40D4D" w:rsidRPr="0098236F">
        <w:rPr>
          <w:rFonts w:ascii="GHEA Grapalat" w:hAnsi="GHEA Grapalat" w:cs="Times Armenian"/>
          <w:color w:val="000000" w:themeColor="text1"/>
          <w:sz w:val="20"/>
          <w:lang w:val="af-ZA"/>
        </w:rPr>
        <w:t xml:space="preserve"> «</w:t>
      </w:r>
      <w:r w:rsidR="004E144F" w:rsidRPr="0098236F">
        <w:rPr>
          <w:rFonts w:ascii="GHEA Grapalat" w:hAnsi="GHEA Grapalat" w:cs="Times Armenian"/>
          <w:color w:val="000000" w:themeColor="text1"/>
          <w:sz w:val="20"/>
          <w:lang w:val="af-ZA"/>
        </w:rPr>
        <w:t>Է</w:t>
      </w:r>
      <w:r w:rsidR="00F40D4D" w:rsidRPr="0098236F">
        <w:rPr>
          <w:rFonts w:ascii="GHEA Grapalat" w:hAnsi="GHEA Grapalat" w:cs="Times Armenian"/>
          <w:color w:val="000000" w:themeColor="text1"/>
          <w:sz w:val="20"/>
        </w:rPr>
        <w:t>լեկտրոնային</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ձևով</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գնումների</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կատարման</w:t>
      </w:r>
      <w:r w:rsidR="00F40D4D" w:rsidRPr="0098236F">
        <w:rPr>
          <w:rFonts w:ascii="GHEA Grapalat" w:hAnsi="GHEA Grapalat" w:cs="Times Armenian"/>
          <w:color w:val="000000" w:themeColor="text1"/>
          <w:sz w:val="20"/>
          <w:lang w:val="af-ZA"/>
        </w:rPr>
        <w:t xml:space="preserve">» </w:t>
      </w:r>
      <w:r w:rsidR="00F40D4D" w:rsidRPr="0098236F">
        <w:rPr>
          <w:rFonts w:ascii="GHEA Grapalat" w:hAnsi="GHEA Grapalat" w:cs="Times Armenian"/>
          <w:color w:val="000000" w:themeColor="text1"/>
          <w:sz w:val="20"/>
        </w:rPr>
        <w:t>կարգի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այլ</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իրավական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ակտերի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պահանջներին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համապատասխան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նպատակ</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ունի</w:t>
      </w:r>
      <w:r w:rsidRPr="0098236F">
        <w:rPr>
          <w:rFonts w:ascii="GHEA Grapalat" w:hAnsi="GHEA Grapalat" w:cs="Times Armenian"/>
          <w:color w:val="000000" w:themeColor="text1"/>
          <w:sz w:val="20"/>
          <w:lang w:val="af-ZA"/>
        </w:rPr>
        <w:t xml:space="preserve"> </w:t>
      </w:r>
      <w:r w:rsidR="00CD1167" w:rsidRPr="00CD1167">
        <w:rPr>
          <w:rFonts w:ascii="GHEA Grapalat" w:hAnsi="GHEA Grapalat" w:cs="Sylfaen"/>
          <w:b/>
          <w:color w:val="000000" w:themeColor="text1"/>
          <w:sz w:val="20"/>
          <w:szCs w:val="20"/>
        </w:rPr>
        <w:t>ՀՀ</w:t>
      </w:r>
      <w:r w:rsidR="00CD1167" w:rsidRPr="00CD1167">
        <w:rPr>
          <w:rFonts w:ascii="GHEA Grapalat" w:hAnsi="GHEA Grapalat" w:cs="Sylfaen"/>
          <w:b/>
          <w:color w:val="000000" w:themeColor="text1"/>
          <w:sz w:val="20"/>
          <w:szCs w:val="20"/>
          <w:lang w:val="af-ZA"/>
        </w:rPr>
        <w:t xml:space="preserve"> </w:t>
      </w:r>
      <w:r w:rsidR="00CD1167" w:rsidRPr="00CD1167">
        <w:rPr>
          <w:rFonts w:ascii="GHEA Grapalat" w:hAnsi="GHEA Grapalat" w:cs="Sylfaen"/>
          <w:b/>
          <w:color w:val="000000" w:themeColor="text1"/>
          <w:sz w:val="20"/>
          <w:szCs w:val="20"/>
        </w:rPr>
        <w:t>արտաքին</w:t>
      </w:r>
      <w:r w:rsidR="00CD1167" w:rsidRPr="00CD1167">
        <w:rPr>
          <w:rFonts w:ascii="GHEA Grapalat" w:hAnsi="GHEA Grapalat" w:cs="Sylfaen"/>
          <w:b/>
          <w:color w:val="000000" w:themeColor="text1"/>
          <w:sz w:val="20"/>
          <w:szCs w:val="20"/>
          <w:lang w:val="af-ZA"/>
        </w:rPr>
        <w:t xml:space="preserve"> </w:t>
      </w:r>
      <w:r w:rsidR="00CD1167" w:rsidRPr="00CD1167">
        <w:rPr>
          <w:rFonts w:ascii="GHEA Grapalat" w:hAnsi="GHEA Grapalat" w:cs="Sylfaen"/>
          <w:b/>
          <w:color w:val="000000" w:themeColor="text1"/>
          <w:sz w:val="20"/>
          <w:szCs w:val="20"/>
        </w:rPr>
        <w:t>գործերի</w:t>
      </w:r>
      <w:r w:rsidR="00CD1167" w:rsidRPr="00CD1167">
        <w:rPr>
          <w:rFonts w:ascii="GHEA Grapalat" w:hAnsi="GHEA Grapalat" w:cs="Sylfaen"/>
          <w:b/>
          <w:color w:val="000000" w:themeColor="text1"/>
          <w:sz w:val="20"/>
          <w:szCs w:val="20"/>
          <w:lang w:val="af-ZA"/>
        </w:rPr>
        <w:t xml:space="preserve"> </w:t>
      </w:r>
      <w:r w:rsidR="00CD1167" w:rsidRPr="00CD1167">
        <w:rPr>
          <w:rFonts w:ascii="GHEA Grapalat" w:hAnsi="GHEA Grapalat" w:cs="Sylfaen"/>
          <w:b/>
          <w:color w:val="000000" w:themeColor="text1"/>
          <w:sz w:val="20"/>
          <w:szCs w:val="20"/>
        </w:rPr>
        <w:t>նախարարության</w:t>
      </w:r>
      <w:r w:rsidR="003263FE" w:rsidRPr="0098236F">
        <w:rPr>
          <w:rFonts w:ascii="GHEA Grapalat" w:hAnsi="GHEA Grapalat" w:cs="Times Armenian"/>
          <w:color w:val="000000" w:themeColor="text1"/>
          <w:sz w:val="20"/>
          <w:lang w:val="af-ZA"/>
        </w:rPr>
        <w:t xml:space="preserve"> </w:t>
      </w:r>
      <w:r w:rsidR="00A00E74" w:rsidRPr="0098236F">
        <w:rPr>
          <w:rFonts w:ascii="GHEA Grapalat" w:hAnsi="GHEA Grapalat" w:cs="Times Armenian"/>
          <w:color w:val="000000" w:themeColor="text1"/>
          <w:sz w:val="20"/>
          <w:lang w:val="af-ZA"/>
        </w:rPr>
        <w:t>(</w:t>
      </w:r>
      <w:r w:rsidR="00A00E74" w:rsidRPr="0098236F">
        <w:rPr>
          <w:rFonts w:ascii="GHEA Grapalat" w:hAnsi="GHEA Grapalat" w:cs="Sylfaen"/>
          <w:color w:val="000000" w:themeColor="text1"/>
          <w:sz w:val="20"/>
        </w:rPr>
        <w:t>այսուհետ</w:t>
      </w:r>
      <w:r w:rsidR="00A00E74" w:rsidRPr="0098236F">
        <w:rPr>
          <w:rFonts w:ascii="GHEA Grapalat" w:hAnsi="GHEA Grapalat" w:cs="Times Armenian"/>
          <w:color w:val="000000" w:themeColor="text1"/>
          <w:sz w:val="20"/>
          <w:lang w:val="af-ZA"/>
        </w:rPr>
        <w:t xml:space="preserve">` </w:t>
      </w:r>
      <w:r w:rsidR="00A00E74" w:rsidRPr="0098236F">
        <w:rPr>
          <w:rFonts w:ascii="GHEA Grapalat" w:hAnsi="GHEA Grapalat" w:cs="Sylfaen"/>
          <w:color w:val="000000" w:themeColor="text1"/>
          <w:sz w:val="20"/>
        </w:rPr>
        <w:t>պատվիրատու</w:t>
      </w:r>
      <w:r w:rsidR="00A00E74" w:rsidRPr="0098236F">
        <w:rPr>
          <w:rFonts w:ascii="GHEA Grapalat" w:hAnsi="GHEA Grapalat" w:cs="Times Armenian"/>
          <w:color w:val="000000" w:themeColor="text1"/>
          <w:sz w:val="20"/>
          <w:lang w:val="af-ZA"/>
        </w:rPr>
        <w:t>)</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կողմից</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հայտարարված</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ին</w:t>
      </w:r>
      <w:r w:rsidR="000604CF"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մասնակցելու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մտադրություն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ունեցող</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անձանց</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այսուհետ</w:t>
      </w:r>
      <w:r w:rsidRPr="0098236F">
        <w:rPr>
          <w:rFonts w:ascii="GHEA Grapalat" w:hAnsi="GHEA Grapalat" w:cs="Times Armenian"/>
          <w:color w:val="000000" w:themeColor="text1"/>
          <w:sz w:val="20"/>
          <w:lang w:val="af-ZA"/>
        </w:rPr>
        <w:t xml:space="preserve">`  </w:t>
      </w:r>
      <w:r w:rsidR="003D0075" w:rsidRPr="0098236F">
        <w:rPr>
          <w:rFonts w:ascii="GHEA Grapalat" w:hAnsi="GHEA Grapalat" w:cs="Sylfaen"/>
          <w:color w:val="000000" w:themeColor="text1"/>
          <w:sz w:val="20"/>
        </w:rPr>
        <w:t>մ</w:t>
      </w:r>
      <w:r w:rsidRPr="0098236F">
        <w:rPr>
          <w:rFonts w:ascii="GHEA Grapalat" w:hAnsi="GHEA Grapalat" w:cs="Sylfaen"/>
          <w:color w:val="000000" w:themeColor="text1"/>
          <w:sz w:val="20"/>
        </w:rPr>
        <w:t>ասնակից</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տեղեկացնելու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պայմանների</w:t>
      </w:r>
      <w:r w:rsidRPr="0098236F">
        <w:rPr>
          <w:rFonts w:ascii="GHEA Grapalat" w:hAnsi="GHEA Grapalat" w:cs="Times Armenian"/>
          <w:color w:val="000000" w:themeColor="text1"/>
          <w:sz w:val="20"/>
          <w:lang w:val="af-ZA"/>
        </w:rPr>
        <w:t xml:space="preserve">` </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նման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առարկայի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անցկացման</w:t>
      </w:r>
      <w:r w:rsidRPr="0098236F">
        <w:rPr>
          <w:rFonts w:ascii="GHEA Grapalat" w:hAnsi="GHEA Grapalat" w:cs="Times Armenian"/>
          <w:color w:val="000000" w:themeColor="text1"/>
          <w:sz w:val="20"/>
          <w:lang w:val="af-ZA"/>
        </w:rPr>
        <w:t xml:space="preserve">, </w:t>
      </w:r>
      <w:r w:rsidR="002E7EE1" w:rsidRPr="0098236F">
        <w:rPr>
          <w:rFonts w:ascii="GHEA Grapalat" w:hAnsi="GHEA Grapalat" w:cs="Sylfaen"/>
          <w:color w:val="000000" w:themeColor="text1"/>
          <w:sz w:val="20"/>
          <w:lang w:val="hy-AM"/>
        </w:rPr>
        <w:t>ընտրված մասնակցին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որոշելու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նրա</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պայմանա</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իր</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կնքելու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մասին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ինչպես</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նաև</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օժանդակելու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հայտը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պատրաստելիս</w:t>
      </w:r>
      <w:r w:rsidR="004D5671" w:rsidRPr="0098236F">
        <w:rPr>
          <w:rFonts w:ascii="GHEA Grapalat" w:hAnsi="GHEA Grapalat" w:cs="Times Armenian"/>
          <w:color w:val="000000" w:themeColor="text1"/>
          <w:sz w:val="20"/>
          <w:lang w:val="af-ZA"/>
        </w:rPr>
        <w:t>։</w:t>
      </w:r>
    </w:p>
    <w:p w14:paraId="40CE1890" w14:textId="77777777" w:rsidR="00096865" w:rsidRPr="0098236F" w:rsidRDefault="00096865" w:rsidP="00EF3662">
      <w:pPr>
        <w:ind w:firstLine="567"/>
        <w:jc w:val="both"/>
        <w:rPr>
          <w:rFonts w:ascii="GHEA Grapalat" w:hAnsi="GHEA Grapalat"/>
          <w:color w:val="000000" w:themeColor="text1"/>
          <w:sz w:val="20"/>
          <w:lang w:val="af-ZA"/>
        </w:rPr>
      </w:pPr>
      <w:r w:rsidRPr="0098236F">
        <w:rPr>
          <w:rFonts w:ascii="GHEA Grapalat" w:hAnsi="GHEA Grapalat" w:cs="Sylfaen"/>
          <w:color w:val="000000" w:themeColor="text1"/>
          <w:sz w:val="20"/>
        </w:rPr>
        <w:t>Հայտեր</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կարող</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են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ներկայացնել</w:t>
      </w:r>
      <w:r w:rsidRPr="0098236F">
        <w:rPr>
          <w:rFonts w:ascii="GHEA Grapalat" w:hAnsi="GHEA Grapalat" w:cs="Times Armenian"/>
          <w:color w:val="000000" w:themeColor="text1"/>
          <w:sz w:val="20"/>
          <w:lang w:val="af-ZA"/>
        </w:rPr>
        <w:t xml:space="preserve"> </w:t>
      </w:r>
      <w:r w:rsidR="00070DBB" w:rsidRPr="0098236F">
        <w:rPr>
          <w:rFonts w:ascii="GHEA Grapalat" w:hAnsi="GHEA Grapalat" w:cs="Times Armenian"/>
          <w:color w:val="000000" w:themeColor="text1"/>
          <w:sz w:val="20"/>
          <w:lang w:val="af-ZA"/>
        </w:rPr>
        <w:t xml:space="preserve">համակարգում </w:t>
      </w:r>
      <w:r w:rsidR="00753E6E" w:rsidRPr="0098236F">
        <w:rPr>
          <w:rFonts w:ascii="GHEA Grapalat" w:hAnsi="GHEA Grapalat" w:cs="Sylfaen"/>
          <w:color w:val="000000" w:themeColor="text1"/>
          <w:sz w:val="20"/>
        </w:rPr>
        <w:t>գրանցված</w:t>
      </w:r>
      <w:r w:rsidR="00753E6E"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բոլոր</w:t>
      </w:r>
      <w:r w:rsidR="00B2681D"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անձիք</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անկախ</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նրանց</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օտարերկրյա</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ֆիզիկական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անձ</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կազմակերպություն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քաղաքացիություն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չունեցող</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անձ</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լինելու</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հան</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ամանքից</w:t>
      </w:r>
      <w:r w:rsidR="004D5671" w:rsidRPr="0098236F">
        <w:rPr>
          <w:rFonts w:ascii="GHEA Grapalat" w:hAnsi="GHEA Grapalat" w:cs="Times Armenian"/>
          <w:color w:val="000000" w:themeColor="text1"/>
          <w:sz w:val="20"/>
          <w:lang w:val="af-ZA"/>
        </w:rPr>
        <w:t>։</w:t>
      </w:r>
    </w:p>
    <w:p w14:paraId="3D9119DE" w14:textId="77777777" w:rsidR="00926875" w:rsidRPr="0098236F" w:rsidRDefault="00926875"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lang w:val="ru-RU"/>
        </w:rPr>
        <w:t>Համակարգում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որպես</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մ</w:t>
      </w:r>
      <w:r w:rsidRPr="0098236F">
        <w:rPr>
          <w:rFonts w:ascii="GHEA Grapalat" w:hAnsi="GHEA Grapalat" w:cs="Sylfaen"/>
          <w:color w:val="000000" w:themeColor="text1"/>
          <w:szCs w:val="24"/>
          <w:lang w:val="ru-RU"/>
        </w:rPr>
        <w:t>ասնակից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գրանցվելու</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նպատակով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անձը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գործում</w:t>
      </w:r>
      <w:r w:rsidRPr="0098236F">
        <w:rPr>
          <w:rFonts w:ascii="GHEA Grapalat" w:hAnsi="GHEA Grapalat" w:cs="Sylfaen"/>
          <w:color w:val="000000" w:themeColor="text1"/>
          <w:szCs w:val="24"/>
        </w:rPr>
        <w:t xml:space="preserve"> www.armeps.am </w:t>
      </w:r>
      <w:r w:rsidRPr="0098236F">
        <w:rPr>
          <w:rFonts w:ascii="GHEA Grapalat" w:hAnsi="GHEA Grapalat" w:cs="Sylfaen"/>
          <w:color w:val="000000" w:themeColor="text1"/>
          <w:szCs w:val="24"/>
          <w:lang w:val="en-US"/>
        </w:rPr>
        <w:t>հասցեով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գործող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ինտերնետային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կայք</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և</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լրացնում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համապատասխան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պահանջվող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տեղեկատվությունը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որից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հետո</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գրանցումը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հաստատելու</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նպատակով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էլեկտրոնային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փոստի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միջոցով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ստացված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թվի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և</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կամ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տառերի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կոմբինացիան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մուտքագրում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հ</w:t>
      </w:r>
      <w:r w:rsidRPr="0098236F">
        <w:rPr>
          <w:rFonts w:ascii="GHEA Grapalat" w:hAnsi="GHEA Grapalat" w:cs="Sylfaen"/>
          <w:color w:val="000000" w:themeColor="text1"/>
          <w:szCs w:val="24"/>
          <w:lang w:val="ru-RU"/>
        </w:rPr>
        <w:t>ամակարգ</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Նշված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տ</w:t>
      </w:r>
      <w:r w:rsidRPr="0098236F">
        <w:rPr>
          <w:rFonts w:ascii="GHEA Grapalat" w:hAnsi="GHEA Grapalat" w:cs="Sylfaen"/>
          <w:color w:val="000000" w:themeColor="text1"/>
          <w:szCs w:val="24"/>
          <w:lang w:val="ru-RU"/>
        </w:rPr>
        <w:t>եղեկատվությունը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ճիշտ</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մուտքա</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գրե</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լու</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հետո</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անձը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համարվում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հ</w:t>
      </w:r>
      <w:r w:rsidRPr="0098236F">
        <w:rPr>
          <w:rFonts w:ascii="GHEA Grapalat" w:hAnsi="GHEA Grapalat" w:cs="Sylfaen"/>
          <w:color w:val="000000" w:themeColor="text1"/>
          <w:szCs w:val="24"/>
          <w:lang w:val="ru-RU"/>
        </w:rPr>
        <w:t>ամակարգում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en-US"/>
        </w:rPr>
        <w:t>մասնակից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ինչի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ավտոմատ</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եղանակով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ստանում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ծանուցում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Մասնակցի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գրանցումն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ավտոմատ</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եղանակով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համարվում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չեղյալ</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եթե</w:t>
      </w:r>
      <w:r w:rsidRPr="0098236F">
        <w:rPr>
          <w:rFonts w:ascii="GHEA Grapalat" w:hAnsi="GHEA Grapalat" w:cs="Sylfaen"/>
          <w:color w:val="000000" w:themeColor="text1"/>
          <w:szCs w:val="24"/>
        </w:rPr>
        <w:t xml:space="preserve"> </w:t>
      </w:r>
      <w:r w:rsidR="00844434" w:rsidRPr="0098236F">
        <w:rPr>
          <w:rFonts w:ascii="GHEA Grapalat" w:hAnsi="GHEA Grapalat" w:cs="Sylfaen"/>
          <w:color w:val="000000" w:themeColor="text1"/>
          <w:szCs w:val="24"/>
          <w:lang w:val="en-US"/>
        </w:rPr>
        <w:t>հ</w:t>
      </w:r>
      <w:r w:rsidRPr="0098236F">
        <w:rPr>
          <w:rFonts w:ascii="GHEA Grapalat" w:hAnsi="GHEA Grapalat" w:cs="Sylfaen"/>
          <w:color w:val="000000" w:themeColor="text1"/>
          <w:szCs w:val="24"/>
          <w:lang w:val="ru-RU"/>
        </w:rPr>
        <w:t>ամակարգում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գրանցվելու</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օրվանից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հաշված</w:t>
      </w:r>
      <w:r w:rsidRPr="0098236F">
        <w:rPr>
          <w:rFonts w:ascii="GHEA Grapalat" w:hAnsi="GHEA Grapalat" w:cs="Sylfaen"/>
          <w:color w:val="000000" w:themeColor="text1"/>
          <w:szCs w:val="24"/>
        </w:rPr>
        <w:t xml:space="preserve"> 30 </w:t>
      </w:r>
      <w:r w:rsidRPr="0098236F">
        <w:rPr>
          <w:rFonts w:ascii="GHEA Grapalat" w:hAnsi="GHEA Grapalat" w:cs="Sylfaen"/>
          <w:color w:val="000000" w:themeColor="text1"/>
          <w:szCs w:val="24"/>
          <w:lang w:val="ru-RU"/>
        </w:rPr>
        <w:t>օրացուցային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օրվա</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ընթացքում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վերջինս</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չի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գործում</w:t>
      </w:r>
      <w:r w:rsidRPr="0098236F">
        <w:rPr>
          <w:rFonts w:ascii="GHEA Grapalat" w:hAnsi="GHEA Grapalat" w:cs="Sylfaen"/>
          <w:color w:val="000000" w:themeColor="text1"/>
          <w:szCs w:val="24"/>
        </w:rPr>
        <w:t xml:space="preserve"> </w:t>
      </w:r>
      <w:r w:rsidR="00C4795F" w:rsidRPr="0098236F">
        <w:rPr>
          <w:rFonts w:ascii="GHEA Grapalat" w:hAnsi="GHEA Grapalat" w:cs="Sylfaen"/>
          <w:color w:val="000000" w:themeColor="text1"/>
          <w:szCs w:val="24"/>
          <w:lang w:val="en-US"/>
        </w:rPr>
        <w:t>հ</w:t>
      </w:r>
      <w:r w:rsidRPr="0098236F">
        <w:rPr>
          <w:rFonts w:ascii="GHEA Grapalat" w:hAnsi="GHEA Grapalat" w:cs="Sylfaen"/>
          <w:color w:val="000000" w:themeColor="text1"/>
          <w:szCs w:val="24"/>
          <w:lang w:val="ru-RU"/>
        </w:rPr>
        <w:t>ամակարգ</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կամ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գործում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սակայն</w:t>
      </w:r>
      <w:r w:rsidRPr="0098236F">
        <w:rPr>
          <w:rFonts w:ascii="GHEA Grapalat" w:hAnsi="GHEA Grapalat" w:cs="Sylfaen"/>
          <w:color w:val="000000" w:themeColor="text1"/>
          <w:szCs w:val="24"/>
        </w:rPr>
        <w:t xml:space="preserve"> </w:t>
      </w:r>
      <w:r w:rsidR="00EF6526" w:rsidRPr="0098236F">
        <w:rPr>
          <w:rFonts w:ascii="GHEA Grapalat" w:hAnsi="GHEA Grapalat" w:cs="Sylfaen"/>
          <w:color w:val="000000" w:themeColor="text1"/>
          <w:szCs w:val="24"/>
          <w:lang w:val="ru-RU"/>
        </w:rPr>
        <w:t>հ</w:t>
      </w:r>
      <w:r w:rsidRPr="0098236F">
        <w:rPr>
          <w:rFonts w:ascii="GHEA Grapalat" w:hAnsi="GHEA Grapalat" w:cs="Sylfaen"/>
          <w:color w:val="000000" w:themeColor="text1"/>
          <w:szCs w:val="24"/>
          <w:lang w:val="ru-RU"/>
        </w:rPr>
        <w:t>ամակարգ</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չի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մուտքագրում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տեղեկատվությունը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Այս</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պարագայում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իրականացվում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գրանցման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նոր</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գործընթաց</w:t>
      </w:r>
      <w:r w:rsidRPr="0098236F">
        <w:rPr>
          <w:rFonts w:ascii="GHEA Grapalat" w:hAnsi="GHEA Grapalat" w:cs="Sylfaen"/>
          <w:color w:val="000000" w:themeColor="text1"/>
          <w:szCs w:val="24"/>
        </w:rPr>
        <w:t>:</w:t>
      </w:r>
    </w:p>
    <w:p w14:paraId="029A240E" w14:textId="77777777" w:rsidR="00096865" w:rsidRPr="0098236F" w:rsidRDefault="00096865" w:rsidP="00EF3662">
      <w:pPr>
        <w:ind w:firstLine="567"/>
        <w:jc w:val="both"/>
        <w:rPr>
          <w:rFonts w:ascii="GHEA Grapalat" w:hAnsi="GHEA Grapalat" w:cs="Times Armenian"/>
          <w:color w:val="000000" w:themeColor="text1"/>
          <w:sz w:val="20"/>
          <w:lang w:val="af-ZA"/>
        </w:rPr>
      </w:pPr>
      <w:r w:rsidRPr="0098236F">
        <w:rPr>
          <w:rFonts w:ascii="GHEA Grapalat" w:hAnsi="GHEA Grapalat" w:cs="Sylfaen"/>
          <w:color w:val="000000" w:themeColor="text1"/>
          <w:sz w:val="20"/>
        </w:rPr>
        <w:t>Սույն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կապված</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հարաբերությունների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նկատմամբ</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կիրառվում</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Հայաստանի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Հանրապետության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իրավունքը</w:t>
      </w:r>
      <w:r w:rsidR="004D5671" w:rsidRPr="0098236F">
        <w:rPr>
          <w:rFonts w:ascii="GHEA Grapalat" w:hAnsi="GHEA Grapalat" w:cs="Times Armenian"/>
          <w:color w:val="000000" w:themeColor="text1"/>
          <w:sz w:val="20"/>
          <w:lang w:val="af-ZA"/>
        </w:rPr>
        <w:t>։</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Սույն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ընթացակար</w:t>
      </w:r>
      <w:r w:rsidRPr="0098236F">
        <w:rPr>
          <w:rFonts w:ascii="GHEA Grapalat" w:hAnsi="GHEA Grapalat" w:cs="Times Armenian"/>
          <w:color w:val="000000" w:themeColor="text1"/>
          <w:sz w:val="20"/>
        </w:rPr>
        <w:t>գ</w:t>
      </w:r>
      <w:r w:rsidRPr="0098236F">
        <w:rPr>
          <w:rFonts w:ascii="GHEA Grapalat" w:hAnsi="GHEA Grapalat" w:cs="Sylfaen"/>
          <w:color w:val="000000" w:themeColor="text1"/>
          <w:sz w:val="20"/>
        </w:rPr>
        <w:t>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հետ</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կապված</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վեճերը</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ենթակա</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են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քննության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Հայաստանի</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Հանրապետության</w:t>
      </w:r>
      <w:r w:rsidRPr="0098236F">
        <w:rPr>
          <w:rFonts w:ascii="GHEA Grapalat" w:hAnsi="GHEA Grapalat" w:cs="Times Armenian"/>
          <w:color w:val="000000" w:themeColor="text1"/>
          <w:sz w:val="20"/>
          <w:lang w:val="af-ZA"/>
        </w:rPr>
        <w:t xml:space="preserve"> </w:t>
      </w:r>
      <w:r w:rsidRPr="0098236F">
        <w:rPr>
          <w:rFonts w:ascii="GHEA Grapalat" w:hAnsi="GHEA Grapalat" w:cs="Sylfaen"/>
          <w:color w:val="000000" w:themeColor="text1"/>
          <w:sz w:val="20"/>
        </w:rPr>
        <w:t>դատարաններում</w:t>
      </w:r>
      <w:r w:rsidR="004D5671" w:rsidRPr="0098236F">
        <w:rPr>
          <w:rFonts w:ascii="GHEA Grapalat" w:hAnsi="GHEA Grapalat" w:cs="Times Armenian"/>
          <w:color w:val="000000" w:themeColor="text1"/>
          <w:sz w:val="20"/>
          <w:lang w:val="af-ZA"/>
        </w:rPr>
        <w:t>։</w:t>
      </w:r>
      <w:r w:rsidR="00F5653D" w:rsidRPr="0098236F">
        <w:rPr>
          <w:rFonts w:ascii="GHEA Grapalat" w:hAnsi="GHEA Grapalat" w:cs="Times Armenian"/>
          <w:color w:val="000000" w:themeColor="text1"/>
          <w:sz w:val="20"/>
          <w:lang w:val="af-ZA"/>
        </w:rPr>
        <w:t xml:space="preserve"> </w:t>
      </w:r>
    </w:p>
    <w:p w14:paraId="57840D8B" w14:textId="20127519" w:rsidR="00096865" w:rsidRPr="0098236F" w:rsidRDefault="00A81DD5" w:rsidP="008E4DAE">
      <w:pPr>
        <w:pStyle w:val="BodyTextIndent2"/>
        <w:spacing w:line="240" w:lineRule="auto"/>
        <w:ind w:firstLine="567"/>
        <w:jc w:val="center"/>
        <w:rPr>
          <w:rFonts w:ascii="GHEA Grapalat" w:hAnsi="GHEA Grapalat"/>
          <w:color w:val="000000" w:themeColor="text1"/>
          <w:szCs w:val="22"/>
        </w:rPr>
      </w:pPr>
      <w:r w:rsidRPr="0098236F">
        <w:rPr>
          <w:rFonts w:ascii="GHEA Grapalat" w:hAnsi="GHEA Grapalat"/>
          <w:color w:val="000000" w:themeColor="text1"/>
        </w:rPr>
        <w:t xml:space="preserve">Գնահատող հանձնաժողովի քարտուղարի </w:t>
      </w:r>
      <w:r w:rsidR="003E1421" w:rsidRPr="0098236F">
        <w:rPr>
          <w:rFonts w:ascii="GHEA Grapalat" w:hAnsi="GHEA Grapalat"/>
          <w:color w:val="000000" w:themeColor="text1"/>
        </w:rPr>
        <w:t xml:space="preserve">էլեկտրոնային փոստի հասցեն է` </w:t>
      </w:r>
      <w:r w:rsidR="00CD1167" w:rsidRPr="000C24D9">
        <w:rPr>
          <w:rFonts w:ascii="GHEA Grapalat" w:hAnsi="GHEA Grapalat"/>
          <w:sz w:val="24"/>
          <w:szCs w:val="24"/>
        </w:rPr>
        <w:t>m.nalbandyan@mfa.am</w:t>
      </w:r>
      <w:r w:rsidR="003263FE" w:rsidRPr="0098236F">
        <w:rPr>
          <w:rFonts w:ascii="GHEA Grapalat" w:hAnsi="GHEA Grapalat" w:cs="Sylfaen"/>
          <w:color w:val="000000" w:themeColor="text1"/>
        </w:rPr>
        <w:t xml:space="preserve"> </w:t>
      </w:r>
      <w:r w:rsidR="00F5653D" w:rsidRPr="0098236F">
        <w:rPr>
          <w:rFonts w:ascii="GHEA Grapalat" w:hAnsi="GHEA Grapalat"/>
          <w:color w:val="000000" w:themeColor="text1"/>
          <w:sz w:val="16"/>
          <w:szCs w:val="16"/>
        </w:rPr>
        <w:br w:type="page"/>
      </w:r>
      <w:r w:rsidR="00096865" w:rsidRPr="0098236F">
        <w:rPr>
          <w:rFonts w:ascii="GHEA Grapalat" w:hAnsi="GHEA Grapalat" w:cs="Sylfaen"/>
          <w:color w:val="000000" w:themeColor="text1"/>
          <w:szCs w:val="22"/>
        </w:rPr>
        <w:lastRenderedPageBreak/>
        <w:t>ՄԱՍ</w:t>
      </w:r>
      <w:r w:rsidR="00096865" w:rsidRPr="0098236F">
        <w:rPr>
          <w:rFonts w:ascii="GHEA Grapalat" w:hAnsi="GHEA Grapalat" w:cs="Times Armenian"/>
          <w:color w:val="000000" w:themeColor="text1"/>
          <w:szCs w:val="22"/>
        </w:rPr>
        <w:t xml:space="preserve">  I</w:t>
      </w:r>
    </w:p>
    <w:p w14:paraId="00087247" w14:textId="77777777" w:rsidR="00096865" w:rsidRPr="0098236F" w:rsidRDefault="00096865" w:rsidP="00EF3662">
      <w:pPr>
        <w:pStyle w:val="Heading3"/>
        <w:spacing w:line="240" w:lineRule="auto"/>
        <w:ind w:firstLine="567"/>
        <w:rPr>
          <w:rFonts w:ascii="GHEA Grapalat" w:hAnsi="GHEA Grapalat"/>
          <w:color w:val="000000" w:themeColor="text1"/>
          <w:sz w:val="24"/>
          <w:szCs w:val="22"/>
          <w:lang w:val="af-ZA"/>
        </w:rPr>
      </w:pPr>
    </w:p>
    <w:p w14:paraId="5F14CD08" w14:textId="77777777" w:rsidR="00096865" w:rsidRPr="0098236F" w:rsidRDefault="002B32D6" w:rsidP="00EF3662">
      <w:pPr>
        <w:numPr>
          <w:ilvl w:val="0"/>
          <w:numId w:val="3"/>
        </w:numPr>
        <w:jc w:val="center"/>
        <w:rPr>
          <w:rFonts w:ascii="GHEA Grapalat" w:hAnsi="GHEA Grapalat" w:cs="Sylfaen"/>
          <w:b/>
          <w:color w:val="000000" w:themeColor="text1"/>
          <w:sz w:val="20"/>
        </w:rPr>
      </w:pPr>
      <w:proofErr w:type="gramStart"/>
      <w:r w:rsidRPr="0098236F">
        <w:rPr>
          <w:rFonts w:ascii="GHEA Grapalat" w:hAnsi="GHEA Grapalat" w:cs="Sylfaen"/>
          <w:b/>
          <w:color w:val="000000" w:themeColor="text1"/>
          <w:sz w:val="20"/>
        </w:rPr>
        <w:t>ԳՆՄԱՆ  ԱՌԱՐԿԱՅԻ</w:t>
      </w:r>
      <w:proofErr w:type="gramEnd"/>
      <w:r w:rsidRPr="0098236F">
        <w:rPr>
          <w:rFonts w:ascii="GHEA Grapalat" w:hAnsi="GHEA Grapalat" w:cs="Sylfaen"/>
          <w:b/>
          <w:color w:val="000000" w:themeColor="text1"/>
          <w:sz w:val="20"/>
        </w:rPr>
        <w:t xml:space="preserve">  ԲՆՈՒԹԱԳԻՐԸ</w:t>
      </w:r>
    </w:p>
    <w:p w14:paraId="3C0A9170" w14:textId="77777777" w:rsidR="002B32D6" w:rsidRPr="0098236F" w:rsidRDefault="002B32D6" w:rsidP="00EF3662">
      <w:pPr>
        <w:ind w:left="360"/>
        <w:jc w:val="center"/>
        <w:rPr>
          <w:rFonts w:ascii="GHEA Grapalat" w:hAnsi="GHEA Grapalat" w:cs="Sylfaen"/>
          <w:b/>
          <w:color w:val="000000" w:themeColor="text1"/>
          <w:sz w:val="20"/>
        </w:rPr>
      </w:pPr>
    </w:p>
    <w:p w14:paraId="5CB5F37D" w14:textId="0AF8E567" w:rsidR="003263FE" w:rsidRPr="0098236F" w:rsidRDefault="00845AA5" w:rsidP="003263FE">
      <w:pPr>
        <w:pStyle w:val="Heading3"/>
        <w:spacing w:line="240" w:lineRule="auto"/>
        <w:ind w:firstLine="567"/>
        <w:jc w:val="both"/>
        <w:rPr>
          <w:rFonts w:ascii="GHEA Grapalat" w:hAnsi="GHEA Grapalat"/>
          <w:i w:val="0"/>
          <w:color w:val="000000" w:themeColor="text1"/>
          <w:lang w:val="af-ZA"/>
        </w:rPr>
      </w:pPr>
      <w:r w:rsidRPr="0098236F">
        <w:rPr>
          <w:rFonts w:ascii="GHEA Grapalat" w:hAnsi="GHEA Grapalat" w:cs="Sylfaen"/>
          <w:i w:val="0"/>
          <w:color w:val="000000" w:themeColor="text1"/>
        </w:rPr>
        <w:t xml:space="preserve">1.1 </w:t>
      </w:r>
      <w:r w:rsidR="009F3C6C" w:rsidRPr="009F3C6C">
        <w:rPr>
          <w:rFonts w:ascii="GHEA Grapalat" w:hAnsi="GHEA Grapalat"/>
          <w:b/>
          <w:i w:val="0"/>
          <w:color w:val="000000" w:themeColor="text1"/>
          <w:lang w:val="af-ZA"/>
        </w:rPr>
        <w:t>ՀՀ արտաքին գործերի նախարարության կարիքների համար</w:t>
      </w:r>
      <w:r w:rsidR="003263FE" w:rsidRPr="0098236F">
        <w:rPr>
          <w:rFonts w:ascii="GHEA Grapalat" w:hAnsi="GHEA Grapalat"/>
          <w:b/>
          <w:color w:val="000000" w:themeColor="text1"/>
          <w:lang w:val="hy-AM"/>
        </w:rPr>
        <w:t xml:space="preserve"> </w:t>
      </w:r>
      <w:r w:rsidR="003263FE" w:rsidRPr="0098236F">
        <w:rPr>
          <w:rFonts w:ascii="GHEA Grapalat" w:hAnsi="GHEA Grapalat" w:cs="Sylfaen"/>
          <w:i w:val="0"/>
          <w:color w:val="000000" w:themeColor="text1"/>
        </w:rPr>
        <w:t>կարիքների</w:t>
      </w:r>
      <w:r w:rsidR="003263FE" w:rsidRPr="0098236F">
        <w:rPr>
          <w:rFonts w:ascii="GHEA Grapalat" w:hAnsi="GHEA Grapalat" w:cs="Times Armenian"/>
          <w:i w:val="0"/>
          <w:color w:val="000000" w:themeColor="text1"/>
          <w:lang w:val="af-ZA"/>
        </w:rPr>
        <w:t xml:space="preserve"> </w:t>
      </w:r>
      <w:r w:rsidR="003263FE" w:rsidRPr="0098236F">
        <w:rPr>
          <w:rFonts w:ascii="GHEA Grapalat" w:hAnsi="GHEA Grapalat" w:cs="Sylfaen"/>
          <w:i w:val="0"/>
          <w:color w:val="000000" w:themeColor="text1"/>
        </w:rPr>
        <w:t>համար</w:t>
      </w:r>
      <w:r w:rsidR="003263FE" w:rsidRPr="0098236F">
        <w:rPr>
          <w:rFonts w:ascii="GHEA Grapalat" w:hAnsi="GHEA Grapalat" w:cs="Times Armenian"/>
          <w:i w:val="0"/>
          <w:color w:val="000000" w:themeColor="text1"/>
          <w:lang w:val="af-ZA"/>
        </w:rPr>
        <w:t xml:space="preserve">` </w:t>
      </w:r>
      <w:r w:rsidR="0044620F" w:rsidRPr="0098236F">
        <w:rPr>
          <w:rFonts w:ascii="GHEA Grapalat" w:hAnsi="GHEA Grapalat" w:cs="Times Armenian"/>
          <w:i w:val="0"/>
          <w:color w:val="000000" w:themeColor="text1"/>
          <w:lang w:val="hy-AM"/>
        </w:rPr>
        <w:t xml:space="preserve">վարչական շենքի </w:t>
      </w:r>
      <w:r w:rsidR="008E4DAE" w:rsidRPr="0098236F">
        <w:rPr>
          <w:rFonts w:ascii="GHEA Grapalat" w:hAnsi="GHEA Grapalat"/>
          <w:b/>
          <w:i w:val="0"/>
          <w:color w:val="000000" w:themeColor="text1"/>
          <w:lang w:val="hy-AM"/>
        </w:rPr>
        <w:t>ընթացիկ նորոգման աշխատանքների</w:t>
      </w:r>
      <w:r w:rsidR="003263FE" w:rsidRPr="0098236F">
        <w:rPr>
          <w:rFonts w:ascii="GHEA Grapalat" w:hAnsi="GHEA Grapalat"/>
          <w:i w:val="0"/>
          <w:color w:val="000000" w:themeColor="text1"/>
        </w:rPr>
        <w:t xml:space="preserve"> ձեռքբերումը (այսուհետ` նաև ծառայություն)</w:t>
      </w:r>
      <w:r w:rsidR="003263FE" w:rsidRPr="0098236F">
        <w:rPr>
          <w:rFonts w:ascii="GHEA Grapalat" w:hAnsi="GHEA Grapalat"/>
          <w:i w:val="0"/>
          <w:color w:val="000000" w:themeColor="text1"/>
          <w:lang w:val="af-ZA"/>
        </w:rPr>
        <w:t xml:space="preserve">, </w:t>
      </w:r>
      <w:r w:rsidR="003263FE" w:rsidRPr="0098236F">
        <w:rPr>
          <w:rFonts w:ascii="GHEA Grapalat" w:hAnsi="GHEA Grapalat"/>
          <w:i w:val="0"/>
          <w:color w:val="000000" w:themeColor="text1"/>
        </w:rPr>
        <w:t>որոնք</w:t>
      </w:r>
      <w:r w:rsidR="003263FE" w:rsidRPr="0098236F">
        <w:rPr>
          <w:rFonts w:ascii="GHEA Grapalat" w:hAnsi="GHEA Grapalat"/>
          <w:i w:val="0"/>
          <w:color w:val="000000" w:themeColor="text1"/>
          <w:lang w:val="af-ZA"/>
        </w:rPr>
        <w:t xml:space="preserve"> </w:t>
      </w:r>
      <w:proofErr w:type="gramStart"/>
      <w:r w:rsidR="003263FE" w:rsidRPr="0098236F">
        <w:rPr>
          <w:rFonts w:ascii="GHEA Grapalat" w:hAnsi="GHEA Grapalat"/>
          <w:i w:val="0"/>
          <w:color w:val="000000" w:themeColor="text1"/>
        </w:rPr>
        <w:t>խմբավորված</w:t>
      </w:r>
      <w:r w:rsidR="003263FE" w:rsidRPr="0098236F">
        <w:rPr>
          <w:rFonts w:ascii="GHEA Grapalat" w:hAnsi="GHEA Grapalat"/>
          <w:i w:val="0"/>
          <w:color w:val="000000" w:themeColor="text1"/>
          <w:lang w:val="af-ZA"/>
        </w:rPr>
        <w:t xml:space="preserve">  </w:t>
      </w:r>
      <w:r w:rsidR="008E4DAE" w:rsidRPr="0098236F">
        <w:rPr>
          <w:rFonts w:ascii="GHEA Grapalat" w:hAnsi="GHEA Grapalat"/>
          <w:i w:val="0"/>
          <w:color w:val="000000" w:themeColor="text1"/>
          <w:lang w:val="hy-AM"/>
        </w:rPr>
        <w:t>է</w:t>
      </w:r>
      <w:proofErr w:type="gramEnd"/>
      <w:r w:rsidR="003263FE" w:rsidRPr="0098236F">
        <w:rPr>
          <w:rFonts w:ascii="GHEA Grapalat" w:hAnsi="GHEA Grapalat"/>
          <w:i w:val="0"/>
          <w:color w:val="000000" w:themeColor="text1"/>
          <w:lang w:val="af-ZA"/>
        </w:rPr>
        <w:t xml:space="preserve"> </w:t>
      </w:r>
      <w:r w:rsidR="008E4DAE" w:rsidRPr="0098236F">
        <w:rPr>
          <w:rFonts w:ascii="GHEA Grapalat" w:hAnsi="GHEA Grapalat"/>
          <w:i w:val="0"/>
          <w:color w:val="000000" w:themeColor="text1"/>
          <w:lang w:val="hy-AM"/>
        </w:rPr>
        <w:t xml:space="preserve">1 </w:t>
      </w:r>
      <w:r w:rsidR="003263FE" w:rsidRPr="0098236F">
        <w:rPr>
          <w:rFonts w:ascii="GHEA Grapalat" w:hAnsi="GHEA Grapalat" w:cs="Sylfaen"/>
          <w:i w:val="0"/>
          <w:color w:val="000000" w:themeColor="text1"/>
        </w:rPr>
        <w:t>չափաբաժ</w:t>
      </w:r>
      <w:r w:rsidR="008E4DAE" w:rsidRPr="0098236F">
        <w:rPr>
          <w:rFonts w:ascii="GHEA Grapalat" w:hAnsi="GHEA Grapalat" w:cs="Sylfaen"/>
          <w:i w:val="0"/>
          <w:color w:val="000000" w:themeColor="text1"/>
          <w:lang w:val="hy-AM"/>
        </w:rPr>
        <w:t>ն</w:t>
      </w:r>
      <w:r w:rsidR="003263FE" w:rsidRPr="0098236F">
        <w:rPr>
          <w:rFonts w:ascii="GHEA Grapalat" w:hAnsi="GHEA Grapalat" w:cs="Sylfaen"/>
          <w:i w:val="0"/>
          <w:color w:val="000000" w:themeColor="text1"/>
        </w:rPr>
        <w:t>ում</w:t>
      </w:r>
      <w:r w:rsidR="003263FE" w:rsidRPr="0098236F">
        <w:rPr>
          <w:rFonts w:ascii="GHEA Grapalat" w:hAnsi="GHEA Grapalat" w:cs="Times Armenian"/>
          <w:i w:val="0"/>
          <w:color w:val="000000" w:themeColor="text1"/>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8236F" w14:paraId="42627B0B" w14:textId="77777777" w:rsidTr="00640568">
        <w:trPr>
          <w:trHeight w:val="420"/>
        </w:trPr>
        <w:tc>
          <w:tcPr>
            <w:tcW w:w="3402" w:type="dxa"/>
            <w:gridSpan w:val="2"/>
            <w:vAlign w:val="center"/>
          </w:tcPr>
          <w:p w14:paraId="784A423E" w14:textId="70D07F32" w:rsidR="000812F9" w:rsidRPr="0098236F" w:rsidRDefault="000812F9" w:rsidP="00A86963">
            <w:pPr>
              <w:pStyle w:val="BodyTextIndent2"/>
              <w:spacing w:line="240" w:lineRule="auto"/>
              <w:ind w:firstLine="0"/>
              <w:jc w:val="center"/>
              <w:rPr>
                <w:rFonts w:ascii="GHEA Grapalat" w:hAnsi="GHEA Grapalat"/>
                <w:b/>
                <w:bCs/>
                <w:i/>
                <w:iCs/>
                <w:color w:val="000000" w:themeColor="text1"/>
                <w:sz w:val="14"/>
                <w:szCs w:val="14"/>
              </w:rPr>
            </w:pPr>
            <w:r w:rsidRPr="0098236F">
              <w:rPr>
                <w:rFonts w:ascii="GHEA Grapalat" w:hAnsi="GHEA Grapalat"/>
                <w:b/>
                <w:bCs/>
                <w:i/>
                <w:iCs/>
                <w:color w:val="000000" w:themeColor="text1"/>
                <w:sz w:val="14"/>
                <w:szCs w:val="14"/>
              </w:rPr>
              <w:t xml:space="preserve">Չափաբաժնի </w:t>
            </w:r>
          </w:p>
        </w:tc>
        <w:tc>
          <w:tcPr>
            <w:tcW w:w="6948" w:type="dxa"/>
            <w:vMerge w:val="restart"/>
            <w:vAlign w:val="center"/>
          </w:tcPr>
          <w:p w14:paraId="53DC3823" w14:textId="77777777" w:rsidR="000812F9" w:rsidRPr="0098236F" w:rsidRDefault="000812F9" w:rsidP="00EF3662">
            <w:pPr>
              <w:pStyle w:val="BodyTextIndent2"/>
              <w:spacing w:line="240" w:lineRule="auto"/>
              <w:ind w:firstLine="0"/>
              <w:jc w:val="center"/>
              <w:rPr>
                <w:rFonts w:ascii="GHEA Grapalat" w:hAnsi="GHEA Grapalat"/>
                <w:b/>
                <w:bCs/>
                <w:i/>
                <w:iCs/>
                <w:color w:val="000000" w:themeColor="text1"/>
              </w:rPr>
            </w:pPr>
            <w:r w:rsidRPr="0098236F">
              <w:rPr>
                <w:rFonts w:ascii="GHEA Grapalat" w:hAnsi="GHEA Grapalat"/>
                <w:b/>
                <w:bCs/>
                <w:i/>
                <w:iCs/>
                <w:color w:val="000000" w:themeColor="text1"/>
              </w:rPr>
              <w:t>Չափաբաժնի անվանումը</w:t>
            </w:r>
          </w:p>
        </w:tc>
      </w:tr>
      <w:tr w:rsidR="000812F9" w:rsidRPr="0098236F" w14:paraId="41293A86" w14:textId="77777777" w:rsidTr="00640568">
        <w:trPr>
          <w:trHeight w:val="202"/>
        </w:trPr>
        <w:tc>
          <w:tcPr>
            <w:tcW w:w="1701" w:type="dxa"/>
            <w:vAlign w:val="center"/>
          </w:tcPr>
          <w:p w14:paraId="0C764753" w14:textId="09AC9FF3" w:rsidR="000812F9" w:rsidRPr="0098236F" w:rsidRDefault="00273411" w:rsidP="00A86963">
            <w:pPr>
              <w:pStyle w:val="BodyTextIndent2"/>
              <w:spacing w:line="240" w:lineRule="auto"/>
              <w:jc w:val="center"/>
              <w:rPr>
                <w:rFonts w:ascii="GHEA Grapalat" w:hAnsi="GHEA Grapalat"/>
                <w:b/>
                <w:bCs/>
                <w:i/>
                <w:iCs/>
                <w:color w:val="000000" w:themeColor="text1"/>
                <w:sz w:val="14"/>
                <w:szCs w:val="14"/>
              </w:rPr>
            </w:pPr>
            <w:r w:rsidRPr="0098236F">
              <w:rPr>
                <w:rFonts w:ascii="GHEA Grapalat" w:hAnsi="GHEA Grapalat"/>
                <w:b/>
                <w:bCs/>
                <w:i/>
                <w:iCs/>
                <w:color w:val="000000" w:themeColor="text1"/>
                <w:sz w:val="14"/>
                <w:szCs w:val="14"/>
              </w:rPr>
              <w:t>համարը</w:t>
            </w:r>
          </w:p>
        </w:tc>
        <w:tc>
          <w:tcPr>
            <w:tcW w:w="1701" w:type="dxa"/>
            <w:vAlign w:val="center"/>
          </w:tcPr>
          <w:p w14:paraId="2DBBD8EB" w14:textId="069CEF18" w:rsidR="000812F9" w:rsidRPr="0098236F" w:rsidRDefault="00273411" w:rsidP="00EF3662">
            <w:pPr>
              <w:pStyle w:val="BodyTextIndent2"/>
              <w:spacing w:line="240" w:lineRule="auto"/>
              <w:jc w:val="center"/>
              <w:rPr>
                <w:rFonts w:ascii="GHEA Grapalat" w:hAnsi="GHEA Grapalat"/>
                <w:b/>
                <w:bCs/>
                <w:i/>
                <w:iCs/>
                <w:color w:val="000000" w:themeColor="text1"/>
                <w:sz w:val="14"/>
                <w:szCs w:val="14"/>
              </w:rPr>
            </w:pPr>
            <w:r w:rsidRPr="0098236F">
              <w:rPr>
                <w:rFonts w:ascii="GHEA Grapalat" w:hAnsi="GHEA Grapalat"/>
                <w:b/>
                <w:bCs/>
                <w:i/>
                <w:iCs/>
                <w:color w:val="000000" w:themeColor="text1"/>
                <w:sz w:val="14"/>
                <w:szCs w:val="14"/>
                <w:lang w:val="hy-AM"/>
              </w:rPr>
              <w:t>գնման</w:t>
            </w:r>
            <w:r w:rsidRPr="0098236F">
              <w:rPr>
                <w:rFonts w:ascii="GHEA Grapalat" w:hAnsi="GHEA Grapalat"/>
                <w:b/>
                <w:bCs/>
                <w:i/>
                <w:iCs/>
                <w:color w:val="000000" w:themeColor="text1"/>
                <w:sz w:val="14"/>
                <w:szCs w:val="14"/>
              </w:rPr>
              <w:t xml:space="preserve"> </w:t>
            </w:r>
            <w:r w:rsidRPr="0098236F">
              <w:rPr>
                <w:rFonts w:ascii="GHEA Grapalat" w:hAnsi="GHEA Grapalat"/>
                <w:b/>
                <w:bCs/>
                <w:i/>
                <w:iCs/>
                <w:color w:val="000000" w:themeColor="text1"/>
                <w:sz w:val="14"/>
                <w:szCs w:val="14"/>
                <w:lang w:val="hy-AM"/>
              </w:rPr>
              <w:t xml:space="preserve"> գինը</w:t>
            </w:r>
            <w:r w:rsidR="00A86963" w:rsidRPr="0098236F">
              <w:rPr>
                <w:rFonts w:ascii="GHEA Grapalat" w:hAnsi="GHEA Grapalat"/>
                <w:b/>
                <w:bCs/>
                <w:i/>
                <w:iCs/>
                <w:color w:val="000000" w:themeColor="text1"/>
                <w:sz w:val="14"/>
                <w:szCs w:val="14"/>
                <w:lang w:val="hy-AM"/>
              </w:rPr>
              <w:t xml:space="preserve"> </w:t>
            </w:r>
          </w:p>
        </w:tc>
        <w:tc>
          <w:tcPr>
            <w:tcW w:w="6948" w:type="dxa"/>
            <w:vMerge/>
            <w:vAlign w:val="center"/>
          </w:tcPr>
          <w:p w14:paraId="309AE3FD" w14:textId="2907DD27" w:rsidR="000812F9" w:rsidRPr="0098236F" w:rsidRDefault="000812F9" w:rsidP="00EF3662">
            <w:pPr>
              <w:pStyle w:val="BodyTextIndent2"/>
              <w:spacing w:line="240" w:lineRule="auto"/>
              <w:ind w:firstLine="0"/>
              <w:jc w:val="center"/>
              <w:rPr>
                <w:rFonts w:ascii="GHEA Grapalat" w:hAnsi="GHEA Grapalat"/>
                <w:b/>
                <w:bCs/>
                <w:i/>
                <w:iCs/>
                <w:color w:val="000000" w:themeColor="text1"/>
              </w:rPr>
            </w:pPr>
          </w:p>
        </w:tc>
      </w:tr>
      <w:tr w:rsidR="000812F9" w:rsidRPr="00E11226" w14:paraId="44CE3AC3" w14:textId="77777777" w:rsidTr="00640568">
        <w:tc>
          <w:tcPr>
            <w:tcW w:w="1701" w:type="dxa"/>
            <w:vAlign w:val="center"/>
          </w:tcPr>
          <w:p w14:paraId="57173727" w14:textId="77777777" w:rsidR="000812F9" w:rsidRPr="0098236F" w:rsidRDefault="000812F9" w:rsidP="00EF3662">
            <w:pPr>
              <w:pStyle w:val="BodyTextIndent2"/>
              <w:spacing w:line="240" w:lineRule="auto"/>
              <w:ind w:firstLine="0"/>
              <w:jc w:val="center"/>
              <w:rPr>
                <w:rFonts w:ascii="GHEA Grapalat" w:hAnsi="GHEA Grapalat"/>
                <w:color w:val="000000" w:themeColor="text1"/>
                <w:sz w:val="16"/>
              </w:rPr>
            </w:pPr>
            <w:r w:rsidRPr="0098236F">
              <w:rPr>
                <w:rFonts w:ascii="GHEA Grapalat" w:hAnsi="GHEA Grapalat"/>
                <w:color w:val="000000" w:themeColor="text1"/>
                <w:sz w:val="16"/>
              </w:rPr>
              <w:t>1</w:t>
            </w:r>
          </w:p>
        </w:tc>
        <w:tc>
          <w:tcPr>
            <w:tcW w:w="1701" w:type="dxa"/>
            <w:vAlign w:val="center"/>
          </w:tcPr>
          <w:p w14:paraId="1D48A52A" w14:textId="69047637" w:rsidR="000812F9" w:rsidRPr="00491062" w:rsidRDefault="00664DAE" w:rsidP="00726C98">
            <w:pPr>
              <w:pStyle w:val="BodyTextIndent2"/>
              <w:spacing w:line="240" w:lineRule="auto"/>
              <w:ind w:firstLine="0"/>
              <w:jc w:val="center"/>
              <w:rPr>
                <w:rFonts w:ascii="GHEA Grapalat" w:hAnsi="GHEA Grapalat"/>
                <w:color w:val="000000" w:themeColor="text1"/>
                <w:sz w:val="16"/>
                <w:lang w:val="hy-AM"/>
              </w:rPr>
            </w:pPr>
            <w:r>
              <w:rPr>
                <w:rFonts w:ascii="GHEA Grapalat" w:hAnsi="GHEA Grapalat"/>
                <w:color w:val="000000" w:themeColor="text1"/>
                <w:sz w:val="16"/>
                <w:lang w:val="hy-AM"/>
              </w:rPr>
              <w:t>10091450</w:t>
            </w:r>
          </w:p>
        </w:tc>
        <w:tc>
          <w:tcPr>
            <w:tcW w:w="6948" w:type="dxa"/>
            <w:vAlign w:val="center"/>
          </w:tcPr>
          <w:p w14:paraId="30ABAB0F" w14:textId="552BB055" w:rsidR="000812F9" w:rsidRPr="0098236F" w:rsidRDefault="0044620F" w:rsidP="00EF3662">
            <w:pPr>
              <w:pStyle w:val="BodyTextIndent2"/>
              <w:spacing w:line="240" w:lineRule="auto"/>
              <w:ind w:firstLine="0"/>
              <w:rPr>
                <w:rFonts w:ascii="GHEA Grapalat" w:hAnsi="GHEA Grapalat"/>
                <w:color w:val="000000" w:themeColor="text1"/>
                <w:vertAlign w:val="subscript"/>
              </w:rPr>
            </w:pPr>
            <w:r w:rsidRPr="0098236F">
              <w:rPr>
                <w:rFonts w:ascii="GHEA Grapalat" w:hAnsi="GHEA Grapalat"/>
                <w:color w:val="000000" w:themeColor="text1"/>
                <w:lang w:val="hy-AM"/>
              </w:rPr>
              <w:t>Շենքերի շինությունների ը</w:t>
            </w:r>
            <w:r w:rsidR="001A75D8" w:rsidRPr="0098236F">
              <w:rPr>
                <w:rFonts w:ascii="GHEA Grapalat" w:hAnsi="GHEA Grapalat"/>
                <w:color w:val="000000" w:themeColor="text1"/>
                <w:lang w:val="hy-AM"/>
              </w:rPr>
              <w:t>նթացիկ նորոգման աշխատանքներ</w:t>
            </w:r>
          </w:p>
        </w:tc>
      </w:tr>
    </w:tbl>
    <w:p w14:paraId="4E3EEBF0" w14:textId="77777777" w:rsidR="00B051BE" w:rsidRPr="0098236F" w:rsidRDefault="00B051BE" w:rsidP="00EF3662">
      <w:pPr>
        <w:pStyle w:val="BodyTextIndent2"/>
        <w:spacing w:line="240" w:lineRule="auto"/>
        <w:ind w:firstLine="567"/>
        <w:rPr>
          <w:rFonts w:ascii="GHEA Grapalat" w:hAnsi="GHEA Grapalat"/>
          <w:color w:val="000000" w:themeColor="text1"/>
        </w:rPr>
      </w:pPr>
    </w:p>
    <w:p w14:paraId="5EEE3A4A" w14:textId="2F7BDF3C" w:rsidR="00417B96" w:rsidRPr="0098236F" w:rsidRDefault="00816505" w:rsidP="00EF3662">
      <w:pPr>
        <w:pStyle w:val="BodyTextIndent2"/>
        <w:spacing w:line="240" w:lineRule="auto"/>
        <w:ind w:firstLine="567"/>
        <w:rPr>
          <w:rFonts w:ascii="GHEA Grapalat" w:hAnsi="GHEA Grapalat"/>
          <w:color w:val="000000" w:themeColor="text1"/>
        </w:rPr>
      </w:pPr>
      <w:r w:rsidRPr="0098236F">
        <w:rPr>
          <w:rFonts w:ascii="GHEA Grapalat" w:hAnsi="GHEA Grapalat"/>
          <w:color w:val="000000" w:themeColor="text1"/>
        </w:rPr>
        <w:t>Ա</w:t>
      </w:r>
      <w:r w:rsidR="00AA18C8" w:rsidRPr="0098236F">
        <w:rPr>
          <w:rFonts w:ascii="GHEA Grapalat" w:hAnsi="GHEA Grapalat"/>
          <w:color w:val="000000" w:themeColor="text1"/>
        </w:rPr>
        <w:t xml:space="preserve">շխատանքի </w:t>
      </w:r>
      <w:r w:rsidR="00096865" w:rsidRPr="0098236F">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8236F">
        <w:rPr>
          <w:rFonts w:ascii="GHEA Grapalat" w:hAnsi="GHEA Grapalat"/>
          <w:color w:val="000000" w:themeColor="text1"/>
        </w:rPr>
        <w:t xml:space="preserve">կնքվելիք </w:t>
      </w:r>
      <w:r w:rsidR="00096865" w:rsidRPr="0098236F">
        <w:rPr>
          <w:rFonts w:ascii="GHEA Grapalat" w:hAnsi="GHEA Grapalat"/>
          <w:color w:val="000000" w:themeColor="text1"/>
        </w:rPr>
        <w:t xml:space="preserve">պայմանագրի անբաժանելի մասը, որի նախագիծը ներկայացված է սույն հրավերի N </w:t>
      </w:r>
      <w:r w:rsidR="00F15D94" w:rsidRPr="0098236F">
        <w:rPr>
          <w:rFonts w:ascii="GHEA Grapalat" w:hAnsi="GHEA Grapalat"/>
          <w:color w:val="000000" w:themeColor="text1"/>
          <w:lang w:val="hy-AM"/>
        </w:rPr>
        <w:t xml:space="preserve">7 </w:t>
      </w:r>
      <w:r w:rsidR="00096865" w:rsidRPr="0098236F">
        <w:rPr>
          <w:rFonts w:ascii="GHEA Grapalat" w:hAnsi="GHEA Grapalat"/>
          <w:color w:val="000000" w:themeColor="text1"/>
        </w:rPr>
        <w:t xml:space="preserve"> հավելվածում</w:t>
      </w:r>
      <w:r w:rsidR="004D5671" w:rsidRPr="0098236F">
        <w:rPr>
          <w:rFonts w:ascii="GHEA Grapalat" w:hAnsi="GHEA Grapalat"/>
          <w:color w:val="000000" w:themeColor="text1"/>
        </w:rPr>
        <w:t>։</w:t>
      </w:r>
    </w:p>
    <w:p w14:paraId="53BF8FB0" w14:textId="77777777" w:rsidR="00096865" w:rsidRPr="0098236F" w:rsidRDefault="00096865" w:rsidP="00EF3662">
      <w:pPr>
        <w:ind w:firstLine="567"/>
        <w:rPr>
          <w:rFonts w:ascii="GHEA Grapalat" w:hAnsi="GHEA Grapalat" w:cs="Sylfaen"/>
          <w:i/>
          <w:color w:val="000000" w:themeColor="text1"/>
          <w:sz w:val="20"/>
          <w:lang w:val="es-ES"/>
        </w:rPr>
      </w:pPr>
    </w:p>
    <w:p w14:paraId="76F83AEF" w14:textId="77777777" w:rsidR="00845AA5" w:rsidRPr="0098236F" w:rsidRDefault="00845AA5" w:rsidP="00EF3662">
      <w:pPr>
        <w:ind w:firstLine="567"/>
        <w:rPr>
          <w:rFonts w:ascii="GHEA Grapalat" w:hAnsi="GHEA Grapalat" w:cs="Sylfaen"/>
          <w:i/>
          <w:color w:val="000000" w:themeColor="text1"/>
          <w:sz w:val="20"/>
          <w:lang w:val="es-ES"/>
        </w:rPr>
      </w:pPr>
    </w:p>
    <w:p w14:paraId="2BF9E786" w14:textId="77777777" w:rsidR="00096865" w:rsidRPr="0098236F" w:rsidRDefault="002B32D6" w:rsidP="00EF3662">
      <w:pPr>
        <w:jc w:val="center"/>
        <w:rPr>
          <w:rFonts w:ascii="GHEA Grapalat" w:hAnsi="GHEA Grapalat"/>
          <w:b/>
          <w:color w:val="000000" w:themeColor="text1"/>
          <w:sz w:val="20"/>
          <w:lang w:val="es-ES"/>
        </w:rPr>
      </w:pPr>
      <w:r w:rsidRPr="0098236F">
        <w:rPr>
          <w:rFonts w:ascii="GHEA Grapalat" w:hAnsi="GHEA Grapalat"/>
          <w:b/>
          <w:color w:val="000000" w:themeColor="text1"/>
          <w:sz w:val="20"/>
          <w:lang w:val="es-ES"/>
        </w:rPr>
        <w:t xml:space="preserve">2.  </w:t>
      </w:r>
      <w:r w:rsidRPr="0098236F">
        <w:rPr>
          <w:rFonts w:ascii="GHEA Grapalat" w:hAnsi="GHEA Grapalat" w:cs="Sylfaen"/>
          <w:b/>
          <w:color w:val="000000" w:themeColor="text1"/>
          <w:sz w:val="20"/>
        </w:rPr>
        <w:t>ՄԱՍՆԱԿՑԻ</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ՄԱՍՆԱԿՑՈՒԹՅԱՆ</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ԻՐԱՎՈՒՆՔԻ</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ՊԱՀԱՆՋՆԵՐԸ</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ՈՐԱԿԱՎՈՐՄԱՆ</w:t>
      </w:r>
      <w:r w:rsidRPr="0098236F">
        <w:rPr>
          <w:rFonts w:ascii="GHEA Grapalat" w:hAnsi="GHEA Grapalat"/>
          <w:b/>
          <w:color w:val="000000" w:themeColor="text1"/>
          <w:sz w:val="20"/>
          <w:lang w:val="es-ES"/>
        </w:rPr>
        <w:t xml:space="preserve"> </w:t>
      </w:r>
      <w:proofErr w:type="gramStart"/>
      <w:r w:rsidRPr="0098236F">
        <w:rPr>
          <w:rFonts w:ascii="GHEA Grapalat" w:hAnsi="GHEA Grapalat" w:cs="Sylfaen"/>
          <w:b/>
          <w:color w:val="000000" w:themeColor="text1"/>
          <w:sz w:val="20"/>
        </w:rPr>
        <w:t>ՉԱՓԱՆԻՇՆԵՐԸ</w:t>
      </w:r>
      <w:r w:rsidRPr="0098236F">
        <w:rPr>
          <w:rFonts w:ascii="GHEA Grapalat" w:hAnsi="GHEA Grapalat"/>
          <w:b/>
          <w:color w:val="000000" w:themeColor="text1"/>
          <w:sz w:val="20"/>
          <w:lang w:val="es-ES"/>
        </w:rPr>
        <w:t xml:space="preserve">  ԵՎ</w:t>
      </w:r>
      <w:proofErr w:type="gramEnd"/>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ԴՐԱՆՑ</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lang w:val="es-ES"/>
        </w:rPr>
        <w:t>Գ</w:t>
      </w:r>
      <w:r w:rsidRPr="0098236F">
        <w:rPr>
          <w:rFonts w:ascii="GHEA Grapalat" w:hAnsi="GHEA Grapalat" w:cs="Sylfaen"/>
          <w:b/>
          <w:color w:val="000000" w:themeColor="text1"/>
          <w:sz w:val="20"/>
        </w:rPr>
        <w:t>ՆԱՀԱՏՄԱՆ</w:t>
      </w:r>
      <w:r w:rsidRPr="0098236F">
        <w:rPr>
          <w:rFonts w:ascii="GHEA Grapalat" w:hAnsi="GHEA Grapalat"/>
          <w:b/>
          <w:color w:val="000000" w:themeColor="text1"/>
          <w:sz w:val="20"/>
          <w:lang w:val="es-ES"/>
        </w:rPr>
        <w:t xml:space="preserve"> </w:t>
      </w:r>
      <w:r w:rsidRPr="0098236F">
        <w:rPr>
          <w:rFonts w:ascii="GHEA Grapalat" w:hAnsi="GHEA Grapalat" w:cs="Sylfaen"/>
          <w:b/>
          <w:color w:val="000000" w:themeColor="text1"/>
          <w:sz w:val="20"/>
        </w:rPr>
        <w:t>ԿԱՐ</w:t>
      </w:r>
      <w:r w:rsidRPr="0098236F">
        <w:rPr>
          <w:rFonts w:ascii="GHEA Grapalat" w:hAnsi="GHEA Grapalat" w:cs="Sylfaen"/>
          <w:b/>
          <w:color w:val="000000" w:themeColor="text1"/>
          <w:sz w:val="20"/>
          <w:lang w:val="es-ES"/>
        </w:rPr>
        <w:t>Գ</w:t>
      </w:r>
      <w:r w:rsidRPr="0098236F">
        <w:rPr>
          <w:rFonts w:ascii="GHEA Grapalat" w:hAnsi="GHEA Grapalat" w:cs="Sylfaen"/>
          <w:b/>
          <w:color w:val="000000" w:themeColor="text1"/>
          <w:sz w:val="20"/>
        </w:rPr>
        <w:t>Ը</w:t>
      </w:r>
      <w:r w:rsidRPr="0098236F">
        <w:rPr>
          <w:rFonts w:ascii="GHEA Grapalat" w:hAnsi="GHEA Grapalat"/>
          <w:b/>
          <w:color w:val="000000" w:themeColor="text1"/>
          <w:sz w:val="20"/>
          <w:lang w:val="es-ES"/>
        </w:rPr>
        <w:t xml:space="preserve"> </w:t>
      </w:r>
    </w:p>
    <w:p w14:paraId="2D33CD88" w14:textId="77777777" w:rsidR="00096865" w:rsidRPr="0098236F" w:rsidRDefault="00096865" w:rsidP="00EF3662">
      <w:pPr>
        <w:ind w:firstLine="567"/>
        <w:jc w:val="both"/>
        <w:rPr>
          <w:rFonts w:ascii="GHEA Grapalat" w:hAnsi="GHEA Grapalat"/>
          <w:color w:val="000000" w:themeColor="text1"/>
          <w:szCs w:val="22"/>
          <w:lang w:val="es-ES"/>
        </w:rPr>
      </w:pPr>
    </w:p>
    <w:p w14:paraId="3760A9AE" w14:textId="77777777" w:rsidR="00753E6E" w:rsidRPr="0098236F" w:rsidRDefault="00096865" w:rsidP="00EF3662">
      <w:pPr>
        <w:ind w:firstLine="567"/>
        <w:jc w:val="both"/>
        <w:rPr>
          <w:rFonts w:ascii="GHEA Grapalat" w:hAnsi="GHEA Grapalat" w:cs="Arial Armenian"/>
          <w:color w:val="000000" w:themeColor="text1"/>
          <w:sz w:val="20"/>
          <w:lang w:val="es-ES"/>
        </w:rPr>
      </w:pPr>
      <w:r w:rsidRPr="0098236F">
        <w:rPr>
          <w:rFonts w:ascii="GHEA Grapalat" w:hAnsi="GHEA Grapalat" w:cs="Arial Armenian"/>
          <w:color w:val="000000" w:themeColor="text1"/>
          <w:sz w:val="20"/>
          <w:lang w:val="es-ES"/>
        </w:rPr>
        <w:t xml:space="preserve">2.1 </w:t>
      </w:r>
      <w:proofErr w:type="gramStart"/>
      <w:r w:rsidR="00753E6E" w:rsidRPr="0098236F">
        <w:rPr>
          <w:rFonts w:ascii="GHEA Grapalat" w:hAnsi="GHEA Grapalat" w:cs="Sylfaen"/>
          <w:color w:val="000000" w:themeColor="text1"/>
          <w:sz w:val="20"/>
          <w:lang w:val="ru-RU"/>
        </w:rPr>
        <w:t>Սույն</w:t>
      </w:r>
      <w:r w:rsidR="00753E6E" w:rsidRPr="0098236F">
        <w:rPr>
          <w:rFonts w:ascii="GHEA Grapalat" w:hAnsi="GHEA Grapalat" w:cs="Arial Armenian"/>
          <w:color w:val="000000" w:themeColor="text1"/>
          <w:sz w:val="20"/>
          <w:lang w:val="es-ES"/>
        </w:rPr>
        <w:t xml:space="preserve"> </w:t>
      </w:r>
      <w:r w:rsidR="00EB487B" w:rsidRPr="0098236F">
        <w:rPr>
          <w:rFonts w:ascii="GHEA Grapalat" w:hAnsi="GHEA Grapalat" w:cs="Arial Armenian"/>
          <w:color w:val="000000" w:themeColor="text1"/>
          <w:sz w:val="20"/>
          <w:lang w:val="es-ES"/>
        </w:rPr>
        <w:t xml:space="preserve"> </w:t>
      </w:r>
      <w:r w:rsidR="006F49AA" w:rsidRPr="0098236F">
        <w:rPr>
          <w:rFonts w:ascii="GHEA Grapalat" w:hAnsi="GHEA Grapalat" w:cs="Arial Armenian"/>
          <w:color w:val="000000" w:themeColor="text1"/>
          <w:sz w:val="20"/>
          <w:lang w:val="es-ES"/>
        </w:rPr>
        <w:t>ընթացակարգին</w:t>
      </w:r>
      <w:proofErr w:type="gramEnd"/>
      <w:r w:rsidR="006F49AA" w:rsidRPr="0098236F">
        <w:rPr>
          <w:rFonts w:ascii="GHEA Grapalat" w:hAnsi="GHEA Grapalat" w:cs="Arial Armenian"/>
          <w:color w:val="000000" w:themeColor="text1"/>
          <w:sz w:val="20"/>
          <w:lang w:val="es-ES"/>
        </w:rPr>
        <w:t xml:space="preserve"> </w:t>
      </w:r>
      <w:r w:rsidR="00753E6E" w:rsidRPr="0098236F">
        <w:rPr>
          <w:rFonts w:ascii="GHEA Grapalat" w:hAnsi="GHEA Grapalat" w:cs="Sylfaen"/>
          <w:color w:val="000000" w:themeColor="text1"/>
          <w:sz w:val="20"/>
          <w:lang w:val="ru-RU"/>
        </w:rPr>
        <w:t>մասնակցելու</w:t>
      </w:r>
      <w:r w:rsidR="00753E6E" w:rsidRPr="0098236F">
        <w:rPr>
          <w:rFonts w:ascii="GHEA Grapalat" w:hAnsi="GHEA Grapalat" w:cs="Arial Armenian"/>
          <w:color w:val="000000" w:themeColor="text1"/>
          <w:sz w:val="20"/>
          <w:lang w:val="es-ES"/>
        </w:rPr>
        <w:t xml:space="preserve"> </w:t>
      </w:r>
      <w:r w:rsidR="00753E6E" w:rsidRPr="0098236F">
        <w:rPr>
          <w:rFonts w:ascii="GHEA Grapalat" w:hAnsi="GHEA Grapalat" w:cs="Sylfaen"/>
          <w:color w:val="000000" w:themeColor="text1"/>
          <w:sz w:val="20"/>
          <w:lang w:val="ru-RU"/>
        </w:rPr>
        <w:t>իրավունք</w:t>
      </w:r>
      <w:r w:rsidR="00753E6E" w:rsidRPr="0098236F">
        <w:rPr>
          <w:rFonts w:ascii="GHEA Grapalat" w:hAnsi="GHEA Grapalat" w:cs="Arial Armenian"/>
          <w:color w:val="000000" w:themeColor="text1"/>
          <w:sz w:val="20"/>
          <w:lang w:val="es-ES"/>
        </w:rPr>
        <w:t xml:space="preserve"> </w:t>
      </w:r>
      <w:r w:rsidR="00753E6E" w:rsidRPr="0098236F">
        <w:rPr>
          <w:rFonts w:ascii="GHEA Grapalat" w:hAnsi="GHEA Grapalat" w:cs="Sylfaen"/>
          <w:color w:val="000000" w:themeColor="text1"/>
          <w:sz w:val="20"/>
          <w:lang w:val="ru-RU"/>
        </w:rPr>
        <w:t>չունեն</w:t>
      </w:r>
      <w:r w:rsidR="00753E6E" w:rsidRPr="0098236F">
        <w:rPr>
          <w:rFonts w:ascii="GHEA Grapalat" w:hAnsi="GHEA Grapalat" w:cs="Arial Armenian"/>
          <w:color w:val="000000" w:themeColor="text1"/>
          <w:sz w:val="20"/>
          <w:lang w:val="es-ES"/>
        </w:rPr>
        <w:t xml:space="preserve"> </w:t>
      </w:r>
      <w:r w:rsidR="00753E6E" w:rsidRPr="0098236F">
        <w:rPr>
          <w:rFonts w:ascii="GHEA Grapalat" w:hAnsi="GHEA Grapalat" w:cs="Sylfaen"/>
          <w:color w:val="000000" w:themeColor="text1"/>
          <w:sz w:val="20"/>
          <w:lang w:val="ru-RU"/>
        </w:rPr>
        <w:t>անձինք</w:t>
      </w:r>
      <w:r w:rsidR="00753E6E" w:rsidRPr="0098236F">
        <w:rPr>
          <w:rFonts w:ascii="GHEA Grapalat" w:hAnsi="GHEA Grapalat" w:cs="Sylfaen"/>
          <w:color w:val="000000" w:themeColor="text1"/>
          <w:sz w:val="20"/>
          <w:lang w:val="es-ES"/>
        </w:rPr>
        <w:t>.</w:t>
      </w:r>
    </w:p>
    <w:p w14:paraId="125A58CC" w14:textId="77777777" w:rsidR="00753E6E" w:rsidRPr="0098236F" w:rsidRDefault="00753E6E" w:rsidP="00417B96">
      <w:pPr>
        <w:ind w:firstLine="567"/>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1) </w:t>
      </w:r>
      <w:r w:rsidRPr="0098236F">
        <w:rPr>
          <w:rFonts w:ascii="GHEA Grapalat" w:hAnsi="GHEA Grapalat" w:cs="Sylfaen"/>
          <w:color w:val="000000" w:themeColor="text1"/>
          <w:sz w:val="20"/>
          <w:szCs w:val="20"/>
        </w:rPr>
        <w:t>որոնք</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հայտը</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ներկայացնելու</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օրվա</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դրությամբ</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կարգով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ճանաչվել</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սնանկ</w:t>
      </w:r>
      <w:r w:rsidRPr="0098236F">
        <w:rPr>
          <w:rFonts w:ascii="GHEA Grapalat" w:hAnsi="GHEA Grapalat"/>
          <w:color w:val="000000" w:themeColor="text1"/>
          <w:sz w:val="20"/>
          <w:szCs w:val="20"/>
          <w:lang w:val="es-ES"/>
        </w:rPr>
        <w:t xml:space="preserve">. </w:t>
      </w:r>
    </w:p>
    <w:p w14:paraId="2AC6CC3E" w14:textId="409056F4" w:rsidR="00753E6E" w:rsidRPr="0098236F" w:rsidRDefault="00753E6E" w:rsidP="00417B96">
      <w:pPr>
        <w:ind w:firstLine="63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3) </w:t>
      </w:r>
      <w:r w:rsidRPr="0098236F">
        <w:rPr>
          <w:rFonts w:ascii="GHEA Grapalat" w:hAnsi="GHEA Grapalat"/>
          <w:color w:val="000000" w:themeColor="text1"/>
          <w:sz w:val="20"/>
          <w:szCs w:val="20"/>
        </w:rPr>
        <w:t>որոնք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որոնց</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գործադիր</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մարմնի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ներկայացուցիչը</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հայտը</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ներկայացնելու</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օրվան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նախորդող</w:t>
      </w:r>
      <w:r w:rsidRPr="0098236F">
        <w:rPr>
          <w:rFonts w:ascii="GHEA Grapalat" w:hAnsi="GHEA Grapalat"/>
          <w:color w:val="000000" w:themeColor="text1"/>
          <w:sz w:val="20"/>
          <w:szCs w:val="20"/>
          <w:lang w:val="es-ES"/>
        </w:rPr>
        <w:t xml:space="preserve"> </w:t>
      </w:r>
      <w:r w:rsidR="00BE4C88" w:rsidRPr="0098236F">
        <w:rPr>
          <w:rFonts w:ascii="GHEA Grapalat" w:hAnsi="GHEA Grapalat" w:cs="Sylfaen"/>
          <w:color w:val="000000" w:themeColor="text1"/>
          <w:sz w:val="20"/>
          <w:szCs w:val="20"/>
          <w:lang w:val="hy-AM"/>
        </w:rPr>
        <w:t xml:space="preserve">հինգ </w:t>
      </w:r>
      <w:r w:rsidRPr="0098236F">
        <w:rPr>
          <w:rFonts w:ascii="GHEA Grapalat" w:hAnsi="GHEA Grapalat" w:cs="Sylfaen"/>
          <w:color w:val="000000" w:themeColor="text1"/>
          <w:sz w:val="20"/>
          <w:szCs w:val="20"/>
        </w:rPr>
        <w:t>տարիների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ընթացքում</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դատապարտված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եղել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ահաբեկչության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ֆինանսավորման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երեխայի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շահագործման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մարդկային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թրաֆիքինգ</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ներառող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հանցագործության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հանցավոր</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համագործակցություն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ստեղծելու</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կամ</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դրան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մասնակցելու</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կաշառք</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ստանալու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կաշառք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տալու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կաշառքի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միջնորդության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տնտեսական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գործունեության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ուղղված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հանցագործությունների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համար</w:t>
      </w:r>
      <w:r w:rsidRPr="0098236F">
        <w:rPr>
          <w:rFonts w:ascii="GHEA Grapalat" w:hAnsi="GHEA Grapalat"/>
          <w:color w:val="000000" w:themeColor="text1"/>
          <w:sz w:val="20"/>
          <w:szCs w:val="20"/>
          <w:lang w:val="es-ES"/>
        </w:rPr>
        <w:t>,</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բացառությամբ</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դեպքերի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երբ</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դատվածությունը</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օրենքով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կարգով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մարված</w:t>
      </w:r>
      <w:r w:rsidRPr="0098236F">
        <w:rPr>
          <w:rFonts w:ascii="GHEA Grapalat" w:hAnsi="GHEA Grapalat"/>
          <w:color w:val="000000" w:themeColor="text1"/>
          <w:sz w:val="20"/>
          <w:szCs w:val="20"/>
          <w:lang w:val="es-ES"/>
        </w:rPr>
        <w:t xml:space="preserve"> </w:t>
      </w:r>
      <w:r w:rsidR="00E93C59" w:rsidRPr="0098236F">
        <w:rPr>
          <w:rFonts w:ascii="GHEA Grapalat" w:hAnsi="GHEA Grapalat"/>
          <w:color w:val="000000" w:themeColor="text1"/>
          <w:sz w:val="20"/>
          <w:szCs w:val="20"/>
          <w:lang w:val="hy-AM"/>
        </w:rPr>
        <w:t xml:space="preserve">կամ վերացված </w:t>
      </w:r>
      <w:r w:rsidRPr="0098236F">
        <w:rPr>
          <w:rFonts w:ascii="GHEA Grapalat" w:hAnsi="GHEA Grapalat" w:cs="Sylfaen"/>
          <w:color w:val="000000" w:themeColor="text1"/>
          <w:sz w:val="20"/>
          <w:szCs w:val="20"/>
        </w:rPr>
        <w:t>է</w:t>
      </w:r>
      <w:r w:rsidRPr="0098236F">
        <w:rPr>
          <w:rFonts w:ascii="GHEA Grapalat" w:hAnsi="GHEA Grapalat"/>
          <w:color w:val="000000" w:themeColor="text1"/>
          <w:sz w:val="20"/>
          <w:szCs w:val="20"/>
          <w:lang w:val="es-ES"/>
        </w:rPr>
        <w:t xml:space="preserve">.  </w:t>
      </w:r>
    </w:p>
    <w:p w14:paraId="2796301B" w14:textId="57AC96D0" w:rsidR="00753E6E" w:rsidRPr="0098236F" w:rsidRDefault="00753E6E" w:rsidP="00EF3662">
      <w:pPr>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es-ES"/>
        </w:rPr>
        <w:t>4)</w:t>
      </w:r>
      <w:r w:rsidRPr="0098236F">
        <w:rPr>
          <w:rFonts w:ascii="GHEA Grapalat" w:hAnsi="GHEA Grapalat"/>
          <w:color w:val="000000" w:themeColor="text1"/>
          <w:sz w:val="20"/>
          <w:szCs w:val="20"/>
          <w:lang w:val="es-ES"/>
        </w:rPr>
        <w:t xml:space="preserve"> </w:t>
      </w:r>
      <w:r w:rsidR="00273411" w:rsidRPr="0098236F">
        <w:rPr>
          <w:rFonts w:ascii="GHEA Grapalat" w:hAnsi="GHEA Grapalat" w:cs="Sylfaen"/>
          <w:color w:val="000000" w:themeColor="text1"/>
          <w:sz w:val="20"/>
          <w:szCs w:val="20"/>
        </w:rPr>
        <w:t>որոնց</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վերաբերյալ</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գնումների</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ոլորտում</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հակամրցակցային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համաձայնության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գերիշխող</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դիրքի</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չարաշահման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կամ</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անբարեխիղճ</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մրցակցության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համար</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պատասխանատվություն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սահմանող</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վարչական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ակտը</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հայտը</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ներկայացվելու</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օրվան</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նախորդող</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երեք</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տարվա</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ընթացքում</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դարձել</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է</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անբողոքարկելի</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իսկ</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բողոքարկված</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լինելու</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դեպքում</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թողնվել</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է</w:t>
      </w:r>
      <w:r w:rsidR="00273411" w:rsidRPr="0098236F">
        <w:rPr>
          <w:rFonts w:ascii="GHEA Grapalat" w:hAnsi="GHEA Grapalat" w:cs="Sylfaen"/>
          <w:color w:val="000000" w:themeColor="text1"/>
          <w:sz w:val="20"/>
          <w:szCs w:val="20"/>
          <w:lang w:val="es-ES"/>
        </w:rPr>
        <w:t xml:space="preserve"> </w:t>
      </w:r>
      <w:r w:rsidR="00273411" w:rsidRPr="0098236F">
        <w:rPr>
          <w:rFonts w:ascii="GHEA Grapalat" w:hAnsi="GHEA Grapalat" w:cs="Sylfaen"/>
          <w:color w:val="000000" w:themeColor="text1"/>
          <w:sz w:val="20"/>
          <w:szCs w:val="20"/>
        </w:rPr>
        <w:t>անփոփոխ</w:t>
      </w:r>
      <w:r w:rsidR="00273411" w:rsidRPr="0098236F">
        <w:rPr>
          <w:rFonts w:ascii="Cambria Math" w:hAnsi="Cambria Math" w:cs="Cambria Math"/>
          <w:color w:val="000000" w:themeColor="text1"/>
          <w:sz w:val="20"/>
          <w:szCs w:val="20"/>
          <w:lang w:val="es-ES"/>
        </w:rPr>
        <w:t>․</w:t>
      </w:r>
      <w:r w:rsidR="00273411" w:rsidRPr="0098236F">
        <w:rPr>
          <w:rFonts w:ascii="GHEA Grapalat" w:hAnsi="GHEA Grapalat"/>
          <w:color w:val="000000" w:themeColor="text1"/>
          <w:sz w:val="20"/>
          <w:szCs w:val="20"/>
          <w:lang w:val="es-ES"/>
        </w:rPr>
        <w:t xml:space="preserve"> </w:t>
      </w:r>
    </w:p>
    <w:p w14:paraId="47C03D85" w14:textId="77777777" w:rsidR="00753E6E" w:rsidRPr="0098236F" w:rsidRDefault="00753E6E" w:rsidP="00EF3662">
      <w:pPr>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es-ES"/>
        </w:rPr>
        <w:t xml:space="preserve">5) </w:t>
      </w:r>
      <w:r w:rsidRPr="0098236F">
        <w:rPr>
          <w:rFonts w:ascii="GHEA Grapalat" w:hAnsi="GHEA Grapalat" w:cs="Sylfaen"/>
          <w:color w:val="000000" w:themeColor="text1"/>
          <w:sz w:val="20"/>
          <w:szCs w:val="20"/>
        </w:rPr>
        <w:t>որոնք</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հայտը</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ներկայացնելու</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օրվա</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դրությամբ</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ներառված</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են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Եվրասիական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տնտեսական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միությանն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անդամակցող</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երկրների</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գնումների</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մասին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օրենսդրության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համաձայն</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հրապարակված</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գնումների</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գործընթացին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մասնակցելու</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իրավունք</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չունեցող</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մասնակիցների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ցուցակում</w:t>
      </w:r>
      <w:r w:rsidRPr="0098236F">
        <w:rPr>
          <w:rFonts w:ascii="GHEA Grapalat" w:hAnsi="GHEA Grapalat" w:cs="Sylfaen"/>
          <w:color w:val="000000" w:themeColor="text1"/>
          <w:sz w:val="20"/>
          <w:szCs w:val="20"/>
          <w:lang w:val="es-ES"/>
        </w:rPr>
        <w:t xml:space="preserve">. </w:t>
      </w:r>
    </w:p>
    <w:p w14:paraId="3504FC9F" w14:textId="77777777" w:rsidR="00753E6E" w:rsidRPr="0098236F" w:rsidRDefault="00753E6E" w:rsidP="00EF3662">
      <w:pPr>
        <w:ind w:firstLine="567"/>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   6) </w:t>
      </w:r>
      <w:r w:rsidRPr="0098236F">
        <w:rPr>
          <w:rFonts w:ascii="GHEA Grapalat" w:hAnsi="GHEA Grapalat"/>
          <w:color w:val="000000" w:themeColor="text1"/>
          <w:sz w:val="20"/>
          <w:szCs w:val="20"/>
        </w:rPr>
        <w:t>որոնք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օրվա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դրությամբ</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ներառված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գնումների</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rPr>
        <w:t>գործընթացին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մասնակցելու</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իրավունք</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չունեցող</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մասնակիցների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rPr>
        <w:t>ցուցակում</w:t>
      </w:r>
      <w:r w:rsidRPr="0098236F">
        <w:rPr>
          <w:rFonts w:ascii="GHEA Grapalat" w:hAnsi="GHEA Grapalat"/>
          <w:color w:val="000000" w:themeColor="text1"/>
          <w:sz w:val="20"/>
          <w:szCs w:val="20"/>
          <w:lang w:val="es-ES"/>
        </w:rPr>
        <w:t>:</w:t>
      </w:r>
    </w:p>
    <w:p w14:paraId="1B5C296B" w14:textId="77777777" w:rsidR="00990561" w:rsidRPr="0098236F" w:rsidRDefault="00990561" w:rsidP="00EF3662">
      <w:pPr>
        <w:ind w:firstLine="567"/>
        <w:jc w:val="both"/>
        <w:rPr>
          <w:rFonts w:ascii="GHEA Grapalat" w:hAnsi="GHEA Grapalat" w:cs="Sylfaen"/>
          <w:color w:val="000000" w:themeColor="text1"/>
          <w:sz w:val="20"/>
          <w:lang w:val="es-ES"/>
        </w:rPr>
      </w:pPr>
      <w:r w:rsidRPr="0098236F">
        <w:rPr>
          <w:rFonts w:ascii="GHEA Grapalat" w:hAnsi="GHEA Grapalat" w:cs="Sylfaen"/>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98236F" w:rsidRDefault="002A0AD3" w:rsidP="002A0AD3">
      <w:pPr>
        <w:shd w:val="clear" w:color="auto" w:fill="FFFFFF"/>
        <w:ind w:firstLine="375"/>
        <w:jc w:val="both"/>
        <w:rPr>
          <w:rFonts w:ascii="GHEA Grapalat" w:hAnsi="GHEA Grapalat" w:cs="Arial"/>
          <w:color w:val="000000" w:themeColor="text1"/>
          <w:sz w:val="20"/>
          <w:lang w:val="es-ES"/>
        </w:rPr>
      </w:pPr>
      <w:r w:rsidRPr="0098236F">
        <w:rPr>
          <w:rFonts w:ascii="GHEA Grapalat" w:hAnsi="GHEA Grapalat" w:cs="Arial"/>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98236F"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es-ES" w:eastAsia="en-US"/>
        </w:rPr>
      </w:pPr>
      <w:r w:rsidRPr="0098236F">
        <w:rPr>
          <w:rFonts w:ascii="GHEA Grapalat" w:hAnsi="GHEA Grapalat" w:cs="Arial"/>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98236F"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es-ES"/>
        </w:rPr>
      </w:pPr>
      <w:r w:rsidRPr="0098236F">
        <w:rPr>
          <w:rFonts w:ascii="GHEA Grapalat" w:hAnsi="GHEA Grapalat" w:cs="Arial"/>
          <w:color w:val="000000" w:themeColor="text1"/>
          <w:sz w:val="20"/>
          <w:lang w:val="es-ES" w:eastAsia="en-US"/>
        </w:rPr>
        <w:t>որպես ընտրված մասնակից հրաժարվել կամ զրկվել է պայմանագիր կնքելու իրավունքից:</w:t>
      </w:r>
    </w:p>
    <w:p w14:paraId="23ECD806" w14:textId="77777777" w:rsidR="002A0AD3" w:rsidRPr="0098236F" w:rsidRDefault="002A0AD3" w:rsidP="00EF3662">
      <w:pPr>
        <w:ind w:firstLine="567"/>
        <w:jc w:val="both"/>
        <w:rPr>
          <w:rFonts w:ascii="GHEA Grapalat" w:hAnsi="GHEA Grapalat" w:cs="Sylfaen"/>
          <w:color w:val="000000" w:themeColor="text1"/>
          <w:sz w:val="20"/>
          <w:lang w:val="es-ES"/>
        </w:rPr>
      </w:pPr>
    </w:p>
    <w:p w14:paraId="39ADB68D" w14:textId="77777777" w:rsidR="00753E6E" w:rsidRPr="0098236F" w:rsidRDefault="00753E6E" w:rsidP="00EF3662">
      <w:pPr>
        <w:ind w:firstLine="567"/>
        <w:jc w:val="both"/>
        <w:rPr>
          <w:rFonts w:ascii="GHEA Grapalat" w:hAnsi="GHEA Grapalat" w:cs="Sylfaen"/>
          <w:color w:val="000000" w:themeColor="text1"/>
          <w:sz w:val="20"/>
          <w:lang w:val="es-ES"/>
        </w:rPr>
      </w:pPr>
      <w:r w:rsidRPr="0098236F">
        <w:rPr>
          <w:rFonts w:ascii="GHEA Grapalat" w:hAnsi="GHEA Grapalat" w:cs="Sylfaen"/>
          <w:color w:val="000000" w:themeColor="text1"/>
          <w:sz w:val="20"/>
          <w:lang w:val="es-ES"/>
        </w:rPr>
        <w:t>2.2 Մասնակցության իրավունքի գնահատման համար մասնակիցը հայտով պետք է ներկայացնի իր կողմից հաստատված` սույն</w:t>
      </w:r>
      <w:r w:rsidRPr="0098236F">
        <w:rPr>
          <w:rFonts w:ascii="GHEA Grapalat" w:hAnsi="GHEA Grapalat" w:cs="Arial"/>
          <w:color w:val="000000" w:themeColor="text1"/>
          <w:sz w:val="20"/>
          <w:lang w:val="es-ES"/>
        </w:rPr>
        <w:t xml:space="preserve"> </w:t>
      </w:r>
      <w:r w:rsidRPr="0098236F">
        <w:rPr>
          <w:rFonts w:ascii="GHEA Grapalat" w:hAnsi="GHEA Grapalat" w:cs="Sylfaen"/>
          <w:color w:val="000000" w:themeColor="text1"/>
          <w:sz w:val="20"/>
          <w:lang w:val="es-ES"/>
        </w:rPr>
        <w:t>հրավերի</w:t>
      </w:r>
      <w:r w:rsidRPr="0098236F">
        <w:rPr>
          <w:rFonts w:ascii="GHEA Grapalat" w:hAnsi="GHEA Grapalat" w:cs="Arial"/>
          <w:color w:val="000000" w:themeColor="text1"/>
          <w:sz w:val="20"/>
          <w:lang w:val="es-ES"/>
        </w:rPr>
        <w:t xml:space="preserve"> 2-րդ </w:t>
      </w:r>
      <w:r w:rsidRPr="0098236F">
        <w:rPr>
          <w:rFonts w:ascii="GHEA Grapalat" w:hAnsi="GHEA Grapalat" w:cs="Sylfaen"/>
          <w:color w:val="000000" w:themeColor="text1"/>
          <w:sz w:val="20"/>
          <w:lang w:val="es-ES"/>
        </w:rPr>
        <w:t>մասի</w:t>
      </w:r>
      <w:r w:rsidRPr="0098236F">
        <w:rPr>
          <w:rFonts w:ascii="GHEA Grapalat" w:hAnsi="GHEA Grapalat" w:cs="Arial"/>
          <w:color w:val="000000" w:themeColor="text1"/>
          <w:sz w:val="20"/>
          <w:lang w:val="es-ES"/>
        </w:rPr>
        <w:t xml:space="preserve"> 2.</w:t>
      </w:r>
      <w:r w:rsidR="00E90F91" w:rsidRPr="0098236F">
        <w:rPr>
          <w:rFonts w:ascii="GHEA Grapalat" w:hAnsi="GHEA Grapalat" w:cs="Arial"/>
          <w:color w:val="000000" w:themeColor="text1"/>
          <w:sz w:val="20"/>
          <w:lang w:val="hy-AM"/>
        </w:rPr>
        <w:t>1</w:t>
      </w:r>
      <w:r w:rsidRPr="0098236F">
        <w:rPr>
          <w:rFonts w:ascii="GHEA Grapalat" w:hAnsi="GHEA Grapalat" w:cs="Arial"/>
          <w:color w:val="000000" w:themeColor="text1"/>
          <w:sz w:val="20"/>
          <w:lang w:val="es-ES"/>
        </w:rPr>
        <w:t xml:space="preserve"> </w:t>
      </w:r>
      <w:r w:rsidRPr="0098236F">
        <w:rPr>
          <w:rFonts w:ascii="GHEA Grapalat" w:hAnsi="GHEA Grapalat" w:cs="Sylfaen"/>
          <w:color w:val="000000" w:themeColor="text1"/>
          <w:sz w:val="20"/>
          <w:lang w:val="es-ES"/>
        </w:rPr>
        <w:t>կետով</w:t>
      </w:r>
      <w:r w:rsidRPr="0098236F">
        <w:rPr>
          <w:rFonts w:ascii="GHEA Grapalat" w:hAnsi="GHEA Grapalat" w:cs="Arial"/>
          <w:color w:val="000000" w:themeColor="text1"/>
          <w:sz w:val="20"/>
          <w:lang w:val="es-ES"/>
        </w:rPr>
        <w:t xml:space="preserve"> </w:t>
      </w:r>
      <w:r w:rsidRPr="0098236F">
        <w:rPr>
          <w:rFonts w:ascii="GHEA Grapalat" w:hAnsi="GHEA Grapalat" w:cs="Sylfaen"/>
          <w:color w:val="000000" w:themeColor="text1"/>
          <w:sz w:val="20"/>
          <w:lang w:val="es-ES"/>
        </w:rPr>
        <w:t>նախատեսված</w:t>
      </w:r>
      <w:r w:rsidRPr="0098236F">
        <w:rPr>
          <w:rFonts w:ascii="GHEA Grapalat" w:hAnsi="GHEA Grapalat" w:cs="Arial"/>
          <w:color w:val="000000" w:themeColor="text1"/>
          <w:sz w:val="20"/>
          <w:lang w:val="es-ES"/>
        </w:rPr>
        <w:t xml:space="preserve"> </w:t>
      </w:r>
      <w:r w:rsidRPr="0098236F">
        <w:rPr>
          <w:rFonts w:ascii="GHEA Grapalat" w:hAnsi="GHEA Grapalat" w:cs="Sylfaen"/>
          <w:color w:val="000000" w:themeColor="text1"/>
          <w:sz w:val="20"/>
          <w:lang w:val="es-ES"/>
        </w:rPr>
        <w:t>գրավոր</w:t>
      </w:r>
      <w:r w:rsidRPr="0098236F">
        <w:rPr>
          <w:rFonts w:ascii="GHEA Grapalat" w:hAnsi="GHEA Grapalat" w:cs="Arial"/>
          <w:color w:val="000000" w:themeColor="text1"/>
          <w:sz w:val="20"/>
          <w:lang w:val="es-ES"/>
        </w:rPr>
        <w:t xml:space="preserve"> </w:t>
      </w:r>
      <w:r w:rsidRPr="0098236F">
        <w:rPr>
          <w:rFonts w:ascii="GHEA Grapalat" w:hAnsi="GHEA Grapalat" w:cs="Sylfaen"/>
          <w:color w:val="000000" w:themeColor="text1"/>
          <w:sz w:val="20"/>
          <w:lang w:val="es-ES"/>
        </w:rPr>
        <w:t>հայտարարություն</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Բացի</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սույն</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կետով</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նախատեսված</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հայտարարությունից</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մասնակցության</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իրավունքի</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գնահատման</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համար</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մասնակցից</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այդ</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թվում</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ընտրված</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մասնակցից</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այլ</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փաստաթղթեր</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կամ</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հիմնավորումներ</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չեն</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կարող</w:t>
      </w:r>
      <w:r w:rsidR="00EB487B" w:rsidRPr="0098236F">
        <w:rPr>
          <w:rFonts w:ascii="GHEA Grapalat" w:hAnsi="GHEA Grapalat" w:cs="Sylfaen"/>
          <w:color w:val="000000" w:themeColor="text1"/>
          <w:sz w:val="20"/>
          <w:lang w:val="es-ES"/>
        </w:rPr>
        <w:t xml:space="preserve"> </w:t>
      </w:r>
      <w:r w:rsidR="00EB487B" w:rsidRPr="0098236F">
        <w:rPr>
          <w:rFonts w:ascii="GHEA Grapalat" w:hAnsi="GHEA Grapalat" w:cs="Sylfaen"/>
          <w:color w:val="000000" w:themeColor="text1"/>
          <w:sz w:val="20"/>
        </w:rPr>
        <w:t>պահանջվել</w:t>
      </w:r>
      <w:r w:rsidR="00EB487B" w:rsidRPr="0098236F">
        <w:rPr>
          <w:rFonts w:ascii="GHEA Grapalat" w:hAnsi="GHEA Grapalat" w:cs="Sylfaen"/>
          <w:color w:val="000000" w:themeColor="text1"/>
          <w:sz w:val="20"/>
          <w:lang w:val="es-ES"/>
        </w:rPr>
        <w:t>:</w:t>
      </w:r>
      <w:r w:rsidRPr="0098236F">
        <w:rPr>
          <w:rFonts w:ascii="GHEA Grapalat" w:hAnsi="GHEA Grapalat" w:cs="Tahoma"/>
          <w:color w:val="000000" w:themeColor="text1"/>
          <w:sz w:val="20"/>
          <w:lang w:val="hy-AM"/>
        </w:rPr>
        <w:t xml:space="preserve"> </w:t>
      </w:r>
      <w:r w:rsidR="007A4BB9" w:rsidRPr="0098236F">
        <w:rPr>
          <w:rFonts w:ascii="GHEA Grapalat" w:hAnsi="GHEA Grapalat" w:cs="Tahoma"/>
          <w:color w:val="000000" w:themeColor="text1"/>
          <w:sz w:val="20"/>
        </w:rPr>
        <w:t>Մասնակցի</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հայտարարության</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իսկությունը</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գնահատող</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հանձնաժողովը</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այսուհետ</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հանձնաժողով</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գնահատում</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է</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սույն</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հրավերով</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սահմանված</w:t>
      </w:r>
      <w:r w:rsidR="007A4BB9" w:rsidRPr="0098236F">
        <w:rPr>
          <w:rFonts w:ascii="GHEA Grapalat" w:hAnsi="GHEA Grapalat" w:cs="Tahoma"/>
          <w:color w:val="000000" w:themeColor="text1"/>
          <w:sz w:val="20"/>
          <w:lang w:val="es-ES"/>
        </w:rPr>
        <w:t xml:space="preserve"> </w:t>
      </w:r>
      <w:r w:rsidR="007A4BB9" w:rsidRPr="0098236F">
        <w:rPr>
          <w:rFonts w:ascii="GHEA Grapalat" w:hAnsi="GHEA Grapalat" w:cs="Tahoma"/>
          <w:color w:val="000000" w:themeColor="text1"/>
          <w:sz w:val="20"/>
        </w:rPr>
        <w:t>պայմաններով</w:t>
      </w:r>
      <w:r w:rsidR="007A4BB9" w:rsidRPr="0098236F">
        <w:rPr>
          <w:rFonts w:ascii="GHEA Grapalat" w:hAnsi="GHEA Grapalat" w:cs="Tahoma"/>
          <w:color w:val="000000" w:themeColor="text1"/>
          <w:sz w:val="20"/>
          <w:lang w:val="es-ES"/>
        </w:rPr>
        <w:t>:</w:t>
      </w:r>
    </w:p>
    <w:p w14:paraId="3E03F237" w14:textId="77777777" w:rsidR="00E93C59" w:rsidRPr="0098236F" w:rsidRDefault="00BA3554" w:rsidP="00EF3662">
      <w:pPr>
        <w:ind w:firstLine="720"/>
        <w:jc w:val="both"/>
        <w:rPr>
          <w:rFonts w:ascii="GHEA Grapalat" w:hAnsi="GHEA Grapalat"/>
          <w:color w:val="000000" w:themeColor="text1"/>
          <w:lang w:val="es-ES"/>
        </w:rPr>
      </w:pPr>
      <w:r w:rsidRPr="0098236F">
        <w:rPr>
          <w:rFonts w:ascii="GHEA Grapalat" w:hAnsi="GHEA Grapalat" w:cs="Tahoma"/>
          <w:color w:val="000000" w:themeColor="text1"/>
          <w:sz w:val="20"/>
          <w:szCs w:val="20"/>
          <w:lang w:val="es-ES"/>
        </w:rPr>
        <w:lastRenderedPageBreak/>
        <w:t>2.</w:t>
      </w:r>
      <w:r w:rsidR="007968A3" w:rsidRPr="0098236F">
        <w:rPr>
          <w:rFonts w:ascii="GHEA Grapalat" w:hAnsi="GHEA Grapalat" w:cs="Tahoma"/>
          <w:color w:val="000000" w:themeColor="text1"/>
          <w:sz w:val="20"/>
          <w:szCs w:val="20"/>
          <w:lang w:val="es-ES"/>
        </w:rPr>
        <w:t>3</w:t>
      </w:r>
      <w:r w:rsidR="00E93C59" w:rsidRPr="0098236F">
        <w:rPr>
          <w:rFonts w:ascii="GHEA Grapalat" w:hAnsi="GHEA Grapalat" w:cs="Tahoma"/>
          <w:color w:val="000000" w:themeColor="text1"/>
          <w:sz w:val="20"/>
          <w:szCs w:val="20"/>
          <w:lang w:val="hy-AM"/>
        </w:rPr>
        <w:t xml:space="preserve"> </w:t>
      </w:r>
      <w:r w:rsidR="00E93C59" w:rsidRPr="0098236F">
        <w:rPr>
          <w:rFonts w:ascii="GHEA Grapalat" w:hAnsi="GHEA Grapalat" w:cs="Sylfaen"/>
          <w:color w:val="000000" w:themeColor="text1"/>
          <w:sz w:val="20"/>
          <w:szCs w:val="20"/>
        </w:rPr>
        <w:t>Մասնակիցի՝</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lang w:val="hy-AM"/>
        </w:rPr>
        <w:t>Օ</w:t>
      </w:r>
      <w:r w:rsidR="00E93C59" w:rsidRPr="0098236F">
        <w:rPr>
          <w:rFonts w:ascii="GHEA Grapalat" w:hAnsi="GHEA Grapalat" w:cs="Sylfaen"/>
          <w:color w:val="000000" w:themeColor="text1"/>
          <w:sz w:val="20"/>
          <w:szCs w:val="20"/>
        </w:rPr>
        <w:t>րենքի</w:t>
      </w:r>
      <w:r w:rsidR="00E93C59" w:rsidRPr="0098236F">
        <w:rPr>
          <w:rFonts w:ascii="GHEA Grapalat" w:hAnsi="GHEA Grapalat" w:cs="Sylfaen"/>
          <w:color w:val="000000" w:themeColor="text1"/>
          <w:sz w:val="20"/>
          <w:szCs w:val="20"/>
          <w:lang w:val="es-ES"/>
        </w:rPr>
        <w:t xml:space="preserve"> 6-</w:t>
      </w:r>
      <w:r w:rsidR="00E93C59" w:rsidRPr="0098236F">
        <w:rPr>
          <w:rFonts w:ascii="GHEA Grapalat" w:hAnsi="GHEA Grapalat" w:cs="Sylfaen"/>
          <w:color w:val="000000" w:themeColor="text1"/>
          <w:sz w:val="20"/>
          <w:szCs w:val="20"/>
        </w:rPr>
        <w:t>րդ</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հոդվածի</w:t>
      </w:r>
      <w:r w:rsidR="00E93C59" w:rsidRPr="0098236F">
        <w:rPr>
          <w:rFonts w:ascii="GHEA Grapalat" w:hAnsi="GHEA Grapalat" w:cs="Sylfaen"/>
          <w:color w:val="000000" w:themeColor="text1"/>
          <w:sz w:val="20"/>
          <w:szCs w:val="20"/>
          <w:lang w:val="es-ES"/>
        </w:rPr>
        <w:t xml:space="preserve"> 1-</w:t>
      </w:r>
      <w:r w:rsidR="00E93C59" w:rsidRPr="0098236F">
        <w:rPr>
          <w:rFonts w:ascii="GHEA Grapalat" w:hAnsi="GHEA Grapalat" w:cs="Sylfaen"/>
          <w:color w:val="000000" w:themeColor="text1"/>
          <w:sz w:val="20"/>
          <w:szCs w:val="20"/>
        </w:rPr>
        <w:t>ին</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մասի</w:t>
      </w:r>
      <w:r w:rsidR="00E93C59" w:rsidRPr="0098236F">
        <w:rPr>
          <w:rFonts w:ascii="GHEA Grapalat" w:hAnsi="GHEA Grapalat" w:cs="Sylfaen"/>
          <w:color w:val="000000" w:themeColor="text1"/>
          <w:sz w:val="20"/>
          <w:szCs w:val="20"/>
          <w:lang w:val="es-ES"/>
        </w:rPr>
        <w:t xml:space="preserve"> 6-</w:t>
      </w:r>
      <w:r w:rsidR="00E93C59" w:rsidRPr="0098236F">
        <w:rPr>
          <w:rFonts w:ascii="GHEA Grapalat" w:hAnsi="GHEA Grapalat" w:cs="Sylfaen"/>
          <w:color w:val="000000" w:themeColor="text1"/>
          <w:sz w:val="20"/>
          <w:szCs w:val="20"/>
        </w:rPr>
        <w:t>րդ</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կետով</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նախատեսված</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ցուցակում</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ներառվելը</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դրանում</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գտնվելու</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ժամանակահատվածում</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ինքնաբերաբար</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հանգեցնում</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է</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վերջինիս</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հետ</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փոխկապակցված</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անձանց</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գնումների</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գործընթացին</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մասնակցության</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իրավունքի</w:t>
      </w:r>
      <w:r w:rsidR="00E93C59" w:rsidRPr="0098236F">
        <w:rPr>
          <w:rFonts w:ascii="GHEA Grapalat" w:hAnsi="GHEA Grapalat" w:cs="Sylfaen"/>
          <w:color w:val="000000" w:themeColor="text1"/>
          <w:sz w:val="20"/>
          <w:szCs w:val="20"/>
          <w:lang w:val="es-ES"/>
        </w:rPr>
        <w:t xml:space="preserve"> </w:t>
      </w:r>
      <w:r w:rsidR="00E93C59" w:rsidRPr="0098236F">
        <w:rPr>
          <w:rFonts w:ascii="GHEA Grapalat" w:hAnsi="GHEA Grapalat" w:cs="Sylfaen"/>
          <w:color w:val="000000" w:themeColor="text1"/>
          <w:sz w:val="20"/>
          <w:szCs w:val="20"/>
        </w:rPr>
        <w:t>սահմանափակման</w:t>
      </w:r>
      <w:r w:rsidR="00E93C59" w:rsidRPr="0098236F">
        <w:rPr>
          <w:rFonts w:ascii="GHEA Grapalat" w:hAnsi="GHEA Grapalat" w:cs="Sylfaen"/>
          <w:color w:val="000000" w:themeColor="text1"/>
          <w:sz w:val="20"/>
          <w:szCs w:val="20"/>
          <w:lang w:val="es-ES"/>
        </w:rPr>
        <w:t>:</w:t>
      </w:r>
      <w:r w:rsidR="00E93C59" w:rsidRPr="0098236F">
        <w:rPr>
          <w:rFonts w:ascii="GHEA Grapalat" w:hAnsi="GHEA Grapalat"/>
          <w:color w:val="000000" w:themeColor="text1"/>
          <w:lang w:val="es-ES"/>
        </w:rPr>
        <w:t xml:space="preserve"> </w:t>
      </w:r>
    </w:p>
    <w:p w14:paraId="58412067" w14:textId="02E59EA6" w:rsidR="00BA3554" w:rsidRPr="0098236F" w:rsidRDefault="00EB487B" w:rsidP="00EF3662">
      <w:pPr>
        <w:ind w:firstLine="720"/>
        <w:jc w:val="both"/>
        <w:rPr>
          <w:rFonts w:ascii="GHEA Grapalat" w:hAnsi="GHEA Grapalat"/>
          <w:color w:val="000000" w:themeColor="text1"/>
          <w:sz w:val="20"/>
          <w:szCs w:val="20"/>
          <w:lang w:val="es-ES"/>
        </w:rPr>
      </w:pPr>
      <w:r w:rsidRPr="0098236F">
        <w:rPr>
          <w:rFonts w:ascii="GHEA Grapalat" w:hAnsi="GHEA Grapalat" w:cs="Tahoma"/>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Արգելվում</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է</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սույն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կետով</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սահմանված</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փոխկապակցված</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անձանց</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և</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olor w:val="000000" w:themeColor="text1"/>
          <w:sz w:val="20"/>
          <w:szCs w:val="20"/>
          <w:lang w:val="hy-AM"/>
        </w:rPr>
        <w:t>կամ</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միևնույն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անձի</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անձանց</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կողմից</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հիմնադրված</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կամ</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ավելի</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քան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հիսուն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տոկոս</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միևնույն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անձի</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անձանց</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պատկանող</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բաժնեմաս</w:t>
      </w:r>
      <w:r w:rsidR="00BA3554" w:rsidRPr="0098236F">
        <w:rPr>
          <w:rFonts w:ascii="GHEA Grapalat" w:hAnsi="GHEA Grapalat"/>
          <w:color w:val="000000" w:themeColor="text1"/>
          <w:sz w:val="20"/>
          <w:szCs w:val="20"/>
          <w:lang w:val="es-ES"/>
        </w:rPr>
        <w:t xml:space="preserve"> </w:t>
      </w:r>
      <w:r w:rsidR="001B0D9A" w:rsidRPr="0098236F">
        <w:rPr>
          <w:rFonts w:ascii="GHEA Grapalat" w:hAnsi="GHEA Grapalat"/>
          <w:color w:val="000000" w:themeColor="text1"/>
          <w:sz w:val="20"/>
          <w:szCs w:val="20"/>
          <w:lang w:val="es-ES"/>
        </w:rPr>
        <w:t>(</w:t>
      </w:r>
      <w:r w:rsidR="001B0D9A" w:rsidRPr="0098236F">
        <w:rPr>
          <w:rFonts w:ascii="GHEA Grapalat" w:hAnsi="GHEA Grapalat"/>
          <w:color w:val="000000" w:themeColor="text1"/>
          <w:sz w:val="20"/>
          <w:szCs w:val="20"/>
          <w:lang w:val="hy-AM"/>
        </w:rPr>
        <w:t>փայաբաժին</w:t>
      </w:r>
      <w:r w:rsidR="001B0D9A"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ունեցող</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կազմակերպությունների</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միաժամանակյա</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մասնակցությունը</w:t>
      </w:r>
      <w:r w:rsidR="00BA3554"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սույն</w:t>
      </w:r>
      <w:r w:rsidRPr="0098236F">
        <w:rPr>
          <w:rFonts w:ascii="GHEA Grapalat" w:hAnsi="GHEA Grapalat"/>
          <w:color w:val="000000" w:themeColor="text1"/>
          <w:sz w:val="20"/>
          <w:szCs w:val="20"/>
          <w:lang w:val="es-ES"/>
        </w:rPr>
        <w:t xml:space="preserve"> </w:t>
      </w:r>
      <w:r w:rsidR="0028726A" w:rsidRPr="0098236F">
        <w:rPr>
          <w:rFonts w:ascii="GHEA Grapalat" w:hAnsi="GHEA Grapalat"/>
          <w:color w:val="000000" w:themeColor="text1"/>
          <w:sz w:val="20"/>
          <w:szCs w:val="20"/>
          <w:lang w:val="hy-AM"/>
        </w:rPr>
        <w:t>ընթացակարգին</w:t>
      </w:r>
      <w:r w:rsidR="008628EC" w:rsidRPr="0098236F">
        <w:rPr>
          <w:rFonts w:ascii="GHEA Grapalat" w:hAnsi="GHEA Grapalat"/>
          <w:color w:val="000000" w:themeColor="text1"/>
          <w:sz w:val="20"/>
          <w:szCs w:val="20"/>
          <w:lang w:val="hy-AM"/>
        </w:rPr>
        <w:t xml:space="preserve"> </w:t>
      </w:r>
      <w:r w:rsidR="008628EC" w:rsidRPr="0098236F">
        <w:rPr>
          <w:rFonts w:ascii="GHEA Grapalat" w:hAnsi="GHEA Grapalat" w:cs="Sylfaen"/>
          <w:color w:val="000000" w:themeColor="text1"/>
          <w:sz w:val="20"/>
          <w:szCs w:val="20"/>
          <w:lang w:val="es-ES"/>
        </w:rPr>
        <w:t>(</w:t>
      </w:r>
      <w:r w:rsidR="008628EC" w:rsidRPr="0098236F">
        <w:rPr>
          <w:rFonts w:ascii="GHEA Grapalat" w:hAnsi="GHEA Grapalat" w:cs="Sylfaen"/>
          <w:color w:val="000000" w:themeColor="text1"/>
          <w:sz w:val="20"/>
          <w:szCs w:val="20"/>
          <w:lang w:val="hy-AM"/>
        </w:rPr>
        <w:t>միևնույն</w:t>
      </w:r>
      <w:r w:rsidR="008628EC" w:rsidRPr="0098236F">
        <w:rPr>
          <w:rFonts w:ascii="GHEA Grapalat" w:hAnsi="GHEA Grapalat" w:cs="Sylfaen"/>
          <w:color w:val="000000" w:themeColor="text1"/>
          <w:sz w:val="20"/>
          <w:szCs w:val="20"/>
          <w:lang w:val="es-ES"/>
        </w:rPr>
        <w:t xml:space="preserve"> </w:t>
      </w:r>
      <w:r w:rsidR="008628EC" w:rsidRPr="0098236F">
        <w:rPr>
          <w:rFonts w:ascii="GHEA Grapalat" w:hAnsi="GHEA Grapalat" w:cs="Sylfaen"/>
          <w:color w:val="000000" w:themeColor="text1"/>
          <w:sz w:val="20"/>
          <w:szCs w:val="20"/>
          <w:lang w:val="hy-AM"/>
        </w:rPr>
        <w:t>չափաբաժնին</w:t>
      </w:r>
      <w:r w:rsidR="008628EC" w:rsidRPr="0098236F">
        <w:rPr>
          <w:rFonts w:ascii="GHEA Grapalat" w:hAnsi="GHEA Grapalat" w:cs="Sylfaen"/>
          <w:color w:val="000000" w:themeColor="text1"/>
          <w:sz w:val="20"/>
          <w:szCs w:val="20"/>
          <w:lang w:val="es-ES"/>
        </w:rPr>
        <w:t>)</w:t>
      </w:r>
      <w:r w:rsidR="00BA3554" w:rsidRPr="0098236F">
        <w:rPr>
          <w:rFonts w:ascii="GHEA Grapalat" w:hAnsi="GHEA Grapalat" w:cs="Sylfaen"/>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բացառությամբ</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պետության</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կամ</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համայնքների</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կողմից</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հիմնադրված</w:t>
      </w:r>
      <w:r w:rsidR="00BA3554" w:rsidRPr="0098236F">
        <w:rPr>
          <w:rFonts w:ascii="GHEA Grapalat" w:hAnsi="GHEA Grapalat"/>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կազմակերպությունների</w:t>
      </w:r>
      <w:r w:rsidR="00BA3554" w:rsidRPr="0098236F">
        <w:rPr>
          <w:rFonts w:ascii="GHEA Grapalat" w:hAnsi="GHEA Grapalat" w:cs="Sylfaen"/>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և</w:t>
      </w:r>
      <w:r w:rsidR="00BA3554" w:rsidRPr="0098236F">
        <w:rPr>
          <w:rFonts w:ascii="GHEA Grapalat" w:hAnsi="GHEA Grapalat" w:cs="Sylfaen"/>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կամ</w:t>
      </w:r>
      <w:r w:rsidR="00BA3554" w:rsidRPr="0098236F">
        <w:rPr>
          <w:rFonts w:ascii="GHEA Grapalat" w:hAnsi="GHEA Grapalat" w:cs="Sylfaen"/>
          <w:color w:val="000000" w:themeColor="text1"/>
          <w:sz w:val="20"/>
          <w:szCs w:val="20"/>
          <w:lang w:val="es-ES"/>
        </w:rPr>
        <w:t xml:space="preserve">) </w:t>
      </w:r>
      <w:r w:rsidR="00BA3554" w:rsidRPr="0098236F">
        <w:rPr>
          <w:rFonts w:ascii="GHEA Grapalat" w:hAnsi="GHEA Grapalat" w:cs="Sylfaen"/>
          <w:color w:val="000000" w:themeColor="text1"/>
          <w:sz w:val="20"/>
          <w:lang w:val="hy-AM"/>
        </w:rPr>
        <w:t>համատեղ</w:t>
      </w:r>
      <w:r w:rsidR="00BA3554" w:rsidRPr="0098236F">
        <w:rPr>
          <w:rFonts w:ascii="GHEA Grapalat" w:hAnsi="GHEA Grapalat" w:cs="Times Armenian"/>
          <w:color w:val="000000" w:themeColor="text1"/>
          <w:sz w:val="20"/>
          <w:lang w:val="af-ZA"/>
        </w:rPr>
        <w:t xml:space="preserve"> </w:t>
      </w:r>
      <w:r w:rsidR="00BA3554" w:rsidRPr="0098236F">
        <w:rPr>
          <w:rFonts w:ascii="GHEA Grapalat" w:hAnsi="GHEA Grapalat" w:cs="Times Armenian"/>
          <w:color w:val="000000" w:themeColor="text1"/>
          <w:sz w:val="20"/>
          <w:lang w:val="hy-AM"/>
        </w:rPr>
        <w:t>գ</w:t>
      </w:r>
      <w:r w:rsidR="00BA3554" w:rsidRPr="0098236F">
        <w:rPr>
          <w:rFonts w:ascii="GHEA Grapalat" w:hAnsi="GHEA Grapalat" w:cs="Sylfaen"/>
          <w:color w:val="000000" w:themeColor="text1"/>
          <w:sz w:val="20"/>
          <w:lang w:val="hy-AM"/>
        </w:rPr>
        <w:t>ործունեության</w:t>
      </w:r>
      <w:r w:rsidR="00BA3554" w:rsidRPr="0098236F">
        <w:rPr>
          <w:rFonts w:ascii="GHEA Grapalat" w:hAnsi="GHEA Grapalat" w:cs="Times Armenian"/>
          <w:color w:val="000000" w:themeColor="text1"/>
          <w:sz w:val="20"/>
          <w:lang w:val="af-ZA"/>
        </w:rPr>
        <w:t xml:space="preserve"> </w:t>
      </w:r>
      <w:r w:rsidR="00BA3554" w:rsidRPr="0098236F">
        <w:rPr>
          <w:rFonts w:ascii="GHEA Grapalat" w:hAnsi="GHEA Grapalat" w:cs="Sylfaen"/>
          <w:color w:val="000000" w:themeColor="text1"/>
          <w:sz w:val="20"/>
          <w:lang w:val="hy-AM"/>
        </w:rPr>
        <w:t>կար</w:t>
      </w:r>
      <w:r w:rsidR="00BA3554" w:rsidRPr="0098236F">
        <w:rPr>
          <w:rFonts w:ascii="GHEA Grapalat" w:hAnsi="GHEA Grapalat" w:cs="Times Armenian"/>
          <w:color w:val="000000" w:themeColor="text1"/>
          <w:sz w:val="20"/>
          <w:lang w:val="hy-AM"/>
        </w:rPr>
        <w:t>գ</w:t>
      </w:r>
      <w:r w:rsidR="00BA3554" w:rsidRPr="0098236F">
        <w:rPr>
          <w:rFonts w:ascii="GHEA Grapalat" w:hAnsi="GHEA Grapalat" w:cs="Sylfaen"/>
          <w:color w:val="000000" w:themeColor="text1"/>
          <w:sz w:val="20"/>
          <w:lang w:val="hy-AM"/>
        </w:rPr>
        <w:t>ով</w:t>
      </w:r>
      <w:r w:rsidR="00BA3554" w:rsidRPr="0098236F">
        <w:rPr>
          <w:rFonts w:ascii="GHEA Grapalat" w:hAnsi="GHEA Grapalat" w:cs="Sylfaen"/>
          <w:color w:val="000000" w:themeColor="text1"/>
          <w:sz w:val="20"/>
          <w:lang w:val="af-ZA"/>
        </w:rPr>
        <w:t xml:space="preserve"> </w:t>
      </w:r>
      <w:r w:rsidR="00BA3554" w:rsidRPr="0098236F">
        <w:rPr>
          <w:rFonts w:ascii="GHEA Grapalat" w:hAnsi="GHEA Grapalat" w:cs="Times Armenian"/>
          <w:color w:val="000000" w:themeColor="text1"/>
          <w:sz w:val="20"/>
          <w:lang w:val="af-ZA"/>
        </w:rPr>
        <w:t>(</w:t>
      </w:r>
      <w:r w:rsidR="00BA3554" w:rsidRPr="0098236F">
        <w:rPr>
          <w:rFonts w:ascii="GHEA Grapalat" w:hAnsi="GHEA Grapalat" w:cs="Sylfaen"/>
          <w:color w:val="000000" w:themeColor="text1"/>
          <w:sz w:val="20"/>
          <w:lang w:val="hy-AM"/>
        </w:rPr>
        <w:t>կոնսորցիումով</w:t>
      </w:r>
      <w:r w:rsidR="00BA3554" w:rsidRPr="0098236F">
        <w:rPr>
          <w:rFonts w:ascii="GHEA Grapalat" w:hAnsi="GHEA Grapalat" w:cs="Times Armenian"/>
          <w:color w:val="000000" w:themeColor="text1"/>
          <w:sz w:val="20"/>
          <w:lang w:val="af-ZA"/>
        </w:rPr>
        <w:t xml:space="preserve">) </w:t>
      </w:r>
      <w:r w:rsidR="00BA3554" w:rsidRPr="0098236F">
        <w:rPr>
          <w:rFonts w:ascii="GHEA Grapalat" w:hAnsi="GHEA Grapalat" w:cs="Times Armenian"/>
          <w:color w:val="000000" w:themeColor="text1"/>
          <w:sz w:val="20"/>
          <w:lang w:val="hy-AM"/>
        </w:rPr>
        <w:t>գ</w:t>
      </w:r>
      <w:r w:rsidR="00BA3554" w:rsidRPr="0098236F">
        <w:rPr>
          <w:rFonts w:ascii="GHEA Grapalat" w:hAnsi="GHEA Grapalat" w:cs="Sylfaen"/>
          <w:color w:val="000000" w:themeColor="text1"/>
          <w:sz w:val="20"/>
          <w:lang w:val="hy-AM"/>
        </w:rPr>
        <w:t>նումների</w:t>
      </w:r>
      <w:r w:rsidR="00BA3554" w:rsidRPr="0098236F">
        <w:rPr>
          <w:rFonts w:ascii="GHEA Grapalat" w:hAnsi="GHEA Grapalat" w:cs="Times Armenian"/>
          <w:color w:val="000000" w:themeColor="text1"/>
          <w:sz w:val="20"/>
          <w:lang w:val="af-ZA"/>
        </w:rPr>
        <w:t xml:space="preserve"> </w:t>
      </w:r>
      <w:r w:rsidR="00BA3554" w:rsidRPr="0098236F">
        <w:rPr>
          <w:rFonts w:ascii="GHEA Grapalat" w:hAnsi="GHEA Grapalat" w:cs="Times Armenian"/>
          <w:color w:val="000000" w:themeColor="text1"/>
          <w:sz w:val="20"/>
          <w:lang w:val="hy-AM"/>
        </w:rPr>
        <w:t>գ</w:t>
      </w:r>
      <w:r w:rsidR="00BA3554" w:rsidRPr="0098236F">
        <w:rPr>
          <w:rFonts w:ascii="GHEA Grapalat" w:hAnsi="GHEA Grapalat" w:cs="Sylfaen"/>
          <w:color w:val="000000" w:themeColor="text1"/>
          <w:sz w:val="20"/>
          <w:lang w:val="hy-AM"/>
        </w:rPr>
        <w:t>ործընթացին</w:t>
      </w:r>
      <w:r w:rsidR="00BA3554" w:rsidRPr="0098236F">
        <w:rPr>
          <w:rFonts w:ascii="GHEA Grapalat" w:hAnsi="GHEA Grapalat" w:cs="Sylfaen"/>
          <w:color w:val="000000" w:themeColor="text1"/>
          <w:sz w:val="20"/>
          <w:lang w:val="es-ES"/>
        </w:rPr>
        <w:t xml:space="preserve"> </w:t>
      </w:r>
      <w:r w:rsidR="00BA3554" w:rsidRPr="0098236F">
        <w:rPr>
          <w:rFonts w:ascii="GHEA Grapalat" w:hAnsi="GHEA Grapalat" w:cs="Sylfaen"/>
          <w:color w:val="000000" w:themeColor="text1"/>
          <w:sz w:val="20"/>
          <w:szCs w:val="20"/>
          <w:lang w:val="hy-AM"/>
        </w:rPr>
        <w:t>մասնակցության</w:t>
      </w:r>
      <w:r w:rsidR="00BA3554" w:rsidRPr="0098236F">
        <w:rPr>
          <w:rFonts w:ascii="GHEA Grapalat" w:hAnsi="GHEA Grapalat" w:cs="Sylfaen"/>
          <w:color w:val="000000" w:themeColor="text1"/>
          <w:sz w:val="20"/>
          <w:szCs w:val="20"/>
          <w:lang w:val="es-ES"/>
        </w:rPr>
        <w:t xml:space="preserve"> </w:t>
      </w:r>
      <w:r w:rsidR="00BA3554" w:rsidRPr="0098236F">
        <w:rPr>
          <w:rFonts w:ascii="GHEA Grapalat" w:hAnsi="GHEA Grapalat" w:cs="Sylfaen"/>
          <w:color w:val="000000" w:themeColor="text1"/>
          <w:sz w:val="20"/>
          <w:szCs w:val="20"/>
          <w:lang w:val="hy-AM"/>
        </w:rPr>
        <w:t>դեպքերի</w:t>
      </w:r>
      <w:r w:rsidR="00BA3554" w:rsidRPr="0098236F">
        <w:rPr>
          <w:rFonts w:ascii="GHEA Grapalat" w:hAnsi="GHEA Grapalat" w:cs="Sylfaen"/>
          <w:color w:val="000000" w:themeColor="text1"/>
          <w:sz w:val="20"/>
          <w:szCs w:val="20"/>
          <w:lang w:val="es-ES"/>
        </w:rPr>
        <w:t>:</w:t>
      </w:r>
    </w:p>
    <w:p w14:paraId="5584FFCF" w14:textId="77777777" w:rsidR="00D5674E" w:rsidRPr="0098236F" w:rsidRDefault="009F18D0"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rPr>
        <w:t>Կարգի</w:t>
      </w:r>
      <w:r w:rsidRPr="0098236F">
        <w:rPr>
          <w:rFonts w:ascii="GHEA Grapalat" w:hAnsi="GHEA Grapalat"/>
          <w:color w:val="000000" w:themeColor="text1"/>
          <w:sz w:val="20"/>
          <w:szCs w:val="20"/>
          <w:lang w:val="es-ES"/>
        </w:rPr>
        <w:t xml:space="preserve"> 119-</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00EB487B" w:rsidRPr="0098236F">
        <w:rPr>
          <w:rFonts w:ascii="GHEA Grapalat" w:hAnsi="GHEA Grapalat"/>
          <w:color w:val="000000" w:themeColor="text1"/>
          <w:sz w:val="20"/>
          <w:szCs w:val="20"/>
        </w:rPr>
        <w:t>կետի</w:t>
      </w:r>
      <w:r w:rsidR="00EB487B" w:rsidRPr="0098236F">
        <w:rPr>
          <w:rFonts w:ascii="GHEA Grapalat" w:hAnsi="GHEA Grapalat"/>
          <w:color w:val="000000" w:themeColor="text1"/>
          <w:sz w:val="20"/>
          <w:szCs w:val="20"/>
          <w:lang w:val="es-ES"/>
        </w:rPr>
        <w:t xml:space="preserve"> </w:t>
      </w:r>
      <w:r w:rsidR="00D5674E" w:rsidRPr="0098236F">
        <w:rPr>
          <w:rFonts w:ascii="GHEA Grapalat" w:hAnsi="GHEA Grapalat"/>
          <w:color w:val="000000" w:themeColor="text1"/>
          <w:sz w:val="20"/>
          <w:szCs w:val="20"/>
          <w:lang w:val="hy-AM"/>
        </w:rPr>
        <w:t>իմաստով`</w:t>
      </w:r>
    </w:p>
    <w:p w14:paraId="6A5693B8"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1) ֆիզիկական </w:t>
      </w:r>
      <w:r w:rsidRPr="0098236F">
        <w:rPr>
          <w:rFonts w:ascii="GHEA Grapalat" w:hAnsi="GHEA Grapalat" w:cs="GHEA Grapalat"/>
          <w:color w:val="000000" w:themeColor="text1"/>
          <w:sz w:val="20"/>
          <w:szCs w:val="20"/>
          <w:lang w:val="hy-AM"/>
        </w:rPr>
        <w:t xml:space="preserve">անձինք համարվում են փոխկապակցված, </w:t>
      </w:r>
      <w:r w:rsidRPr="0098236F">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300D85A6"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8236F"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8236F"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8236F" w:rsidRDefault="00D5674E" w:rsidP="00EF3662">
      <w:pPr>
        <w:pStyle w:val="NormalWeb"/>
        <w:spacing w:before="0" w:beforeAutospacing="0" w:after="0" w:afterAutospacing="0"/>
        <w:ind w:firstLine="708"/>
        <w:jc w:val="both"/>
        <w:rPr>
          <w:rFonts w:ascii="Sylfaen" w:hAnsi="Sylfaen"/>
          <w:color w:val="000000" w:themeColor="text1"/>
          <w:sz w:val="20"/>
          <w:szCs w:val="20"/>
          <w:lang w:val="hy-AM"/>
        </w:rPr>
      </w:pPr>
      <w:r w:rsidRPr="0098236F">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8236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93BE1EB" w14:textId="4A107E73" w:rsidR="00D5674E" w:rsidRPr="0098236F" w:rsidRDefault="00D5674E" w:rsidP="00EF3662">
      <w:pPr>
        <w:ind w:firstLine="284"/>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8236F">
        <w:rPr>
          <w:rFonts w:ascii="GHEA Grapalat" w:hAnsi="GHEA Grapalat"/>
          <w:color w:val="000000" w:themeColor="text1"/>
          <w:sz w:val="20"/>
          <w:szCs w:val="20"/>
          <w:lang w:val="hy-AM"/>
        </w:rPr>
        <w:t xml:space="preserve">թոռները, </w:t>
      </w:r>
      <w:r w:rsidRPr="0098236F">
        <w:rPr>
          <w:rFonts w:ascii="GHEA Grapalat" w:hAnsi="GHEA Grapalat"/>
          <w:color w:val="000000" w:themeColor="text1"/>
          <w:sz w:val="20"/>
          <w:szCs w:val="20"/>
          <w:lang w:val="hy-AM"/>
        </w:rPr>
        <w:t>քրոջ կամ եղբոր ամուսինն ու երեխաները:</w:t>
      </w:r>
    </w:p>
    <w:p w14:paraId="6956E835" w14:textId="4619810B" w:rsidR="00E90F91" w:rsidRPr="0098236F" w:rsidRDefault="00096865" w:rsidP="00F5285F">
      <w:pPr>
        <w:pStyle w:val="NormalWeb"/>
        <w:spacing w:before="0" w:beforeAutospacing="0" w:after="0" w:afterAutospacing="0"/>
        <w:ind w:firstLine="708"/>
        <w:jc w:val="both"/>
        <w:rPr>
          <w:rFonts w:ascii="GHEA Grapalat" w:hAnsi="GHEA Grapalat"/>
          <w:color w:val="000000" w:themeColor="text1"/>
          <w:sz w:val="20"/>
          <w:szCs w:val="20"/>
          <w:lang w:val="hy-AM"/>
        </w:rPr>
      </w:pPr>
      <w:r w:rsidRPr="0098236F">
        <w:rPr>
          <w:rFonts w:ascii="GHEA Grapalat" w:hAnsi="GHEA Grapalat" w:cs="Arial Armenian"/>
          <w:color w:val="000000" w:themeColor="text1"/>
          <w:sz w:val="20"/>
          <w:lang w:val="hy-AM"/>
        </w:rPr>
        <w:t>2.</w:t>
      </w:r>
      <w:r w:rsidR="007968A3" w:rsidRPr="0098236F">
        <w:rPr>
          <w:rFonts w:ascii="GHEA Grapalat" w:hAnsi="GHEA Grapalat" w:cs="Arial Armenian"/>
          <w:color w:val="000000" w:themeColor="text1"/>
          <w:sz w:val="20"/>
          <w:lang w:val="hy-AM"/>
        </w:rPr>
        <w:t>4</w:t>
      </w:r>
      <w:r w:rsidR="00773485" w:rsidRPr="0098236F">
        <w:rPr>
          <w:rFonts w:ascii="GHEA Grapalat" w:hAnsi="GHEA Grapalat" w:cs="Arial Armenian"/>
          <w:color w:val="000000" w:themeColor="text1"/>
          <w:sz w:val="20"/>
          <w:lang w:val="hy-AM"/>
        </w:rPr>
        <w:t xml:space="preserve"> </w:t>
      </w:r>
      <w:r w:rsidRPr="0098236F">
        <w:rPr>
          <w:rFonts w:ascii="GHEA Grapalat" w:hAnsi="GHEA Grapalat" w:cs="Sylfaen"/>
          <w:color w:val="000000" w:themeColor="text1"/>
          <w:sz w:val="20"/>
          <w:lang w:val="hy-AM"/>
        </w:rPr>
        <w:t>Մասնակիցը</w:t>
      </w:r>
      <w:r w:rsidRPr="0098236F">
        <w:rPr>
          <w:rFonts w:ascii="GHEA Grapalat" w:hAnsi="GHEA Grapalat" w:cs="Arial"/>
          <w:color w:val="000000" w:themeColor="text1"/>
          <w:sz w:val="20"/>
          <w:lang w:val="hy-AM"/>
        </w:rPr>
        <w:t xml:space="preserve"> </w:t>
      </w:r>
      <w:r w:rsidR="003A7A32" w:rsidRPr="0098236F">
        <w:rPr>
          <w:rFonts w:ascii="GHEA Grapalat" w:hAnsi="GHEA Grapalat" w:cs="Arial"/>
          <w:color w:val="000000" w:themeColor="text1"/>
          <w:sz w:val="20"/>
          <w:lang w:val="hy-AM"/>
        </w:rPr>
        <w:t>ընտրված մասնակից ճանաչվելու դեպքում</w:t>
      </w:r>
      <w:r w:rsidR="00951393" w:rsidRPr="0098236F">
        <w:rPr>
          <w:rFonts w:ascii="GHEA Grapalat" w:hAnsi="GHEA Grapalat" w:cs="Arial"/>
          <w:color w:val="000000" w:themeColor="text1"/>
          <w:sz w:val="20"/>
          <w:lang w:val="hy-AM"/>
        </w:rPr>
        <w:t xml:space="preserve"> </w:t>
      </w:r>
      <w:r w:rsidR="00951393" w:rsidRPr="0098236F">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90F91" w:rsidRPr="0098236F">
        <w:rPr>
          <w:rFonts w:ascii="GHEA Grapalat" w:hAnsi="GHEA Grapalat"/>
          <w:color w:val="000000" w:themeColor="text1"/>
          <w:sz w:val="20"/>
          <w:szCs w:val="20"/>
          <w:lang w:val="hy-AM"/>
        </w:rPr>
        <w:t xml:space="preserve"> </w:t>
      </w:r>
    </w:p>
    <w:p w14:paraId="4617326A" w14:textId="77777777" w:rsidR="000A6B75" w:rsidRPr="0098236F" w:rsidRDefault="003A7A32" w:rsidP="00F5285F">
      <w:pPr>
        <w:ind w:firstLine="567"/>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 xml:space="preserve"> </w:t>
      </w:r>
      <w:r w:rsidR="000A6B75" w:rsidRPr="0098236F">
        <w:rPr>
          <w:rFonts w:ascii="GHEA Grapalat" w:hAnsi="GHEA Grapalat" w:cs="Sylfaen"/>
          <w:color w:val="000000" w:themeColor="text1"/>
          <w:sz w:val="20"/>
          <w:lang w:val="hy-AM"/>
        </w:rPr>
        <w:t>2.</w:t>
      </w:r>
      <w:r w:rsidR="00AE5E4B" w:rsidRPr="0098236F">
        <w:rPr>
          <w:rFonts w:ascii="GHEA Grapalat" w:hAnsi="GHEA Grapalat" w:cs="Sylfaen"/>
          <w:color w:val="000000" w:themeColor="text1"/>
          <w:sz w:val="20"/>
          <w:lang w:val="hy-AM"/>
        </w:rPr>
        <w:t xml:space="preserve">5 </w:t>
      </w:r>
      <w:r w:rsidR="000A6B75" w:rsidRPr="0098236F">
        <w:rPr>
          <w:rFonts w:ascii="GHEA Grapalat" w:hAnsi="GHEA Grapalat" w:cs="Sylfaen"/>
          <w:color w:val="000000" w:themeColor="text1"/>
          <w:sz w:val="20"/>
          <w:lang w:val="hy-AM"/>
        </w:rPr>
        <w:t>Սույն ընթացակարգի շրջանակում կնքվելիք պայմանագիրը</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lang w:val="hy-AM"/>
        </w:rPr>
        <w:t>կարող</w:t>
      </w:r>
      <w:r w:rsidR="000A6B75" w:rsidRPr="0098236F">
        <w:rPr>
          <w:rFonts w:ascii="GHEA Grapalat" w:hAnsi="GHEA Grapalat" w:cs="Sylfaen"/>
          <w:color w:val="000000" w:themeColor="text1"/>
          <w:sz w:val="20"/>
          <w:lang w:val="af-ZA"/>
        </w:rPr>
        <w:t xml:space="preserve"> է </w:t>
      </w:r>
      <w:r w:rsidR="000A6B75" w:rsidRPr="0098236F">
        <w:rPr>
          <w:rFonts w:ascii="GHEA Grapalat" w:hAnsi="GHEA Grapalat" w:cs="Sylfaen"/>
          <w:color w:val="000000" w:themeColor="text1"/>
          <w:sz w:val="20"/>
          <w:lang w:val="hy-AM"/>
        </w:rPr>
        <w:t>իրականացվել</w:t>
      </w:r>
      <w:r w:rsidR="000A6B75" w:rsidRPr="0098236F">
        <w:rPr>
          <w:rFonts w:ascii="GHEA Grapalat" w:hAnsi="GHEA Grapalat" w:cs="Sylfaen"/>
          <w:color w:val="000000" w:themeColor="text1"/>
          <w:sz w:val="20"/>
          <w:lang w:val="af-ZA"/>
        </w:rPr>
        <w:t xml:space="preserve"> </w:t>
      </w:r>
      <w:r w:rsidR="00C96127" w:rsidRPr="0098236F">
        <w:rPr>
          <w:rFonts w:ascii="GHEA Grapalat" w:hAnsi="GHEA Grapalat" w:cs="Sylfaen"/>
          <w:color w:val="000000" w:themeColor="text1"/>
          <w:sz w:val="20"/>
          <w:lang w:val="af-ZA"/>
        </w:rPr>
        <w:t xml:space="preserve">ենթակապալի </w:t>
      </w:r>
      <w:r w:rsidR="000A6B75" w:rsidRPr="0098236F">
        <w:rPr>
          <w:rFonts w:ascii="GHEA Grapalat" w:hAnsi="GHEA Grapalat" w:cs="Sylfaen"/>
          <w:color w:val="000000" w:themeColor="text1"/>
          <w:sz w:val="20"/>
          <w:lang w:val="hy-AM"/>
        </w:rPr>
        <w:t>պայմանագիր</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lang w:val="hy-AM"/>
        </w:rPr>
        <w:t>կնքելու</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lang w:val="hy-AM"/>
        </w:rPr>
        <w:t>միջոցով։</w:t>
      </w:r>
      <w:r w:rsidR="000A6B75" w:rsidRPr="0098236F">
        <w:rPr>
          <w:rFonts w:ascii="GHEA Grapalat" w:hAnsi="GHEA Grapalat" w:cs="Sylfaen"/>
          <w:color w:val="000000" w:themeColor="text1"/>
          <w:sz w:val="20"/>
          <w:lang w:val="af-ZA"/>
        </w:rPr>
        <w:t xml:space="preserve"> </w:t>
      </w:r>
      <w:r w:rsidR="00C96127" w:rsidRPr="0098236F">
        <w:rPr>
          <w:rFonts w:ascii="GHEA Grapalat" w:hAnsi="GHEA Grapalat" w:cs="Sylfaen"/>
          <w:color w:val="000000" w:themeColor="text1"/>
          <w:sz w:val="20"/>
          <w:lang w:val="af-ZA"/>
        </w:rPr>
        <w:t xml:space="preserve">Ենթակապալի </w:t>
      </w:r>
      <w:r w:rsidR="000A6B75" w:rsidRPr="0098236F">
        <w:rPr>
          <w:rFonts w:ascii="GHEA Grapalat" w:hAnsi="GHEA Grapalat" w:cs="Sylfaen"/>
          <w:color w:val="000000" w:themeColor="text1"/>
          <w:sz w:val="20"/>
        </w:rPr>
        <w:t>պայմանագրի</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կողմ</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չի</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կարող</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հանդիսանալ</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սույն</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ընթացակարգին</w:t>
      </w:r>
      <w:r w:rsidR="000A6B7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af-ZA"/>
        </w:rPr>
        <w:t>(</w:t>
      </w:r>
      <w:r w:rsidRPr="0098236F">
        <w:rPr>
          <w:rFonts w:ascii="GHEA Grapalat" w:hAnsi="GHEA Grapalat" w:cs="Sylfaen"/>
          <w:color w:val="000000" w:themeColor="text1"/>
          <w:sz w:val="20"/>
        </w:rPr>
        <w:t>միևնույն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չափաբաժնին</w:t>
      </w:r>
      <w:r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մասնակցելու</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նպատակով</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հայտ</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ներկայացրած</w:t>
      </w:r>
      <w:r w:rsidR="000A6B75" w:rsidRPr="0098236F">
        <w:rPr>
          <w:rFonts w:ascii="GHEA Grapalat" w:hAnsi="GHEA Grapalat" w:cs="Sylfaen"/>
          <w:color w:val="000000" w:themeColor="text1"/>
          <w:sz w:val="20"/>
          <w:lang w:val="af-ZA"/>
        </w:rPr>
        <w:t xml:space="preserve"> </w:t>
      </w:r>
      <w:r w:rsidR="000A6B75" w:rsidRPr="0098236F">
        <w:rPr>
          <w:rFonts w:ascii="GHEA Grapalat" w:hAnsi="GHEA Grapalat" w:cs="Sylfaen"/>
          <w:color w:val="000000" w:themeColor="text1"/>
          <w:sz w:val="20"/>
        </w:rPr>
        <w:t>մասնակիցը</w:t>
      </w:r>
      <w:r w:rsidR="000A6B75" w:rsidRPr="0098236F">
        <w:rPr>
          <w:rFonts w:ascii="GHEA Grapalat" w:hAnsi="GHEA Grapalat" w:cs="Sylfaen"/>
          <w:color w:val="000000" w:themeColor="text1"/>
          <w:sz w:val="20"/>
          <w:lang w:val="af-ZA"/>
        </w:rPr>
        <w:t xml:space="preserve">: </w:t>
      </w:r>
    </w:p>
    <w:p w14:paraId="02F5DB56" w14:textId="77777777" w:rsidR="000A6B75" w:rsidRPr="0098236F" w:rsidRDefault="000A6B75" w:rsidP="00EF3662">
      <w:pPr>
        <w:pStyle w:val="BodyTextIndent2"/>
        <w:spacing w:line="240" w:lineRule="auto"/>
        <w:rPr>
          <w:rFonts w:ascii="GHEA Grapalat" w:hAnsi="GHEA Grapalat" w:cs="Sylfaen"/>
          <w:color w:val="000000" w:themeColor="text1"/>
          <w:szCs w:val="24"/>
        </w:rPr>
      </w:pPr>
      <w:r w:rsidRPr="0098236F">
        <w:rPr>
          <w:rFonts w:ascii="GHEA Grapalat" w:hAnsi="GHEA Grapalat" w:cs="Sylfaen"/>
          <w:color w:val="000000" w:themeColor="text1"/>
          <w:szCs w:val="24"/>
        </w:rPr>
        <w:t xml:space="preserve"> 2</w:t>
      </w:r>
      <w:r w:rsidRPr="0098236F">
        <w:rPr>
          <w:rFonts w:ascii="GHEA Grapalat" w:hAnsi="GHEA Grapalat" w:cs="Sylfaen"/>
          <w:color w:val="000000" w:themeColor="text1"/>
          <w:szCs w:val="24"/>
          <w:lang w:val="hy-AM"/>
        </w:rPr>
        <w:t>.</w:t>
      </w:r>
      <w:r w:rsidR="00AE5E4B" w:rsidRPr="0098236F">
        <w:rPr>
          <w:rFonts w:ascii="GHEA Grapalat" w:hAnsi="GHEA Grapalat" w:cs="Sylfaen"/>
          <w:color w:val="000000" w:themeColor="text1"/>
          <w:szCs w:val="24"/>
          <w:lang w:val="hy-AM"/>
        </w:rPr>
        <w:t>6</w:t>
      </w:r>
      <w:r w:rsidR="00417B96"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Մասնակիցները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կարող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սույն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ընթացակարգին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մասնակցել</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համատեղ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գործունեության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կարգով</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կոնսորցիումով</w:t>
      </w:r>
      <w:r w:rsidRPr="0098236F">
        <w:rPr>
          <w:rFonts w:ascii="GHEA Grapalat" w:hAnsi="GHEA Grapalat" w:cs="Sylfaen"/>
          <w:color w:val="000000" w:themeColor="text1"/>
          <w:szCs w:val="24"/>
        </w:rPr>
        <w:t>)</w:t>
      </w:r>
      <w:r w:rsidRPr="0098236F">
        <w:rPr>
          <w:rFonts w:ascii="GHEA Grapalat" w:hAnsi="GHEA Grapalat" w:cs="Sylfaen"/>
          <w:color w:val="000000" w:themeColor="text1"/>
          <w:szCs w:val="24"/>
          <w:lang w:val="ru-RU"/>
        </w:rPr>
        <w:t>։</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Նման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դեպքում</w:t>
      </w:r>
      <w:r w:rsidRPr="0098236F">
        <w:rPr>
          <w:rFonts w:ascii="GHEA Grapalat" w:hAnsi="GHEA Grapalat" w:cs="Sylfaen"/>
          <w:color w:val="000000" w:themeColor="text1"/>
          <w:szCs w:val="24"/>
        </w:rPr>
        <w:t>`</w:t>
      </w:r>
    </w:p>
    <w:p w14:paraId="2CEC2904" w14:textId="77777777" w:rsidR="000A6B75" w:rsidRPr="0098236F" w:rsidRDefault="003862E0" w:rsidP="00EF3662">
      <w:pPr>
        <w:pStyle w:val="BodyTextIndent2"/>
        <w:spacing w:line="240" w:lineRule="auto"/>
        <w:rPr>
          <w:rFonts w:ascii="GHEA Grapalat" w:hAnsi="GHEA Grapalat" w:cs="Sylfaen"/>
          <w:color w:val="000000" w:themeColor="text1"/>
          <w:szCs w:val="24"/>
        </w:rPr>
      </w:pPr>
      <w:r w:rsidRPr="0098236F">
        <w:rPr>
          <w:rFonts w:ascii="GHEA Grapalat" w:hAnsi="GHEA Grapalat" w:cs="Sylfaen"/>
          <w:color w:val="000000" w:themeColor="text1"/>
          <w:szCs w:val="24"/>
          <w:lang w:val="hy-AM"/>
        </w:rPr>
        <w:t>1</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համատեղ</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գործունեության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պայմանագրի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կողմերից</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որևէ</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մեկը</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չի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կարող</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նույն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ընթացակարգին</w:t>
      </w:r>
      <w:r w:rsidR="000A6B75" w:rsidRPr="0098236F">
        <w:rPr>
          <w:rFonts w:ascii="GHEA Grapalat" w:hAnsi="GHEA Grapalat" w:cs="Sylfaen"/>
          <w:color w:val="000000" w:themeColor="text1"/>
          <w:szCs w:val="24"/>
        </w:rPr>
        <w:t xml:space="preserve"> </w:t>
      </w:r>
      <w:r w:rsidR="003A7A32" w:rsidRPr="0098236F">
        <w:rPr>
          <w:rFonts w:ascii="GHEA Grapalat" w:hAnsi="GHEA Grapalat" w:cs="Sylfaen"/>
          <w:color w:val="000000" w:themeColor="text1"/>
        </w:rPr>
        <w:t>(</w:t>
      </w:r>
      <w:r w:rsidR="003A7A32" w:rsidRPr="0098236F">
        <w:rPr>
          <w:rFonts w:ascii="GHEA Grapalat" w:hAnsi="GHEA Grapalat" w:cs="Sylfaen"/>
          <w:color w:val="000000" w:themeColor="text1"/>
          <w:lang w:val="en-US"/>
        </w:rPr>
        <w:t>միևնույն</w:t>
      </w:r>
      <w:r w:rsidR="003A7A32" w:rsidRPr="0098236F">
        <w:rPr>
          <w:rFonts w:ascii="GHEA Grapalat" w:hAnsi="GHEA Grapalat" w:cs="Sylfaen"/>
          <w:color w:val="000000" w:themeColor="text1"/>
        </w:rPr>
        <w:t xml:space="preserve"> </w:t>
      </w:r>
      <w:r w:rsidR="003A7A32" w:rsidRPr="0098236F">
        <w:rPr>
          <w:rFonts w:ascii="GHEA Grapalat" w:hAnsi="GHEA Grapalat" w:cs="Sylfaen"/>
          <w:color w:val="000000" w:themeColor="text1"/>
          <w:lang w:val="en-US"/>
        </w:rPr>
        <w:t>չափաբաժնին</w:t>
      </w:r>
      <w:r w:rsidR="003A7A32" w:rsidRPr="0098236F">
        <w:rPr>
          <w:rFonts w:ascii="GHEA Grapalat" w:hAnsi="GHEA Grapalat" w:cs="Sylfaen"/>
          <w:color w:val="000000" w:themeColor="text1"/>
        </w:rPr>
        <w:t xml:space="preserve">) </w:t>
      </w:r>
      <w:r w:rsidR="000A6B75" w:rsidRPr="0098236F">
        <w:rPr>
          <w:rFonts w:ascii="GHEA Grapalat" w:hAnsi="GHEA Grapalat" w:cs="Sylfaen"/>
          <w:color w:val="000000" w:themeColor="text1"/>
          <w:szCs w:val="24"/>
          <w:lang w:val="ru-RU"/>
        </w:rPr>
        <w:t>ներկայացնել</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առանձին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հայտ</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Սույն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պարբերության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պահանջի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չպահպանման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դեպքում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հայտերի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բացման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նիստում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մերժվում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են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ինչպես</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համատեղ</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գործունեության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կարգով</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այնպես</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էլ</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առանձին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ներկայացված</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հայտերը</w:t>
      </w:r>
      <w:r w:rsidR="000A6B75" w:rsidRPr="0098236F">
        <w:rPr>
          <w:rFonts w:ascii="GHEA Grapalat" w:hAnsi="GHEA Grapalat" w:cs="Sylfaen"/>
          <w:color w:val="000000" w:themeColor="text1"/>
          <w:szCs w:val="24"/>
        </w:rPr>
        <w:t>.</w:t>
      </w:r>
    </w:p>
    <w:p w14:paraId="7AEE4FD3" w14:textId="77777777" w:rsidR="000A6B75" w:rsidRPr="0098236F" w:rsidRDefault="008225FF" w:rsidP="00EF3662">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2</w:t>
      </w:r>
      <w:r w:rsidR="000A6B75" w:rsidRPr="0098236F">
        <w:rPr>
          <w:rFonts w:ascii="GHEA Grapalat" w:hAnsi="GHEA Grapalat" w:cs="Sylfaen"/>
          <w:color w:val="000000" w:themeColor="text1"/>
          <w:szCs w:val="24"/>
        </w:rPr>
        <w:t>) Մ</w:t>
      </w:r>
      <w:r w:rsidR="000A6B75" w:rsidRPr="0098236F">
        <w:rPr>
          <w:rFonts w:ascii="GHEA Grapalat" w:hAnsi="GHEA Grapalat" w:cs="Sylfaen"/>
          <w:color w:val="000000" w:themeColor="text1"/>
          <w:szCs w:val="24"/>
          <w:lang w:val="ru-RU"/>
        </w:rPr>
        <w:t>ասնակիցները</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կրում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են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համատեղ</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և</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համապարտ</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պատասխանատվություն</w:t>
      </w:r>
      <w:r w:rsidR="000A6B75" w:rsidRPr="0098236F">
        <w:rPr>
          <w:rFonts w:ascii="GHEA Grapalat" w:hAnsi="GHEA Grapalat" w:cs="Sylfaen"/>
          <w:color w:val="000000" w:themeColor="text1"/>
          <w:szCs w:val="24"/>
        </w:rPr>
        <w:t>:</w:t>
      </w:r>
      <w:r w:rsidR="000A6B75" w:rsidRPr="0098236F">
        <w:rPr>
          <w:rFonts w:ascii="GHEA Grapalat" w:hAnsi="GHEA Grapalat" w:cs="Sylfaen"/>
          <w:color w:val="000000" w:themeColor="text1"/>
          <w:szCs w:val="24"/>
          <w:lang w:val="hy-AM"/>
        </w:rPr>
        <w:t xml:space="preserve"> </w:t>
      </w:r>
      <w:r w:rsidR="000A6B75" w:rsidRPr="0098236F">
        <w:rPr>
          <w:rFonts w:ascii="GHEA Grapalat" w:hAnsi="GHEA Grapalat" w:cs="Sylfaen"/>
          <w:color w:val="000000" w:themeColor="text1"/>
          <w:szCs w:val="24"/>
        </w:rPr>
        <w:t>Ընդ որում,</w:t>
      </w:r>
      <w:r w:rsidR="000A6B75" w:rsidRPr="0098236F">
        <w:rPr>
          <w:rFonts w:ascii="GHEA Grapalat" w:hAnsi="GHEA Grapalat" w:cs="Sylfaen"/>
          <w:color w:val="000000" w:themeColor="text1"/>
          <w:szCs w:val="24"/>
          <w:lang w:val="hy-AM"/>
        </w:rPr>
        <w:t xml:space="preserve"> </w:t>
      </w:r>
      <w:r w:rsidR="000A6B75" w:rsidRPr="0098236F">
        <w:rPr>
          <w:rFonts w:ascii="GHEA Grapalat" w:hAnsi="GHEA Grapalat" w:cs="Sylfaen"/>
          <w:color w:val="000000" w:themeColor="text1"/>
          <w:szCs w:val="24"/>
          <w:lang w:val="ru-RU"/>
        </w:rPr>
        <w:t>կոնսորցիումի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անդամի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կոնսորցիումից</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դուրս</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գալու</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դեպքում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կոնսորցիումի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հետ</w:t>
      </w:r>
      <w:r w:rsidR="000A6B75" w:rsidRPr="0098236F">
        <w:rPr>
          <w:rFonts w:ascii="GHEA Grapalat" w:hAnsi="GHEA Grapalat" w:cs="Sylfaen"/>
          <w:color w:val="000000" w:themeColor="text1"/>
          <w:szCs w:val="24"/>
        </w:rPr>
        <w:t xml:space="preserve"> </w:t>
      </w:r>
      <w:r w:rsidR="00AE4008" w:rsidRPr="0098236F">
        <w:rPr>
          <w:rFonts w:ascii="GHEA Grapalat" w:hAnsi="GHEA Grapalat" w:cs="Sylfaen"/>
          <w:color w:val="000000" w:themeColor="text1"/>
          <w:szCs w:val="24"/>
          <w:lang w:val="en-US"/>
        </w:rPr>
        <w:t>պ</w:t>
      </w:r>
      <w:r w:rsidR="000A6B75" w:rsidRPr="0098236F">
        <w:rPr>
          <w:rFonts w:ascii="GHEA Grapalat" w:hAnsi="GHEA Grapalat" w:cs="Sylfaen"/>
          <w:color w:val="000000" w:themeColor="text1"/>
          <w:szCs w:val="24"/>
          <w:lang w:val="ru-RU"/>
        </w:rPr>
        <w:t>ատվիրատուի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կնքած</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պայմանագիրը</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միակողմանիորեն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լուծվում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է</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և</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կոնսորցիումի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անդամների</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նկատմամբ</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կիրառվում</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են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պայմանագրով</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նախատեսված</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պատասխանատվության</w:t>
      </w:r>
      <w:r w:rsidR="000A6B75" w:rsidRPr="0098236F">
        <w:rPr>
          <w:rFonts w:ascii="GHEA Grapalat" w:hAnsi="GHEA Grapalat" w:cs="Sylfaen"/>
          <w:color w:val="000000" w:themeColor="text1"/>
          <w:szCs w:val="24"/>
        </w:rPr>
        <w:t xml:space="preserve"> </w:t>
      </w:r>
      <w:r w:rsidR="000A6B75" w:rsidRPr="0098236F">
        <w:rPr>
          <w:rFonts w:ascii="GHEA Grapalat" w:hAnsi="GHEA Grapalat" w:cs="Sylfaen"/>
          <w:color w:val="000000" w:themeColor="text1"/>
          <w:szCs w:val="24"/>
          <w:lang w:val="ru-RU"/>
        </w:rPr>
        <w:t>միջոցները</w:t>
      </w:r>
      <w:r w:rsidR="000A6B75" w:rsidRPr="0098236F">
        <w:rPr>
          <w:rFonts w:ascii="GHEA Grapalat" w:hAnsi="GHEA Grapalat" w:cs="Sylfaen"/>
          <w:color w:val="000000" w:themeColor="text1"/>
          <w:szCs w:val="24"/>
          <w:lang w:val="hy-AM"/>
        </w:rPr>
        <w:t>:</w:t>
      </w:r>
    </w:p>
    <w:p w14:paraId="23794C89" w14:textId="77777777" w:rsidR="00096865" w:rsidRPr="0098236F" w:rsidRDefault="00096865" w:rsidP="00EF3662">
      <w:pPr>
        <w:ind w:firstLine="567"/>
        <w:jc w:val="both"/>
        <w:rPr>
          <w:rFonts w:ascii="GHEA Grapalat" w:hAnsi="GHEA Grapalat"/>
          <w:b/>
          <w:color w:val="000000" w:themeColor="text1"/>
          <w:sz w:val="20"/>
          <w:lang w:val="af-ZA"/>
        </w:rPr>
      </w:pPr>
    </w:p>
    <w:p w14:paraId="7F79F969" w14:textId="77777777" w:rsidR="00B051BE" w:rsidRPr="0098236F" w:rsidRDefault="00B051BE" w:rsidP="008D3511">
      <w:pPr>
        <w:jc w:val="both"/>
        <w:rPr>
          <w:rFonts w:ascii="GHEA Grapalat" w:hAnsi="GHEA Grapalat"/>
          <w:b/>
          <w:color w:val="000000" w:themeColor="text1"/>
          <w:sz w:val="20"/>
          <w:lang w:val="af-ZA"/>
        </w:rPr>
      </w:pPr>
    </w:p>
    <w:p w14:paraId="05622297" w14:textId="77777777" w:rsidR="00581DC3" w:rsidRPr="0098236F" w:rsidRDefault="00581DC3" w:rsidP="00EF3662">
      <w:pPr>
        <w:ind w:firstLine="567"/>
        <w:jc w:val="both"/>
        <w:rPr>
          <w:rFonts w:ascii="GHEA Grapalat" w:hAnsi="GHEA Grapalat"/>
          <w:b/>
          <w:color w:val="000000" w:themeColor="text1"/>
          <w:sz w:val="20"/>
          <w:lang w:val="af-ZA"/>
        </w:rPr>
      </w:pPr>
    </w:p>
    <w:p w14:paraId="20D5AEA2" w14:textId="77777777" w:rsidR="00581DC3" w:rsidRPr="0098236F" w:rsidRDefault="00581DC3" w:rsidP="00EF3662">
      <w:pPr>
        <w:ind w:firstLine="567"/>
        <w:jc w:val="both"/>
        <w:rPr>
          <w:rFonts w:ascii="GHEA Grapalat" w:hAnsi="GHEA Grapalat"/>
          <w:b/>
          <w:color w:val="000000" w:themeColor="text1"/>
          <w:sz w:val="20"/>
          <w:lang w:val="af-ZA"/>
        </w:rPr>
      </w:pPr>
    </w:p>
    <w:p w14:paraId="40994409" w14:textId="77777777" w:rsidR="00581DC3" w:rsidRPr="0098236F" w:rsidRDefault="00581DC3" w:rsidP="00EF3662">
      <w:pPr>
        <w:ind w:firstLine="567"/>
        <w:jc w:val="both"/>
        <w:rPr>
          <w:rFonts w:ascii="GHEA Grapalat" w:hAnsi="GHEA Grapalat"/>
          <w:b/>
          <w:color w:val="000000" w:themeColor="text1"/>
          <w:sz w:val="20"/>
          <w:lang w:val="af-ZA"/>
        </w:rPr>
      </w:pPr>
    </w:p>
    <w:p w14:paraId="52D3D62D" w14:textId="77777777" w:rsidR="00096865" w:rsidRPr="0098236F" w:rsidRDefault="002B32D6" w:rsidP="008D3511">
      <w:pPr>
        <w:jc w:val="center"/>
        <w:rPr>
          <w:rFonts w:ascii="GHEA Grapalat" w:hAnsi="GHEA Grapalat" w:cs="Arial"/>
          <w:b/>
          <w:color w:val="000000" w:themeColor="text1"/>
          <w:sz w:val="20"/>
          <w:lang w:val="af-ZA"/>
        </w:rPr>
      </w:pPr>
      <w:r w:rsidRPr="0098236F">
        <w:rPr>
          <w:rFonts w:ascii="GHEA Grapalat" w:hAnsi="GHEA Grapalat"/>
          <w:b/>
          <w:color w:val="000000" w:themeColor="text1"/>
          <w:sz w:val="20"/>
          <w:lang w:val="af-ZA"/>
        </w:rPr>
        <w:t xml:space="preserve">3.  </w:t>
      </w:r>
      <w:proofErr w:type="gramStart"/>
      <w:r w:rsidRPr="0098236F">
        <w:rPr>
          <w:rFonts w:ascii="GHEA Grapalat" w:hAnsi="GHEA Grapalat" w:cs="Sylfaen"/>
          <w:b/>
          <w:color w:val="000000" w:themeColor="text1"/>
          <w:sz w:val="20"/>
        </w:rPr>
        <w:t>ՀՐԱՎԵՐԻ</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rPr>
        <w:t>ՊԱՐԶԱԲԱՆՈՒՄԸ</w:t>
      </w:r>
      <w:proofErr w:type="gramEnd"/>
      <w:r w:rsidRPr="0098236F">
        <w:rPr>
          <w:rFonts w:ascii="GHEA Grapalat" w:hAnsi="GHEA Grapalat" w:cs="Arial"/>
          <w:b/>
          <w:color w:val="000000" w:themeColor="text1"/>
          <w:sz w:val="20"/>
          <w:lang w:val="af-ZA"/>
        </w:rPr>
        <w:t xml:space="preserve">  </w:t>
      </w:r>
      <w:r w:rsidRPr="0098236F">
        <w:rPr>
          <w:rFonts w:ascii="GHEA Grapalat" w:hAnsi="GHEA Grapalat" w:cs="Arial"/>
          <w:b/>
          <w:color w:val="000000" w:themeColor="text1"/>
          <w:sz w:val="20"/>
        </w:rPr>
        <w:t>ԵՎ</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rPr>
        <w:t>ՀՐԱՎԵՐՈՒՄ</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rPr>
        <w:t>ՓՈՓՈԽՈՒԹՅՈՒՆ</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rPr>
        <w:t>ԿԱՏԱՐԵԼՈՒ</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rPr>
        <w:t>ԿԱՐԳԸ</w:t>
      </w:r>
    </w:p>
    <w:p w14:paraId="23CC4C13" w14:textId="77777777" w:rsidR="00096865" w:rsidRPr="0098236F" w:rsidRDefault="00096865" w:rsidP="00EF3662">
      <w:pPr>
        <w:jc w:val="center"/>
        <w:rPr>
          <w:rFonts w:ascii="GHEA Grapalat" w:hAnsi="GHEA Grapalat"/>
          <w:b/>
          <w:color w:val="000000" w:themeColor="text1"/>
          <w:sz w:val="20"/>
          <w:lang w:val="af-ZA"/>
        </w:rPr>
      </w:pPr>
    </w:p>
    <w:p w14:paraId="6F8F3291" w14:textId="77777777" w:rsidR="00096865" w:rsidRPr="0098236F" w:rsidRDefault="00096865" w:rsidP="00EF3662">
      <w:pPr>
        <w:ind w:firstLine="567"/>
        <w:jc w:val="both"/>
        <w:rPr>
          <w:rFonts w:ascii="GHEA Grapalat" w:hAnsi="GHEA Grapalat"/>
          <w:color w:val="000000" w:themeColor="text1"/>
          <w:sz w:val="20"/>
          <w:lang w:val="af-ZA"/>
        </w:rPr>
      </w:pPr>
      <w:r w:rsidRPr="0098236F">
        <w:rPr>
          <w:rFonts w:ascii="GHEA Grapalat" w:hAnsi="GHEA Grapalat"/>
          <w:color w:val="000000" w:themeColor="text1"/>
          <w:sz w:val="20"/>
          <w:lang w:val="af-ZA"/>
        </w:rPr>
        <w:t xml:space="preserve">3.1 </w:t>
      </w:r>
      <w:r w:rsidRPr="0098236F">
        <w:rPr>
          <w:rFonts w:ascii="GHEA Grapalat" w:hAnsi="GHEA Grapalat" w:cs="Sylfaen"/>
          <w:color w:val="000000" w:themeColor="text1"/>
          <w:sz w:val="20"/>
        </w:rPr>
        <w:t>Օրենքի</w:t>
      </w:r>
      <w:r w:rsidRPr="0098236F">
        <w:rPr>
          <w:rFonts w:ascii="GHEA Grapalat" w:hAnsi="GHEA Grapalat" w:cs="Arial"/>
          <w:color w:val="000000" w:themeColor="text1"/>
          <w:sz w:val="20"/>
          <w:lang w:val="af-ZA"/>
        </w:rPr>
        <w:t xml:space="preserve"> 2</w:t>
      </w:r>
      <w:r w:rsidR="00525BD2" w:rsidRPr="0098236F">
        <w:rPr>
          <w:rFonts w:ascii="GHEA Grapalat" w:hAnsi="GHEA Grapalat" w:cs="Arial"/>
          <w:color w:val="000000" w:themeColor="text1"/>
          <w:sz w:val="20"/>
          <w:lang w:val="af-ZA"/>
        </w:rPr>
        <w:t>9</w:t>
      </w:r>
      <w:r w:rsidRPr="0098236F">
        <w:rPr>
          <w:rFonts w:ascii="GHEA Grapalat" w:hAnsi="GHEA Grapalat" w:cs="Arial"/>
          <w:color w:val="000000" w:themeColor="text1"/>
          <w:sz w:val="20"/>
          <w:lang w:val="af-ZA"/>
        </w:rPr>
        <w:t>-</w:t>
      </w:r>
      <w:r w:rsidRPr="0098236F">
        <w:rPr>
          <w:rFonts w:ascii="GHEA Grapalat" w:hAnsi="GHEA Grapalat" w:cs="Sylfaen"/>
          <w:color w:val="000000" w:themeColor="text1"/>
          <w:sz w:val="20"/>
        </w:rPr>
        <w:t>րդ</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հոդվածի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համաձայն</w:t>
      </w:r>
      <w:r w:rsidRPr="0098236F">
        <w:rPr>
          <w:rFonts w:ascii="GHEA Grapalat" w:hAnsi="GHEA Grapalat" w:cs="Arial"/>
          <w:color w:val="000000" w:themeColor="text1"/>
          <w:sz w:val="20"/>
          <w:lang w:val="af-ZA"/>
        </w:rPr>
        <w:t xml:space="preserve">` </w:t>
      </w:r>
      <w:r w:rsidR="00051B7F" w:rsidRPr="0098236F">
        <w:rPr>
          <w:rFonts w:ascii="GHEA Grapalat" w:hAnsi="GHEA Grapalat" w:cs="Arial"/>
          <w:color w:val="000000" w:themeColor="text1"/>
          <w:sz w:val="20"/>
        </w:rPr>
        <w:t>մ</w:t>
      </w:r>
      <w:r w:rsidRPr="0098236F">
        <w:rPr>
          <w:rFonts w:ascii="GHEA Grapalat" w:hAnsi="GHEA Grapalat" w:cs="Sylfaen"/>
          <w:color w:val="000000" w:themeColor="text1"/>
          <w:sz w:val="20"/>
        </w:rPr>
        <w:t>ասնակիցն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իրավունք</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ունի</w:t>
      </w:r>
      <w:r w:rsidRPr="0098236F">
        <w:rPr>
          <w:rFonts w:ascii="GHEA Grapalat" w:hAnsi="GHEA Grapalat" w:cs="Arial"/>
          <w:color w:val="000000" w:themeColor="text1"/>
          <w:sz w:val="20"/>
          <w:lang w:val="af-ZA"/>
        </w:rPr>
        <w:t xml:space="preserve"> </w:t>
      </w:r>
      <w:r w:rsidR="00AE4008" w:rsidRPr="0098236F">
        <w:rPr>
          <w:rFonts w:ascii="GHEA Grapalat" w:hAnsi="GHEA Grapalat" w:cs="Sylfaen"/>
          <w:color w:val="000000" w:themeColor="text1"/>
          <w:sz w:val="20"/>
        </w:rPr>
        <w:t>պ</w:t>
      </w:r>
      <w:r w:rsidRPr="0098236F">
        <w:rPr>
          <w:rFonts w:ascii="GHEA Grapalat" w:hAnsi="GHEA Grapalat" w:cs="Sylfaen"/>
          <w:color w:val="000000" w:themeColor="text1"/>
          <w:sz w:val="20"/>
        </w:rPr>
        <w:t>ատվիրատուից</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պահանջել</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հրավերի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պարզաբանում</w:t>
      </w:r>
      <w:r w:rsidR="004D5671" w:rsidRPr="0098236F">
        <w:rPr>
          <w:rFonts w:ascii="GHEA Grapalat" w:hAnsi="GHEA Grapalat" w:cs="Tahoma"/>
          <w:color w:val="000000" w:themeColor="text1"/>
          <w:sz w:val="20"/>
        </w:rPr>
        <w:t>։</w:t>
      </w:r>
    </w:p>
    <w:p w14:paraId="6393D152" w14:textId="77777777" w:rsidR="00096865" w:rsidRPr="0098236F" w:rsidRDefault="00096865" w:rsidP="00EF3662">
      <w:pPr>
        <w:autoSpaceDE w:val="0"/>
        <w:autoSpaceDN w:val="0"/>
        <w:adjustRightInd w:val="0"/>
        <w:ind w:firstLine="567"/>
        <w:jc w:val="both"/>
        <w:rPr>
          <w:rFonts w:ascii="GHEA Grapalat" w:hAnsi="GHEA Grapalat"/>
          <w:color w:val="000000" w:themeColor="text1"/>
          <w:sz w:val="20"/>
          <w:lang w:val="af-ZA"/>
        </w:rPr>
      </w:pPr>
      <w:r w:rsidRPr="0098236F">
        <w:rPr>
          <w:rFonts w:ascii="GHEA Grapalat" w:hAnsi="GHEA Grapalat" w:cs="Sylfaen"/>
          <w:color w:val="000000" w:themeColor="text1"/>
          <w:sz w:val="20"/>
        </w:rPr>
        <w:t>Մասնակիցն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իրավունք</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ունի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հայտերի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ներկայացման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վերջնաժամկետը</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լրանալուց</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առնվազն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հինգ</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օրացուցային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օր</w:t>
      </w:r>
      <w:r w:rsidR="002B5F87"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առաջ</w:t>
      </w:r>
      <w:r w:rsidRPr="0098236F">
        <w:rPr>
          <w:rFonts w:ascii="GHEA Grapalat" w:hAnsi="GHEA Grapalat" w:cs="Arial"/>
          <w:color w:val="000000" w:themeColor="text1"/>
          <w:sz w:val="20"/>
          <w:lang w:val="af-ZA"/>
        </w:rPr>
        <w:t xml:space="preserve"> </w:t>
      </w:r>
      <w:r w:rsidR="00965B76" w:rsidRPr="0098236F">
        <w:rPr>
          <w:rFonts w:ascii="GHEA Grapalat" w:hAnsi="GHEA Grapalat" w:cs="Arial"/>
          <w:color w:val="000000" w:themeColor="text1"/>
          <w:sz w:val="20"/>
        </w:rPr>
        <w:t>համակարգի</w:t>
      </w:r>
      <w:r w:rsidR="00965B76" w:rsidRPr="0098236F">
        <w:rPr>
          <w:rFonts w:ascii="GHEA Grapalat" w:hAnsi="GHEA Grapalat" w:cs="Arial"/>
          <w:color w:val="000000" w:themeColor="text1"/>
          <w:sz w:val="20"/>
          <w:lang w:val="af-ZA"/>
        </w:rPr>
        <w:t xml:space="preserve"> </w:t>
      </w:r>
      <w:r w:rsidR="00965B76" w:rsidRPr="0098236F">
        <w:rPr>
          <w:rFonts w:ascii="GHEA Grapalat" w:hAnsi="GHEA Grapalat" w:cs="Arial"/>
          <w:color w:val="000000" w:themeColor="text1"/>
          <w:sz w:val="20"/>
        </w:rPr>
        <w:t>միջոցով</w:t>
      </w:r>
      <w:r w:rsidR="00965B76" w:rsidRPr="0098236F">
        <w:rPr>
          <w:rFonts w:ascii="GHEA Grapalat" w:hAnsi="GHEA Grapalat" w:cs="Arial"/>
          <w:color w:val="000000" w:themeColor="text1"/>
          <w:sz w:val="20"/>
          <w:lang w:val="af-ZA"/>
        </w:rPr>
        <w:t xml:space="preserve"> </w:t>
      </w:r>
      <w:r w:rsidR="000946A3" w:rsidRPr="0098236F">
        <w:rPr>
          <w:rFonts w:ascii="GHEA Grapalat" w:hAnsi="GHEA Grapalat" w:cs="Sylfaen"/>
          <w:color w:val="000000" w:themeColor="text1"/>
          <w:sz w:val="20"/>
        </w:rPr>
        <w:t>հանձնաժողովից</w:t>
      </w:r>
      <w:r w:rsidR="000946A3"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պահանջելու</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հրավերի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պարզաբանում</w:t>
      </w:r>
      <w:r w:rsidR="004D5671" w:rsidRPr="0098236F">
        <w:rPr>
          <w:rFonts w:ascii="GHEA Grapalat" w:hAnsi="GHEA Grapalat" w:cs="Tahoma"/>
          <w:color w:val="000000" w:themeColor="text1"/>
          <w:sz w:val="20"/>
        </w:rPr>
        <w:t>։</w:t>
      </w:r>
      <w:r w:rsidRPr="0098236F">
        <w:rPr>
          <w:rFonts w:ascii="GHEA Grapalat" w:hAnsi="GHEA Grapalat"/>
          <w:color w:val="000000" w:themeColor="text1"/>
          <w:sz w:val="20"/>
          <w:lang w:val="af-ZA"/>
        </w:rPr>
        <w:t xml:space="preserve"> </w:t>
      </w:r>
      <w:r w:rsidR="000946A3" w:rsidRPr="0098236F">
        <w:rPr>
          <w:rFonts w:ascii="GHEA Grapalat" w:hAnsi="GHEA Grapalat"/>
          <w:color w:val="000000" w:themeColor="text1"/>
          <w:sz w:val="20"/>
        </w:rPr>
        <w:t>Հանձնաժողովը</w:t>
      </w:r>
      <w:r w:rsidR="000946A3" w:rsidRPr="0098236F">
        <w:rPr>
          <w:rFonts w:ascii="GHEA Grapalat" w:hAnsi="GHEA Grapalat"/>
          <w:color w:val="000000" w:themeColor="text1"/>
          <w:sz w:val="20"/>
          <w:lang w:val="af-ZA"/>
        </w:rPr>
        <w:t xml:space="preserve"> </w:t>
      </w:r>
      <w:r w:rsidR="000946A3" w:rsidRPr="0098236F">
        <w:rPr>
          <w:rFonts w:ascii="GHEA Grapalat" w:hAnsi="GHEA Grapalat" w:cs="Sylfaen"/>
          <w:color w:val="000000" w:themeColor="text1"/>
          <w:sz w:val="20"/>
        </w:rPr>
        <w:t>հարցումը</w:t>
      </w:r>
      <w:r w:rsidR="000946A3"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կատարած</w:t>
      </w:r>
      <w:r w:rsidRPr="0098236F">
        <w:rPr>
          <w:rFonts w:ascii="GHEA Grapalat" w:hAnsi="GHEA Grapalat" w:cs="Arial"/>
          <w:color w:val="000000" w:themeColor="text1"/>
          <w:sz w:val="20"/>
          <w:lang w:val="af-ZA"/>
        </w:rPr>
        <w:t xml:space="preserve"> </w:t>
      </w:r>
      <w:r w:rsidR="000946A3" w:rsidRPr="0098236F">
        <w:rPr>
          <w:rFonts w:ascii="GHEA Grapalat" w:hAnsi="GHEA Grapalat" w:cs="Arial"/>
          <w:color w:val="000000" w:themeColor="text1"/>
          <w:sz w:val="20"/>
        </w:rPr>
        <w:t>մ</w:t>
      </w:r>
      <w:r w:rsidR="000946A3" w:rsidRPr="0098236F">
        <w:rPr>
          <w:rFonts w:ascii="GHEA Grapalat" w:hAnsi="GHEA Grapalat" w:cs="Sylfaen"/>
          <w:color w:val="000000" w:themeColor="text1"/>
          <w:sz w:val="20"/>
        </w:rPr>
        <w:t>ասնակցին</w:t>
      </w:r>
      <w:r w:rsidR="000946A3"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պարզաբանումը</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տրամադրում</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է</w:t>
      </w:r>
      <w:r w:rsidR="00A93710" w:rsidRPr="0098236F">
        <w:rPr>
          <w:rFonts w:ascii="GHEA Grapalat" w:hAnsi="GHEA Grapalat" w:cs="Sylfaen"/>
          <w:color w:val="000000" w:themeColor="text1"/>
          <w:sz w:val="20"/>
          <w:lang w:val="af-ZA"/>
        </w:rPr>
        <w:t xml:space="preserve"> </w:t>
      </w:r>
      <w:r w:rsidR="00926875" w:rsidRPr="0098236F">
        <w:rPr>
          <w:rFonts w:ascii="GHEA Grapalat" w:hAnsi="GHEA Grapalat" w:cs="Sylfaen"/>
          <w:color w:val="000000" w:themeColor="text1"/>
          <w:sz w:val="20"/>
        </w:rPr>
        <w:t>համակարգի</w:t>
      </w:r>
      <w:r w:rsidR="00926875" w:rsidRPr="0098236F">
        <w:rPr>
          <w:rFonts w:ascii="GHEA Grapalat" w:hAnsi="GHEA Grapalat" w:cs="Sylfaen"/>
          <w:color w:val="000000" w:themeColor="text1"/>
          <w:sz w:val="20"/>
          <w:lang w:val="af-ZA"/>
        </w:rPr>
        <w:t xml:space="preserve"> </w:t>
      </w:r>
      <w:r w:rsidR="00926875" w:rsidRPr="0098236F">
        <w:rPr>
          <w:rFonts w:ascii="GHEA Grapalat" w:hAnsi="GHEA Grapalat" w:cs="Sylfaen"/>
          <w:color w:val="000000" w:themeColor="text1"/>
          <w:sz w:val="20"/>
        </w:rPr>
        <w:t>միջոցով</w:t>
      </w:r>
      <w:r w:rsidR="0092687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հարցում</w:t>
      </w:r>
      <w:r w:rsidR="000946A3" w:rsidRPr="0098236F">
        <w:rPr>
          <w:rFonts w:ascii="GHEA Grapalat" w:hAnsi="GHEA Grapalat" w:cs="Sylfaen"/>
          <w:color w:val="000000" w:themeColor="text1"/>
          <w:sz w:val="20"/>
        </w:rPr>
        <w:t>ը</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ստանալու</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օրվան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հաջորդող</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եր</w:t>
      </w:r>
      <w:r w:rsidR="00A93710" w:rsidRPr="0098236F">
        <w:rPr>
          <w:rFonts w:ascii="GHEA Grapalat" w:hAnsi="GHEA Grapalat" w:cs="Sylfaen"/>
          <w:color w:val="000000" w:themeColor="text1"/>
          <w:sz w:val="20"/>
        </w:rPr>
        <w:t>կու</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օրացուցային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օրվա</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ընթացքում</w:t>
      </w:r>
      <w:r w:rsidR="006C778B" w:rsidRPr="0098236F">
        <w:rPr>
          <w:rFonts w:ascii="GHEA Grapalat" w:hAnsi="GHEA Grapalat" w:cs="Sylfaen"/>
          <w:color w:val="000000" w:themeColor="text1"/>
          <w:sz w:val="20"/>
          <w:vertAlign w:val="superscript"/>
          <w:lang w:val="af-ZA"/>
        </w:rPr>
        <w:t>5</w:t>
      </w:r>
      <w:r w:rsidR="004D5671" w:rsidRPr="0098236F">
        <w:rPr>
          <w:rFonts w:ascii="GHEA Grapalat" w:hAnsi="GHEA Grapalat" w:cs="Tahoma"/>
          <w:color w:val="000000" w:themeColor="text1"/>
          <w:sz w:val="20"/>
        </w:rPr>
        <w:t>։</w:t>
      </w:r>
      <w:r w:rsidR="00781688" w:rsidRPr="0098236F">
        <w:rPr>
          <w:rFonts w:ascii="GHEA Grapalat" w:hAnsi="GHEA Grapalat" w:cs="Tahoma"/>
          <w:color w:val="000000" w:themeColor="text1"/>
          <w:sz w:val="20"/>
          <w:lang w:val="af-ZA"/>
        </w:rPr>
        <w:t xml:space="preserve"> </w:t>
      </w:r>
      <w:r w:rsidRPr="0098236F">
        <w:rPr>
          <w:rFonts w:ascii="GHEA Grapalat" w:hAnsi="GHEA Grapalat"/>
          <w:color w:val="000000" w:themeColor="text1"/>
          <w:sz w:val="20"/>
          <w:lang w:val="af-ZA"/>
        </w:rPr>
        <w:t xml:space="preserve"> </w:t>
      </w:r>
    </w:p>
    <w:p w14:paraId="38D21F51" w14:textId="77777777" w:rsidR="00096865" w:rsidRPr="0098236F" w:rsidRDefault="00096865" w:rsidP="00EF3662">
      <w:pPr>
        <w:ind w:firstLine="567"/>
        <w:jc w:val="both"/>
        <w:rPr>
          <w:rFonts w:ascii="GHEA Grapalat" w:hAnsi="GHEA Grapalat"/>
          <w:color w:val="000000" w:themeColor="text1"/>
          <w:sz w:val="20"/>
          <w:szCs w:val="20"/>
          <w:lang w:val="af-ZA"/>
        </w:rPr>
      </w:pPr>
      <w:r w:rsidRPr="0098236F">
        <w:rPr>
          <w:rFonts w:ascii="GHEA Grapalat" w:hAnsi="GHEA Grapalat"/>
          <w:color w:val="000000" w:themeColor="text1"/>
          <w:sz w:val="20"/>
          <w:lang w:val="af-ZA"/>
        </w:rPr>
        <w:t xml:space="preserve">3.2 </w:t>
      </w:r>
      <w:r w:rsidRPr="0098236F">
        <w:rPr>
          <w:rFonts w:ascii="GHEA Grapalat" w:hAnsi="GHEA Grapalat" w:cs="Sylfaen"/>
          <w:color w:val="000000" w:themeColor="text1"/>
          <w:sz w:val="20"/>
        </w:rPr>
        <w:t>Հարցման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պարզաբանումների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բովանդակության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մասին</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հայտարարությունը</w:t>
      </w:r>
      <w:r w:rsidRPr="0098236F">
        <w:rPr>
          <w:rFonts w:ascii="GHEA Grapalat" w:hAnsi="GHEA Grapalat" w:cs="Arial"/>
          <w:color w:val="000000" w:themeColor="text1"/>
          <w:sz w:val="20"/>
          <w:lang w:val="af-ZA"/>
        </w:rPr>
        <w:t xml:space="preserve"> </w:t>
      </w:r>
      <w:r w:rsidR="00781688" w:rsidRPr="0098236F">
        <w:rPr>
          <w:rFonts w:ascii="GHEA Grapalat" w:hAnsi="GHEA Grapalat" w:cs="Arial"/>
          <w:color w:val="000000" w:themeColor="text1"/>
          <w:sz w:val="20"/>
        </w:rPr>
        <w:t>պարզաբանումը</w:t>
      </w:r>
      <w:r w:rsidR="00781688" w:rsidRPr="0098236F">
        <w:rPr>
          <w:rFonts w:ascii="GHEA Grapalat" w:hAnsi="GHEA Grapalat" w:cs="Arial"/>
          <w:color w:val="000000" w:themeColor="text1"/>
          <w:sz w:val="20"/>
          <w:lang w:val="af-ZA"/>
        </w:rPr>
        <w:t xml:space="preserve"> </w:t>
      </w:r>
      <w:r w:rsidR="00781688" w:rsidRPr="0098236F">
        <w:rPr>
          <w:rFonts w:ascii="GHEA Grapalat" w:hAnsi="GHEA Grapalat" w:cs="Arial"/>
          <w:color w:val="000000" w:themeColor="text1"/>
          <w:sz w:val="20"/>
        </w:rPr>
        <w:t>տրամադրելու</w:t>
      </w:r>
      <w:r w:rsidR="00781688" w:rsidRPr="0098236F">
        <w:rPr>
          <w:rFonts w:ascii="GHEA Grapalat" w:hAnsi="GHEA Grapalat" w:cs="Arial"/>
          <w:color w:val="000000" w:themeColor="text1"/>
          <w:sz w:val="20"/>
          <w:lang w:val="af-ZA"/>
        </w:rPr>
        <w:t xml:space="preserve"> </w:t>
      </w:r>
      <w:r w:rsidR="00781688" w:rsidRPr="0098236F">
        <w:rPr>
          <w:rFonts w:ascii="GHEA Grapalat" w:hAnsi="GHEA Grapalat" w:cs="Arial"/>
          <w:color w:val="000000" w:themeColor="text1"/>
          <w:sz w:val="20"/>
        </w:rPr>
        <w:t>օրը</w:t>
      </w:r>
      <w:r w:rsidR="00781688"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հրապարակվում</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Arial"/>
          <w:color w:val="000000" w:themeColor="text1"/>
          <w:sz w:val="20"/>
          <w:lang w:val="af-ZA"/>
        </w:rPr>
        <w:t xml:space="preserve"> </w:t>
      </w:r>
      <w:r w:rsidR="00781688" w:rsidRPr="0098236F">
        <w:rPr>
          <w:rFonts w:ascii="GHEA Grapalat" w:hAnsi="GHEA Grapalat" w:cs="Arial"/>
          <w:color w:val="000000" w:themeColor="text1"/>
          <w:sz w:val="20"/>
        </w:rPr>
        <w:t>համակարգում</w:t>
      </w:r>
      <w:r w:rsidR="00781688" w:rsidRPr="0098236F">
        <w:rPr>
          <w:rFonts w:ascii="GHEA Grapalat" w:hAnsi="GHEA Grapalat" w:cs="Arial"/>
          <w:color w:val="000000" w:themeColor="text1"/>
          <w:sz w:val="20"/>
          <w:lang w:val="af-ZA"/>
        </w:rPr>
        <w:t xml:space="preserve"> </w:t>
      </w:r>
      <w:r w:rsidR="00781688" w:rsidRPr="0098236F">
        <w:rPr>
          <w:rFonts w:ascii="GHEA Grapalat" w:hAnsi="GHEA Grapalat" w:cs="Arial"/>
          <w:color w:val="000000" w:themeColor="text1"/>
          <w:sz w:val="20"/>
        </w:rPr>
        <w:t>և</w:t>
      </w:r>
      <w:r w:rsidR="00781688" w:rsidRPr="0098236F">
        <w:rPr>
          <w:rFonts w:ascii="GHEA Grapalat" w:hAnsi="GHEA Grapalat" w:cs="Arial"/>
          <w:color w:val="000000" w:themeColor="text1"/>
          <w:sz w:val="20"/>
          <w:lang w:val="af-ZA"/>
        </w:rPr>
        <w:t xml:space="preserve"> </w:t>
      </w:r>
      <w:r w:rsidR="00757A3F" w:rsidRPr="0098236F">
        <w:rPr>
          <w:rFonts w:ascii="GHEA Grapalat" w:hAnsi="GHEA Grapalat" w:cs="Sylfaen"/>
          <w:color w:val="000000" w:themeColor="text1"/>
          <w:sz w:val="20"/>
          <w:lang w:val="af-ZA"/>
        </w:rPr>
        <w:t xml:space="preserve">www.procurement.am </w:t>
      </w:r>
      <w:r w:rsidR="00757A3F" w:rsidRPr="0098236F">
        <w:rPr>
          <w:rFonts w:ascii="GHEA Grapalat" w:hAnsi="GHEA Grapalat" w:cs="Sylfaen"/>
          <w:color w:val="000000" w:themeColor="text1"/>
          <w:sz w:val="20"/>
          <w:lang w:val="ru-RU"/>
        </w:rPr>
        <w:t>հասցեով</w:t>
      </w:r>
      <w:r w:rsidR="00757A3F" w:rsidRPr="0098236F">
        <w:rPr>
          <w:rFonts w:ascii="GHEA Grapalat" w:hAnsi="GHEA Grapalat" w:cs="Sylfaen"/>
          <w:color w:val="000000" w:themeColor="text1"/>
          <w:sz w:val="20"/>
          <w:lang w:val="af-ZA"/>
        </w:rPr>
        <w:t xml:space="preserve"> </w:t>
      </w:r>
      <w:r w:rsidR="00757A3F" w:rsidRPr="0098236F">
        <w:rPr>
          <w:rFonts w:ascii="GHEA Grapalat" w:hAnsi="GHEA Grapalat" w:cs="Sylfaen"/>
          <w:color w:val="000000" w:themeColor="text1"/>
          <w:sz w:val="20"/>
        </w:rPr>
        <w:t>գործող</w:t>
      </w:r>
      <w:r w:rsidR="00757A3F" w:rsidRPr="0098236F">
        <w:rPr>
          <w:rFonts w:ascii="GHEA Grapalat" w:hAnsi="GHEA Grapalat" w:cs="Sylfaen"/>
          <w:color w:val="000000" w:themeColor="text1"/>
          <w:sz w:val="20"/>
          <w:lang w:val="af-ZA"/>
        </w:rPr>
        <w:t xml:space="preserve"> </w:t>
      </w:r>
      <w:r w:rsidR="00757A3F" w:rsidRPr="0098236F">
        <w:rPr>
          <w:rFonts w:ascii="GHEA Grapalat" w:hAnsi="GHEA Grapalat" w:cs="Sylfaen"/>
          <w:color w:val="000000" w:themeColor="text1"/>
          <w:sz w:val="20"/>
          <w:lang w:val="ru-RU"/>
        </w:rPr>
        <w:t>տեղեկագր</w:t>
      </w:r>
      <w:r w:rsidR="009A73D5" w:rsidRPr="0098236F">
        <w:rPr>
          <w:rFonts w:ascii="GHEA Grapalat" w:hAnsi="GHEA Grapalat" w:cs="Sylfaen"/>
          <w:color w:val="000000" w:themeColor="text1"/>
          <w:sz w:val="20"/>
        </w:rPr>
        <w:t>ի</w:t>
      </w:r>
      <w:r w:rsidR="009A73D5" w:rsidRPr="0098236F">
        <w:rPr>
          <w:rFonts w:ascii="GHEA Grapalat" w:hAnsi="GHEA Grapalat" w:cs="Sylfaen"/>
          <w:color w:val="000000" w:themeColor="text1"/>
          <w:sz w:val="20"/>
          <w:lang w:val="af-ZA"/>
        </w:rPr>
        <w:t xml:space="preserve"> (</w:t>
      </w:r>
      <w:r w:rsidR="009A73D5" w:rsidRPr="0098236F">
        <w:rPr>
          <w:rFonts w:ascii="GHEA Grapalat" w:hAnsi="GHEA Grapalat" w:cs="Sylfaen"/>
          <w:color w:val="000000" w:themeColor="text1"/>
          <w:sz w:val="20"/>
          <w:lang w:val="ru-RU"/>
        </w:rPr>
        <w:t>այսուհետ</w:t>
      </w:r>
      <w:r w:rsidR="009A73D5" w:rsidRPr="0098236F">
        <w:rPr>
          <w:rFonts w:ascii="GHEA Grapalat" w:hAnsi="GHEA Grapalat" w:cs="Sylfaen"/>
          <w:color w:val="000000" w:themeColor="text1"/>
          <w:sz w:val="20"/>
          <w:lang w:val="af-ZA"/>
        </w:rPr>
        <w:t xml:space="preserve">` </w:t>
      </w:r>
      <w:r w:rsidR="009A73D5" w:rsidRPr="0098236F">
        <w:rPr>
          <w:rFonts w:ascii="GHEA Grapalat" w:hAnsi="GHEA Grapalat" w:cs="Sylfaen"/>
          <w:color w:val="000000" w:themeColor="text1"/>
          <w:sz w:val="20"/>
          <w:lang w:val="ru-RU"/>
        </w:rPr>
        <w:t>տեղեկագիր</w:t>
      </w:r>
      <w:r w:rsidR="009A73D5" w:rsidRPr="0098236F">
        <w:rPr>
          <w:rFonts w:ascii="GHEA Grapalat" w:hAnsi="GHEA Grapalat" w:cs="Sylfaen"/>
          <w:color w:val="000000" w:themeColor="text1"/>
          <w:sz w:val="20"/>
          <w:lang w:val="af-ZA"/>
        </w:rPr>
        <w:t xml:space="preserve">) </w:t>
      </w:r>
      <w:r w:rsidR="001C76F7" w:rsidRPr="0098236F">
        <w:rPr>
          <w:rFonts w:ascii="GHEA Grapalat" w:hAnsi="GHEA Grapalat"/>
          <w:color w:val="000000" w:themeColor="text1"/>
          <w:lang w:val="af-ZA"/>
        </w:rPr>
        <w:t>«</w:t>
      </w:r>
      <w:r w:rsidR="00051B7F" w:rsidRPr="0098236F">
        <w:rPr>
          <w:rFonts w:ascii="GHEA Grapalat" w:hAnsi="GHEA Grapalat" w:cs="Sylfaen"/>
          <w:color w:val="000000" w:themeColor="text1"/>
          <w:sz w:val="20"/>
        </w:rPr>
        <w:t>Գնումների</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հայտարարություններ</w:t>
      </w:r>
      <w:r w:rsidR="001C76F7" w:rsidRPr="0098236F">
        <w:rPr>
          <w:rFonts w:ascii="GHEA Grapalat" w:hAnsi="GHEA Grapalat"/>
          <w:color w:val="000000" w:themeColor="text1"/>
          <w:lang w:val="af-ZA"/>
        </w:rPr>
        <w:t>»</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բաժնի</w:t>
      </w:r>
      <w:r w:rsidR="00051B7F" w:rsidRPr="0098236F">
        <w:rPr>
          <w:rFonts w:ascii="GHEA Grapalat" w:hAnsi="GHEA Grapalat" w:cs="Sylfaen"/>
          <w:color w:val="000000" w:themeColor="text1"/>
          <w:sz w:val="20"/>
          <w:lang w:val="af-ZA"/>
        </w:rPr>
        <w:t xml:space="preserve"> </w:t>
      </w:r>
      <w:r w:rsidR="001C76F7" w:rsidRPr="0098236F">
        <w:rPr>
          <w:rFonts w:ascii="GHEA Grapalat" w:hAnsi="GHEA Grapalat"/>
          <w:color w:val="000000" w:themeColor="text1"/>
          <w:lang w:val="af-ZA"/>
        </w:rPr>
        <w:t>«</w:t>
      </w:r>
      <w:r w:rsidR="00051B7F" w:rsidRPr="0098236F">
        <w:rPr>
          <w:rFonts w:ascii="GHEA Grapalat" w:hAnsi="GHEA Grapalat" w:cs="Sylfaen"/>
          <w:color w:val="000000" w:themeColor="text1"/>
          <w:sz w:val="20"/>
        </w:rPr>
        <w:t>Հրավերների</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պարզաբանումների</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վերաբերյալ</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հայտարարություններ</w:t>
      </w:r>
      <w:r w:rsidR="001C76F7" w:rsidRPr="0098236F">
        <w:rPr>
          <w:rFonts w:ascii="GHEA Grapalat" w:hAnsi="GHEA Grapalat"/>
          <w:color w:val="000000" w:themeColor="text1"/>
          <w:lang w:val="af-ZA"/>
        </w:rPr>
        <w:t>»</w:t>
      </w:r>
      <w:r w:rsidR="00051B7F" w:rsidRPr="0098236F">
        <w:rPr>
          <w:rFonts w:ascii="GHEA Grapalat" w:hAnsi="GHEA Grapalat" w:cs="Sylfaen"/>
          <w:color w:val="000000" w:themeColor="text1"/>
          <w:sz w:val="20"/>
          <w:lang w:val="af-ZA"/>
        </w:rPr>
        <w:t xml:space="preserve"> </w:t>
      </w:r>
      <w:r w:rsidR="00051B7F" w:rsidRPr="0098236F">
        <w:rPr>
          <w:rFonts w:ascii="GHEA Grapalat" w:hAnsi="GHEA Grapalat" w:cs="Sylfaen"/>
          <w:color w:val="000000" w:themeColor="text1"/>
          <w:sz w:val="20"/>
        </w:rPr>
        <w:t>ենթաբա</w:t>
      </w:r>
      <w:r w:rsidR="009A73D5" w:rsidRPr="0098236F">
        <w:rPr>
          <w:rFonts w:ascii="GHEA Grapalat" w:hAnsi="GHEA Grapalat" w:cs="Sylfaen"/>
          <w:color w:val="000000" w:themeColor="text1"/>
          <w:sz w:val="20"/>
        </w:rPr>
        <w:t>բաժնում</w:t>
      </w:r>
      <w:r w:rsidR="00781688" w:rsidRPr="0098236F">
        <w:rPr>
          <w:rFonts w:ascii="GHEA Grapalat" w:hAnsi="GHEA Grapalat" w:cs="Sylfaen"/>
          <w:color w:val="000000" w:themeColor="text1"/>
          <w:sz w:val="20"/>
          <w:lang w:val="af-ZA"/>
        </w:rPr>
        <w:t>`</w:t>
      </w:r>
      <w:r w:rsidR="009A73D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առանց</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նշելու</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հարցումը</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կատարած</w:t>
      </w:r>
      <w:r w:rsidRPr="0098236F">
        <w:rPr>
          <w:rFonts w:ascii="GHEA Grapalat" w:hAnsi="GHEA Grapalat" w:cs="Arial"/>
          <w:color w:val="000000" w:themeColor="text1"/>
          <w:sz w:val="20"/>
          <w:lang w:val="af-ZA"/>
        </w:rPr>
        <w:t xml:space="preserve"> </w:t>
      </w:r>
      <w:r w:rsidR="00051B7F" w:rsidRPr="0098236F">
        <w:rPr>
          <w:rFonts w:ascii="GHEA Grapalat" w:hAnsi="GHEA Grapalat" w:cs="Arial"/>
          <w:color w:val="000000" w:themeColor="text1"/>
          <w:sz w:val="20"/>
        </w:rPr>
        <w:t>մ</w:t>
      </w:r>
      <w:r w:rsidRPr="0098236F">
        <w:rPr>
          <w:rFonts w:ascii="GHEA Grapalat" w:hAnsi="GHEA Grapalat" w:cs="Sylfaen"/>
          <w:color w:val="000000" w:themeColor="text1"/>
          <w:sz w:val="20"/>
        </w:rPr>
        <w:t>ասնակցի</w:t>
      </w:r>
      <w:r w:rsidRPr="0098236F">
        <w:rPr>
          <w:rFonts w:ascii="GHEA Grapalat" w:hAnsi="GHEA Grapalat" w:cs="Arial"/>
          <w:color w:val="000000" w:themeColor="text1"/>
          <w:sz w:val="20"/>
          <w:lang w:val="af-ZA"/>
        </w:rPr>
        <w:t xml:space="preserve"> </w:t>
      </w:r>
      <w:r w:rsidRPr="0098236F">
        <w:rPr>
          <w:rFonts w:ascii="GHEA Grapalat" w:hAnsi="GHEA Grapalat" w:cs="Sylfaen"/>
          <w:color w:val="000000" w:themeColor="text1"/>
          <w:sz w:val="20"/>
        </w:rPr>
        <w:t>տվյալները</w:t>
      </w:r>
      <w:r w:rsidR="004D5671" w:rsidRPr="0098236F">
        <w:rPr>
          <w:rFonts w:ascii="GHEA Grapalat" w:hAnsi="GHEA Grapalat" w:cs="Tahoma"/>
          <w:color w:val="000000" w:themeColor="text1"/>
          <w:sz w:val="20"/>
        </w:rPr>
        <w:t>։</w:t>
      </w:r>
      <w:r w:rsidR="00A93710" w:rsidRPr="0098236F">
        <w:rPr>
          <w:rFonts w:ascii="GHEA Grapalat" w:hAnsi="GHEA Grapalat" w:cs="Tahoma"/>
          <w:color w:val="000000" w:themeColor="text1"/>
          <w:sz w:val="20"/>
          <w:lang w:val="af-ZA"/>
        </w:rPr>
        <w:t xml:space="preserve"> </w:t>
      </w:r>
    </w:p>
    <w:p w14:paraId="700828CF" w14:textId="77777777" w:rsidR="00096865" w:rsidRPr="0098236F" w:rsidRDefault="00096865" w:rsidP="00EF3662">
      <w:pPr>
        <w:autoSpaceDE w:val="0"/>
        <w:autoSpaceDN w:val="0"/>
        <w:adjustRightInd w:val="0"/>
        <w:ind w:firstLine="567"/>
        <w:jc w:val="both"/>
        <w:rPr>
          <w:rFonts w:ascii="GHEA Grapalat" w:hAnsi="GHEA Grapalat" w:cs="Arial Unicode"/>
          <w:color w:val="000000" w:themeColor="text1"/>
          <w:sz w:val="20"/>
          <w:lang w:val="af-ZA"/>
        </w:rPr>
      </w:pPr>
      <w:r w:rsidRPr="0098236F">
        <w:rPr>
          <w:rFonts w:ascii="GHEA Grapalat" w:hAnsi="GHEA Grapalat" w:cs="Arial Unicode"/>
          <w:color w:val="000000" w:themeColor="text1"/>
          <w:sz w:val="20"/>
          <w:lang w:val="af-ZA"/>
        </w:rPr>
        <w:t xml:space="preserve">3.3 </w:t>
      </w:r>
      <w:r w:rsidRPr="0098236F">
        <w:rPr>
          <w:rFonts w:ascii="GHEA Grapalat" w:hAnsi="GHEA Grapalat" w:cs="Sylfaen"/>
          <w:color w:val="000000" w:themeColor="text1"/>
          <w:sz w:val="20"/>
          <w:lang w:val="ru-RU"/>
        </w:rPr>
        <w:t>Պարզաբանում</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չի</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տրամադրվում</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եթե</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հարցումը</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կատարվել</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է</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սույն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rPr>
        <w:t>բաժն</w:t>
      </w:r>
      <w:r w:rsidRPr="0098236F">
        <w:rPr>
          <w:rFonts w:ascii="GHEA Grapalat" w:hAnsi="GHEA Grapalat" w:cs="Sylfaen"/>
          <w:color w:val="000000" w:themeColor="text1"/>
          <w:sz w:val="20"/>
          <w:lang w:val="ru-RU"/>
        </w:rPr>
        <w:t>ով</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սահմանված</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ժամկետի</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խախտմամբ</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ինչպես</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նաև</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եթե</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հարցումը</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դուրս</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է</w:t>
      </w:r>
      <w:r w:rsidRPr="0098236F">
        <w:rPr>
          <w:rFonts w:ascii="GHEA Grapalat" w:hAnsi="GHEA Grapalat" w:cs="Arial Unicode"/>
          <w:color w:val="000000" w:themeColor="text1"/>
          <w:sz w:val="20"/>
          <w:lang w:val="af-ZA"/>
        </w:rPr>
        <w:t xml:space="preserve"> </w:t>
      </w:r>
      <w:r w:rsidR="009A73D5" w:rsidRPr="0098236F">
        <w:rPr>
          <w:rFonts w:ascii="GHEA Grapalat" w:hAnsi="GHEA Grapalat" w:cs="Arial Unicode"/>
          <w:color w:val="000000" w:themeColor="text1"/>
          <w:sz w:val="20"/>
        </w:rPr>
        <w:t>սույն</w:t>
      </w:r>
      <w:r w:rsidR="009A73D5"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հրավերի</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բովանդակության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շրջանակից</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կամ</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եթե</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հարցումը</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վերաբերում</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է</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վերջինիս</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կողմից</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առաջարկվելիք</w:t>
      </w:r>
      <w:r w:rsidR="005A16C6" w:rsidRPr="0098236F">
        <w:rPr>
          <w:rFonts w:ascii="GHEA Grapalat" w:hAnsi="GHEA Grapalat" w:cs="Sylfaen"/>
          <w:color w:val="000000" w:themeColor="text1"/>
          <w:sz w:val="20"/>
          <w:lang w:val="af-ZA"/>
        </w:rPr>
        <w:t xml:space="preserve"> </w:t>
      </w:r>
      <w:r w:rsidR="00ED4CB2" w:rsidRPr="0098236F">
        <w:rPr>
          <w:rFonts w:ascii="GHEA Grapalat" w:hAnsi="GHEA Grapalat" w:cs="Sylfaen"/>
          <w:color w:val="000000" w:themeColor="text1"/>
          <w:sz w:val="20"/>
          <w:lang w:val="af-ZA"/>
        </w:rPr>
        <w:t xml:space="preserve">սարքերի և սարքավորումների </w:t>
      </w:r>
      <w:r w:rsidR="005A16C6" w:rsidRPr="0098236F">
        <w:rPr>
          <w:rFonts w:ascii="GHEA Grapalat" w:hAnsi="GHEA Grapalat" w:cs="Sylfaen"/>
          <w:color w:val="000000" w:themeColor="text1"/>
          <w:sz w:val="20"/>
          <w:lang w:val="ru-RU"/>
        </w:rPr>
        <w:t>տեխնիկական</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բնութագրերի</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սույն</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հրավերով</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նախատեսված</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տեխնիկական</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բնութագրերին</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համարժեքության</w:t>
      </w:r>
      <w:r w:rsidR="005A16C6" w:rsidRPr="0098236F">
        <w:rPr>
          <w:rFonts w:ascii="GHEA Grapalat" w:hAnsi="GHEA Grapalat" w:cs="Sylfaen"/>
          <w:color w:val="000000" w:themeColor="text1"/>
          <w:sz w:val="20"/>
          <w:lang w:val="af-ZA"/>
        </w:rPr>
        <w:t xml:space="preserve"> </w:t>
      </w:r>
      <w:r w:rsidR="005A16C6" w:rsidRPr="0098236F">
        <w:rPr>
          <w:rFonts w:ascii="GHEA Grapalat" w:hAnsi="GHEA Grapalat" w:cs="Sylfaen"/>
          <w:color w:val="000000" w:themeColor="text1"/>
          <w:sz w:val="20"/>
          <w:lang w:val="ru-RU"/>
        </w:rPr>
        <w:t>համա</w:t>
      </w:r>
      <w:r w:rsidR="005A16C6" w:rsidRPr="0098236F">
        <w:rPr>
          <w:rFonts w:ascii="GHEA Grapalat" w:hAnsi="GHEA Grapalat" w:cs="Sylfaen"/>
          <w:color w:val="000000" w:themeColor="text1"/>
          <w:sz w:val="20"/>
          <w:lang w:val="af-ZA"/>
        </w:rPr>
        <w:softHyphen/>
      </w:r>
      <w:r w:rsidR="005A16C6" w:rsidRPr="0098236F">
        <w:rPr>
          <w:rFonts w:ascii="GHEA Grapalat" w:hAnsi="GHEA Grapalat" w:cs="Sylfaen"/>
          <w:color w:val="000000" w:themeColor="text1"/>
          <w:sz w:val="20"/>
          <w:lang w:val="ru-RU"/>
        </w:rPr>
        <w:t>պատասխանությանը</w:t>
      </w:r>
      <w:r w:rsidR="004D5671" w:rsidRPr="0098236F">
        <w:rPr>
          <w:rFonts w:ascii="GHEA Grapalat" w:hAnsi="GHEA Grapalat" w:cs="Tahoma"/>
          <w:color w:val="000000" w:themeColor="text1"/>
          <w:sz w:val="20"/>
        </w:rPr>
        <w:t>։</w:t>
      </w:r>
      <w:r w:rsidRPr="0098236F">
        <w:rPr>
          <w:rFonts w:ascii="GHEA Grapalat" w:hAnsi="GHEA Grapalat" w:cs="Arial Unicode"/>
          <w:color w:val="000000" w:themeColor="text1"/>
          <w:sz w:val="20"/>
          <w:lang w:val="af-ZA"/>
        </w:rPr>
        <w:t xml:space="preserve"> </w:t>
      </w:r>
      <w:r w:rsidR="00A4729F" w:rsidRPr="0098236F">
        <w:rPr>
          <w:rFonts w:ascii="GHEA Grapalat" w:hAnsi="GHEA Grapalat"/>
          <w:color w:val="000000" w:themeColor="text1"/>
          <w:sz w:val="20"/>
          <w:szCs w:val="20"/>
        </w:rPr>
        <w:t>Ընդ</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որում</w:t>
      </w:r>
      <w:r w:rsidR="00A4729F" w:rsidRPr="0098236F">
        <w:rPr>
          <w:rFonts w:ascii="GHEA Grapalat" w:hAnsi="GHEA Grapalat"/>
          <w:color w:val="000000" w:themeColor="text1"/>
          <w:sz w:val="20"/>
          <w:szCs w:val="20"/>
          <w:lang w:val="af-ZA"/>
        </w:rPr>
        <w:t xml:space="preserve">, </w:t>
      </w:r>
      <w:r w:rsidR="00051B7F" w:rsidRPr="0098236F">
        <w:rPr>
          <w:rFonts w:ascii="GHEA Grapalat" w:hAnsi="GHEA Grapalat"/>
          <w:color w:val="000000" w:themeColor="text1"/>
          <w:sz w:val="20"/>
          <w:szCs w:val="20"/>
        </w:rPr>
        <w:t>մ</w:t>
      </w:r>
      <w:r w:rsidR="00A4729F" w:rsidRPr="0098236F">
        <w:rPr>
          <w:rFonts w:ascii="GHEA Grapalat" w:hAnsi="GHEA Grapalat"/>
          <w:color w:val="000000" w:themeColor="text1"/>
          <w:sz w:val="20"/>
          <w:szCs w:val="20"/>
        </w:rPr>
        <w:t>ասնակիցը</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գրավոր</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ծանուցվում</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է</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պարզաբանում</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չտրամադրելու</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հիմքերի</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olor w:val="000000" w:themeColor="text1"/>
          <w:sz w:val="20"/>
          <w:szCs w:val="20"/>
        </w:rPr>
        <w:t>մասին</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հարցումը</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ստանալու</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օրվան</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հաջորդող</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երկու</w:t>
      </w:r>
      <w:r w:rsidR="00A4729F" w:rsidRPr="0098236F">
        <w:rPr>
          <w:rFonts w:ascii="GHEA Grapalat" w:hAnsi="GHEA Grapalat" w:cs="Sylfaen"/>
          <w:color w:val="000000" w:themeColor="text1"/>
          <w:sz w:val="20"/>
          <w:szCs w:val="20"/>
          <w:lang w:val="af-ZA"/>
        </w:rPr>
        <w:t xml:space="preserve"> </w:t>
      </w:r>
      <w:r w:rsidR="00A4729F" w:rsidRPr="0098236F">
        <w:rPr>
          <w:rFonts w:ascii="GHEA Grapalat" w:hAnsi="GHEA Grapalat" w:cs="Sylfaen"/>
          <w:color w:val="000000" w:themeColor="text1"/>
          <w:sz w:val="20"/>
          <w:szCs w:val="20"/>
        </w:rPr>
        <w:t>օրացուցային</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օրվա</w:t>
      </w:r>
      <w:r w:rsidR="00A4729F" w:rsidRPr="0098236F">
        <w:rPr>
          <w:rFonts w:ascii="GHEA Grapalat" w:hAnsi="GHEA Grapalat"/>
          <w:color w:val="000000" w:themeColor="text1"/>
          <w:sz w:val="20"/>
          <w:szCs w:val="20"/>
          <w:lang w:val="af-ZA"/>
        </w:rPr>
        <w:t xml:space="preserve"> </w:t>
      </w:r>
      <w:r w:rsidR="00A4729F" w:rsidRPr="0098236F">
        <w:rPr>
          <w:rFonts w:ascii="GHEA Grapalat" w:hAnsi="GHEA Grapalat" w:cs="Sylfaen"/>
          <w:color w:val="000000" w:themeColor="text1"/>
          <w:sz w:val="20"/>
          <w:szCs w:val="20"/>
        </w:rPr>
        <w:t>ընթացքում</w:t>
      </w:r>
      <w:r w:rsidR="00A4729F" w:rsidRPr="0098236F">
        <w:rPr>
          <w:rFonts w:ascii="GHEA Grapalat" w:hAnsi="GHEA Grapalat"/>
          <w:color w:val="000000" w:themeColor="text1"/>
          <w:sz w:val="20"/>
          <w:szCs w:val="20"/>
          <w:lang w:val="af-ZA"/>
        </w:rPr>
        <w:t>:</w:t>
      </w:r>
    </w:p>
    <w:p w14:paraId="04128ADC" w14:textId="77777777" w:rsidR="00096865" w:rsidRPr="0098236F"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98236F">
        <w:rPr>
          <w:rFonts w:ascii="GHEA Grapalat" w:hAnsi="GHEA Grapalat" w:cs="Arial Unicode"/>
          <w:color w:val="000000" w:themeColor="text1"/>
          <w:sz w:val="20"/>
          <w:lang w:val="af-ZA"/>
        </w:rPr>
        <w:t xml:space="preserve">3.4 </w:t>
      </w:r>
      <w:r w:rsidRPr="0098236F">
        <w:rPr>
          <w:rFonts w:ascii="GHEA Grapalat" w:hAnsi="GHEA Grapalat" w:cs="Sylfaen"/>
          <w:color w:val="000000" w:themeColor="text1"/>
          <w:sz w:val="20"/>
          <w:lang w:val="ru-RU"/>
        </w:rPr>
        <w:t>Հայտերի</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ներկայացման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վերջնաժամկետը</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լրանալուց</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առնվազն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հինգ</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օրացուցային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օր</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առաջ</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հրավերում</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կարող</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են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կատարվել</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փոփոխություններ</w:t>
      </w:r>
      <w:r w:rsidR="004D5671" w:rsidRPr="0098236F">
        <w:rPr>
          <w:rFonts w:ascii="GHEA Grapalat" w:hAnsi="GHEA Grapalat" w:cs="Tahoma"/>
          <w:color w:val="000000" w:themeColor="text1"/>
          <w:sz w:val="20"/>
        </w:rPr>
        <w:t>։</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rPr>
        <w:t>Փ</w:t>
      </w:r>
      <w:r w:rsidRPr="0098236F">
        <w:rPr>
          <w:rFonts w:ascii="GHEA Grapalat" w:hAnsi="GHEA Grapalat" w:cs="Sylfaen"/>
          <w:color w:val="000000" w:themeColor="text1"/>
          <w:sz w:val="20"/>
          <w:lang w:val="ru-RU"/>
        </w:rPr>
        <w:t>ոփոխություն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կատարելու</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օրվան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հաջորդող</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երեք</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օրացուցային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օրվա</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ընթացքում</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փոփոխություն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կատարելու</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և</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դրանք</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տրամադրելու</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պայմանների</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մասին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հայտարարություն</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է</w:t>
      </w:r>
      <w:r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հրապարակվում</w:t>
      </w:r>
      <w:r w:rsidRPr="0098236F">
        <w:rPr>
          <w:rFonts w:ascii="GHEA Grapalat" w:hAnsi="GHEA Grapalat" w:cs="Arial Unicode"/>
          <w:color w:val="000000" w:themeColor="text1"/>
          <w:sz w:val="20"/>
          <w:lang w:val="af-ZA"/>
        </w:rPr>
        <w:t xml:space="preserve"> </w:t>
      </w:r>
      <w:r w:rsidR="00781688" w:rsidRPr="0098236F">
        <w:rPr>
          <w:rFonts w:ascii="GHEA Grapalat" w:hAnsi="GHEA Grapalat" w:cs="Arial Unicode"/>
          <w:color w:val="000000" w:themeColor="text1"/>
          <w:sz w:val="20"/>
        </w:rPr>
        <w:t>համակարգում</w:t>
      </w:r>
      <w:r w:rsidR="00781688" w:rsidRPr="0098236F">
        <w:rPr>
          <w:rFonts w:ascii="GHEA Grapalat" w:hAnsi="GHEA Grapalat" w:cs="Arial Unicode"/>
          <w:color w:val="000000" w:themeColor="text1"/>
          <w:sz w:val="20"/>
          <w:lang w:val="af-ZA"/>
        </w:rPr>
        <w:t xml:space="preserve"> </w:t>
      </w:r>
      <w:r w:rsidR="00781688" w:rsidRPr="0098236F">
        <w:rPr>
          <w:rFonts w:ascii="GHEA Grapalat" w:hAnsi="GHEA Grapalat" w:cs="Arial Unicode"/>
          <w:color w:val="000000" w:themeColor="text1"/>
          <w:sz w:val="20"/>
        </w:rPr>
        <w:t>և</w:t>
      </w:r>
      <w:r w:rsidR="00781688" w:rsidRPr="0098236F">
        <w:rPr>
          <w:rFonts w:ascii="GHEA Grapalat" w:hAnsi="GHEA Grapalat" w:cs="Arial Unicode"/>
          <w:color w:val="000000" w:themeColor="text1"/>
          <w:sz w:val="20"/>
          <w:lang w:val="af-ZA"/>
        </w:rPr>
        <w:t xml:space="preserve"> </w:t>
      </w:r>
      <w:r w:rsidRPr="0098236F">
        <w:rPr>
          <w:rFonts w:ascii="GHEA Grapalat" w:hAnsi="GHEA Grapalat" w:cs="Sylfaen"/>
          <w:color w:val="000000" w:themeColor="text1"/>
          <w:sz w:val="20"/>
          <w:lang w:val="ru-RU"/>
        </w:rPr>
        <w:t>տեղեկագրում</w:t>
      </w:r>
      <w:r w:rsidR="004D5671" w:rsidRPr="0098236F">
        <w:rPr>
          <w:rFonts w:ascii="GHEA Grapalat" w:hAnsi="GHEA Grapalat" w:cs="Tahoma"/>
          <w:color w:val="000000" w:themeColor="text1"/>
          <w:sz w:val="20"/>
        </w:rPr>
        <w:t>։</w:t>
      </w:r>
      <w:r w:rsidR="008E5C09" w:rsidRPr="0098236F">
        <w:rPr>
          <w:rFonts w:ascii="GHEA Grapalat" w:hAnsi="GHEA Grapalat" w:cs="Tahoma"/>
          <w:color w:val="000000" w:themeColor="text1"/>
          <w:sz w:val="20"/>
          <w:vertAlign w:val="superscript"/>
        </w:rPr>
        <w:t>5</w:t>
      </w:r>
      <w:r w:rsidRPr="0098236F">
        <w:rPr>
          <w:rFonts w:ascii="GHEA Grapalat" w:hAnsi="GHEA Grapalat" w:cs="Arial Unicode"/>
          <w:color w:val="000000" w:themeColor="text1"/>
          <w:sz w:val="20"/>
          <w:lang w:val="af-ZA"/>
        </w:rPr>
        <w:t xml:space="preserve"> </w:t>
      </w:r>
    </w:p>
    <w:p w14:paraId="5665BE90" w14:textId="77777777" w:rsidR="00581DC3" w:rsidRPr="0098236F" w:rsidRDefault="005754F7" w:rsidP="00EF3662">
      <w:pPr>
        <w:autoSpaceDE w:val="0"/>
        <w:autoSpaceDN w:val="0"/>
        <w:adjustRightInd w:val="0"/>
        <w:ind w:firstLine="567"/>
        <w:jc w:val="both"/>
        <w:rPr>
          <w:rFonts w:ascii="GHEA Grapalat" w:hAnsi="GHEA Grapalat" w:cs="Arial Unicode"/>
          <w:color w:val="000000" w:themeColor="text1"/>
          <w:sz w:val="20"/>
          <w:lang w:val="hy-AM"/>
        </w:rPr>
      </w:pPr>
      <w:r w:rsidRPr="0098236F">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8236F">
        <w:rPr>
          <w:rFonts w:ascii="GHEA Grapalat" w:hAnsi="GHEA Grapalat" w:cs="Sylfaen"/>
          <w:color w:val="000000" w:themeColor="text1"/>
          <w:sz w:val="20"/>
          <w:lang w:val="hy-AM"/>
        </w:rPr>
        <w:t>ս</w:t>
      </w:r>
      <w:r w:rsidRPr="0098236F">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8236F">
        <w:rPr>
          <w:rFonts w:ascii="GHEA Grapalat" w:hAnsi="GHEA Grapalat" w:cs="Sylfaen"/>
          <w:color w:val="000000" w:themeColor="text1"/>
          <w:sz w:val="20"/>
          <w:lang w:val="hy-AM"/>
        </w:rPr>
        <w:t xml:space="preserve"> </w:t>
      </w:r>
    </w:p>
    <w:p w14:paraId="307F9787" w14:textId="77777777" w:rsidR="00155859" w:rsidRPr="0098236F" w:rsidRDefault="00155859" w:rsidP="00155859">
      <w:pPr>
        <w:autoSpaceDE w:val="0"/>
        <w:autoSpaceDN w:val="0"/>
        <w:adjustRightInd w:val="0"/>
        <w:ind w:firstLine="567"/>
        <w:jc w:val="both"/>
        <w:rPr>
          <w:rFonts w:ascii="GHEA Grapalat" w:hAnsi="GHEA Grapalat" w:cs="Arial Unicode"/>
          <w:color w:val="000000" w:themeColor="text1"/>
          <w:sz w:val="20"/>
          <w:lang w:val="hy-AM"/>
        </w:rPr>
      </w:pPr>
      <w:r w:rsidRPr="0098236F">
        <w:rPr>
          <w:rFonts w:ascii="GHEA Grapalat" w:hAnsi="GHEA Grapalat" w:cs="Arial Unicode"/>
          <w:color w:val="000000" w:themeColor="text1"/>
          <w:sz w:val="20"/>
          <w:lang w:val="hy-AM"/>
        </w:rPr>
        <w:t xml:space="preserve">3.6 </w:t>
      </w:r>
      <w:r w:rsidRPr="0098236F">
        <w:rPr>
          <w:rFonts w:ascii="GHEA Grapalat" w:hAnsi="GHEA Grapalat" w:cs="Sylfaen"/>
          <w:color w:val="000000" w:themeColor="text1"/>
          <w:sz w:val="20"/>
          <w:lang w:val="hy-AM"/>
        </w:rPr>
        <w:t>Հրավերում</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փոփոխություններ</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կատարվելու</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դեպքում</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հայտերը</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ներկայացնելու</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վերջնաժամկետը</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հաշվվում</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է</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այդ</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փոփոխությունների</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մասին</w:t>
      </w:r>
      <w:r w:rsidRPr="0098236F">
        <w:rPr>
          <w:rFonts w:ascii="GHEA Grapalat" w:hAnsi="GHEA Grapalat" w:cs="Arial Unicode"/>
          <w:color w:val="000000" w:themeColor="text1"/>
          <w:sz w:val="20"/>
          <w:lang w:val="hy-AM"/>
        </w:rPr>
        <w:t xml:space="preserve"> համակարգում և </w:t>
      </w:r>
      <w:r w:rsidRPr="0098236F">
        <w:rPr>
          <w:rFonts w:ascii="GHEA Grapalat" w:hAnsi="GHEA Grapalat" w:cs="Sylfaen"/>
          <w:color w:val="000000" w:themeColor="text1"/>
          <w:sz w:val="20"/>
          <w:lang w:val="hy-AM"/>
        </w:rPr>
        <w:t>տեղեկագրում</w:t>
      </w:r>
      <w:r w:rsidRPr="0098236F">
        <w:rPr>
          <w:rFonts w:ascii="GHEA Grapalat" w:hAnsi="GHEA Grapalat" w:cs="Arial"/>
          <w:color w:val="000000" w:themeColor="text1"/>
          <w:sz w:val="20"/>
          <w:lang w:val="hy-AM"/>
        </w:rPr>
        <w:t xml:space="preserve"> </w:t>
      </w:r>
      <w:r w:rsidRPr="0098236F">
        <w:rPr>
          <w:rFonts w:ascii="GHEA Grapalat" w:hAnsi="GHEA Grapalat" w:cs="Sylfaen"/>
          <w:color w:val="000000" w:themeColor="text1"/>
          <w:sz w:val="20"/>
          <w:lang w:val="hy-AM"/>
        </w:rPr>
        <w:t>հայտարարության</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հրապարակման</w:t>
      </w:r>
      <w:r w:rsidRPr="0098236F">
        <w:rPr>
          <w:rFonts w:ascii="GHEA Grapalat" w:hAnsi="GHEA Grapalat" w:cs="Arial Unicode"/>
          <w:color w:val="000000" w:themeColor="text1"/>
          <w:sz w:val="20"/>
          <w:lang w:val="hy-AM"/>
        </w:rPr>
        <w:t xml:space="preserve"> </w:t>
      </w:r>
      <w:r w:rsidRPr="0098236F">
        <w:rPr>
          <w:rFonts w:ascii="GHEA Grapalat" w:hAnsi="GHEA Grapalat" w:cs="Sylfaen"/>
          <w:color w:val="000000" w:themeColor="text1"/>
          <w:sz w:val="20"/>
          <w:lang w:val="hy-AM"/>
        </w:rPr>
        <w:t>օրվանից</w:t>
      </w:r>
      <w:r w:rsidRPr="0098236F">
        <w:rPr>
          <w:rFonts w:ascii="GHEA Grapalat" w:hAnsi="GHEA Grapalat" w:cs="Tahoma"/>
          <w:color w:val="000000" w:themeColor="text1"/>
          <w:sz w:val="20"/>
          <w:lang w:val="hy-AM"/>
        </w:rPr>
        <w:t>։</w:t>
      </w:r>
      <w:r w:rsidRPr="0098236F">
        <w:rPr>
          <w:rFonts w:ascii="GHEA Grapalat" w:hAnsi="GHEA Grapalat" w:cs="Arial Unicode"/>
          <w:color w:val="000000" w:themeColor="text1"/>
          <w:sz w:val="20"/>
          <w:lang w:val="hy-AM"/>
        </w:rPr>
        <w:t xml:space="preserve"> </w:t>
      </w:r>
    </w:p>
    <w:p w14:paraId="470B399C" w14:textId="77777777" w:rsidR="00B051BE" w:rsidRPr="0098236F" w:rsidRDefault="00B051BE" w:rsidP="00836C5F">
      <w:pPr>
        <w:ind w:firstLine="567"/>
        <w:jc w:val="both"/>
        <w:rPr>
          <w:rFonts w:ascii="GHEA Grapalat" w:hAnsi="GHEA Grapalat"/>
          <w:b/>
          <w:color w:val="000000" w:themeColor="text1"/>
          <w:sz w:val="20"/>
          <w:lang w:val="hy-AM"/>
        </w:rPr>
      </w:pPr>
    </w:p>
    <w:p w14:paraId="14ADE673" w14:textId="77777777" w:rsidR="00096865" w:rsidRPr="0098236F" w:rsidRDefault="00955A1E" w:rsidP="00EF3662">
      <w:pPr>
        <w:jc w:val="center"/>
        <w:rPr>
          <w:rFonts w:ascii="GHEA Grapalat" w:hAnsi="GHEA Grapalat" w:cs="Arial"/>
          <w:b/>
          <w:color w:val="000000" w:themeColor="text1"/>
          <w:sz w:val="20"/>
          <w:lang w:val="hy-AM"/>
        </w:rPr>
      </w:pPr>
      <w:r w:rsidRPr="0098236F">
        <w:rPr>
          <w:rFonts w:ascii="GHEA Grapalat" w:hAnsi="GHEA Grapalat"/>
          <w:b/>
          <w:color w:val="000000" w:themeColor="text1"/>
          <w:sz w:val="20"/>
          <w:lang w:val="hy-AM"/>
        </w:rPr>
        <w:t xml:space="preserve">4.  </w:t>
      </w:r>
      <w:r w:rsidRPr="0098236F">
        <w:rPr>
          <w:rFonts w:ascii="GHEA Grapalat" w:hAnsi="GHEA Grapalat" w:cs="Sylfaen"/>
          <w:b/>
          <w:color w:val="000000" w:themeColor="text1"/>
          <w:sz w:val="20"/>
          <w:lang w:val="hy-AM"/>
        </w:rPr>
        <w:t>ՀԱՅՏԸ</w:t>
      </w:r>
      <w:r w:rsidRPr="0098236F">
        <w:rPr>
          <w:rFonts w:ascii="GHEA Grapalat" w:hAnsi="GHEA Grapalat" w:cs="Arial"/>
          <w:b/>
          <w:color w:val="000000" w:themeColor="text1"/>
          <w:sz w:val="20"/>
          <w:lang w:val="hy-AM"/>
        </w:rPr>
        <w:t xml:space="preserve"> </w:t>
      </w:r>
      <w:r w:rsidRPr="0098236F">
        <w:rPr>
          <w:rFonts w:ascii="GHEA Grapalat" w:hAnsi="GHEA Grapalat" w:cs="Sylfaen"/>
          <w:b/>
          <w:color w:val="000000" w:themeColor="text1"/>
          <w:sz w:val="20"/>
          <w:lang w:val="hy-AM"/>
        </w:rPr>
        <w:t>ՆԵՐԿԱՅԱՑՆԵԼՈՒ</w:t>
      </w:r>
      <w:r w:rsidRPr="0098236F">
        <w:rPr>
          <w:rFonts w:ascii="GHEA Grapalat" w:hAnsi="GHEA Grapalat" w:cs="Arial"/>
          <w:b/>
          <w:color w:val="000000" w:themeColor="text1"/>
          <w:sz w:val="20"/>
          <w:lang w:val="hy-AM"/>
        </w:rPr>
        <w:t xml:space="preserve"> </w:t>
      </w:r>
      <w:r w:rsidRPr="0098236F">
        <w:rPr>
          <w:rFonts w:ascii="GHEA Grapalat" w:hAnsi="GHEA Grapalat" w:cs="Sylfaen"/>
          <w:b/>
          <w:color w:val="000000" w:themeColor="text1"/>
          <w:sz w:val="20"/>
          <w:lang w:val="hy-AM"/>
        </w:rPr>
        <w:t>ԿԱՐԳԸ</w:t>
      </w:r>
    </w:p>
    <w:p w14:paraId="6E6E75E8" w14:textId="77777777" w:rsidR="00096865" w:rsidRPr="0098236F" w:rsidRDefault="00096865" w:rsidP="00EF3662">
      <w:pPr>
        <w:jc w:val="center"/>
        <w:rPr>
          <w:rFonts w:ascii="GHEA Grapalat" w:hAnsi="GHEA Grapalat"/>
          <w:b/>
          <w:color w:val="000000" w:themeColor="text1"/>
          <w:sz w:val="20"/>
          <w:lang w:val="hy-AM"/>
        </w:rPr>
      </w:pPr>
      <w:r w:rsidRPr="0098236F">
        <w:rPr>
          <w:rFonts w:ascii="GHEA Grapalat" w:hAnsi="GHEA Grapalat"/>
          <w:b/>
          <w:color w:val="000000" w:themeColor="text1"/>
          <w:sz w:val="20"/>
          <w:lang w:val="hy-AM"/>
        </w:rPr>
        <w:t xml:space="preserve">  </w:t>
      </w:r>
    </w:p>
    <w:p w14:paraId="1EAE44F6" w14:textId="77777777" w:rsidR="00096865" w:rsidRPr="0098236F" w:rsidRDefault="00096865" w:rsidP="00EF3662">
      <w:pPr>
        <w:ind w:firstLine="567"/>
        <w:jc w:val="both"/>
        <w:rPr>
          <w:rFonts w:ascii="GHEA Grapalat" w:hAnsi="GHEA Grapalat"/>
          <w:color w:val="000000" w:themeColor="text1"/>
          <w:sz w:val="20"/>
          <w:lang w:val="hy-AM"/>
        </w:rPr>
      </w:pPr>
      <w:r w:rsidRPr="0098236F">
        <w:rPr>
          <w:rFonts w:ascii="GHEA Grapalat" w:hAnsi="GHEA Grapalat"/>
          <w:color w:val="000000" w:themeColor="text1"/>
          <w:sz w:val="20"/>
          <w:lang w:val="hy-AM"/>
        </w:rPr>
        <w:t>4</w:t>
      </w:r>
      <w:r w:rsidRPr="0098236F">
        <w:rPr>
          <w:rFonts w:ascii="GHEA Grapalat" w:hAnsi="GHEA Grapalat" w:cs="Sylfaen"/>
          <w:color w:val="000000" w:themeColor="text1"/>
          <w:sz w:val="20"/>
          <w:lang w:val="hy-AM"/>
        </w:rPr>
        <w:t xml:space="preserve">.1 Սույն ընթացակարգին մասնակցելու համար </w:t>
      </w:r>
      <w:r w:rsidR="000946A3" w:rsidRPr="0098236F">
        <w:rPr>
          <w:rFonts w:ascii="GHEA Grapalat" w:hAnsi="GHEA Grapalat" w:cs="Sylfaen"/>
          <w:color w:val="000000" w:themeColor="text1"/>
          <w:sz w:val="20"/>
          <w:lang w:val="hy-AM"/>
        </w:rPr>
        <w:t xml:space="preserve">մասնակիցը </w:t>
      </w:r>
      <w:r w:rsidR="00926875" w:rsidRPr="0098236F">
        <w:rPr>
          <w:rFonts w:ascii="GHEA Grapalat" w:hAnsi="GHEA Grapalat" w:cs="Sylfaen"/>
          <w:color w:val="000000" w:themeColor="text1"/>
          <w:sz w:val="20"/>
          <w:lang w:val="hy-AM"/>
        </w:rPr>
        <w:t xml:space="preserve">համակարգի միջոցով հանձնաժողովին ներկայացնում է </w:t>
      </w:r>
      <w:r w:rsidR="000946A3" w:rsidRPr="0098236F">
        <w:rPr>
          <w:rFonts w:ascii="GHEA Grapalat" w:hAnsi="GHEA Grapalat" w:cs="Sylfaen"/>
          <w:color w:val="000000" w:themeColor="text1"/>
          <w:sz w:val="20"/>
          <w:lang w:val="hy-AM"/>
        </w:rPr>
        <w:t>հայտ</w:t>
      </w:r>
      <w:r w:rsidR="004D5671" w:rsidRPr="0098236F">
        <w:rPr>
          <w:rFonts w:ascii="GHEA Grapalat" w:hAnsi="GHEA Grapalat" w:cs="Tahoma"/>
          <w:color w:val="000000" w:themeColor="text1"/>
          <w:sz w:val="20"/>
          <w:lang w:val="hy-AM"/>
        </w:rPr>
        <w:t>։</w:t>
      </w:r>
      <w:r w:rsidRPr="0098236F">
        <w:rPr>
          <w:rFonts w:ascii="GHEA Grapalat" w:hAnsi="GHEA Grapalat"/>
          <w:color w:val="000000" w:themeColor="text1"/>
          <w:sz w:val="20"/>
          <w:lang w:val="hy-AM"/>
        </w:rPr>
        <w:t xml:space="preserve"> </w:t>
      </w:r>
      <w:r w:rsidR="00220ACB" w:rsidRPr="0098236F">
        <w:rPr>
          <w:rFonts w:ascii="GHEA Grapalat" w:hAnsi="GHEA Grapalat" w:cs="Sylfaen"/>
          <w:color w:val="000000" w:themeColor="text1"/>
          <w:sz w:val="20"/>
          <w:lang w:val="hy-AM"/>
        </w:rPr>
        <w:t xml:space="preserve">Հայտը սույն հրավերի հիման վրա </w:t>
      </w:r>
      <w:r w:rsidR="00051B7F" w:rsidRPr="0098236F">
        <w:rPr>
          <w:rFonts w:ascii="GHEA Grapalat" w:hAnsi="GHEA Grapalat" w:cs="Sylfaen"/>
          <w:color w:val="000000" w:themeColor="text1"/>
          <w:sz w:val="20"/>
          <w:lang w:val="hy-AM"/>
        </w:rPr>
        <w:t>մ</w:t>
      </w:r>
      <w:r w:rsidR="00220ACB" w:rsidRPr="0098236F">
        <w:rPr>
          <w:rFonts w:ascii="GHEA Grapalat" w:hAnsi="GHEA Grapalat" w:cs="Sylfaen"/>
          <w:color w:val="000000" w:themeColor="text1"/>
          <w:sz w:val="20"/>
          <w:lang w:val="hy-AM"/>
        </w:rPr>
        <w:t>ասնակցի կողմից ներկայացվող առաջարկն</w:t>
      </w:r>
      <w:r w:rsidR="005F1F95" w:rsidRPr="0098236F">
        <w:rPr>
          <w:rFonts w:ascii="GHEA Grapalat" w:hAnsi="GHEA Grapalat" w:cs="Sylfaen"/>
          <w:color w:val="000000" w:themeColor="text1"/>
          <w:sz w:val="20"/>
          <w:lang w:val="hy-AM"/>
        </w:rPr>
        <w:t xml:space="preserve"> է:</w:t>
      </w:r>
    </w:p>
    <w:p w14:paraId="558CC1FF" w14:textId="77777777" w:rsidR="00096865" w:rsidRPr="0098236F" w:rsidRDefault="000946A3" w:rsidP="00EF3662">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Հ</w:t>
      </w:r>
      <w:r w:rsidR="00096865" w:rsidRPr="0098236F">
        <w:rPr>
          <w:rFonts w:ascii="GHEA Grapalat" w:hAnsi="GHEA Grapalat" w:cs="Sylfaen"/>
          <w:color w:val="000000" w:themeColor="text1"/>
          <w:szCs w:val="24"/>
          <w:lang w:val="hy-AM"/>
        </w:rPr>
        <w:t xml:space="preserve">այտը ներկայացվում </w:t>
      </w:r>
      <w:r w:rsidRPr="0098236F">
        <w:rPr>
          <w:rFonts w:ascii="GHEA Grapalat" w:hAnsi="GHEA Grapalat" w:cs="Sylfaen"/>
          <w:color w:val="000000" w:themeColor="text1"/>
          <w:szCs w:val="24"/>
          <w:lang w:val="hy-AM"/>
        </w:rPr>
        <w:t xml:space="preserve">է </w:t>
      </w:r>
      <w:r w:rsidR="00096865" w:rsidRPr="0098236F">
        <w:rPr>
          <w:rFonts w:ascii="GHEA Grapalat" w:hAnsi="GHEA Grapalat" w:cs="Sylfaen"/>
          <w:color w:val="000000" w:themeColor="text1"/>
          <w:szCs w:val="24"/>
          <w:lang w:val="hy-AM"/>
        </w:rPr>
        <w:t>մինչև դրա համար սույն հրավերով սահմանված ժամկետի ավարտը</w:t>
      </w:r>
      <w:r w:rsidR="004D5671" w:rsidRPr="0098236F">
        <w:rPr>
          <w:rFonts w:ascii="GHEA Grapalat" w:hAnsi="GHEA Grapalat" w:cs="Sylfaen"/>
          <w:color w:val="000000" w:themeColor="text1"/>
          <w:szCs w:val="24"/>
          <w:lang w:val="hy-AM"/>
        </w:rPr>
        <w:t>։</w:t>
      </w:r>
    </w:p>
    <w:p w14:paraId="13FB459B" w14:textId="72A9CA21" w:rsidR="00096865" w:rsidRPr="0098236F" w:rsidRDefault="000946A3" w:rsidP="00EF3662">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Հ</w:t>
      </w:r>
      <w:r w:rsidR="00096865" w:rsidRPr="0098236F">
        <w:rPr>
          <w:rFonts w:ascii="GHEA Grapalat" w:hAnsi="GHEA Grapalat" w:cs="Sylfaen"/>
          <w:color w:val="000000" w:themeColor="text1"/>
          <w:szCs w:val="24"/>
          <w:lang w:val="hy-AM"/>
        </w:rPr>
        <w:t xml:space="preserve">այտի պատրաստման կարգը նկարագրված է սույն հրավերի </w:t>
      </w:r>
      <w:r w:rsidR="00DD4F48" w:rsidRPr="0098236F">
        <w:rPr>
          <w:rFonts w:ascii="GHEA Grapalat" w:hAnsi="GHEA Grapalat" w:cs="Sylfaen"/>
          <w:color w:val="000000" w:themeColor="text1"/>
          <w:szCs w:val="24"/>
          <w:lang w:val="hy-AM"/>
        </w:rPr>
        <w:t>2-րդ</w:t>
      </w:r>
      <w:r w:rsidR="00096865" w:rsidRPr="0098236F">
        <w:rPr>
          <w:rFonts w:ascii="GHEA Grapalat" w:hAnsi="GHEA Grapalat" w:cs="Sylfaen"/>
          <w:color w:val="000000" w:themeColor="text1"/>
          <w:szCs w:val="24"/>
          <w:lang w:val="hy-AM"/>
        </w:rPr>
        <w:t xml:space="preserve"> մասում` </w:t>
      </w:r>
      <w:r w:rsidR="009742DD" w:rsidRPr="0098236F">
        <w:rPr>
          <w:rFonts w:ascii="GHEA Grapalat" w:hAnsi="GHEA Grapalat" w:cs="Arial"/>
          <w:color w:val="000000" w:themeColor="text1"/>
          <w:lang w:val="hy-AM"/>
        </w:rPr>
        <w:t>գնանշման հարցման</w:t>
      </w:r>
      <w:r w:rsidR="009742DD" w:rsidRPr="0098236F">
        <w:rPr>
          <w:rFonts w:ascii="GHEA Grapalat" w:hAnsi="GHEA Grapalat" w:cs="Sylfaen"/>
          <w:color w:val="000000" w:themeColor="text1"/>
          <w:szCs w:val="24"/>
          <w:lang w:val="hy-AM"/>
        </w:rPr>
        <w:t xml:space="preserve"> </w:t>
      </w:r>
      <w:r w:rsidR="00096865" w:rsidRPr="0098236F">
        <w:rPr>
          <w:rFonts w:ascii="GHEA Grapalat" w:hAnsi="GHEA Grapalat" w:cs="Sylfaen"/>
          <w:color w:val="000000" w:themeColor="text1"/>
          <w:szCs w:val="24"/>
          <w:lang w:val="hy-AM"/>
        </w:rPr>
        <w:t>հայտերը պատրաստելու հրահանգում</w:t>
      </w:r>
      <w:r w:rsidR="004D5671" w:rsidRPr="0098236F">
        <w:rPr>
          <w:rFonts w:ascii="GHEA Grapalat" w:hAnsi="GHEA Grapalat" w:cs="Sylfaen"/>
          <w:color w:val="000000" w:themeColor="text1"/>
          <w:szCs w:val="24"/>
          <w:lang w:val="hy-AM"/>
        </w:rPr>
        <w:t>։</w:t>
      </w:r>
    </w:p>
    <w:p w14:paraId="29AA095A" w14:textId="525E4E2E" w:rsidR="008B1605" w:rsidRPr="0098236F" w:rsidRDefault="00096865" w:rsidP="00EF3662">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 xml:space="preserve">4.2  Ընթացակարգի հայտերն անհրաժեշտ է ներկայացնել </w:t>
      </w:r>
      <w:r w:rsidR="005F1F95" w:rsidRPr="0098236F">
        <w:rPr>
          <w:rFonts w:ascii="GHEA Grapalat" w:hAnsi="GHEA Grapalat" w:cs="Sylfaen"/>
          <w:color w:val="000000" w:themeColor="text1"/>
          <w:szCs w:val="24"/>
          <w:lang w:val="hy-AM"/>
        </w:rPr>
        <w:t xml:space="preserve">համակարգի միջոցով </w:t>
      </w:r>
      <w:r w:rsidRPr="0098236F">
        <w:rPr>
          <w:rFonts w:ascii="GHEA Grapalat" w:hAnsi="GHEA Grapalat" w:cs="Sylfaen"/>
          <w:color w:val="000000" w:themeColor="text1"/>
          <w:szCs w:val="24"/>
          <w:lang w:val="hy-AM"/>
        </w:rPr>
        <w:t xml:space="preserve">ոչ ուշ, քան </w:t>
      </w:r>
      <w:r w:rsidR="001F2A4A" w:rsidRPr="0098236F">
        <w:rPr>
          <w:rFonts w:ascii="GHEA Grapalat" w:hAnsi="GHEA Grapalat" w:cs="Times Armenian"/>
          <w:b/>
          <w:color w:val="000000" w:themeColor="text1"/>
        </w:rPr>
        <w:t>202</w:t>
      </w:r>
      <w:r w:rsidR="00664DAE">
        <w:rPr>
          <w:rFonts w:ascii="GHEA Grapalat" w:hAnsi="GHEA Grapalat" w:cs="Times Armenian"/>
          <w:b/>
          <w:color w:val="000000" w:themeColor="text1"/>
          <w:lang w:val="hy-AM"/>
        </w:rPr>
        <w:t>4</w:t>
      </w:r>
      <w:r w:rsidR="001F2A4A" w:rsidRPr="0098236F">
        <w:rPr>
          <w:rFonts w:ascii="GHEA Grapalat" w:hAnsi="GHEA Grapalat" w:cs="Times Armenian"/>
          <w:b/>
          <w:color w:val="000000" w:themeColor="text1"/>
        </w:rPr>
        <w:t>թ.</w:t>
      </w:r>
      <w:r w:rsidR="001F2A4A" w:rsidRPr="0098236F">
        <w:rPr>
          <w:rFonts w:ascii="GHEA Grapalat" w:hAnsi="GHEA Grapalat" w:cs="Times Armenian"/>
          <w:b/>
          <w:color w:val="000000" w:themeColor="text1"/>
          <w:lang w:val="hy-AM"/>
        </w:rPr>
        <w:t xml:space="preserve"> </w:t>
      </w:r>
      <w:r w:rsidR="00664DAE">
        <w:rPr>
          <w:rFonts w:ascii="GHEA Grapalat" w:hAnsi="GHEA Grapalat" w:cs="Times Armenian"/>
          <w:color w:val="000000" w:themeColor="text1"/>
          <w:lang w:val="hy-AM"/>
        </w:rPr>
        <w:t>հունվար</w:t>
      </w:r>
      <w:r w:rsidR="001F2A4A" w:rsidRPr="0098236F">
        <w:rPr>
          <w:rFonts w:ascii="GHEA Grapalat" w:hAnsi="GHEA Grapalat" w:cs="Times Armenian"/>
          <w:color w:val="000000" w:themeColor="text1"/>
          <w:lang w:val="hy-AM"/>
        </w:rPr>
        <w:t xml:space="preserve">ի </w:t>
      </w:r>
      <w:r w:rsidR="007C3035" w:rsidRPr="007C3035">
        <w:rPr>
          <w:rFonts w:ascii="GHEA Grapalat" w:hAnsi="GHEA Grapalat" w:cs="Times Armenian"/>
          <w:color w:val="000000" w:themeColor="text1"/>
          <w:lang w:val="hy-AM"/>
        </w:rPr>
        <w:t>31</w:t>
      </w:r>
      <w:r w:rsidR="001F2A4A" w:rsidRPr="0098236F">
        <w:rPr>
          <w:rFonts w:ascii="GHEA Grapalat" w:hAnsi="GHEA Grapalat" w:cs="Times Armenian"/>
          <w:color w:val="000000" w:themeColor="text1"/>
        </w:rPr>
        <w:t>-</w:t>
      </w:r>
      <w:r w:rsidR="001F2A4A" w:rsidRPr="0098236F">
        <w:rPr>
          <w:rFonts w:ascii="GHEA Grapalat" w:hAnsi="GHEA Grapalat" w:cs="Times Armenian"/>
          <w:color w:val="000000" w:themeColor="text1"/>
          <w:lang w:val="hy-AM"/>
        </w:rPr>
        <w:t>ը</w:t>
      </w:r>
      <w:r w:rsidR="001F2A4A" w:rsidRPr="0098236F">
        <w:rPr>
          <w:rFonts w:ascii="GHEA Grapalat" w:hAnsi="GHEA Grapalat"/>
          <w:color w:val="000000" w:themeColor="text1"/>
        </w:rPr>
        <w:t xml:space="preserve"> </w:t>
      </w:r>
      <w:r w:rsidR="001F2A4A" w:rsidRPr="0098236F">
        <w:rPr>
          <w:rFonts w:ascii="GHEA Grapalat" w:hAnsi="GHEA Grapalat"/>
          <w:b/>
          <w:color w:val="000000" w:themeColor="text1"/>
        </w:rPr>
        <w:t xml:space="preserve">ժամը </w:t>
      </w:r>
      <w:r w:rsidR="001F2A4A" w:rsidRPr="0098236F">
        <w:rPr>
          <w:rFonts w:ascii="GHEA Grapalat" w:hAnsi="GHEA Grapalat"/>
          <w:b/>
          <w:color w:val="000000" w:themeColor="text1"/>
          <w:lang w:val="hy-AM"/>
        </w:rPr>
        <w:t>1</w:t>
      </w:r>
      <w:r w:rsidR="001F2A4A" w:rsidRPr="0098236F">
        <w:rPr>
          <w:rFonts w:ascii="GHEA Grapalat" w:hAnsi="GHEA Grapalat"/>
          <w:b/>
          <w:color w:val="000000" w:themeColor="text1"/>
        </w:rPr>
        <w:t>1</w:t>
      </w:r>
      <w:r w:rsidR="001F2A4A" w:rsidRPr="0098236F">
        <w:rPr>
          <w:rFonts w:ascii="GHEA Grapalat" w:hAnsi="GHEA Grapalat"/>
          <w:b/>
          <w:color w:val="000000" w:themeColor="text1"/>
          <w:lang w:val="hy-AM"/>
        </w:rPr>
        <w:t>:00</w:t>
      </w:r>
      <w:r w:rsidR="001F2A4A" w:rsidRPr="0098236F">
        <w:rPr>
          <w:rFonts w:ascii="GHEA Grapalat" w:hAnsi="GHEA Grapalat"/>
          <w:b/>
          <w:color w:val="000000" w:themeColor="text1"/>
        </w:rPr>
        <w:t>-ն:</w:t>
      </w:r>
      <w:r w:rsidR="001F2A4A" w:rsidRPr="0098236F">
        <w:rPr>
          <w:rFonts w:ascii="GHEA Grapalat" w:hAnsi="GHEA Grapalat"/>
          <w:color w:val="000000" w:themeColor="text1"/>
        </w:rPr>
        <w:t xml:space="preserve"> </w:t>
      </w:r>
      <w:r w:rsidR="008B1605" w:rsidRPr="0098236F">
        <w:rPr>
          <w:rFonts w:ascii="GHEA Grapalat" w:hAnsi="GHEA Grapalat" w:cs="Sylfaen"/>
          <w:color w:val="000000" w:themeColor="text1"/>
          <w:szCs w:val="24"/>
          <w:lang w:val="hy-AM"/>
        </w:rPr>
        <w:t xml:space="preserve">Հայտերը ներկայացնելու վերջնաժամկետը լրանալուց հետո ներկայացված հայտերը չեն ընդունվում </w:t>
      </w:r>
      <w:r w:rsidR="000A6B75" w:rsidRPr="0098236F">
        <w:rPr>
          <w:rFonts w:ascii="GHEA Grapalat" w:hAnsi="GHEA Grapalat" w:cs="Sylfaen"/>
          <w:color w:val="000000" w:themeColor="text1"/>
          <w:szCs w:val="24"/>
          <w:lang w:val="hy-AM"/>
        </w:rPr>
        <w:t xml:space="preserve">համակարգի </w:t>
      </w:r>
      <w:r w:rsidR="008B1605" w:rsidRPr="0098236F">
        <w:rPr>
          <w:rFonts w:ascii="GHEA Grapalat" w:hAnsi="GHEA Grapalat" w:cs="Sylfaen"/>
          <w:color w:val="000000" w:themeColor="text1"/>
          <w:szCs w:val="24"/>
          <w:lang w:val="hy-AM"/>
        </w:rPr>
        <w:t>կողմից։</w:t>
      </w:r>
    </w:p>
    <w:p w14:paraId="58A37B65" w14:textId="77777777" w:rsidR="00921C6F" w:rsidRPr="0093002B" w:rsidRDefault="00921C6F" w:rsidP="00921C6F">
      <w:pPr>
        <w:pStyle w:val="BodyTextIndent2"/>
        <w:spacing w:line="240" w:lineRule="auto"/>
        <w:ind w:firstLine="567"/>
        <w:rPr>
          <w:rFonts w:ascii="GHEA Grapalat" w:hAnsi="GHEA Grapalat" w:cs="Sylfaen"/>
          <w:szCs w:val="24"/>
          <w:lang w:val="hy-AM"/>
        </w:rPr>
      </w:pPr>
      <w:bookmarkStart w:id="3" w:name="_Hlk9262052"/>
      <w:r w:rsidRPr="0093002B">
        <w:rPr>
          <w:rFonts w:ascii="GHEA Grapalat" w:hAnsi="GHEA Grapalat" w:cs="Sylfaen"/>
          <w:szCs w:val="24"/>
          <w:lang w:val="hy-AM"/>
        </w:rPr>
        <w:t>4.3 Մասնակիցը հայտով ներկայացնում է`</w:t>
      </w:r>
    </w:p>
    <w:p w14:paraId="12C1B9EB" w14:textId="77777777" w:rsidR="00921C6F" w:rsidRPr="0093002B" w:rsidRDefault="00921C6F" w:rsidP="00921C6F">
      <w:pPr>
        <w:pStyle w:val="BodyTextIndent2"/>
        <w:spacing w:line="240" w:lineRule="auto"/>
        <w:ind w:firstLine="567"/>
        <w:rPr>
          <w:rFonts w:ascii="GHEA Grapalat" w:hAnsi="GHEA Grapalat" w:cs="Sylfaen"/>
          <w:szCs w:val="24"/>
          <w:lang w:val="hy-AM"/>
        </w:rPr>
      </w:pPr>
      <w:bookmarkStart w:id="4"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2D063940" w14:textId="77777777" w:rsidR="00921C6F" w:rsidRPr="0093002B" w:rsidRDefault="00921C6F" w:rsidP="00921C6F">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ա) հավաստում սույն հրավերով սահմանված մասնակ</w:t>
      </w:r>
      <w:r w:rsidRPr="0093002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62CF0DA9" w14:textId="77777777" w:rsidR="00921C6F" w:rsidRPr="0093002B" w:rsidRDefault="00921C6F" w:rsidP="00921C6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Pr="0093002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3C4BFC30" w14:textId="77777777" w:rsidR="00921C6F" w:rsidRPr="0093002B" w:rsidRDefault="00921C6F" w:rsidP="00921C6F">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A169793" w14:textId="77777777" w:rsidR="00921C6F" w:rsidRPr="0093002B" w:rsidRDefault="00921C6F" w:rsidP="00921C6F">
      <w:pPr>
        <w:pStyle w:val="BodyTextIndent2"/>
        <w:spacing w:line="240" w:lineRule="auto"/>
        <w:ind w:firstLine="567"/>
        <w:rPr>
          <w:rFonts w:ascii="GHEA Grapalat" w:hAnsi="GHEA Grapalat" w:cs="Sylfaen"/>
          <w:szCs w:val="24"/>
          <w:lang w:val="hy-AM"/>
        </w:rPr>
      </w:pPr>
      <w:bookmarkStart w:id="5" w:name="_Hlk9261892"/>
      <w:bookmarkEnd w:id="4"/>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FC1CFF2" w14:textId="77777777" w:rsidR="00921C6F" w:rsidRPr="0093002B" w:rsidRDefault="00921C6F" w:rsidP="00921C6F">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Pr="0093002B">
        <w:rPr>
          <w:rFonts w:ascii="GHEA Grapalat" w:hAnsi="GHEA Grapalat"/>
          <w:lang w:val="hy-AM"/>
        </w:rPr>
        <w:t xml:space="preserve">) </w:t>
      </w:r>
      <w:r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1"/>
      </w:r>
    </w:p>
    <w:p w14:paraId="2953662F" w14:textId="77777777" w:rsidR="00921C6F" w:rsidRPr="0093002B" w:rsidRDefault="00921C6F" w:rsidP="00921C6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5"/>
      <w:r w:rsidRPr="0093002B">
        <w:rPr>
          <w:rFonts w:ascii="GHEA Grapalat" w:hAnsi="GHEA Grapalat" w:cs="Sylfaen"/>
          <w:sz w:val="20"/>
          <w:szCs w:val="24"/>
          <w:lang w:val="hy-AM" w:eastAsia="en-US"/>
        </w:rPr>
        <w:t>2) իր կողմից հաստատված գնային առաջարկ.</w:t>
      </w:r>
    </w:p>
    <w:p w14:paraId="7F83E8CB" w14:textId="77777777" w:rsidR="00921C6F" w:rsidRPr="0093002B" w:rsidRDefault="00921C6F" w:rsidP="00921C6F">
      <w:pPr>
        <w:ind w:firstLine="567"/>
        <w:jc w:val="both"/>
        <w:rPr>
          <w:rFonts w:ascii="GHEA Grapalat" w:hAnsi="GHEA Grapalat" w:cs="Sylfaen"/>
          <w:sz w:val="20"/>
          <w:lang w:val="hy-AM"/>
        </w:rPr>
      </w:pPr>
      <w:r w:rsidRPr="0093002B">
        <w:rPr>
          <w:rFonts w:ascii="GHEA Grapalat" w:hAnsi="GHEA Grapalat" w:cs="Sylfaen"/>
          <w:sz w:val="20"/>
          <w:lang w:val="hy-AM"/>
        </w:rPr>
        <w:t xml:space="preserve">  3) հայտի ապահովում կանխիկ փողի կամ բանկային երաշխիքի ձևով</w:t>
      </w:r>
      <w:r w:rsidRPr="0093002B">
        <w:rPr>
          <w:rFonts w:ascii="GHEA Grapalat" w:hAnsi="GHEA Grapalat"/>
          <w:sz w:val="20"/>
          <w:lang w:val="hy-AM"/>
        </w:rPr>
        <w:t>.</w:t>
      </w:r>
      <w:r w:rsidRPr="0093002B">
        <w:rPr>
          <w:rStyle w:val="FootnoteReference"/>
          <w:rFonts w:ascii="GHEA Grapalat" w:hAnsi="GHEA Grapalat"/>
          <w:sz w:val="20"/>
          <w:lang w:val="hy-AM"/>
        </w:rPr>
        <w:footnoteReference w:id="2"/>
      </w:r>
    </w:p>
    <w:p w14:paraId="0286BE25" w14:textId="77777777" w:rsidR="00921C6F" w:rsidRPr="0093002B" w:rsidRDefault="00921C6F" w:rsidP="00921C6F">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 շինարարական աշխատանքների գնման դեպքում՝</w:t>
      </w:r>
    </w:p>
    <w:p w14:paraId="06393171" w14:textId="77777777" w:rsidR="00921C6F" w:rsidRPr="0093002B" w:rsidRDefault="00921C6F" w:rsidP="00921C6F">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037EB3D0" w14:textId="77777777" w:rsidR="00921C6F" w:rsidRPr="0093002B" w:rsidRDefault="00921C6F" w:rsidP="00921C6F">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2EC4D3C2" w14:textId="77777777" w:rsidR="00921C6F" w:rsidRPr="0093002B" w:rsidRDefault="00921C6F" w:rsidP="00921C6F">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4FFC7EDC" w14:textId="77777777" w:rsidR="00921C6F" w:rsidRPr="0093002B" w:rsidRDefault="00921C6F" w:rsidP="00921C6F">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49B9F68" w14:textId="77777777" w:rsidR="00921C6F" w:rsidRPr="0093002B" w:rsidRDefault="00921C6F" w:rsidP="00921C6F">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13F1853" w14:textId="77777777" w:rsidR="00921C6F" w:rsidRPr="0093002B" w:rsidRDefault="00921C6F" w:rsidP="00921C6F">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1E511315" w14:textId="5ABE7BE2" w:rsidR="00664DAE" w:rsidRPr="00664DAE" w:rsidRDefault="00664DAE" w:rsidP="00664DAE">
      <w:pPr>
        <w:numPr>
          <w:ilvl w:val="0"/>
          <w:numId w:val="18"/>
        </w:numPr>
        <w:ind w:left="0" w:firstLine="810"/>
        <w:jc w:val="both"/>
        <w:rPr>
          <w:rFonts w:ascii="GHEA Grapalat" w:hAnsi="GHEA Grapalat" w:cs="Sylfaen"/>
          <w:sz w:val="20"/>
          <w:lang w:val="hy-AM"/>
        </w:rPr>
      </w:pPr>
    </w:p>
    <w:bookmarkEnd w:id="3"/>
    <w:p w14:paraId="119B65DD" w14:textId="716A68F1" w:rsidR="00037DDE" w:rsidRPr="0098236F" w:rsidRDefault="00037DDE" w:rsidP="00664DAE">
      <w:pPr>
        <w:pStyle w:val="BodyTextIndent2"/>
        <w:spacing w:line="240" w:lineRule="auto"/>
        <w:ind w:firstLine="567"/>
        <w:rPr>
          <w:rFonts w:ascii="GHEA Grapalat" w:hAnsi="GHEA Grapalat" w:cs="Sylfaen"/>
          <w:color w:val="000000" w:themeColor="text1"/>
          <w:szCs w:val="24"/>
          <w:lang w:val="hy-AM"/>
        </w:rPr>
      </w:pPr>
    </w:p>
    <w:p w14:paraId="119F8277" w14:textId="77777777" w:rsidR="00A45946" w:rsidRPr="0098236F" w:rsidRDefault="00C8055A" w:rsidP="00EF3662">
      <w:pPr>
        <w:jc w:val="center"/>
        <w:rPr>
          <w:rFonts w:ascii="GHEA Grapalat" w:hAnsi="GHEA Grapalat" w:cs="Arial"/>
          <w:b/>
          <w:color w:val="000000" w:themeColor="text1"/>
          <w:sz w:val="20"/>
          <w:lang w:val="es-ES"/>
        </w:rPr>
      </w:pPr>
      <w:r w:rsidRPr="0098236F">
        <w:rPr>
          <w:rFonts w:ascii="GHEA Grapalat" w:hAnsi="GHEA Grapalat"/>
          <w:b/>
          <w:color w:val="000000" w:themeColor="text1"/>
          <w:sz w:val="20"/>
          <w:lang w:val="es-ES"/>
        </w:rPr>
        <w:t>5</w:t>
      </w:r>
      <w:r w:rsidR="00A45946" w:rsidRPr="0098236F">
        <w:rPr>
          <w:rFonts w:ascii="GHEA Grapalat" w:hAnsi="GHEA Grapalat"/>
          <w:b/>
          <w:color w:val="000000" w:themeColor="text1"/>
          <w:sz w:val="20"/>
          <w:lang w:val="es-ES"/>
        </w:rPr>
        <w:t xml:space="preserve">.   </w:t>
      </w:r>
      <w:r w:rsidR="00A45946" w:rsidRPr="0098236F">
        <w:rPr>
          <w:rFonts w:ascii="GHEA Grapalat" w:hAnsi="GHEA Grapalat" w:cs="Sylfaen"/>
          <w:b/>
          <w:color w:val="000000" w:themeColor="text1"/>
          <w:sz w:val="20"/>
          <w:lang w:val="es-ES"/>
        </w:rPr>
        <w:t>ՀԱՅՏԻ</w:t>
      </w:r>
      <w:r w:rsidR="00A45946" w:rsidRPr="0098236F">
        <w:rPr>
          <w:rFonts w:ascii="GHEA Grapalat" w:hAnsi="GHEA Grapalat" w:cs="Arial"/>
          <w:b/>
          <w:color w:val="000000" w:themeColor="text1"/>
          <w:sz w:val="20"/>
          <w:lang w:val="es-ES"/>
        </w:rPr>
        <w:t xml:space="preserve">   </w:t>
      </w:r>
      <w:proofErr w:type="gramStart"/>
      <w:r w:rsidR="00A45946" w:rsidRPr="0098236F">
        <w:rPr>
          <w:rFonts w:ascii="GHEA Grapalat" w:hAnsi="GHEA Grapalat" w:cs="Sylfaen"/>
          <w:b/>
          <w:color w:val="000000" w:themeColor="text1"/>
          <w:sz w:val="20"/>
          <w:lang w:val="es-ES"/>
        </w:rPr>
        <w:t>ԳՆԱՅԻՆ</w:t>
      </w:r>
      <w:r w:rsidR="00A45946" w:rsidRPr="0098236F">
        <w:rPr>
          <w:rFonts w:ascii="GHEA Grapalat" w:hAnsi="GHEA Grapalat" w:cs="Arial"/>
          <w:b/>
          <w:color w:val="000000" w:themeColor="text1"/>
          <w:sz w:val="20"/>
          <w:lang w:val="es-ES"/>
        </w:rPr>
        <w:t xml:space="preserve">  </w:t>
      </w:r>
      <w:r w:rsidR="00A45946" w:rsidRPr="0098236F">
        <w:rPr>
          <w:rFonts w:ascii="GHEA Grapalat" w:hAnsi="GHEA Grapalat" w:cs="Sylfaen"/>
          <w:b/>
          <w:color w:val="000000" w:themeColor="text1"/>
          <w:sz w:val="20"/>
          <w:lang w:val="es-ES"/>
        </w:rPr>
        <w:t>ԱՌԱՋԱՐԿԸ</w:t>
      </w:r>
      <w:proofErr w:type="gramEnd"/>
      <w:r w:rsidR="00A45946" w:rsidRPr="0098236F">
        <w:rPr>
          <w:rFonts w:ascii="GHEA Grapalat" w:hAnsi="GHEA Grapalat" w:cs="Arial"/>
          <w:b/>
          <w:color w:val="000000" w:themeColor="text1"/>
          <w:sz w:val="20"/>
          <w:lang w:val="es-ES"/>
        </w:rPr>
        <w:t xml:space="preserve"> </w:t>
      </w:r>
    </w:p>
    <w:p w14:paraId="2F5CC508" w14:textId="77777777" w:rsidR="00A45946" w:rsidRPr="0098236F" w:rsidRDefault="00A45946" w:rsidP="00EF3662">
      <w:pPr>
        <w:jc w:val="center"/>
        <w:rPr>
          <w:rFonts w:ascii="GHEA Grapalat" w:hAnsi="GHEA Grapalat" w:cs="Arial"/>
          <w:b/>
          <w:color w:val="000000" w:themeColor="text1"/>
          <w:sz w:val="20"/>
          <w:lang w:val="es-ES"/>
        </w:rPr>
      </w:pPr>
    </w:p>
    <w:p w14:paraId="14FF876B" w14:textId="77777777" w:rsidR="00A45946" w:rsidRPr="0098236F" w:rsidRDefault="00C8055A" w:rsidP="00EF3662">
      <w:pPr>
        <w:ind w:firstLine="567"/>
        <w:jc w:val="both"/>
        <w:rPr>
          <w:rFonts w:ascii="GHEA Grapalat" w:hAnsi="GHEA Grapalat"/>
          <w:color w:val="000000" w:themeColor="text1"/>
          <w:sz w:val="20"/>
          <w:lang w:val="es-ES"/>
        </w:rPr>
      </w:pPr>
      <w:r w:rsidRPr="0098236F">
        <w:rPr>
          <w:rFonts w:ascii="GHEA Grapalat" w:hAnsi="GHEA Grapalat" w:cs="Sylfaen"/>
          <w:color w:val="000000" w:themeColor="text1"/>
          <w:sz w:val="20"/>
          <w:lang w:val="es-ES"/>
        </w:rPr>
        <w:t>5</w:t>
      </w:r>
      <w:r w:rsidR="00A45946" w:rsidRPr="0098236F">
        <w:rPr>
          <w:rFonts w:ascii="GHEA Grapalat" w:hAnsi="GHEA Grapalat" w:cs="Sylfaen"/>
          <w:color w:val="000000" w:themeColor="text1"/>
          <w:sz w:val="20"/>
          <w:lang w:val="es-ES"/>
        </w:rPr>
        <w:t xml:space="preserve">.1 </w:t>
      </w:r>
      <w:r w:rsidR="00A45946" w:rsidRPr="0098236F">
        <w:rPr>
          <w:rFonts w:ascii="GHEA Grapalat" w:hAnsi="GHEA Grapalat" w:cs="Sylfaen"/>
          <w:color w:val="000000" w:themeColor="text1"/>
          <w:sz w:val="20"/>
          <w:lang w:val="hy-AM"/>
        </w:rPr>
        <w:t>Առաջարկվող</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գինը</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ա</w:t>
      </w:r>
      <w:r w:rsidR="00A20F71" w:rsidRPr="0098236F">
        <w:rPr>
          <w:rFonts w:ascii="GHEA Grapalat" w:hAnsi="GHEA Grapalat" w:cs="Sylfaen"/>
          <w:color w:val="000000" w:themeColor="text1"/>
          <w:sz w:val="20"/>
          <w:lang w:val="hy-AM"/>
        </w:rPr>
        <w:t>շխատանքի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արժեքից</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բացի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ներառում</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է</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փոխադրման</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ապահովագրման</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տուրքերի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հարկերի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այլ</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վճարումների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գծով</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ծախսերը</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և</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չի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կարող</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պակաս</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լինել</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դրանց</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ինքնարժեքից</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Առաջարկվող</w:t>
      </w:r>
      <w:r w:rsidR="00A45946" w:rsidRPr="0098236F">
        <w:rPr>
          <w:rFonts w:ascii="GHEA Grapalat" w:hAnsi="GHEA Grapalat" w:cs="Sylfaen"/>
          <w:color w:val="000000" w:themeColor="text1"/>
          <w:sz w:val="20"/>
          <w:lang w:val="es-ES"/>
        </w:rPr>
        <w:t xml:space="preserve"> </w:t>
      </w:r>
      <w:proofErr w:type="gramStart"/>
      <w:r w:rsidR="00A45946" w:rsidRPr="0098236F">
        <w:rPr>
          <w:rFonts w:ascii="GHEA Grapalat" w:hAnsi="GHEA Grapalat" w:cs="Sylfaen"/>
          <w:color w:val="000000" w:themeColor="text1"/>
          <w:sz w:val="20"/>
          <w:lang w:val="hy-AM"/>
        </w:rPr>
        <w:t>գնի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հաշվարկը</w:t>
      </w:r>
      <w:proofErr w:type="gramEnd"/>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պետք</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է</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ներկայացվի</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hy-AM"/>
        </w:rPr>
        <w:t>հայտով</w:t>
      </w:r>
      <w:r w:rsidR="00A45946" w:rsidRPr="0098236F">
        <w:rPr>
          <w:rFonts w:ascii="GHEA Grapalat" w:hAnsi="GHEA Grapalat"/>
          <w:color w:val="000000" w:themeColor="text1"/>
          <w:sz w:val="20"/>
          <w:lang w:val="es-ES"/>
        </w:rPr>
        <w:t xml:space="preserve"> </w:t>
      </w:r>
      <w:r w:rsidR="00220C7C" w:rsidRPr="0098236F">
        <w:rPr>
          <w:rFonts w:ascii="GHEA Grapalat" w:hAnsi="GHEA Grapalat"/>
          <w:color w:val="000000" w:themeColor="text1"/>
          <w:sz w:val="20"/>
          <w:lang w:val="es-ES"/>
        </w:rPr>
        <w:t>հ</w:t>
      </w:r>
      <w:r w:rsidR="00A45946" w:rsidRPr="0098236F">
        <w:rPr>
          <w:rFonts w:ascii="GHEA Grapalat" w:hAnsi="GHEA Grapalat"/>
          <w:color w:val="000000" w:themeColor="text1"/>
          <w:sz w:val="20"/>
          <w:lang w:val="es-ES"/>
        </w:rPr>
        <w:t>ամակարգի միջոցով:</w:t>
      </w:r>
    </w:p>
    <w:p w14:paraId="29FAE099" w14:textId="77777777" w:rsidR="00B95FE0" w:rsidRPr="0098236F" w:rsidRDefault="00C8055A" w:rsidP="00EF3662">
      <w:pPr>
        <w:pStyle w:val="norm"/>
        <w:spacing w:line="240" w:lineRule="auto"/>
        <w:ind w:firstLine="567"/>
        <w:rPr>
          <w:rFonts w:ascii="GHEA Grapalat" w:hAnsi="GHEA Grapalat" w:cs="Sylfaen"/>
          <w:color w:val="000000" w:themeColor="text1"/>
          <w:sz w:val="20"/>
          <w:szCs w:val="24"/>
          <w:lang w:val="es-ES" w:eastAsia="en-US"/>
        </w:rPr>
      </w:pPr>
      <w:r w:rsidRPr="0098236F">
        <w:rPr>
          <w:rFonts w:ascii="GHEA Grapalat" w:hAnsi="GHEA Grapalat" w:cs="Sylfaen"/>
          <w:color w:val="000000" w:themeColor="text1"/>
          <w:sz w:val="20"/>
          <w:szCs w:val="24"/>
          <w:lang w:val="hy-AM" w:eastAsia="en-US"/>
        </w:rPr>
        <w:t>5</w:t>
      </w:r>
      <w:r w:rsidR="00A45946" w:rsidRPr="0098236F">
        <w:rPr>
          <w:rFonts w:ascii="GHEA Grapalat" w:hAnsi="GHEA Grapalat" w:cs="Sylfaen"/>
          <w:color w:val="000000" w:themeColor="text1"/>
          <w:sz w:val="20"/>
          <w:szCs w:val="24"/>
          <w:lang w:val="hy-AM" w:eastAsia="en-US"/>
        </w:rPr>
        <w:t xml:space="preserve">.2 Մասնակիցը գնային առաջարկը ներկայացնում է </w:t>
      </w:r>
      <w:r w:rsidR="000A3471" w:rsidRPr="0098236F">
        <w:rPr>
          <w:rFonts w:ascii="GHEA Grapalat" w:hAnsi="GHEA Grapalat" w:cs="Sylfaen"/>
          <w:color w:val="000000" w:themeColor="text1"/>
          <w:sz w:val="20"/>
          <w:szCs w:val="24"/>
          <w:lang w:val="hy-AM" w:eastAsia="en-US"/>
        </w:rPr>
        <w:t>արժեք (ինքնարժեքի և կանխատեսվող շահույթի հանրագումարը)</w:t>
      </w:r>
      <w:r w:rsidR="00A00D05" w:rsidRPr="0098236F">
        <w:rPr>
          <w:rFonts w:ascii="GHEA Grapalat" w:hAnsi="GHEA Grapalat" w:cs="Sylfaen"/>
          <w:color w:val="000000" w:themeColor="text1"/>
          <w:sz w:val="20"/>
          <w:szCs w:val="24"/>
          <w:lang w:val="es-ES" w:eastAsia="en-US"/>
        </w:rPr>
        <w:t xml:space="preserve"> </w:t>
      </w:r>
      <w:r w:rsidR="00A45946" w:rsidRPr="0098236F">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8D549A" w:rsidRPr="0098236F">
        <w:rPr>
          <w:rFonts w:ascii="GHEA Grapalat" w:hAnsi="GHEA Grapalat" w:cs="Sylfaen"/>
          <w:color w:val="000000" w:themeColor="text1"/>
          <w:sz w:val="20"/>
          <w:szCs w:val="24"/>
          <w:lang w:eastAsia="en-US"/>
        </w:rPr>
        <w:t>Ա</w:t>
      </w:r>
      <w:r w:rsidR="008D549A" w:rsidRPr="0098236F">
        <w:rPr>
          <w:rFonts w:ascii="GHEA Grapalat" w:hAnsi="GHEA Grapalat" w:cs="Sylfaen"/>
          <w:color w:val="000000" w:themeColor="text1"/>
          <w:sz w:val="20"/>
          <w:szCs w:val="24"/>
          <w:lang w:val="hy-AM" w:eastAsia="en-US"/>
        </w:rPr>
        <w:t xml:space="preserve">րժեքի </w:t>
      </w:r>
      <w:r w:rsidR="00A45946" w:rsidRPr="0098236F">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98236F">
        <w:rPr>
          <w:rFonts w:ascii="GHEA Grapalat" w:hAnsi="GHEA Grapalat" w:cs="Sylfaen"/>
          <w:color w:val="000000" w:themeColor="text1"/>
          <w:sz w:val="20"/>
          <w:szCs w:val="24"/>
          <w:lang w:eastAsia="en-US"/>
        </w:rPr>
        <w:t>մ</w:t>
      </w:r>
      <w:r w:rsidR="00A45946" w:rsidRPr="0098236F">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8236F">
        <w:rPr>
          <w:rFonts w:ascii="GHEA Grapalat" w:hAnsi="GHEA Grapalat" w:cs="Sylfaen"/>
          <w:color w:val="000000" w:themeColor="text1"/>
          <w:sz w:val="20"/>
          <w:szCs w:val="24"/>
          <w:lang w:val="es-ES" w:eastAsia="en-US"/>
        </w:rPr>
        <w:t xml:space="preserve"> </w:t>
      </w:r>
      <w:r w:rsidR="00A45946" w:rsidRPr="0098236F">
        <w:rPr>
          <w:rFonts w:ascii="GHEA Grapalat" w:hAnsi="GHEA Grapalat" w:cs="Sylfaen"/>
          <w:color w:val="000000" w:themeColor="text1"/>
          <w:sz w:val="20"/>
          <w:lang w:val="ru-RU"/>
        </w:rPr>
        <w:t>ներկայաց</w:t>
      </w:r>
      <w:r w:rsidR="00A45946" w:rsidRPr="0098236F">
        <w:rPr>
          <w:rFonts w:ascii="GHEA Grapalat" w:hAnsi="GHEA Grapalat" w:cs="Sylfaen"/>
          <w:color w:val="000000" w:themeColor="text1"/>
          <w:sz w:val="20"/>
        </w:rPr>
        <w:t>վող</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ru-RU"/>
        </w:rPr>
        <w:t>գնային</w:t>
      </w:r>
      <w:r w:rsidR="00A45946" w:rsidRPr="0098236F">
        <w:rPr>
          <w:rFonts w:ascii="GHEA Grapalat" w:hAnsi="GHEA Grapalat" w:cs="Sylfaen"/>
          <w:color w:val="000000" w:themeColor="text1"/>
          <w:sz w:val="20"/>
          <w:lang w:val="es-ES"/>
        </w:rPr>
        <w:t xml:space="preserve"> </w:t>
      </w:r>
      <w:r w:rsidR="00A45946" w:rsidRPr="0098236F">
        <w:rPr>
          <w:rFonts w:ascii="GHEA Grapalat" w:hAnsi="GHEA Grapalat" w:cs="Sylfaen"/>
          <w:color w:val="000000" w:themeColor="text1"/>
          <w:sz w:val="20"/>
          <w:lang w:val="ru-RU"/>
        </w:rPr>
        <w:t>առաջարկում</w:t>
      </w:r>
      <w:r w:rsidR="00A45946" w:rsidRPr="0098236F">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98236F">
        <w:rPr>
          <w:rFonts w:ascii="GHEA Grapalat" w:hAnsi="GHEA Grapalat" w:cs="Sylfaen"/>
          <w:color w:val="000000" w:themeColor="text1"/>
          <w:sz w:val="20"/>
          <w:szCs w:val="24"/>
          <w:lang w:val="es-ES" w:eastAsia="en-US"/>
        </w:rPr>
        <w:t xml:space="preserve"> </w:t>
      </w:r>
    </w:p>
    <w:p w14:paraId="1887276C" w14:textId="77777777" w:rsidR="00B95FE0" w:rsidRPr="0098236F" w:rsidRDefault="00B95FE0" w:rsidP="006C1D25">
      <w:pPr>
        <w:pStyle w:val="norm"/>
        <w:spacing w:line="240" w:lineRule="auto"/>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eastAsia="en-US"/>
        </w:rPr>
        <w:t>Մ</w:t>
      </w:r>
      <w:r w:rsidR="00A45946" w:rsidRPr="0098236F">
        <w:rPr>
          <w:rFonts w:ascii="GHEA Grapalat" w:hAnsi="GHEA Grapalat" w:cs="Sylfaen"/>
          <w:color w:val="000000" w:themeColor="text1"/>
          <w:sz w:val="20"/>
          <w:szCs w:val="24"/>
          <w:lang w:val="hy-AM" w:eastAsia="en-US"/>
        </w:rPr>
        <w:t xml:space="preserve">ասնակիցների գնային առաջարկների </w:t>
      </w:r>
      <w:r w:rsidR="00934B33" w:rsidRPr="0098236F">
        <w:rPr>
          <w:rFonts w:ascii="GHEA Grapalat" w:hAnsi="GHEA Grapalat" w:cs="Sylfaen"/>
          <w:color w:val="000000" w:themeColor="text1"/>
          <w:sz w:val="20"/>
          <w:szCs w:val="24"/>
          <w:lang w:val="hy-AM" w:eastAsia="en-US"/>
        </w:rPr>
        <w:t>գնահատում</w:t>
      </w:r>
      <w:r w:rsidR="00934B33" w:rsidRPr="0098236F">
        <w:rPr>
          <w:rFonts w:ascii="GHEA Grapalat" w:hAnsi="GHEA Grapalat" w:cs="Sylfaen"/>
          <w:color w:val="000000" w:themeColor="text1"/>
          <w:sz w:val="20"/>
          <w:szCs w:val="24"/>
          <w:lang w:eastAsia="en-US"/>
        </w:rPr>
        <w:t>ն</w:t>
      </w:r>
      <w:r w:rsidR="00934B33" w:rsidRPr="0098236F">
        <w:rPr>
          <w:rFonts w:ascii="GHEA Grapalat" w:hAnsi="GHEA Grapalat" w:cs="Sylfaen"/>
          <w:color w:val="000000" w:themeColor="text1"/>
          <w:sz w:val="20"/>
          <w:szCs w:val="24"/>
          <w:lang w:val="hy-AM" w:eastAsia="en-US"/>
        </w:rPr>
        <w:t xml:space="preserve"> </w:t>
      </w:r>
      <w:r w:rsidR="00934B33" w:rsidRPr="0098236F">
        <w:rPr>
          <w:rFonts w:ascii="GHEA Grapalat" w:hAnsi="GHEA Grapalat" w:cs="Sylfaen"/>
          <w:color w:val="000000" w:themeColor="text1"/>
          <w:sz w:val="20"/>
          <w:szCs w:val="24"/>
          <w:lang w:eastAsia="en-US"/>
        </w:rPr>
        <w:t>ու</w:t>
      </w:r>
      <w:r w:rsidR="00A45946" w:rsidRPr="0098236F">
        <w:rPr>
          <w:rFonts w:ascii="GHEA Grapalat" w:hAnsi="GHEA Grapalat" w:cs="Sylfaen"/>
          <w:color w:val="000000" w:themeColor="text1"/>
          <w:sz w:val="20"/>
          <w:szCs w:val="24"/>
          <w:lang w:val="hy-AM" w:eastAsia="en-US"/>
        </w:rPr>
        <w:t xml:space="preserve"> համեմատումն իրականացվում </w:t>
      </w:r>
      <w:r w:rsidR="00934B33" w:rsidRPr="0098236F">
        <w:rPr>
          <w:rFonts w:ascii="GHEA Grapalat" w:hAnsi="GHEA Grapalat" w:cs="Sylfaen"/>
          <w:color w:val="000000" w:themeColor="text1"/>
          <w:sz w:val="20"/>
          <w:szCs w:val="24"/>
          <w:lang w:eastAsia="en-US"/>
        </w:rPr>
        <w:t>են</w:t>
      </w:r>
      <w:r w:rsidR="00A45946" w:rsidRPr="0098236F">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98236F">
        <w:rPr>
          <w:rFonts w:ascii="GHEA Grapalat" w:hAnsi="GHEA Grapalat" w:cs="Sylfaen"/>
          <w:color w:val="000000" w:themeColor="text1"/>
          <w:sz w:val="20"/>
          <w:szCs w:val="24"/>
          <w:lang w:val="hy-AM" w:eastAsia="en-US"/>
        </w:rPr>
        <w:t xml:space="preserve"> Ընդ որում, մասնակցի հայտը ենթակա չէ մերժման, եթե`</w:t>
      </w:r>
    </w:p>
    <w:p w14:paraId="14002BE9" w14:textId="77777777" w:rsidR="00B95FE0" w:rsidRPr="0098236F" w:rsidRDefault="00B95FE0" w:rsidP="00877F78">
      <w:pPr>
        <w:pStyle w:val="norm"/>
        <w:spacing w:line="240" w:lineRule="auto"/>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hy-AM" w:eastAsia="en-US"/>
        </w:rPr>
        <w:t xml:space="preserve">ա. գնային առաջարկի </w:t>
      </w:r>
      <w:r w:rsidR="005E61FD" w:rsidRPr="0098236F">
        <w:rPr>
          <w:rFonts w:ascii="GHEA Grapalat" w:hAnsi="GHEA Grapalat" w:cs="Sylfaen"/>
          <w:color w:val="000000" w:themeColor="text1"/>
          <w:sz w:val="20"/>
          <w:szCs w:val="24"/>
          <w:lang w:val="hy-AM" w:eastAsia="en-US"/>
        </w:rPr>
        <w:t xml:space="preserve"> </w:t>
      </w:r>
      <w:r w:rsidR="00291A55" w:rsidRPr="0098236F">
        <w:rPr>
          <w:rFonts w:ascii="GHEA Grapalat" w:hAnsi="GHEA Grapalat" w:cs="Sylfaen"/>
          <w:color w:val="000000" w:themeColor="text1"/>
          <w:sz w:val="20"/>
          <w:szCs w:val="24"/>
          <w:lang w:val="hy-AM" w:eastAsia="en-US"/>
        </w:rPr>
        <w:t>արժեք</w:t>
      </w:r>
      <w:r w:rsidRPr="0098236F">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8236F" w:rsidRDefault="00B95FE0" w:rsidP="00C75A7D">
      <w:pPr>
        <w:pStyle w:val="norm"/>
        <w:spacing w:line="240" w:lineRule="auto"/>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hy-AM" w:eastAsia="en-US"/>
        </w:rPr>
        <w:lastRenderedPageBreak/>
        <w:t xml:space="preserve">բ. գնային առաջարկի </w:t>
      </w:r>
      <w:r w:rsidR="0042084B" w:rsidRPr="0098236F">
        <w:rPr>
          <w:rFonts w:ascii="GHEA Grapalat" w:hAnsi="GHEA Grapalat" w:cs="Sylfaen"/>
          <w:color w:val="000000" w:themeColor="text1"/>
          <w:sz w:val="20"/>
          <w:szCs w:val="24"/>
          <w:lang w:val="hy-AM" w:eastAsia="en-US"/>
        </w:rPr>
        <w:t>արժեք</w:t>
      </w:r>
      <w:r w:rsidRPr="0098236F">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8236F" w:rsidRDefault="00B95FE0" w:rsidP="001E17BA">
      <w:pPr>
        <w:pStyle w:val="norm"/>
        <w:spacing w:line="240" w:lineRule="auto"/>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98236F">
        <w:rPr>
          <w:rFonts w:ascii="GHEA Grapalat" w:hAnsi="GHEA Grapalat" w:cs="Sylfaen"/>
          <w:color w:val="000000" w:themeColor="text1"/>
          <w:sz w:val="20"/>
          <w:szCs w:val="24"/>
          <w:lang w:val="hy-AM" w:eastAsia="en-US"/>
        </w:rPr>
        <w:t>.</w:t>
      </w:r>
    </w:p>
    <w:p w14:paraId="4B07F1DF" w14:textId="77777777" w:rsidR="00A63118" w:rsidRPr="0098236F" w:rsidRDefault="00A63118" w:rsidP="00972668">
      <w:pPr>
        <w:shd w:val="clear" w:color="auto" w:fill="FFFFFF"/>
        <w:ind w:firstLine="375"/>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8236F" w:rsidRDefault="00A63118" w:rsidP="00972668">
      <w:pPr>
        <w:tabs>
          <w:tab w:val="left" w:pos="0"/>
        </w:tabs>
        <w:ind w:firstLine="360"/>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8236F" w:rsidRDefault="00A63118" w:rsidP="00F6799D">
      <w:pPr>
        <w:pStyle w:val="norm"/>
        <w:spacing w:line="240" w:lineRule="auto"/>
        <w:ind w:firstLine="360"/>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98236F">
        <w:rPr>
          <w:rFonts w:ascii="GHEA Grapalat" w:hAnsi="GHEA Grapalat" w:cs="Sylfaen"/>
          <w:color w:val="000000" w:themeColor="text1"/>
          <w:sz w:val="20"/>
          <w:szCs w:val="24"/>
          <w:lang w:val="hy-AM" w:eastAsia="en-US"/>
        </w:rPr>
        <w:t>:</w:t>
      </w:r>
    </w:p>
    <w:p w14:paraId="02772729" w14:textId="69047A3D" w:rsidR="00A45946" w:rsidRPr="0098236F" w:rsidRDefault="00C8055A" w:rsidP="00EF3662">
      <w:pPr>
        <w:pStyle w:val="norm"/>
        <w:spacing w:line="240" w:lineRule="auto"/>
        <w:ind w:firstLine="567"/>
        <w:rPr>
          <w:rFonts w:ascii="GHEA Grapalat" w:hAnsi="GHEA Grapalat"/>
          <w:color w:val="000000" w:themeColor="text1"/>
          <w:sz w:val="20"/>
          <w:lang w:val="hy-AM"/>
        </w:rPr>
      </w:pPr>
      <w:r w:rsidRPr="0098236F">
        <w:rPr>
          <w:rFonts w:ascii="GHEA Grapalat" w:hAnsi="GHEA Grapalat"/>
          <w:color w:val="000000" w:themeColor="text1"/>
          <w:sz w:val="20"/>
          <w:lang w:val="es-ES"/>
        </w:rPr>
        <w:t>5</w:t>
      </w:r>
      <w:r w:rsidR="00A45946" w:rsidRPr="0098236F">
        <w:rPr>
          <w:rFonts w:ascii="GHEA Grapalat" w:hAnsi="GHEA Grapalat"/>
          <w:color w:val="000000" w:themeColor="text1"/>
          <w:sz w:val="20"/>
          <w:lang w:val="es-ES"/>
        </w:rPr>
        <w:t>.</w:t>
      </w:r>
      <w:r w:rsidR="00A45946" w:rsidRPr="0098236F">
        <w:rPr>
          <w:rFonts w:ascii="GHEA Grapalat" w:hAnsi="GHEA Grapalat"/>
          <w:color w:val="000000" w:themeColor="text1"/>
          <w:sz w:val="20"/>
          <w:lang w:val="hy-AM"/>
        </w:rPr>
        <w:t>3</w:t>
      </w:r>
      <w:r w:rsidR="00A45946" w:rsidRPr="0098236F">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98236F">
        <w:rPr>
          <w:rFonts w:ascii="GHEA Grapalat" w:hAnsi="GHEA Grapalat"/>
          <w:color w:val="000000" w:themeColor="text1"/>
          <w:sz w:val="20"/>
          <w:lang w:val="hy-AM"/>
        </w:rPr>
        <w:t>առանց Հայաստանի Հանրա</w:t>
      </w:r>
      <w:r w:rsidR="00A45946" w:rsidRPr="0098236F">
        <w:rPr>
          <w:rFonts w:ascii="GHEA Grapalat" w:hAnsi="GHEA Grapalat"/>
          <w:color w:val="000000" w:themeColor="text1"/>
          <w:sz w:val="20"/>
          <w:lang w:val="hy-AM"/>
        </w:rPr>
        <w:softHyphen/>
        <w:t>պետության պետական բյուջե վճարվելիք ավելացված արժեքի հարկի գումարի հաշվարկման</w:t>
      </w:r>
      <w:r w:rsidR="00A45946" w:rsidRPr="0098236F">
        <w:rPr>
          <w:rFonts w:ascii="GHEA Grapalat" w:hAnsi="GHEA Grapalat"/>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8236F">
        <w:rPr>
          <w:rFonts w:ascii="GHEA Grapalat" w:hAnsi="GHEA Grapalat"/>
          <w:color w:val="000000" w:themeColor="text1"/>
          <w:sz w:val="20"/>
          <w:lang w:val="es-ES"/>
        </w:rPr>
        <w:t>մ</w:t>
      </w:r>
      <w:r w:rsidR="00A45946" w:rsidRPr="0098236F">
        <w:rPr>
          <w:rFonts w:ascii="GHEA Grapalat" w:hAnsi="GHEA Grapalat"/>
          <w:color w:val="000000" w:themeColor="text1"/>
          <w:sz w:val="20"/>
          <w:lang w:val="es-ES"/>
        </w:rPr>
        <w:t>ասնակցի շահույթի չափը չի կարող հրավերով սահմանափակվել</w:t>
      </w:r>
      <w:r w:rsidR="00210D53" w:rsidRPr="0098236F">
        <w:rPr>
          <w:rFonts w:ascii="GHEA Grapalat" w:hAnsi="GHEA Grapalat"/>
          <w:color w:val="000000" w:themeColor="text1"/>
          <w:sz w:val="20"/>
          <w:lang w:val="hy-AM"/>
        </w:rPr>
        <w:t>:</w:t>
      </w:r>
    </w:p>
    <w:p w14:paraId="6BD277B5" w14:textId="77777777" w:rsidR="00210D53" w:rsidRPr="0098236F" w:rsidRDefault="00210D53" w:rsidP="00EF3662">
      <w:pPr>
        <w:pStyle w:val="norm"/>
        <w:spacing w:line="240" w:lineRule="auto"/>
        <w:ind w:firstLine="567"/>
        <w:rPr>
          <w:rFonts w:ascii="GHEA Grapalat" w:hAnsi="GHEA Grapalat"/>
          <w:color w:val="000000" w:themeColor="text1"/>
          <w:sz w:val="20"/>
          <w:lang w:val="hy-AM"/>
        </w:rPr>
      </w:pPr>
    </w:p>
    <w:p w14:paraId="3CCC6BA7" w14:textId="25FB916F" w:rsidR="00096865" w:rsidRPr="0098236F" w:rsidRDefault="00220C7C" w:rsidP="00EF3662">
      <w:pPr>
        <w:jc w:val="center"/>
        <w:rPr>
          <w:rFonts w:ascii="GHEA Grapalat" w:hAnsi="GHEA Grapalat"/>
          <w:b/>
          <w:color w:val="000000" w:themeColor="text1"/>
          <w:sz w:val="20"/>
          <w:lang w:val="es-ES"/>
        </w:rPr>
      </w:pPr>
      <w:r w:rsidRPr="0098236F">
        <w:rPr>
          <w:rFonts w:ascii="GHEA Grapalat" w:hAnsi="GHEA Grapalat"/>
          <w:b/>
          <w:color w:val="000000" w:themeColor="text1"/>
          <w:sz w:val="20"/>
          <w:lang w:val="es-ES"/>
        </w:rPr>
        <w:t>6</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ՀԱՅՏԻ</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ԳՈՐԾՈՂՈՒԹՅԱՆ</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ԺԱՄԿԵՏԸ</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ՀԱՅՏԵՐՈՒՄ</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ՓՈՓՈԽՈՒԹՅՈՒՆ</w:t>
      </w:r>
      <w:r w:rsidR="00955A1E" w:rsidRPr="0098236F">
        <w:rPr>
          <w:rFonts w:ascii="GHEA Grapalat" w:hAnsi="GHEA Grapalat"/>
          <w:b/>
          <w:color w:val="000000" w:themeColor="text1"/>
          <w:sz w:val="20"/>
          <w:lang w:val="es-ES"/>
        </w:rPr>
        <w:t xml:space="preserve"> </w:t>
      </w:r>
      <w:r w:rsidR="00955A1E" w:rsidRPr="0098236F">
        <w:rPr>
          <w:rFonts w:ascii="GHEA Grapalat" w:hAnsi="GHEA Grapalat"/>
          <w:b/>
          <w:color w:val="000000" w:themeColor="text1"/>
          <w:sz w:val="20"/>
          <w:lang w:val="hy-AM"/>
        </w:rPr>
        <w:t>ԿԱՏԱՐԵԼՈՒ</w:t>
      </w:r>
    </w:p>
    <w:p w14:paraId="094ABDF0" w14:textId="77777777" w:rsidR="00096865" w:rsidRPr="0098236F" w:rsidRDefault="00955A1E" w:rsidP="00EF3662">
      <w:pPr>
        <w:jc w:val="center"/>
        <w:rPr>
          <w:rFonts w:ascii="GHEA Grapalat" w:hAnsi="GHEA Grapalat"/>
          <w:b/>
          <w:color w:val="000000" w:themeColor="text1"/>
          <w:sz w:val="20"/>
          <w:lang w:val="es-ES"/>
        </w:rPr>
      </w:pPr>
      <w:r w:rsidRPr="0098236F">
        <w:rPr>
          <w:rFonts w:ascii="GHEA Grapalat" w:hAnsi="GHEA Grapalat"/>
          <w:b/>
          <w:color w:val="000000" w:themeColor="text1"/>
          <w:sz w:val="20"/>
        </w:rPr>
        <w:t>ԵՎ</w:t>
      </w:r>
      <w:r w:rsidRPr="0098236F">
        <w:rPr>
          <w:rFonts w:ascii="GHEA Grapalat" w:hAnsi="GHEA Grapalat"/>
          <w:b/>
          <w:color w:val="000000" w:themeColor="text1"/>
          <w:sz w:val="20"/>
          <w:lang w:val="es-ES"/>
        </w:rPr>
        <w:t xml:space="preserve"> </w:t>
      </w:r>
      <w:r w:rsidRPr="0098236F">
        <w:rPr>
          <w:rFonts w:ascii="GHEA Grapalat" w:hAnsi="GHEA Grapalat"/>
          <w:b/>
          <w:color w:val="000000" w:themeColor="text1"/>
          <w:sz w:val="20"/>
        </w:rPr>
        <w:t>ԴՐԱՆՔ</w:t>
      </w:r>
      <w:r w:rsidRPr="0098236F">
        <w:rPr>
          <w:rFonts w:ascii="GHEA Grapalat" w:hAnsi="GHEA Grapalat"/>
          <w:b/>
          <w:color w:val="000000" w:themeColor="text1"/>
          <w:sz w:val="20"/>
          <w:lang w:val="es-ES"/>
        </w:rPr>
        <w:t xml:space="preserve"> </w:t>
      </w:r>
      <w:r w:rsidRPr="0098236F">
        <w:rPr>
          <w:rFonts w:ascii="GHEA Grapalat" w:hAnsi="GHEA Grapalat"/>
          <w:b/>
          <w:color w:val="000000" w:themeColor="text1"/>
          <w:sz w:val="20"/>
        </w:rPr>
        <w:t>ՀԵՏ</w:t>
      </w:r>
      <w:r w:rsidRPr="0098236F">
        <w:rPr>
          <w:rFonts w:ascii="GHEA Grapalat" w:hAnsi="GHEA Grapalat"/>
          <w:b/>
          <w:color w:val="000000" w:themeColor="text1"/>
          <w:sz w:val="20"/>
          <w:lang w:val="es-ES"/>
        </w:rPr>
        <w:t xml:space="preserve"> </w:t>
      </w:r>
      <w:r w:rsidRPr="0098236F">
        <w:rPr>
          <w:rFonts w:ascii="GHEA Grapalat" w:hAnsi="GHEA Grapalat"/>
          <w:b/>
          <w:color w:val="000000" w:themeColor="text1"/>
          <w:sz w:val="20"/>
        </w:rPr>
        <w:t>ՎԵՐՑՆԵԼՈՒ</w:t>
      </w:r>
      <w:r w:rsidRPr="0098236F">
        <w:rPr>
          <w:rFonts w:ascii="GHEA Grapalat" w:hAnsi="GHEA Grapalat"/>
          <w:b/>
          <w:color w:val="000000" w:themeColor="text1"/>
          <w:sz w:val="20"/>
          <w:lang w:val="es-ES"/>
        </w:rPr>
        <w:t xml:space="preserve"> </w:t>
      </w:r>
      <w:r w:rsidRPr="0098236F">
        <w:rPr>
          <w:rFonts w:ascii="GHEA Grapalat" w:hAnsi="GHEA Grapalat"/>
          <w:b/>
          <w:color w:val="000000" w:themeColor="text1"/>
          <w:sz w:val="20"/>
        </w:rPr>
        <w:t>ԿԱՐԳԸ</w:t>
      </w:r>
    </w:p>
    <w:p w14:paraId="1365529E" w14:textId="77777777" w:rsidR="00096865" w:rsidRPr="0098236F" w:rsidRDefault="00096865" w:rsidP="00EF3662">
      <w:pPr>
        <w:pStyle w:val="BodyTextIndent"/>
        <w:spacing w:line="240" w:lineRule="auto"/>
        <w:ind w:firstLine="567"/>
        <w:rPr>
          <w:rFonts w:ascii="GHEA Grapalat" w:hAnsi="GHEA Grapalat"/>
          <w:b/>
          <w:color w:val="000000" w:themeColor="text1"/>
          <w:lang w:val="af-ZA"/>
        </w:rPr>
      </w:pPr>
    </w:p>
    <w:p w14:paraId="311F343E" w14:textId="77777777" w:rsidR="00096865" w:rsidRPr="0098236F"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98236F">
        <w:rPr>
          <w:rFonts w:ascii="GHEA Grapalat" w:hAnsi="GHEA Grapalat"/>
          <w:i w:val="0"/>
          <w:color w:val="000000" w:themeColor="text1"/>
          <w:lang w:val="af-ZA"/>
        </w:rPr>
        <w:t>6</w:t>
      </w:r>
      <w:r w:rsidR="00096865" w:rsidRPr="0098236F">
        <w:rPr>
          <w:rFonts w:ascii="GHEA Grapalat" w:hAnsi="GHEA Grapalat"/>
          <w:i w:val="0"/>
          <w:color w:val="000000" w:themeColor="text1"/>
          <w:lang w:val="af-ZA"/>
        </w:rPr>
        <w:t>.1</w:t>
      </w:r>
      <w:r w:rsidR="00096865" w:rsidRPr="0098236F">
        <w:rPr>
          <w:rFonts w:ascii="GHEA Grapalat" w:hAnsi="GHEA Grapalat"/>
          <w:color w:val="000000" w:themeColor="text1"/>
          <w:lang w:val="af-ZA"/>
        </w:rPr>
        <w:t xml:space="preserve"> </w:t>
      </w:r>
      <w:r w:rsidR="00096865" w:rsidRPr="0098236F">
        <w:rPr>
          <w:rFonts w:ascii="GHEA Grapalat" w:hAnsi="GHEA Grapalat" w:cs="Sylfaen"/>
          <w:i w:val="0"/>
          <w:color w:val="000000" w:themeColor="text1"/>
          <w:szCs w:val="24"/>
          <w:lang w:val="ru-RU"/>
        </w:rPr>
        <w:t>Օրենքի</w:t>
      </w:r>
      <w:r w:rsidR="00096865" w:rsidRPr="0098236F">
        <w:rPr>
          <w:rFonts w:ascii="GHEA Grapalat" w:hAnsi="GHEA Grapalat" w:cs="Sylfaen"/>
          <w:i w:val="0"/>
          <w:color w:val="000000" w:themeColor="text1"/>
          <w:szCs w:val="24"/>
          <w:lang w:val="af-ZA"/>
        </w:rPr>
        <w:t xml:space="preserve"> </w:t>
      </w:r>
      <w:r w:rsidR="00A64339" w:rsidRPr="0098236F">
        <w:rPr>
          <w:rFonts w:ascii="GHEA Grapalat" w:hAnsi="GHEA Grapalat" w:cs="Sylfaen"/>
          <w:i w:val="0"/>
          <w:color w:val="000000" w:themeColor="text1"/>
          <w:szCs w:val="24"/>
          <w:lang w:val="af-ZA"/>
        </w:rPr>
        <w:t>31</w:t>
      </w:r>
      <w:r w:rsidR="00096865" w:rsidRPr="0098236F">
        <w:rPr>
          <w:rFonts w:ascii="GHEA Grapalat" w:hAnsi="GHEA Grapalat" w:cs="Sylfaen"/>
          <w:i w:val="0"/>
          <w:color w:val="000000" w:themeColor="text1"/>
          <w:szCs w:val="24"/>
          <w:lang w:val="af-ZA"/>
        </w:rPr>
        <w:t>-</w:t>
      </w:r>
      <w:r w:rsidR="00096865" w:rsidRPr="0098236F">
        <w:rPr>
          <w:rFonts w:ascii="GHEA Grapalat" w:hAnsi="GHEA Grapalat" w:cs="Sylfaen"/>
          <w:i w:val="0"/>
          <w:color w:val="000000" w:themeColor="text1"/>
          <w:szCs w:val="24"/>
          <w:lang w:val="ru-RU"/>
        </w:rPr>
        <w:t>րդ</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հոդվածի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համաձայն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վավեր</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է</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մինչև</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Օրենքին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համապատասխան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պայմանագրի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կնքումը</w:t>
      </w:r>
      <w:r w:rsidR="00096865" w:rsidRPr="0098236F">
        <w:rPr>
          <w:rFonts w:ascii="GHEA Grapalat" w:hAnsi="GHEA Grapalat" w:cs="Sylfaen"/>
          <w:i w:val="0"/>
          <w:color w:val="000000" w:themeColor="text1"/>
          <w:szCs w:val="24"/>
          <w:lang w:val="af-ZA"/>
        </w:rPr>
        <w:t xml:space="preserve">, </w:t>
      </w:r>
      <w:r w:rsidR="00705706" w:rsidRPr="0098236F">
        <w:rPr>
          <w:rFonts w:ascii="GHEA Grapalat" w:hAnsi="GHEA Grapalat" w:cs="Sylfaen"/>
          <w:i w:val="0"/>
          <w:color w:val="000000" w:themeColor="text1"/>
          <w:szCs w:val="24"/>
          <w:lang w:val="en-US"/>
        </w:rPr>
        <w:t>մ</w:t>
      </w:r>
      <w:r w:rsidR="00096865" w:rsidRPr="0098236F">
        <w:rPr>
          <w:rFonts w:ascii="GHEA Grapalat" w:hAnsi="GHEA Grapalat" w:cs="Sylfaen"/>
          <w:i w:val="0"/>
          <w:color w:val="000000" w:themeColor="text1"/>
          <w:szCs w:val="24"/>
          <w:lang w:val="ru-RU"/>
        </w:rPr>
        <w:t>ասնակցի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կողմից</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հետ</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վերցնելը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մերժումը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կամ</w:t>
      </w:r>
      <w:r w:rsidR="00096865" w:rsidRPr="0098236F">
        <w:rPr>
          <w:rFonts w:ascii="GHEA Grapalat" w:hAnsi="GHEA Grapalat" w:cs="Sylfaen"/>
          <w:i w:val="0"/>
          <w:color w:val="000000" w:themeColor="text1"/>
          <w:szCs w:val="24"/>
          <w:lang w:val="af-ZA"/>
        </w:rPr>
        <w:t xml:space="preserve"> </w:t>
      </w:r>
      <w:r w:rsidR="00402941" w:rsidRPr="0098236F">
        <w:rPr>
          <w:rFonts w:ascii="GHEA Grapalat" w:hAnsi="GHEA Grapalat" w:cs="Sylfaen"/>
          <w:i w:val="0"/>
          <w:color w:val="000000" w:themeColor="text1"/>
          <w:szCs w:val="24"/>
          <w:lang w:val="af-ZA"/>
        </w:rPr>
        <w:t xml:space="preserve">սույն </w:t>
      </w:r>
      <w:r w:rsidR="00096865" w:rsidRPr="0098236F">
        <w:rPr>
          <w:rFonts w:ascii="GHEA Grapalat" w:hAnsi="GHEA Grapalat" w:cs="Sylfaen"/>
          <w:i w:val="0"/>
          <w:color w:val="000000" w:themeColor="text1"/>
          <w:szCs w:val="24"/>
          <w:lang w:val="ru-RU"/>
        </w:rPr>
        <w:t>ընթացակարգը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չկայացած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հայտարարվելը</w:t>
      </w:r>
      <w:r w:rsidR="004D5671" w:rsidRPr="0098236F">
        <w:rPr>
          <w:rFonts w:ascii="GHEA Grapalat" w:hAnsi="GHEA Grapalat" w:cs="Sylfaen"/>
          <w:i w:val="0"/>
          <w:color w:val="000000" w:themeColor="text1"/>
          <w:szCs w:val="24"/>
          <w:lang w:val="ru-RU"/>
        </w:rPr>
        <w:t>։</w:t>
      </w:r>
    </w:p>
    <w:p w14:paraId="1523F4E2" w14:textId="77777777" w:rsidR="00096865" w:rsidRPr="0098236F"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98236F">
        <w:rPr>
          <w:rFonts w:ascii="GHEA Grapalat" w:hAnsi="GHEA Grapalat" w:cs="Sylfaen"/>
          <w:i w:val="0"/>
          <w:color w:val="000000" w:themeColor="text1"/>
          <w:szCs w:val="24"/>
          <w:lang w:val="af-ZA"/>
        </w:rPr>
        <w:t>6</w:t>
      </w:r>
      <w:r w:rsidR="00096865" w:rsidRPr="0098236F">
        <w:rPr>
          <w:rFonts w:ascii="GHEA Grapalat" w:hAnsi="GHEA Grapalat" w:cs="Sylfaen"/>
          <w:i w:val="0"/>
          <w:color w:val="000000" w:themeColor="text1"/>
          <w:szCs w:val="24"/>
          <w:lang w:val="af-ZA"/>
        </w:rPr>
        <w:t xml:space="preserve">.2 </w:t>
      </w:r>
      <w:r w:rsidR="00F20DA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Օրենքի</w:t>
      </w:r>
      <w:r w:rsidR="00096865" w:rsidRPr="0098236F">
        <w:rPr>
          <w:rFonts w:ascii="GHEA Grapalat" w:hAnsi="GHEA Grapalat" w:cs="Sylfaen"/>
          <w:i w:val="0"/>
          <w:color w:val="000000" w:themeColor="text1"/>
          <w:szCs w:val="24"/>
          <w:lang w:val="af-ZA"/>
        </w:rPr>
        <w:t xml:space="preserve"> </w:t>
      </w:r>
      <w:r w:rsidR="00A64339" w:rsidRPr="0098236F">
        <w:rPr>
          <w:rFonts w:ascii="GHEA Grapalat" w:hAnsi="GHEA Grapalat" w:cs="Sylfaen"/>
          <w:i w:val="0"/>
          <w:color w:val="000000" w:themeColor="text1"/>
          <w:szCs w:val="24"/>
          <w:lang w:val="af-ZA"/>
        </w:rPr>
        <w:t>31</w:t>
      </w:r>
      <w:r w:rsidR="00096865" w:rsidRPr="0098236F">
        <w:rPr>
          <w:rFonts w:ascii="GHEA Grapalat" w:hAnsi="GHEA Grapalat" w:cs="Sylfaen"/>
          <w:i w:val="0"/>
          <w:color w:val="000000" w:themeColor="text1"/>
          <w:szCs w:val="24"/>
          <w:lang w:val="af-ZA"/>
        </w:rPr>
        <w:t>-</w:t>
      </w:r>
      <w:r w:rsidR="00096865" w:rsidRPr="0098236F">
        <w:rPr>
          <w:rFonts w:ascii="GHEA Grapalat" w:hAnsi="GHEA Grapalat" w:cs="Sylfaen"/>
          <w:i w:val="0"/>
          <w:color w:val="000000" w:themeColor="text1"/>
          <w:szCs w:val="24"/>
          <w:lang w:val="ru-RU"/>
        </w:rPr>
        <w:t>րդ</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հոդվածի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համաձայն</w:t>
      </w:r>
      <w:r w:rsidR="00096865" w:rsidRPr="0098236F">
        <w:rPr>
          <w:rFonts w:ascii="GHEA Grapalat" w:hAnsi="GHEA Grapalat" w:cs="Sylfaen"/>
          <w:i w:val="0"/>
          <w:color w:val="000000" w:themeColor="text1"/>
          <w:szCs w:val="24"/>
          <w:lang w:val="af-ZA"/>
        </w:rPr>
        <w:t xml:space="preserve">` </w:t>
      </w:r>
      <w:r w:rsidR="00F70E55" w:rsidRPr="0098236F">
        <w:rPr>
          <w:rFonts w:ascii="GHEA Grapalat" w:hAnsi="GHEA Grapalat" w:cs="Sylfaen"/>
          <w:i w:val="0"/>
          <w:color w:val="000000" w:themeColor="text1"/>
          <w:szCs w:val="24"/>
          <w:lang w:val="en-US"/>
        </w:rPr>
        <w:t>մ</w:t>
      </w:r>
      <w:r w:rsidR="00096865" w:rsidRPr="0098236F">
        <w:rPr>
          <w:rFonts w:ascii="GHEA Grapalat" w:hAnsi="GHEA Grapalat" w:cs="Sylfaen"/>
          <w:i w:val="0"/>
          <w:color w:val="000000" w:themeColor="text1"/>
          <w:szCs w:val="24"/>
          <w:lang w:val="ru-RU"/>
        </w:rPr>
        <w:t>ասնակիցը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մինչև</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սույն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հրավերի</w:t>
      </w:r>
      <w:r w:rsidR="00096865" w:rsidRPr="0098236F">
        <w:rPr>
          <w:rFonts w:ascii="GHEA Grapalat" w:hAnsi="GHEA Grapalat" w:cs="Sylfaen"/>
          <w:i w:val="0"/>
          <w:color w:val="000000" w:themeColor="text1"/>
          <w:szCs w:val="24"/>
          <w:lang w:val="af-ZA"/>
        </w:rPr>
        <w:t xml:space="preserve"> </w:t>
      </w:r>
      <w:r w:rsidRPr="0098236F">
        <w:rPr>
          <w:rFonts w:ascii="GHEA Grapalat" w:hAnsi="GHEA Grapalat" w:cs="Sylfaen"/>
          <w:i w:val="0"/>
          <w:color w:val="000000" w:themeColor="text1"/>
          <w:szCs w:val="24"/>
          <w:lang w:val="af-ZA"/>
        </w:rPr>
        <w:t xml:space="preserve">1-ին մասի </w:t>
      </w:r>
      <w:r w:rsidR="00096865" w:rsidRPr="0098236F">
        <w:rPr>
          <w:rFonts w:ascii="GHEA Grapalat" w:hAnsi="GHEA Grapalat" w:cs="Sylfaen"/>
          <w:i w:val="0"/>
          <w:color w:val="000000" w:themeColor="text1"/>
          <w:szCs w:val="24"/>
          <w:lang w:val="af-ZA"/>
        </w:rPr>
        <w:t xml:space="preserve">4.2 </w:t>
      </w:r>
      <w:r w:rsidR="00096865" w:rsidRPr="0098236F">
        <w:rPr>
          <w:rFonts w:ascii="GHEA Grapalat" w:hAnsi="GHEA Grapalat" w:cs="Sylfaen"/>
          <w:i w:val="0"/>
          <w:color w:val="000000" w:themeColor="text1"/>
          <w:szCs w:val="24"/>
          <w:lang w:val="ru-RU"/>
        </w:rPr>
        <w:t>կետում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նշված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հայտերի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ներկայացման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վերջնաժամկետը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կարող</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է</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փոփոխել</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հետ</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վերցնել</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իր</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հայտը</w:t>
      </w:r>
      <w:r w:rsidR="004D5671" w:rsidRPr="0098236F">
        <w:rPr>
          <w:rFonts w:ascii="GHEA Grapalat" w:hAnsi="GHEA Grapalat" w:cs="Sylfaen"/>
          <w:i w:val="0"/>
          <w:color w:val="000000" w:themeColor="text1"/>
          <w:szCs w:val="24"/>
          <w:lang w:val="ru-RU"/>
        </w:rPr>
        <w:t>։</w:t>
      </w:r>
    </w:p>
    <w:p w14:paraId="1F764B16" w14:textId="77777777" w:rsidR="00FA0E41" w:rsidRPr="0098236F" w:rsidRDefault="00FA0E41" w:rsidP="00EF3662">
      <w:pPr>
        <w:ind w:firstLine="567"/>
        <w:jc w:val="center"/>
        <w:rPr>
          <w:rFonts w:ascii="GHEA Grapalat" w:hAnsi="GHEA Grapalat"/>
          <w:b/>
          <w:color w:val="000000" w:themeColor="text1"/>
          <w:sz w:val="20"/>
          <w:lang w:val="af-ZA"/>
        </w:rPr>
      </w:pPr>
    </w:p>
    <w:p w14:paraId="1438A951" w14:textId="77777777" w:rsidR="00096865" w:rsidRPr="0098236F" w:rsidRDefault="00096865" w:rsidP="00EF3662">
      <w:pPr>
        <w:ind w:firstLine="567"/>
        <w:jc w:val="both"/>
        <w:rPr>
          <w:rFonts w:ascii="GHEA Grapalat" w:hAnsi="GHEA Grapalat" w:cs="Sylfaen"/>
          <w:color w:val="000000" w:themeColor="text1"/>
          <w:sz w:val="20"/>
          <w:lang w:val="af-ZA"/>
        </w:rPr>
      </w:pPr>
    </w:p>
    <w:p w14:paraId="5CC43B4D" w14:textId="77777777" w:rsidR="00807178" w:rsidRPr="0098236F" w:rsidRDefault="00FD2748" w:rsidP="00EF3662">
      <w:pPr>
        <w:ind w:firstLine="567"/>
        <w:jc w:val="center"/>
        <w:rPr>
          <w:rFonts w:ascii="GHEA Grapalat" w:hAnsi="GHEA Grapalat"/>
          <w:b/>
          <w:color w:val="000000" w:themeColor="text1"/>
          <w:sz w:val="20"/>
          <w:lang w:val="hy-AM"/>
        </w:rPr>
      </w:pPr>
      <w:r w:rsidRPr="0098236F">
        <w:rPr>
          <w:rFonts w:ascii="GHEA Grapalat" w:hAnsi="GHEA Grapalat"/>
          <w:b/>
          <w:color w:val="000000" w:themeColor="text1"/>
          <w:sz w:val="20"/>
          <w:lang w:val="af-ZA"/>
        </w:rPr>
        <w:t>8</w:t>
      </w:r>
      <w:r w:rsidR="008D5016" w:rsidRPr="0098236F">
        <w:rPr>
          <w:rFonts w:ascii="GHEA Grapalat" w:hAnsi="GHEA Grapalat"/>
          <w:b/>
          <w:color w:val="000000" w:themeColor="text1"/>
          <w:sz w:val="20"/>
          <w:lang w:val="af-ZA"/>
        </w:rPr>
        <w:t>.  ՀԱՅՏԵՐԻ ԲԱՑՈՒՄԸ</w:t>
      </w:r>
      <w:r w:rsidR="00807178" w:rsidRPr="0098236F">
        <w:rPr>
          <w:rFonts w:ascii="GHEA Grapalat" w:hAnsi="GHEA Grapalat"/>
          <w:b/>
          <w:color w:val="000000" w:themeColor="text1"/>
          <w:sz w:val="20"/>
          <w:lang w:val="hy-AM"/>
        </w:rPr>
        <w:t xml:space="preserve">, </w:t>
      </w:r>
      <w:r w:rsidR="00807178" w:rsidRPr="0098236F">
        <w:rPr>
          <w:rFonts w:ascii="GHEA Grapalat" w:hAnsi="GHEA Grapalat"/>
          <w:b/>
          <w:color w:val="000000" w:themeColor="text1"/>
          <w:sz w:val="20"/>
          <w:lang w:val="af-ZA"/>
        </w:rPr>
        <w:t xml:space="preserve">ԳՆԱՀԱՏՈՒՄԸ  ԵՎ  </w:t>
      </w:r>
    </w:p>
    <w:p w14:paraId="6F23DF9F" w14:textId="77777777" w:rsidR="00096865" w:rsidRPr="0098236F" w:rsidRDefault="00807178" w:rsidP="00EF3662">
      <w:pPr>
        <w:ind w:firstLine="567"/>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ԱՐԴՅՈՒՆՔՆԵՐԻ ԱՄՓՈՓՈՒՄԸ</w:t>
      </w:r>
      <w:r w:rsidR="008D5016" w:rsidRPr="0098236F">
        <w:rPr>
          <w:rFonts w:ascii="GHEA Grapalat" w:hAnsi="GHEA Grapalat"/>
          <w:b/>
          <w:color w:val="000000" w:themeColor="text1"/>
          <w:sz w:val="20"/>
          <w:lang w:val="af-ZA"/>
        </w:rPr>
        <w:t xml:space="preserve"> </w:t>
      </w:r>
    </w:p>
    <w:p w14:paraId="4E46D11E" w14:textId="77777777" w:rsidR="00096865" w:rsidRPr="0098236F" w:rsidRDefault="00096865" w:rsidP="00EF3662">
      <w:pPr>
        <w:ind w:firstLine="567"/>
        <w:jc w:val="both"/>
        <w:rPr>
          <w:rFonts w:ascii="GHEA Grapalat" w:hAnsi="GHEA Grapalat"/>
          <w:b/>
          <w:color w:val="000000" w:themeColor="text1"/>
          <w:sz w:val="20"/>
          <w:lang w:val="af-ZA"/>
        </w:rPr>
      </w:pPr>
    </w:p>
    <w:p w14:paraId="6BDE8CB0" w14:textId="5F936F5B" w:rsidR="001F2A4A" w:rsidRPr="0098236F" w:rsidRDefault="00FD2748" w:rsidP="001F2A4A">
      <w:pPr>
        <w:pStyle w:val="BodyTextIndent2"/>
        <w:spacing w:line="240" w:lineRule="auto"/>
        <w:ind w:firstLine="567"/>
        <w:rPr>
          <w:rFonts w:ascii="GHEA Grapalat" w:hAnsi="GHEA Grapalat" w:cs="Tahoma"/>
          <w:color w:val="000000" w:themeColor="text1"/>
        </w:rPr>
      </w:pPr>
      <w:r w:rsidRPr="0098236F">
        <w:rPr>
          <w:rFonts w:ascii="GHEA Grapalat" w:hAnsi="GHEA Grapalat"/>
          <w:color w:val="000000" w:themeColor="text1"/>
        </w:rPr>
        <w:t>8</w:t>
      </w:r>
      <w:r w:rsidR="00096865" w:rsidRPr="0098236F">
        <w:rPr>
          <w:rFonts w:ascii="GHEA Grapalat" w:hAnsi="GHEA Grapalat"/>
          <w:color w:val="000000" w:themeColor="text1"/>
        </w:rPr>
        <w:t xml:space="preserve">.1 </w:t>
      </w:r>
      <w:r w:rsidR="002C3CAA" w:rsidRPr="0098236F">
        <w:rPr>
          <w:rFonts w:ascii="GHEA Grapalat" w:hAnsi="GHEA Grapalat" w:cs="Sylfaen"/>
          <w:color w:val="000000" w:themeColor="text1"/>
          <w:lang w:val="ru-RU"/>
        </w:rPr>
        <w:t>Հայտերի</w:t>
      </w:r>
      <w:r w:rsidR="002C3CAA" w:rsidRPr="0098236F">
        <w:rPr>
          <w:rFonts w:ascii="GHEA Grapalat" w:hAnsi="GHEA Grapalat" w:cs="Sylfaen"/>
          <w:color w:val="000000" w:themeColor="text1"/>
        </w:rPr>
        <w:t xml:space="preserve"> </w:t>
      </w:r>
      <w:r w:rsidR="002C3CAA" w:rsidRPr="0098236F">
        <w:rPr>
          <w:rFonts w:ascii="GHEA Grapalat" w:hAnsi="GHEA Grapalat" w:cs="Sylfaen"/>
          <w:color w:val="000000" w:themeColor="text1"/>
          <w:lang w:val="ru-RU"/>
        </w:rPr>
        <w:t>բացումը</w:t>
      </w:r>
      <w:r w:rsidR="002C3CAA" w:rsidRPr="0098236F">
        <w:rPr>
          <w:rFonts w:ascii="GHEA Grapalat" w:hAnsi="GHEA Grapalat" w:cs="Sylfaen"/>
          <w:color w:val="000000" w:themeColor="text1"/>
        </w:rPr>
        <w:t xml:space="preserve"> </w:t>
      </w:r>
      <w:r w:rsidR="002C3CAA" w:rsidRPr="0098236F">
        <w:rPr>
          <w:rFonts w:ascii="GHEA Grapalat" w:hAnsi="GHEA Grapalat" w:cs="Sylfaen"/>
          <w:color w:val="000000" w:themeColor="text1"/>
          <w:lang w:val="ru-RU"/>
        </w:rPr>
        <w:t>կկատարվի</w:t>
      </w:r>
      <w:r w:rsidR="002C3CAA" w:rsidRPr="0098236F">
        <w:rPr>
          <w:rFonts w:ascii="GHEA Grapalat" w:hAnsi="GHEA Grapalat" w:cs="Sylfaen"/>
          <w:color w:val="000000" w:themeColor="text1"/>
        </w:rPr>
        <w:t xml:space="preserve"> </w:t>
      </w:r>
      <w:r w:rsidR="004C3803" w:rsidRPr="0098236F">
        <w:rPr>
          <w:rFonts w:ascii="GHEA Grapalat" w:hAnsi="GHEA Grapalat" w:cs="Sylfaen"/>
          <w:color w:val="000000" w:themeColor="text1"/>
          <w:szCs w:val="24"/>
          <w:lang w:val="en-US"/>
        </w:rPr>
        <w:t>համակարգի</w:t>
      </w:r>
      <w:r w:rsidR="004C3803" w:rsidRPr="0098236F">
        <w:rPr>
          <w:rFonts w:ascii="GHEA Grapalat" w:hAnsi="GHEA Grapalat" w:cs="Sylfaen"/>
          <w:color w:val="000000" w:themeColor="text1"/>
          <w:szCs w:val="24"/>
        </w:rPr>
        <w:t xml:space="preserve"> </w:t>
      </w:r>
      <w:r w:rsidR="004C3803" w:rsidRPr="0098236F">
        <w:rPr>
          <w:rFonts w:ascii="GHEA Grapalat" w:hAnsi="GHEA Grapalat" w:cs="Sylfaen"/>
          <w:color w:val="000000" w:themeColor="text1"/>
          <w:szCs w:val="24"/>
          <w:lang w:val="en-US"/>
        </w:rPr>
        <w:t>միջոցով</w:t>
      </w:r>
      <w:r w:rsidR="004C3803" w:rsidRPr="0098236F">
        <w:rPr>
          <w:rFonts w:ascii="GHEA Grapalat" w:hAnsi="GHEA Grapalat" w:cs="Sylfaen"/>
          <w:color w:val="000000" w:themeColor="text1"/>
          <w:szCs w:val="24"/>
        </w:rPr>
        <w:t xml:space="preserve">`  </w:t>
      </w:r>
      <w:r w:rsidR="001F2A4A" w:rsidRPr="0098236F">
        <w:rPr>
          <w:rFonts w:ascii="GHEA Grapalat" w:hAnsi="GHEA Grapalat" w:cs="Times Armenian"/>
          <w:b/>
          <w:color w:val="000000" w:themeColor="text1"/>
        </w:rPr>
        <w:t>202</w:t>
      </w:r>
      <w:r w:rsidR="00921C6F" w:rsidRPr="00921C6F">
        <w:rPr>
          <w:rFonts w:ascii="GHEA Grapalat" w:hAnsi="GHEA Grapalat" w:cs="Times Armenian"/>
          <w:b/>
          <w:color w:val="000000" w:themeColor="text1"/>
        </w:rPr>
        <w:t>4</w:t>
      </w:r>
      <w:r w:rsidR="001F2A4A" w:rsidRPr="0098236F">
        <w:rPr>
          <w:rFonts w:ascii="GHEA Grapalat" w:hAnsi="GHEA Grapalat" w:cs="Times Armenian"/>
          <w:b/>
          <w:color w:val="000000" w:themeColor="text1"/>
        </w:rPr>
        <w:t xml:space="preserve">թ. </w:t>
      </w:r>
      <w:r w:rsidR="00921C6F">
        <w:rPr>
          <w:rFonts w:ascii="GHEA Grapalat" w:hAnsi="GHEA Grapalat" w:cs="Times Armenian"/>
          <w:color w:val="000000" w:themeColor="text1"/>
          <w:lang w:val="hy-AM"/>
        </w:rPr>
        <w:t>հունվար</w:t>
      </w:r>
      <w:r w:rsidR="001F2A4A" w:rsidRPr="0098236F">
        <w:rPr>
          <w:rFonts w:ascii="GHEA Grapalat" w:hAnsi="GHEA Grapalat" w:cs="Times Armenian"/>
          <w:color w:val="000000" w:themeColor="text1"/>
          <w:lang w:val="hy-AM"/>
        </w:rPr>
        <w:t xml:space="preserve">ի </w:t>
      </w:r>
      <w:r w:rsidR="00DE376C">
        <w:rPr>
          <w:rFonts w:ascii="GHEA Grapalat" w:hAnsi="GHEA Grapalat" w:cs="Times Armenian"/>
          <w:color w:val="000000" w:themeColor="text1"/>
        </w:rPr>
        <w:t>31</w:t>
      </w:r>
      <w:r w:rsidR="001F2A4A" w:rsidRPr="0098236F">
        <w:rPr>
          <w:rFonts w:ascii="GHEA Grapalat" w:hAnsi="GHEA Grapalat" w:cs="Times Armenian"/>
          <w:color w:val="000000" w:themeColor="text1"/>
          <w:lang w:val="hy-AM"/>
        </w:rPr>
        <w:t xml:space="preserve">-ը </w:t>
      </w:r>
      <w:r w:rsidR="001F2A4A" w:rsidRPr="0098236F">
        <w:rPr>
          <w:rFonts w:ascii="GHEA Grapalat" w:hAnsi="GHEA Grapalat"/>
          <w:b/>
          <w:color w:val="000000" w:themeColor="text1"/>
        </w:rPr>
        <w:t xml:space="preserve">ժամը </w:t>
      </w:r>
      <w:r w:rsidR="001F2A4A" w:rsidRPr="0098236F">
        <w:rPr>
          <w:rFonts w:ascii="GHEA Grapalat" w:hAnsi="GHEA Grapalat"/>
          <w:b/>
          <w:color w:val="000000" w:themeColor="text1"/>
          <w:lang w:val="hy-AM"/>
        </w:rPr>
        <w:t>1</w:t>
      </w:r>
      <w:r w:rsidR="001F2A4A" w:rsidRPr="0098236F">
        <w:rPr>
          <w:rFonts w:ascii="GHEA Grapalat" w:hAnsi="GHEA Grapalat"/>
          <w:b/>
          <w:color w:val="000000" w:themeColor="text1"/>
        </w:rPr>
        <w:t>1</w:t>
      </w:r>
      <w:r w:rsidR="001F2A4A" w:rsidRPr="0098236F">
        <w:rPr>
          <w:rFonts w:ascii="GHEA Grapalat" w:hAnsi="GHEA Grapalat"/>
          <w:b/>
          <w:color w:val="000000" w:themeColor="text1"/>
          <w:lang w:val="hy-AM"/>
        </w:rPr>
        <w:t>:00</w:t>
      </w:r>
      <w:r w:rsidR="001F2A4A" w:rsidRPr="0098236F">
        <w:rPr>
          <w:rFonts w:ascii="GHEA Grapalat" w:hAnsi="GHEA Grapalat"/>
          <w:b/>
          <w:color w:val="000000" w:themeColor="text1"/>
        </w:rPr>
        <w:t>-ն:</w:t>
      </w:r>
      <w:r w:rsidR="001F2A4A" w:rsidRPr="0098236F">
        <w:rPr>
          <w:rFonts w:ascii="GHEA Grapalat" w:hAnsi="GHEA Grapalat"/>
          <w:color w:val="000000" w:themeColor="text1"/>
        </w:rPr>
        <w:t xml:space="preserve"> </w:t>
      </w:r>
    </w:p>
    <w:p w14:paraId="33FF4C35" w14:textId="53C8212A" w:rsidR="00ED6836" w:rsidRPr="0098236F" w:rsidRDefault="009B6D58" w:rsidP="001F2A4A">
      <w:pPr>
        <w:pStyle w:val="BodyTextIndent2"/>
        <w:spacing w:line="240" w:lineRule="auto"/>
        <w:ind w:firstLine="567"/>
        <w:rPr>
          <w:rFonts w:ascii="GHEA Grapalat" w:hAnsi="GHEA Grapalat" w:cs="Sylfaen"/>
          <w:color w:val="000000" w:themeColor="text1"/>
          <w:lang w:val="hy-AM"/>
        </w:rPr>
      </w:pPr>
      <w:r w:rsidRPr="0098236F">
        <w:rPr>
          <w:rFonts w:ascii="GHEA Grapalat" w:hAnsi="GHEA Grapalat" w:cs="Sylfaen"/>
          <w:color w:val="000000" w:themeColor="text1"/>
          <w:lang w:val="ru-RU"/>
        </w:rPr>
        <w:t>Հայտերի</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ru-RU"/>
        </w:rPr>
        <w:t>բացման</w:t>
      </w:r>
      <w:r w:rsidR="00CC3419" w:rsidRPr="0098236F">
        <w:rPr>
          <w:rFonts w:ascii="GHEA Grapalat" w:hAnsi="GHEA Grapalat" w:cs="Sylfaen"/>
          <w:color w:val="000000" w:themeColor="text1"/>
          <w:lang w:val="hy-AM"/>
        </w:rPr>
        <w:t xml:space="preserve"> և գնահատման</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ru-RU"/>
        </w:rPr>
        <w:t>նիստում</w:t>
      </w:r>
      <w:r w:rsidRPr="0098236F">
        <w:rPr>
          <w:rFonts w:ascii="GHEA Grapalat" w:hAnsi="GHEA Grapalat" w:cs="Sylfaen"/>
          <w:color w:val="000000" w:themeColor="text1"/>
        </w:rPr>
        <w:t xml:space="preserve"> հանձնաժողովի նախագահը (</w:t>
      </w:r>
      <w:r w:rsidRPr="0098236F">
        <w:rPr>
          <w:rFonts w:ascii="GHEA Grapalat" w:hAnsi="GHEA Grapalat" w:cs="Sylfaen"/>
          <w:color w:val="000000" w:themeColor="text1"/>
          <w:lang w:val="hy-AM"/>
        </w:rPr>
        <w:t>նիստը</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նախագահողը</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նիստը</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հայտարարում</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է</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բացված</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և</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հրապա</w:t>
      </w:r>
      <w:r w:rsidRPr="0098236F">
        <w:rPr>
          <w:rFonts w:ascii="GHEA Grapalat" w:hAnsi="GHEA Grapalat" w:cs="Sylfaen"/>
          <w:color w:val="000000" w:themeColor="text1"/>
          <w:lang w:val="hy-AM"/>
        </w:rPr>
        <w:softHyphen/>
        <w:t xml:space="preserve">րակում է </w:t>
      </w:r>
      <w:r w:rsidR="00A222D7" w:rsidRPr="0098236F">
        <w:rPr>
          <w:rFonts w:ascii="GHEA Grapalat" w:hAnsi="GHEA Grapalat" w:cs="Sylfaen"/>
          <w:color w:val="000000" w:themeColor="text1"/>
          <w:lang w:val="hy-AM"/>
        </w:rPr>
        <w:t>գնման հայտով սահմանված</w:t>
      </w:r>
      <w:r w:rsidR="00A222D7" w:rsidRPr="0098236F">
        <w:rPr>
          <w:rFonts w:ascii="GHEA Grapalat" w:hAnsi="GHEA Grapalat" w:cs="Sylfaen"/>
          <w:color w:val="000000" w:themeColor="text1"/>
        </w:rPr>
        <w:t>`</w:t>
      </w:r>
      <w:r w:rsidR="00A222D7" w:rsidRPr="0098236F">
        <w:rPr>
          <w:rFonts w:ascii="GHEA Grapalat" w:hAnsi="GHEA Grapalat" w:cs="Sylfaen"/>
          <w:color w:val="000000" w:themeColor="text1"/>
          <w:lang w:val="hy-AM"/>
        </w:rPr>
        <w:t xml:space="preserve"> </w:t>
      </w:r>
      <w:r w:rsidR="00A222D7" w:rsidRPr="0098236F">
        <w:rPr>
          <w:rFonts w:ascii="GHEA Grapalat" w:hAnsi="GHEA Grapalat" w:cs="Sylfaen"/>
          <w:color w:val="000000" w:themeColor="text1"/>
        </w:rPr>
        <w:t>սույն ընթացակարգի շրջանակում գնվելիք ա</w:t>
      </w:r>
      <w:r w:rsidR="00822119" w:rsidRPr="0098236F">
        <w:rPr>
          <w:rFonts w:ascii="GHEA Grapalat" w:hAnsi="GHEA Grapalat" w:cs="Sylfaen"/>
          <w:color w:val="000000" w:themeColor="text1"/>
        </w:rPr>
        <w:t xml:space="preserve">շխատանքների </w:t>
      </w:r>
      <w:r w:rsidR="008011E4" w:rsidRPr="0098236F">
        <w:rPr>
          <w:rFonts w:ascii="GHEA Grapalat" w:hAnsi="GHEA Grapalat" w:cs="Sylfaen"/>
          <w:color w:val="000000" w:themeColor="text1"/>
          <w:lang w:val="hy-AM"/>
        </w:rPr>
        <w:t xml:space="preserve">գնման </w:t>
      </w:r>
      <w:r w:rsidRPr="0098236F">
        <w:rPr>
          <w:rFonts w:ascii="GHEA Grapalat" w:hAnsi="GHEA Grapalat" w:cs="Sylfaen"/>
          <w:color w:val="000000" w:themeColor="text1"/>
          <w:lang w:val="hy-AM"/>
        </w:rPr>
        <w:t>գինը՝</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մեկ</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թվով</w:t>
      </w:r>
      <w:r w:rsidRPr="0098236F">
        <w:rPr>
          <w:rFonts w:ascii="GHEA Grapalat" w:hAnsi="GHEA Grapalat" w:cs="Sylfaen"/>
          <w:color w:val="000000" w:themeColor="text1"/>
        </w:rPr>
        <w:t xml:space="preserve"> </w:t>
      </w:r>
      <w:r w:rsidRPr="0098236F">
        <w:rPr>
          <w:rFonts w:ascii="GHEA Grapalat" w:hAnsi="GHEA Grapalat" w:cs="Sylfaen"/>
          <w:color w:val="000000" w:themeColor="text1"/>
          <w:lang w:val="hy-AM"/>
        </w:rPr>
        <w:t>արտահայտված</w:t>
      </w:r>
      <w:r w:rsidR="00745561" w:rsidRPr="0098236F">
        <w:rPr>
          <w:rFonts w:ascii="GHEA Grapalat" w:hAnsi="GHEA Grapalat" w:cs="Sylfaen"/>
          <w:color w:val="000000" w:themeColor="text1"/>
        </w:rPr>
        <w:t>, ինչպես նաև</w:t>
      </w:r>
      <w:r w:rsidR="00F20DA5" w:rsidRPr="0098236F">
        <w:rPr>
          <w:rFonts w:ascii="GHEA Grapalat" w:hAnsi="GHEA Grapalat" w:cs="Sylfaen"/>
          <w:color w:val="000000" w:themeColor="text1"/>
        </w:rPr>
        <w:t xml:space="preserve"> </w:t>
      </w:r>
      <w:r w:rsidR="00745561" w:rsidRPr="0098236F">
        <w:rPr>
          <w:rFonts w:ascii="GHEA Grapalat" w:hAnsi="GHEA Grapalat" w:cs="Sylfaen"/>
          <w:color w:val="000000" w:themeColor="text1"/>
          <w:lang w:val="hy-AM"/>
        </w:rPr>
        <w:t>հայտեր ներկայացրած մասնակիցների գնային առաջարկները՝ մեկ թվով արտահայտված, հիմք ընդունելով տառերով գրվածը</w:t>
      </w:r>
      <w:r w:rsidR="00745561" w:rsidRPr="0098236F">
        <w:rPr>
          <w:rFonts w:ascii="GHEA Grapalat" w:hAnsi="GHEA Grapalat" w:cs="Sylfaen"/>
          <w:color w:val="000000" w:themeColor="text1"/>
        </w:rPr>
        <w:t>:</w:t>
      </w:r>
    </w:p>
    <w:p w14:paraId="641B607F" w14:textId="77777777" w:rsidR="003B60D5" w:rsidRPr="0098236F" w:rsidRDefault="00ED6836" w:rsidP="00EF3662">
      <w:pPr>
        <w:ind w:firstLine="567"/>
        <w:jc w:val="both"/>
        <w:rPr>
          <w:rFonts w:ascii="GHEA Grapalat" w:hAnsi="GHEA Grapalat" w:cs="Sylfaen"/>
          <w:color w:val="000000" w:themeColor="text1"/>
          <w:sz w:val="20"/>
          <w:lang w:val="af-ZA"/>
        </w:rPr>
      </w:pPr>
      <w:r w:rsidRPr="0098236F">
        <w:rPr>
          <w:rFonts w:ascii="GHEA Grapalat" w:hAnsi="GHEA Grapalat"/>
          <w:color w:val="000000" w:themeColor="text1"/>
          <w:sz w:val="20"/>
          <w:lang w:val="hy-AM"/>
        </w:rPr>
        <w:t>Համակարգում հանձնաժողովի բացող անդամների գործառույթներն աստիճա</w:t>
      </w:r>
      <w:r w:rsidRPr="0098236F">
        <w:rPr>
          <w:rFonts w:ascii="GHEA Grapalat" w:hAnsi="GHEA Grapalat"/>
          <w:color w:val="000000" w:themeColor="text1"/>
          <w:sz w:val="20"/>
          <w:lang w:val="hy-AM"/>
        </w:rPr>
        <w:softHyphen/>
        <w:t>նա</w:t>
      </w:r>
      <w:r w:rsidRPr="0098236F">
        <w:rPr>
          <w:rFonts w:ascii="GHEA Grapalat" w:hAnsi="GHEA Grapalat"/>
          <w:color w:val="000000" w:themeColor="text1"/>
          <w:sz w:val="20"/>
          <w:lang w:val="hy-AM"/>
        </w:rPr>
        <w:softHyphen/>
        <w:t>կարգված են: Աստիճանակարգումը որոշվում է հանձնաժողովի նախա</w:t>
      </w:r>
      <w:r w:rsidRPr="0098236F">
        <w:rPr>
          <w:rFonts w:ascii="GHEA Grapalat" w:hAnsi="GHEA Grapalat"/>
          <w:color w:val="000000" w:themeColor="text1"/>
          <w:sz w:val="20"/>
          <w:lang w:val="hy-AM"/>
        </w:rPr>
        <w:softHyphen/>
        <w:t xml:space="preserve">գահի կողմից: </w:t>
      </w:r>
      <w:r w:rsidR="004C3803" w:rsidRPr="0098236F">
        <w:rPr>
          <w:rFonts w:ascii="GHEA Grapalat" w:hAnsi="GHEA Grapalat"/>
          <w:color w:val="000000" w:themeColor="text1"/>
          <w:sz w:val="20"/>
          <w:lang w:val="hy-AM"/>
        </w:rPr>
        <w:t>Հ</w:t>
      </w:r>
      <w:r w:rsidR="003B60D5" w:rsidRPr="0098236F">
        <w:rPr>
          <w:rFonts w:ascii="GHEA Grapalat" w:hAnsi="GHEA Grapalat"/>
          <w:color w:val="000000" w:themeColor="text1"/>
          <w:sz w:val="20"/>
          <w:lang w:val="hy-AM"/>
        </w:rPr>
        <w:t>անձնաժողովի</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առաջին</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բացող</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անդամն</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իր</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կատարած</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նշումներով</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երկրորդ</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բացող</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անդամի</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դիտարկմանն</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է</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ներկայացնում</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բացման</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ենթակա</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այն</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հայտերի</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ցուցակը</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որոնց</w:t>
      </w:r>
      <w:r w:rsidR="003B60D5" w:rsidRPr="0098236F">
        <w:rPr>
          <w:rFonts w:ascii="GHEA Grapalat" w:hAnsi="GHEA Grapalat"/>
          <w:color w:val="000000" w:themeColor="text1"/>
          <w:sz w:val="20"/>
          <w:lang w:val="af-ZA"/>
        </w:rPr>
        <w:t xml:space="preserve"> </w:t>
      </w:r>
      <w:r w:rsidR="004C3803" w:rsidRPr="0098236F">
        <w:rPr>
          <w:rFonts w:ascii="GHEA Grapalat" w:hAnsi="GHEA Grapalat"/>
          <w:color w:val="000000" w:themeColor="text1"/>
          <w:sz w:val="20"/>
          <w:lang w:val="hy-AM"/>
        </w:rPr>
        <w:t>համակարգը</w:t>
      </w:r>
      <w:r w:rsidR="004C3803"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դիտել</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է</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որպես</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ներկայացված</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պիտանի</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հայտեր</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որից</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հետո</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երկրորդ</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բացող</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անդամը</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հաստատում</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է</w:t>
      </w:r>
      <w:r w:rsidR="003B60D5" w:rsidRPr="0098236F">
        <w:rPr>
          <w:rFonts w:ascii="GHEA Grapalat" w:hAnsi="GHEA Grapalat"/>
          <w:color w:val="000000" w:themeColor="text1"/>
          <w:sz w:val="20"/>
          <w:lang w:val="af-ZA"/>
        </w:rPr>
        <w:t xml:space="preserve"> </w:t>
      </w:r>
      <w:r w:rsidR="003B60D5" w:rsidRPr="0098236F">
        <w:rPr>
          <w:rFonts w:ascii="GHEA Grapalat" w:hAnsi="GHEA Grapalat"/>
          <w:color w:val="000000" w:themeColor="text1"/>
          <w:sz w:val="20"/>
          <w:lang w:val="hy-AM"/>
        </w:rPr>
        <w:t>իրեն</w:t>
      </w:r>
      <w:r w:rsidR="003B60D5" w:rsidRPr="0098236F">
        <w:rPr>
          <w:rFonts w:ascii="GHEA Grapalat" w:hAnsi="GHEA Grapalat"/>
          <w:color w:val="000000" w:themeColor="text1"/>
          <w:sz w:val="20"/>
          <w:lang w:val="af-ZA"/>
        </w:rPr>
        <w:t xml:space="preserve"> </w:t>
      </w:r>
      <w:r w:rsidR="003B60D5" w:rsidRPr="0098236F">
        <w:rPr>
          <w:rFonts w:ascii="GHEA Grapalat" w:hAnsi="GHEA Grapalat" w:cs="Sylfaen"/>
          <w:color w:val="000000" w:themeColor="text1"/>
          <w:sz w:val="20"/>
          <w:lang w:val="hy-AM"/>
        </w:rPr>
        <w:t>ներկայացված</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հայտերի</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ցուցակը</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Հաստատումից</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հետո</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բեռնվում</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է</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հայտերի</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բացման</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մասին</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արձանագրությունը</w:t>
      </w:r>
      <w:r w:rsidR="003B60D5" w:rsidRPr="0098236F">
        <w:rPr>
          <w:rFonts w:ascii="GHEA Grapalat" w:hAnsi="GHEA Grapalat" w:cs="Sylfaen"/>
          <w:color w:val="000000" w:themeColor="text1"/>
          <w:sz w:val="20"/>
          <w:lang w:val="af-ZA"/>
        </w:rPr>
        <w:t xml:space="preserve"> (</w:t>
      </w:r>
      <w:r w:rsidR="00CB79A4" w:rsidRPr="0098236F">
        <w:rPr>
          <w:rFonts w:ascii="GHEA Grapalat" w:hAnsi="GHEA Grapalat" w:cs="Sylfaen"/>
          <w:color w:val="000000" w:themeColor="text1"/>
          <w:sz w:val="20"/>
          <w:lang w:val="hy-AM"/>
        </w:rPr>
        <w:t>հ</w:t>
      </w:r>
      <w:r w:rsidR="003B60D5" w:rsidRPr="0098236F">
        <w:rPr>
          <w:rFonts w:ascii="GHEA Grapalat" w:hAnsi="GHEA Grapalat" w:cs="Sylfaen"/>
          <w:color w:val="000000" w:themeColor="text1"/>
          <w:sz w:val="20"/>
          <w:lang w:val="hy-AM"/>
        </w:rPr>
        <w:t>ամակարգում՝</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հաշվետվություն</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որը</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հայտերի</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բացման</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օրը</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հանձնաժողովի</w:t>
      </w:r>
      <w:r w:rsidR="003B60D5" w:rsidRPr="0098236F">
        <w:rPr>
          <w:rFonts w:ascii="GHEA Grapalat" w:hAnsi="GHEA Grapalat" w:cs="Sylfaen"/>
          <w:color w:val="000000" w:themeColor="text1"/>
          <w:sz w:val="20"/>
          <w:lang w:val="af-ZA"/>
        </w:rPr>
        <w:t xml:space="preserve"> </w:t>
      </w:r>
      <w:r w:rsidR="003B60D5" w:rsidRPr="0098236F">
        <w:rPr>
          <w:rFonts w:ascii="GHEA Grapalat" w:hAnsi="GHEA Grapalat" w:cs="Sylfaen"/>
          <w:color w:val="000000" w:themeColor="text1"/>
          <w:sz w:val="20"/>
          <w:lang w:val="hy-AM"/>
        </w:rPr>
        <w:t>քարտուղարը</w:t>
      </w:r>
      <w:r w:rsidR="003B60D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 xml:space="preserve"> </w:t>
      </w:r>
      <w:r w:rsidR="00CB79A4" w:rsidRPr="0098236F">
        <w:rPr>
          <w:rFonts w:ascii="GHEA Grapalat" w:hAnsi="GHEA Grapalat" w:cs="Sylfaen"/>
          <w:color w:val="000000" w:themeColor="text1"/>
          <w:sz w:val="20"/>
          <w:lang w:val="hy-AM"/>
        </w:rPr>
        <w:t xml:space="preserve">համակարգի </w:t>
      </w:r>
      <w:r w:rsidRPr="0098236F">
        <w:rPr>
          <w:rFonts w:ascii="GHEA Grapalat" w:hAnsi="GHEA Grapalat" w:cs="Sylfaen"/>
          <w:color w:val="000000" w:themeColor="text1"/>
          <w:sz w:val="20"/>
          <w:lang w:val="hy-AM"/>
        </w:rPr>
        <w:t>միջոցով</w:t>
      </w:r>
      <w:r w:rsidR="003B60D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 xml:space="preserve">ուղարկում է </w:t>
      </w:r>
      <w:r w:rsidR="00153C87" w:rsidRPr="0098236F">
        <w:rPr>
          <w:rFonts w:ascii="GHEA Grapalat" w:hAnsi="GHEA Grapalat" w:cs="Sylfaen"/>
          <w:color w:val="000000" w:themeColor="text1"/>
          <w:sz w:val="20"/>
          <w:lang w:val="hy-AM"/>
        </w:rPr>
        <w:t xml:space="preserve">մասնակիցների </w:t>
      </w:r>
      <w:r w:rsidRPr="0098236F">
        <w:rPr>
          <w:rFonts w:ascii="GHEA Grapalat" w:hAnsi="GHEA Grapalat" w:cs="Sylfaen"/>
          <w:color w:val="000000" w:themeColor="text1"/>
          <w:sz w:val="20"/>
          <w:lang w:val="hy-AM"/>
        </w:rPr>
        <w:t>էլեկտրոնային փոստերին</w:t>
      </w:r>
      <w:r w:rsidR="003B60D5" w:rsidRPr="0098236F">
        <w:rPr>
          <w:rFonts w:ascii="GHEA Grapalat" w:hAnsi="GHEA Grapalat" w:cs="Sylfaen"/>
          <w:color w:val="000000" w:themeColor="text1"/>
          <w:sz w:val="20"/>
          <w:lang w:val="af-ZA"/>
        </w:rPr>
        <w:t>:</w:t>
      </w:r>
    </w:p>
    <w:p w14:paraId="0951E0C6" w14:textId="77777777" w:rsidR="009A796C" w:rsidRPr="0098236F" w:rsidRDefault="00FD274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8</w:t>
      </w:r>
      <w:r w:rsidR="00152564" w:rsidRPr="0098236F">
        <w:rPr>
          <w:rFonts w:ascii="GHEA Grapalat" w:hAnsi="GHEA Grapalat" w:cs="Sylfaen"/>
          <w:color w:val="000000" w:themeColor="text1"/>
          <w:sz w:val="20"/>
          <w:lang w:val="af-ZA"/>
        </w:rPr>
        <w:t>.</w:t>
      </w:r>
      <w:r w:rsidR="00C029B6" w:rsidRPr="0098236F">
        <w:rPr>
          <w:rFonts w:ascii="GHEA Grapalat" w:hAnsi="GHEA Grapalat" w:cs="Sylfaen"/>
          <w:color w:val="000000" w:themeColor="text1"/>
          <w:sz w:val="20"/>
          <w:lang w:val="af-ZA"/>
        </w:rPr>
        <w:t>2</w:t>
      </w:r>
      <w:r w:rsidR="00152564"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Հայտերը</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գնահատվում</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են</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սույն</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հրավերով</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սահմանված</w:t>
      </w:r>
      <w:r w:rsidR="00F61898" w:rsidRPr="0098236F">
        <w:rPr>
          <w:rFonts w:ascii="GHEA Grapalat" w:hAnsi="GHEA Grapalat" w:cs="Sylfaen"/>
          <w:color w:val="000000" w:themeColor="text1"/>
          <w:sz w:val="20"/>
          <w:lang w:val="af-ZA"/>
        </w:rPr>
        <w:t xml:space="preserve"> </w:t>
      </w:r>
      <w:r w:rsidR="00F61898" w:rsidRPr="0098236F">
        <w:rPr>
          <w:rFonts w:ascii="GHEA Grapalat" w:hAnsi="GHEA Grapalat" w:cs="Sylfaen"/>
          <w:color w:val="000000" w:themeColor="text1"/>
          <w:sz w:val="20"/>
        </w:rPr>
        <w:t>կարգով</w:t>
      </w:r>
      <w:r w:rsidR="00152564" w:rsidRPr="0098236F">
        <w:rPr>
          <w:rFonts w:ascii="GHEA Grapalat" w:hAnsi="GHEA Grapalat" w:cs="Sylfaen"/>
          <w:color w:val="000000" w:themeColor="text1"/>
          <w:sz w:val="20"/>
          <w:lang w:val="af-ZA"/>
        </w:rPr>
        <w:t>:</w:t>
      </w:r>
      <w:r w:rsidR="00B46279" w:rsidRPr="0098236F">
        <w:rPr>
          <w:rFonts w:ascii="GHEA Grapalat" w:hAnsi="GHEA Grapalat" w:cs="Sylfaen"/>
          <w:color w:val="000000" w:themeColor="text1"/>
          <w:sz w:val="20"/>
          <w:lang w:val="af-ZA"/>
        </w:rPr>
        <w:t xml:space="preserve"> </w:t>
      </w:r>
    </w:p>
    <w:p w14:paraId="2528D057" w14:textId="31DF7D0E" w:rsidR="009A796C" w:rsidRPr="0098236F" w:rsidRDefault="00F7009A" w:rsidP="00F7009A">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rPr>
        <w:t>Գնման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ընթացակարգի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չափաբաժինների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քանակը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յոթանասունհինգը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չգերազանցելու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դեպքում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w:t>
      </w:r>
      <w:r w:rsidR="009A796C" w:rsidRPr="0098236F">
        <w:rPr>
          <w:rFonts w:ascii="GHEA Grapalat" w:hAnsi="GHEA Grapalat" w:cs="Sylfaen"/>
          <w:color w:val="000000" w:themeColor="text1"/>
          <w:sz w:val="20"/>
        </w:rPr>
        <w:t>այտերի</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գնահատումն</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իրականացվում</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է</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դրանց</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ներկայացման</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վերջնաժամկետը</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լրանալու</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օրվանից</w:t>
      </w:r>
      <w:r w:rsidR="009A796C" w:rsidRPr="0098236F">
        <w:rPr>
          <w:rFonts w:ascii="GHEA Grapalat" w:hAnsi="GHEA Grapalat" w:cs="Sylfaen"/>
          <w:color w:val="000000" w:themeColor="text1"/>
          <w:sz w:val="20"/>
          <w:lang w:val="af-ZA"/>
        </w:rPr>
        <w:t xml:space="preserve"> </w:t>
      </w:r>
      <w:proofErr w:type="gramStart"/>
      <w:r w:rsidR="009A796C" w:rsidRPr="0098236F">
        <w:rPr>
          <w:rFonts w:ascii="GHEA Grapalat" w:hAnsi="GHEA Grapalat" w:cs="Sylfaen"/>
          <w:color w:val="000000" w:themeColor="text1"/>
          <w:sz w:val="20"/>
        </w:rPr>
        <w:t>հաշված</w:t>
      </w:r>
      <w:r w:rsidR="009A796C" w:rsidRPr="0098236F">
        <w:rPr>
          <w:rFonts w:ascii="GHEA Grapalat" w:hAnsi="GHEA Grapalat" w:cs="Sylfaen"/>
          <w:color w:val="000000" w:themeColor="text1"/>
          <w:sz w:val="20"/>
          <w:lang w:val="af-ZA"/>
        </w:rPr>
        <w:t xml:space="preserve"> </w:t>
      </w:r>
      <w:r w:rsidR="00DA10C9"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տաս</w:t>
      </w:r>
      <w:r w:rsidR="008011E4" w:rsidRPr="0098236F">
        <w:rPr>
          <w:rFonts w:ascii="GHEA Grapalat" w:hAnsi="GHEA Grapalat" w:cs="Sylfaen"/>
          <w:color w:val="000000" w:themeColor="text1"/>
          <w:sz w:val="20"/>
          <w:lang w:val="hy-AM"/>
        </w:rPr>
        <w:t>նհինգ</w:t>
      </w:r>
      <w:proofErr w:type="gramEnd"/>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իսկ</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գերազանցելու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դեպքում՝</w:t>
      </w:r>
      <w:r w:rsidR="009A796C" w:rsidRPr="0098236F">
        <w:rPr>
          <w:rFonts w:ascii="GHEA Grapalat" w:hAnsi="GHEA Grapalat" w:cs="Sylfaen"/>
          <w:color w:val="000000" w:themeColor="text1"/>
          <w:sz w:val="20"/>
          <w:lang w:val="af-ZA"/>
        </w:rPr>
        <w:t xml:space="preserve"> </w:t>
      </w:r>
      <w:r w:rsidR="008011E4" w:rsidRPr="0098236F">
        <w:rPr>
          <w:rFonts w:ascii="GHEA Grapalat" w:hAnsi="GHEA Grapalat" w:cs="Sylfaen"/>
          <w:color w:val="000000" w:themeColor="text1"/>
          <w:sz w:val="20"/>
          <w:lang w:val="hy-AM"/>
        </w:rPr>
        <w:t>քսան</w:t>
      </w:r>
      <w:r w:rsidR="009A796C" w:rsidRPr="0098236F">
        <w:rPr>
          <w:rFonts w:ascii="GHEA Grapalat" w:hAnsi="GHEA Grapalat" w:cs="Sylfaen"/>
          <w:color w:val="000000" w:themeColor="text1"/>
          <w:sz w:val="20"/>
        </w:rPr>
        <w:t>աշխատանքային</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օրվա</w:t>
      </w:r>
      <w:r w:rsidR="009A796C" w:rsidRPr="0098236F">
        <w:rPr>
          <w:rFonts w:ascii="GHEA Grapalat" w:hAnsi="GHEA Grapalat" w:cs="Sylfaen"/>
          <w:color w:val="000000" w:themeColor="text1"/>
          <w:sz w:val="20"/>
          <w:lang w:val="af-ZA"/>
        </w:rPr>
        <w:t xml:space="preserve"> </w:t>
      </w:r>
      <w:r w:rsidR="009A796C" w:rsidRPr="0098236F">
        <w:rPr>
          <w:rFonts w:ascii="GHEA Grapalat" w:hAnsi="GHEA Grapalat" w:cs="Sylfaen"/>
          <w:color w:val="000000" w:themeColor="text1"/>
          <w:sz w:val="20"/>
        </w:rPr>
        <w:t>ընթացքում</w:t>
      </w:r>
      <w:r w:rsidR="009A796C" w:rsidRPr="0098236F">
        <w:rPr>
          <w:rFonts w:ascii="GHEA Grapalat" w:hAnsi="GHEA Grapalat" w:cs="Sylfaen"/>
          <w:color w:val="000000" w:themeColor="text1"/>
          <w:sz w:val="20"/>
          <w:lang w:val="af-ZA"/>
        </w:rPr>
        <w:t>:</w:t>
      </w:r>
      <w:r w:rsidR="001E17BA" w:rsidRPr="0098236F">
        <w:rPr>
          <w:rFonts w:ascii="GHEA Grapalat" w:hAnsi="GHEA Grapalat" w:cs="Sylfaen"/>
          <w:color w:val="000000" w:themeColor="text1"/>
          <w:sz w:val="20"/>
          <w:lang w:val="af-ZA"/>
        </w:rPr>
        <w:t xml:space="preserve"> </w:t>
      </w:r>
    </w:p>
    <w:p w14:paraId="29CD6D3A" w14:textId="12270674" w:rsidR="00ED6836" w:rsidRPr="0098236F" w:rsidRDefault="00745561" w:rsidP="00EF3662">
      <w:pPr>
        <w:ind w:firstLine="567"/>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rPr>
        <w:t>Բավարար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են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գնահատվում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հրավերով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նախատեսված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պայմաններին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համապատասխանող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հայտերը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հակառակ</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դեպքում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հայտերը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գնահատվում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են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անբավարար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մերժվում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են</w:t>
      </w:r>
      <w:r w:rsidR="00F20DA5" w:rsidRPr="0098236F">
        <w:rPr>
          <w:rFonts w:ascii="GHEA Grapalat" w:hAnsi="GHEA Grapalat" w:cs="Sylfaen"/>
          <w:color w:val="000000" w:themeColor="text1"/>
          <w:sz w:val="20"/>
          <w:lang w:val="af-ZA"/>
        </w:rPr>
        <w:t>:</w:t>
      </w:r>
      <w:r w:rsidRPr="0098236F">
        <w:rPr>
          <w:rFonts w:ascii="GHEA Grapalat" w:hAnsi="GHEA Grapalat" w:cs="Sylfaen"/>
          <w:color w:val="000000" w:themeColor="text1"/>
          <w:sz w:val="20"/>
          <w:lang w:val="af-ZA"/>
        </w:rPr>
        <w:t xml:space="preserve"> </w:t>
      </w:r>
      <w:r w:rsidR="00B46279" w:rsidRPr="0098236F">
        <w:rPr>
          <w:rFonts w:ascii="GHEA Grapalat" w:hAnsi="GHEA Grapalat" w:cs="Sylfaen"/>
          <w:color w:val="000000" w:themeColor="text1"/>
          <w:sz w:val="20"/>
        </w:rPr>
        <w:t>Ընդ</w:t>
      </w:r>
      <w:r w:rsidR="00B46279" w:rsidRPr="0098236F">
        <w:rPr>
          <w:rFonts w:ascii="GHEA Grapalat" w:hAnsi="GHEA Grapalat" w:cs="Sylfaen"/>
          <w:color w:val="000000" w:themeColor="text1"/>
          <w:sz w:val="20"/>
          <w:lang w:val="af-ZA"/>
        </w:rPr>
        <w:t xml:space="preserve"> որում հայտերի բացման </w:t>
      </w:r>
      <w:r w:rsidR="00F7009A" w:rsidRPr="0098236F">
        <w:rPr>
          <w:rFonts w:ascii="GHEA Grapalat" w:hAnsi="GHEA Grapalat" w:cs="Sylfaen"/>
          <w:color w:val="000000" w:themeColor="text1"/>
          <w:sz w:val="20"/>
          <w:lang w:val="af-ZA"/>
        </w:rPr>
        <w:t xml:space="preserve">և գնահատման </w:t>
      </w:r>
      <w:r w:rsidR="00B46279" w:rsidRPr="0098236F">
        <w:rPr>
          <w:rFonts w:ascii="GHEA Grapalat" w:hAnsi="GHEA Grapalat" w:cs="Sylfaen"/>
          <w:color w:val="000000" w:themeColor="text1"/>
          <w:sz w:val="20"/>
          <w:lang w:val="af-ZA"/>
        </w:rPr>
        <w:t xml:space="preserve">նիստում հանձնաժողովը մերժում է այն հայտերը, </w:t>
      </w:r>
      <w:r w:rsidR="00B46279" w:rsidRPr="0098236F">
        <w:rPr>
          <w:rFonts w:ascii="GHEA Grapalat" w:hAnsi="GHEA Grapalat" w:cs="Sylfaen"/>
          <w:color w:val="000000" w:themeColor="text1"/>
          <w:sz w:val="20"/>
        </w:rPr>
        <w:t>որոնցում</w:t>
      </w:r>
      <w:r w:rsidR="00B46279"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բացակայում</w:t>
      </w:r>
      <w:r w:rsidR="00ED6836" w:rsidRPr="0098236F">
        <w:rPr>
          <w:rFonts w:ascii="GHEA Grapalat" w:hAnsi="GHEA Grapalat" w:cs="Sylfaen"/>
          <w:color w:val="000000" w:themeColor="text1"/>
          <w:sz w:val="20"/>
          <w:lang w:val="af-ZA"/>
        </w:rPr>
        <w:t xml:space="preserve"> </w:t>
      </w:r>
      <w:r w:rsidR="008011E4" w:rsidRPr="0098236F">
        <w:rPr>
          <w:rFonts w:ascii="GHEA Grapalat" w:hAnsi="GHEA Grapalat" w:cs="Sylfaen"/>
          <w:color w:val="000000" w:themeColor="text1"/>
          <w:sz w:val="20"/>
          <w:lang w:val="hy-AM"/>
        </w:rPr>
        <w:t>են</w:t>
      </w:r>
      <w:r w:rsidR="00763EF7"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գնային</w:t>
      </w:r>
      <w:r w:rsidR="00ED6836"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առաջարկ</w:t>
      </w:r>
      <w:r w:rsidR="00771A92" w:rsidRPr="0098236F">
        <w:rPr>
          <w:rFonts w:ascii="GHEA Grapalat" w:hAnsi="GHEA Grapalat" w:cs="Sylfaen"/>
          <w:color w:val="000000" w:themeColor="text1"/>
          <w:sz w:val="20"/>
        </w:rPr>
        <w:t>ներ</w:t>
      </w:r>
      <w:r w:rsidR="00ED6836" w:rsidRPr="0098236F">
        <w:rPr>
          <w:rFonts w:ascii="GHEA Grapalat" w:hAnsi="GHEA Grapalat" w:cs="Sylfaen"/>
          <w:color w:val="000000" w:themeColor="text1"/>
          <w:sz w:val="20"/>
        </w:rPr>
        <w:t>ը</w:t>
      </w:r>
      <w:r w:rsidR="008011E4" w:rsidRPr="0098236F">
        <w:rPr>
          <w:rFonts w:ascii="GHEA Grapalat" w:hAnsi="GHEA Grapalat" w:cs="Sylfaen"/>
          <w:color w:val="000000" w:themeColor="text1"/>
          <w:sz w:val="20"/>
          <w:lang w:val="hy-AM"/>
        </w:rPr>
        <w:t xml:space="preserve"> և/կամ հայտի </w:t>
      </w:r>
      <w:proofErr w:type="gramStart"/>
      <w:r w:rsidR="008011E4" w:rsidRPr="0098236F">
        <w:rPr>
          <w:rFonts w:ascii="GHEA Grapalat" w:hAnsi="GHEA Grapalat" w:cs="Sylfaen"/>
          <w:color w:val="000000" w:themeColor="text1"/>
          <w:sz w:val="20"/>
          <w:lang w:val="hy-AM"/>
        </w:rPr>
        <w:t xml:space="preserve">ապահովումը </w:t>
      </w:r>
      <w:r w:rsidR="00ED6836"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կամ</w:t>
      </w:r>
      <w:proofErr w:type="gramEnd"/>
      <w:r w:rsidR="00ED6836" w:rsidRPr="0098236F">
        <w:rPr>
          <w:rFonts w:ascii="GHEA Grapalat" w:hAnsi="GHEA Grapalat" w:cs="Sylfaen"/>
          <w:color w:val="000000" w:themeColor="text1"/>
          <w:sz w:val="20"/>
          <w:lang w:val="af-ZA"/>
        </w:rPr>
        <w:t xml:space="preserve"> </w:t>
      </w:r>
      <w:r w:rsidR="00771A92" w:rsidRPr="0098236F">
        <w:rPr>
          <w:rFonts w:ascii="GHEA Grapalat" w:hAnsi="GHEA Grapalat" w:cs="Sylfaen"/>
          <w:color w:val="000000" w:themeColor="text1"/>
          <w:sz w:val="20"/>
          <w:lang w:val="af-ZA"/>
        </w:rPr>
        <w:t xml:space="preserve">դրանք </w:t>
      </w:r>
      <w:r w:rsidR="00ED6836" w:rsidRPr="0098236F">
        <w:rPr>
          <w:rFonts w:ascii="GHEA Grapalat" w:hAnsi="GHEA Grapalat" w:cs="Sylfaen"/>
          <w:color w:val="000000" w:themeColor="text1"/>
          <w:sz w:val="20"/>
        </w:rPr>
        <w:t>ներկայացված</w:t>
      </w:r>
      <w:r w:rsidR="00ED6836"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են</w:t>
      </w:r>
      <w:r w:rsidR="00B1695D"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հրավերի</w:t>
      </w:r>
      <w:r w:rsidR="00ED6836"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պահանջներին</w:t>
      </w:r>
      <w:r w:rsidR="00ED6836" w:rsidRPr="0098236F">
        <w:rPr>
          <w:rFonts w:ascii="GHEA Grapalat" w:hAnsi="GHEA Grapalat" w:cs="Sylfaen"/>
          <w:color w:val="000000" w:themeColor="text1"/>
          <w:sz w:val="20"/>
          <w:lang w:val="af-ZA"/>
        </w:rPr>
        <w:t xml:space="preserve"> </w:t>
      </w:r>
      <w:r w:rsidR="00ED6836" w:rsidRPr="0098236F">
        <w:rPr>
          <w:rFonts w:ascii="GHEA Grapalat" w:hAnsi="GHEA Grapalat" w:cs="Sylfaen"/>
          <w:color w:val="000000" w:themeColor="text1"/>
          <w:sz w:val="20"/>
        </w:rPr>
        <w:t>անհամապատասխան</w:t>
      </w:r>
      <w:r w:rsidR="00B5713B" w:rsidRPr="0098236F">
        <w:rPr>
          <w:rFonts w:ascii="GHEA Grapalat" w:hAnsi="GHEA Grapalat" w:cs="Sylfaen"/>
          <w:color w:val="000000" w:themeColor="text1"/>
          <w:sz w:val="20"/>
          <w:lang w:val="hy-AM"/>
        </w:rPr>
        <w:t xml:space="preserve">, բացառությամբ </w:t>
      </w:r>
      <w:r w:rsidR="00270AF6" w:rsidRPr="0098236F">
        <w:rPr>
          <w:rFonts w:ascii="GHEA Grapalat" w:hAnsi="GHEA Grapalat" w:cs="Sylfaen"/>
          <w:color w:val="000000" w:themeColor="text1"/>
          <w:sz w:val="20"/>
          <w:lang w:val="hy-AM"/>
        </w:rPr>
        <w:t xml:space="preserve"> սույն հրավերի 1-ին մասի 8.9 կետով սահմանված դեպքի: </w:t>
      </w:r>
    </w:p>
    <w:p w14:paraId="48E418D2" w14:textId="206DCCF1" w:rsidR="00096865" w:rsidRPr="0098236F" w:rsidRDefault="00FD2748" w:rsidP="00EF3662">
      <w:pPr>
        <w:pStyle w:val="norm"/>
        <w:spacing w:line="240" w:lineRule="auto"/>
        <w:ind w:firstLine="567"/>
        <w:rPr>
          <w:rFonts w:ascii="GHEA Grapalat" w:hAnsi="GHEA Grapalat" w:cs="Sylfaen"/>
          <w:color w:val="000000" w:themeColor="text1"/>
          <w:szCs w:val="24"/>
          <w:lang w:val="af-ZA"/>
        </w:rPr>
      </w:pPr>
      <w:r w:rsidRPr="0098236F">
        <w:rPr>
          <w:rFonts w:ascii="GHEA Grapalat" w:hAnsi="GHEA Grapalat" w:cs="Sylfaen"/>
          <w:color w:val="000000" w:themeColor="text1"/>
          <w:sz w:val="20"/>
          <w:lang w:val="af-ZA"/>
        </w:rPr>
        <w:lastRenderedPageBreak/>
        <w:t>8</w:t>
      </w:r>
      <w:r w:rsidR="00152564" w:rsidRPr="0098236F">
        <w:rPr>
          <w:rFonts w:ascii="GHEA Grapalat" w:hAnsi="GHEA Grapalat" w:cs="Sylfaen"/>
          <w:color w:val="000000" w:themeColor="text1"/>
          <w:sz w:val="20"/>
          <w:lang w:val="af-ZA"/>
        </w:rPr>
        <w:t>.</w:t>
      </w:r>
      <w:r w:rsidR="00C029B6" w:rsidRPr="0098236F">
        <w:rPr>
          <w:rFonts w:ascii="GHEA Grapalat" w:hAnsi="GHEA Grapalat" w:cs="Sylfaen"/>
          <w:color w:val="000000" w:themeColor="text1"/>
          <w:sz w:val="20"/>
          <w:lang w:val="af-ZA"/>
        </w:rPr>
        <w:t>3</w:t>
      </w:r>
      <w:r w:rsidR="00152564" w:rsidRPr="0098236F">
        <w:rPr>
          <w:rFonts w:ascii="GHEA Grapalat" w:hAnsi="GHEA Grapalat" w:cs="Sylfaen"/>
          <w:color w:val="000000" w:themeColor="text1"/>
          <w:sz w:val="20"/>
          <w:lang w:val="af-ZA"/>
        </w:rPr>
        <w:t xml:space="preserve"> </w:t>
      </w:r>
      <w:r w:rsidR="001669C1" w:rsidRPr="0098236F">
        <w:rPr>
          <w:rFonts w:ascii="GHEA Grapalat" w:hAnsi="GHEA Grapalat" w:cs="Sylfaen"/>
          <w:color w:val="000000" w:themeColor="text1"/>
          <w:sz w:val="20"/>
          <w:szCs w:val="24"/>
          <w:lang w:val="hy-AM" w:eastAsia="en-US"/>
        </w:rPr>
        <w:t>Ընտրված</w:t>
      </w:r>
      <w:r w:rsidR="001669C1"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և</w:t>
      </w:r>
      <w:r w:rsidR="003755FD" w:rsidRPr="0098236F">
        <w:rPr>
          <w:rFonts w:ascii="GHEA Grapalat" w:hAnsi="GHEA Grapalat" w:cs="Sylfaen"/>
          <w:color w:val="000000" w:themeColor="text1"/>
          <w:sz w:val="20"/>
          <w:szCs w:val="24"/>
          <w:lang w:val="af-ZA" w:eastAsia="en-US"/>
        </w:rPr>
        <w:t xml:space="preserve"> </w:t>
      </w:r>
      <w:r w:rsidR="008011E4" w:rsidRPr="0098236F">
        <w:rPr>
          <w:rFonts w:ascii="GHEA Grapalat" w:hAnsi="GHEA Grapalat" w:cs="Sylfaen"/>
          <w:color w:val="000000" w:themeColor="text1"/>
          <w:sz w:val="20"/>
          <w:szCs w:val="24"/>
          <w:lang w:val="hy-AM" w:eastAsia="en-US"/>
        </w:rPr>
        <w:t>այդպիսին չճանաչված</w:t>
      </w:r>
      <w:r w:rsidR="003755FD" w:rsidRPr="0098236F">
        <w:rPr>
          <w:rFonts w:ascii="GHEA Grapalat" w:hAnsi="GHEA Grapalat" w:cs="Sylfaen"/>
          <w:color w:val="000000" w:themeColor="text1"/>
          <w:sz w:val="20"/>
          <w:szCs w:val="24"/>
          <w:lang w:val="hy-AM" w:eastAsia="en-US"/>
        </w:rPr>
        <w:t>մասնակիցների</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որոշման</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նպատակով</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հանձնաժողովի</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նախագահն</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ավտոմատ</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եղանակով</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ստեղծում</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է</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հայտերի</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գնահատման</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մասին</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արձանագրություն</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որը</w:t>
      </w:r>
      <w:r w:rsidR="003755FD" w:rsidRPr="0098236F">
        <w:rPr>
          <w:rFonts w:ascii="GHEA Grapalat" w:hAnsi="GHEA Grapalat" w:cs="Sylfaen"/>
          <w:color w:val="000000" w:themeColor="text1"/>
          <w:sz w:val="20"/>
          <w:szCs w:val="24"/>
          <w:lang w:val="af-ZA" w:eastAsia="en-US"/>
        </w:rPr>
        <w:t xml:space="preserve"> </w:t>
      </w:r>
      <w:r w:rsidR="00153C87" w:rsidRPr="0098236F">
        <w:rPr>
          <w:rFonts w:ascii="GHEA Grapalat" w:hAnsi="GHEA Grapalat" w:cs="Sylfaen"/>
          <w:color w:val="000000" w:themeColor="text1"/>
          <w:sz w:val="20"/>
          <w:szCs w:val="24"/>
          <w:lang w:val="hy-AM" w:eastAsia="en-US"/>
        </w:rPr>
        <w:t>հ</w:t>
      </w:r>
      <w:r w:rsidR="003755FD" w:rsidRPr="0098236F">
        <w:rPr>
          <w:rFonts w:ascii="GHEA Grapalat" w:hAnsi="GHEA Grapalat" w:cs="Sylfaen"/>
          <w:color w:val="000000" w:themeColor="text1"/>
          <w:sz w:val="20"/>
          <w:szCs w:val="24"/>
          <w:lang w:val="hy-AM" w:eastAsia="en-US"/>
        </w:rPr>
        <w:t>ամակարգում</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հաստատվում</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է</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հանձնաժողովի</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անդամների</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կողմից</w:t>
      </w:r>
      <w:r w:rsidR="003755FD" w:rsidRPr="0098236F">
        <w:rPr>
          <w:rFonts w:ascii="GHEA Grapalat" w:hAnsi="GHEA Grapalat" w:cs="Sylfaen"/>
          <w:color w:val="000000" w:themeColor="text1"/>
          <w:sz w:val="20"/>
          <w:szCs w:val="24"/>
          <w:lang w:val="af-ZA" w:eastAsia="en-US"/>
        </w:rPr>
        <w:t xml:space="preserve">` </w:t>
      </w:r>
      <w:r w:rsidR="00AE4008" w:rsidRPr="0098236F">
        <w:rPr>
          <w:rFonts w:ascii="GHEA Grapalat" w:hAnsi="GHEA Grapalat" w:cs="Sylfaen"/>
          <w:color w:val="000000" w:themeColor="text1"/>
          <w:sz w:val="20"/>
          <w:szCs w:val="24"/>
          <w:lang w:val="hy-AM" w:eastAsia="en-US"/>
        </w:rPr>
        <w:t>հ</w:t>
      </w:r>
      <w:r w:rsidR="003755FD" w:rsidRPr="0098236F">
        <w:rPr>
          <w:rFonts w:ascii="GHEA Grapalat" w:hAnsi="GHEA Grapalat" w:cs="Sylfaen"/>
          <w:color w:val="000000" w:themeColor="text1"/>
          <w:sz w:val="20"/>
          <w:szCs w:val="24"/>
          <w:lang w:val="hy-AM" w:eastAsia="en-US"/>
        </w:rPr>
        <w:t>ամակարգում</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նշում</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կատարելու</w:t>
      </w:r>
      <w:r w:rsidR="003755FD" w:rsidRPr="0098236F">
        <w:rPr>
          <w:rFonts w:ascii="GHEA Grapalat" w:hAnsi="GHEA Grapalat" w:cs="Sylfaen"/>
          <w:color w:val="000000" w:themeColor="text1"/>
          <w:sz w:val="20"/>
          <w:szCs w:val="24"/>
          <w:lang w:val="af-ZA" w:eastAsia="en-US"/>
        </w:rPr>
        <w:t xml:space="preserve"> </w:t>
      </w:r>
      <w:r w:rsidR="003755FD" w:rsidRPr="0098236F">
        <w:rPr>
          <w:rFonts w:ascii="GHEA Grapalat" w:hAnsi="GHEA Grapalat" w:cs="Sylfaen"/>
          <w:color w:val="000000" w:themeColor="text1"/>
          <w:sz w:val="20"/>
          <w:szCs w:val="24"/>
          <w:lang w:val="hy-AM" w:eastAsia="en-US"/>
        </w:rPr>
        <w:t>միջոցով</w:t>
      </w:r>
      <w:r w:rsidR="003755FD" w:rsidRPr="0098236F">
        <w:rPr>
          <w:rFonts w:ascii="GHEA Grapalat" w:hAnsi="GHEA Grapalat" w:cs="Sylfaen"/>
          <w:color w:val="000000" w:themeColor="text1"/>
          <w:sz w:val="20"/>
          <w:szCs w:val="24"/>
          <w:lang w:val="af-ZA" w:eastAsia="en-US"/>
        </w:rPr>
        <w:t>:</w:t>
      </w:r>
    </w:p>
    <w:p w14:paraId="71990674" w14:textId="42B9EF84" w:rsidR="00B514E8" w:rsidRPr="0098236F" w:rsidRDefault="00FD2748" w:rsidP="00EF3662">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rPr>
        <w:t>8</w:t>
      </w:r>
      <w:r w:rsidR="00096865" w:rsidRPr="0098236F">
        <w:rPr>
          <w:rFonts w:ascii="GHEA Grapalat" w:hAnsi="GHEA Grapalat" w:cs="Sylfaen"/>
          <w:color w:val="000000" w:themeColor="text1"/>
          <w:szCs w:val="24"/>
        </w:rPr>
        <w:t>.</w:t>
      </w:r>
      <w:r w:rsidR="00D770E9" w:rsidRPr="0098236F">
        <w:rPr>
          <w:rFonts w:ascii="GHEA Grapalat" w:hAnsi="GHEA Grapalat" w:cs="Sylfaen"/>
          <w:color w:val="000000" w:themeColor="text1"/>
          <w:szCs w:val="24"/>
          <w:lang w:val="hy-AM"/>
        </w:rPr>
        <w:t>4</w:t>
      </w:r>
      <w:r w:rsidR="00D7435F" w:rsidRPr="0098236F">
        <w:rPr>
          <w:rFonts w:ascii="GHEA Grapalat" w:hAnsi="GHEA Grapalat" w:cs="Sylfaen"/>
          <w:color w:val="000000" w:themeColor="text1"/>
          <w:szCs w:val="24"/>
        </w:rPr>
        <w:t xml:space="preserve"> </w:t>
      </w:r>
      <w:r w:rsidR="00A85E5D" w:rsidRPr="0098236F">
        <w:rPr>
          <w:rFonts w:ascii="GHEA Grapalat" w:hAnsi="GHEA Grapalat" w:cs="Sylfaen"/>
          <w:color w:val="000000" w:themeColor="text1"/>
          <w:szCs w:val="24"/>
          <w:lang w:val="hy-AM"/>
        </w:rPr>
        <w:t>Ընտրված</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մասնակիցը</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որոշվում</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է</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բավարար</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գնահատված</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հայտեր</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ներկայացրած</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մասնակիցների</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թվից</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նվազագույն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գնային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առաջարկ</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ներկայացրած</w:t>
      </w:r>
      <w:r w:rsidR="00B514E8" w:rsidRPr="0098236F">
        <w:rPr>
          <w:rFonts w:ascii="GHEA Grapalat" w:hAnsi="GHEA Grapalat" w:cs="Sylfaen"/>
          <w:color w:val="000000" w:themeColor="text1"/>
          <w:szCs w:val="24"/>
        </w:rPr>
        <w:t xml:space="preserve"> </w:t>
      </w:r>
      <w:r w:rsidR="00153C87" w:rsidRPr="0098236F">
        <w:rPr>
          <w:rFonts w:ascii="GHEA Grapalat" w:hAnsi="GHEA Grapalat" w:cs="Sylfaen"/>
          <w:color w:val="000000" w:themeColor="text1"/>
          <w:szCs w:val="24"/>
          <w:lang w:val="en-US"/>
        </w:rPr>
        <w:t>մ</w:t>
      </w:r>
      <w:r w:rsidR="00153C87" w:rsidRPr="0098236F">
        <w:rPr>
          <w:rFonts w:ascii="GHEA Grapalat" w:hAnsi="GHEA Grapalat" w:cs="Sylfaen"/>
          <w:color w:val="000000" w:themeColor="text1"/>
          <w:szCs w:val="24"/>
          <w:lang w:val="ru-RU"/>
        </w:rPr>
        <w:t>ասնակցին</w:t>
      </w:r>
      <w:r w:rsidR="00153C87"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նախապատվություն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տալու</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սկզբունքով։</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Ընդ</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որում</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հանձնաժողովի</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կողմից</w:t>
      </w:r>
      <w:r w:rsidR="00B514E8" w:rsidRPr="0098236F">
        <w:rPr>
          <w:rFonts w:ascii="GHEA Grapalat" w:hAnsi="GHEA Grapalat" w:cs="Sylfaen"/>
          <w:color w:val="000000" w:themeColor="text1"/>
          <w:szCs w:val="24"/>
        </w:rPr>
        <w:t xml:space="preserve"> </w:t>
      </w:r>
      <w:r w:rsidR="00A85E5D" w:rsidRPr="0098236F">
        <w:rPr>
          <w:rFonts w:ascii="GHEA Grapalat" w:hAnsi="GHEA Grapalat" w:cs="Sylfaen"/>
          <w:color w:val="000000" w:themeColor="text1"/>
          <w:szCs w:val="24"/>
          <w:lang w:val="hy-AM"/>
        </w:rPr>
        <w:t>ընտրված</w:t>
      </w:r>
      <w:r w:rsidR="00A85E5D"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en-US"/>
        </w:rPr>
        <w:t>և</w:t>
      </w:r>
      <w:r w:rsidR="00B514E8" w:rsidRPr="0098236F">
        <w:rPr>
          <w:rFonts w:ascii="GHEA Grapalat" w:hAnsi="GHEA Grapalat" w:cs="Sylfaen"/>
          <w:color w:val="000000" w:themeColor="text1"/>
          <w:szCs w:val="24"/>
        </w:rPr>
        <w:t xml:space="preserve"> </w:t>
      </w:r>
      <w:r w:rsidR="008011E4" w:rsidRPr="0098236F">
        <w:rPr>
          <w:rFonts w:ascii="GHEA Grapalat" w:hAnsi="GHEA Grapalat" w:cs="Sylfaen"/>
          <w:color w:val="000000" w:themeColor="text1"/>
          <w:szCs w:val="24"/>
          <w:lang w:val="hy-AM"/>
        </w:rPr>
        <w:t>այդպիսին չճանաչված</w:t>
      </w:r>
      <w:r w:rsidR="000129DA" w:rsidRPr="0098236F">
        <w:rPr>
          <w:rFonts w:ascii="GHEA Grapalat" w:hAnsi="GHEA Grapalat" w:cs="Sylfaen"/>
          <w:color w:val="000000" w:themeColor="text1"/>
          <w:szCs w:val="24"/>
          <w:lang w:val="hy-AM"/>
        </w:rPr>
        <w:t xml:space="preserve"> </w:t>
      </w:r>
      <w:r w:rsidR="00B514E8" w:rsidRPr="0098236F">
        <w:rPr>
          <w:rFonts w:ascii="GHEA Grapalat" w:hAnsi="GHEA Grapalat" w:cs="Sylfaen"/>
          <w:color w:val="000000" w:themeColor="text1"/>
          <w:szCs w:val="24"/>
          <w:lang w:val="ru-RU"/>
        </w:rPr>
        <w:t>մասնակիցներին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որոշելիս</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գնային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առաջարկների</w:t>
      </w:r>
      <w:r w:rsidR="00B514E8" w:rsidRPr="0098236F">
        <w:rPr>
          <w:rFonts w:ascii="GHEA Grapalat" w:hAnsi="GHEA Grapalat" w:cs="Sylfaen"/>
          <w:color w:val="000000" w:themeColor="text1"/>
          <w:szCs w:val="24"/>
        </w:rPr>
        <w:t xml:space="preserve"> գնահատումը և </w:t>
      </w:r>
      <w:r w:rsidR="00B514E8" w:rsidRPr="0098236F">
        <w:rPr>
          <w:rFonts w:ascii="GHEA Grapalat" w:hAnsi="GHEA Grapalat" w:cs="Sylfaen"/>
          <w:color w:val="000000" w:themeColor="text1"/>
          <w:szCs w:val="24"/>
          <w:lang w:val="ru-RU"/>
        </w:rPr>
        <w:t>համեմատումն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իրականացվում</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է</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առանց</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սույն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հրավերի</w:t>
      </w:r>
      <w:r w:rsidR="00B514E8" w:rsidRPr="0098236F">
        <w:rPr>
          <w:rFonts w:ascii="GHEA Grapalat" w:hAnsi="GHEA Grapalat" w:cs="Sylfaen"/>
          <w:color w:val="000000" w:themeColor="text1"/>
          <w:szCs w:val="24"/>
        </w:rPr>
        <w:t xml:space="preserve"> </w:t>
      </w:r>
      <w:r w:rsidR="00AE4008" w:rsidRPr="0098236F">
        <w:rPr>
          <w:rFonts w:ascii="GHEA Grapalat" w:hAnsi="GHEA Grapalat" w:cs="Sylfaen"/>
          <w:color w:val="000000" w:themeColor="text1"/>
          <w:szCs w:val="24"/>
        </w:rPr>
        <w:t>1-ին</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մասի</w:t>
      </w:r>
      <w:r w:rsidR="00B514E8" w:rsidRPr="0098236F">
        <w:rPr>
          <w:rFonts w:ascii="GHEA Grapalat" w:hAnsi="GHEA Grapalat" w:cs="Sylfaen"/>
          <w:color w:val="000000" w:themeColor="text1"/>
          <w:szCs w:val="24"/>
        </w:rPr>
        <w:t xml:space="preserve"> </w:t>
      </w:r>
      <w:r w:rsidR="00AE4008" w:rsidRPr="0098236F">
        <w:rPr>
          <w:rFonts w:ascii="GHEA Grapalat" w:hAnsi="GHEA Grapalat" w:cs="Sylfaen"/>
          <w:color w:val="000000" w:themeColor="text1"/>
          <w:szCs w:val="24"/>
        </w:rPr>
        <w:t>5</w:t>
      </w:r>
      <w:r w:rsidR="00B514E8" w:rsidRPr="0098236F">
        <w:rPr>
          <w:rFonts w:ascii="GHEA Grapalat" w:hAnsi="GHEA Grapalat" w:cs="Sylfaen"/>
          <w:color w:val="000000" w:themeColor="text1"/>
          <w:szCs w:val="24"/>
        </w:rPr>
        <w:t>.2</w:t>
      </w:r>
      <w:r w:rsidR="00F20DA5" w:rsidRPr="0098236F">
        <w:rPr>
          <w:rFonts w:ascii="GHEA Grapalat" w:hAnsi="GHEA Grapalat" w:cs="Sylfaen"/>
          <w:color w:val="000000" w:themeColor="text1"/>
          <w:szCs w:val="24"/>
        </w:rPr>
        <w:t>-րդ</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կետում</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նշված</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հարկի</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գումարի</w:t>
      </w:r>
      <w:r w:rsidR="00B514E8" w:rsidRPr="0098236F">
        <w:rPr>
          <w:rFonts w:ascii="GHEA Grapalat" w:hAnsi="GHEA Grapalat" w:cs="Sylfaen"/>
          <w:color w:val="000000" w:themeColor="text1"/>
          <w:szCs w:val="24"/>
        </w:rPr>
        <w:t xml:space="preserve"> </w:t>
      </w:r>
      <w:r w:rsidR="00B514E8" w:rsidRPr="0098236F">
        <w:rPr>
          <w:rFonts w:ascii="GHEA Grapalat" w:hAnsi="GHEA Grapalat" w:cs="Sylfaen"/>
          <w:color w:val="000000" w:themeColor="text1"/>
          <w:szCs w:val="24"/>
          <w:lang w:val="ru-RU"/>
        </w:rPr>
        <w:t>հաշվարկման</w:t>
      </w:r>
      <w:r w:rsidR="00F61898" w:rsidRPr="0098236F">
        <w:rPr>
          <w:rFonts w:ascii="GHEA Grapalat" w:hAnsi="GHEA Grapalat" w:cs="Sylfaen"/>
          <w:color w:val="000000" w:themeColor="text1"/>
          <w:szCs w:val="24"/>
          <w:lang w:val="hy-AM"/>
        </w:rPr>
        <w:t>, իսկ</w:t>
      </w:r>
      <w:r w:rsidR="00F61898" w:rsidRPr="0098236F">
        <w:rPr>
          <w:rFonts w:ascii="GHEA Grapalat" w:hAnsi="GHEA Grapalat" w:cs="Sylfaen"/>
          <w:color w:val="000000" w:themeColor="text1"/>
          <w:szCs w:val="24"/>
        </w:rPr>
        <w:t xml:space="preserve"> </w:t>
      </w:r>
      <w:r w:rsidR="00F61898" w:rsidRPr="0098236F">
        <w:rPr>
          <w:rFonts w:ascii="GHEA Grapalat" w:hAnsi="GHEA Grapalat" w:cs="Sylfaen"/>
          <w:color w:val="000000" w:themeColor="text1"/>
        </w:rPr>
        <w:t xml:space="preserve">հայտերը գնահատելիս </w:t>
      </w:r>
      <w:r w:rsidR="00F61898" w:rsidRPr="0098236F">
        <w:rPr>
          <w:rFonts w:ascii="GHEA Grapalat" w:hAnsi="GHEA Grapalat" w:cs="Sylfaen"/>
          <w:color w:val="000000" w:themeColor="text1"/>
          <w:lang w:val="en-US"/>
        </w:rPr>
        <w:t>հիմք</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է</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ընդունում</w:t>
      </w:r>
      <w:r w:rsidR="00F61898" w:rsidRPr="0098236F">
        <w:rPr>
          <w:rFonts w:ascii="GHEA Grapalat" w:hAnsi="GHEA Grapalat" w:cs="Sylfaen"/>
          <w:color w:val="000000" w:themeColor="text1"/>
        </w:rPr>
        <w:t xml:space="preserve"> </w:t>
      </w:r>
      <w:r w:rsidR="00153C87" w:rsidRPr="0098236F">
        <w:rPr>
          <w:rFonts w:ascii="GHEA Grapalat" w:hAnsi="GHEA Grapalat" w:cs="Sylfaen"/>
          <w:color w:val="000000" w:themeColor="text1"/>
        </w:rPr>
        <w:t>հ</w:t>
      </w:r>
      <w:r w:rsidR="00153C87" w:rsidRPr="0098236F">
        <w:rPr>
          <w:rFonts w:ascii="GHEA Grapalat" w:hAnsi="GHEA Grapalat" w:cs="Sylfaen"/>
          <w:color w:val="000000" w:themeColor="text1"/>
          <w:lang w:val="en-US"/>
        </w:rPr>
        <w:t>ամակարգում</w:t>
      </w:r>
      <w:r w:rsidR="00153C87"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կցված</w:t>
      </w:r>
      <w:r w:rsidR="00F61898" w:rsidRPr="0098236F">
        <w:rPr>
          <w:rFonts w:ascii="GHEA Grapalat" w:hAnsi="GHEA Grapalat" w:cs="Sylfaen"/>
          <w:color w:val="000000" w:themeColor="text1"/>
        </w:rPr>
        <w:t xml:space="preserve">` </w:t>
      </w:r>
      <w:r w:rsidR="00AE4008" w:rsidRPr="0098236F">
        <w:rPr>
          <w:rFonts w:ascii="GHEA Grapalat" w:hAnsi="GHEA Grapalat" w:cs="Sylfaen"/>
          <w:color w:val="000000" w:themeColor="text1"/>
          <w:lang w:val="en-US"/>
        </w:rPr>
        <w:t>մ</w:t>
      </w:r>
      <w:r w:rsidR="00F61898" w:rsidRPr="0098236F">
        <w:rPr>
          <w:rFonts w:ascii="GHEA Grapalat" w:hAnsi="GHEA Grapalat" w:cs="Sylfaen"/>
          <w:color w:val="000000" w:themeColor="text1"/>
          <w:lang w:val="en-US"/>
        </w:rPr>
        <w:t>ասնակցի</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կողմից</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հաստատված</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գնային</w:t>
      </w:r>
      <w:r w:rsidR="00F61898" w:rsidRPr="0098236F">
        <w:rPr>
          <w:rFonts w:ascii="GHEA Grapalat" w:hAnsi="GHEA Grapalat" w:cs="Sylfaen"/>
          <w:color w:val="000000" w:themeColor="text1"/>
        </w:rPr>
        <w:t xml:space="preserve"> </w:t>
      </w:r>
      <w:r w:rsidR="00F61898" w:rsidRPr="0098236F">
        <w:rPr>
          <w:rFonts w:ascii="GHEA Grapalat" w:hAnsi="GHEA Grapalat" w:cs="Sylfaen"/>
          <w:color w:val="000000" w:themeColor="text1"/>
          <w:lang w:val="en-US"/>
        </w:rPr>
        <w:t>առաջարկը</w:t>
      </w:r>
      <w:r w:rsidR="00F61898" w:rsidRPr="0098236F">
        <w:rPr>
          <w:rFonts w:ascii="GHEA Grapalat" w:hAnsi="GHEA Grapalat" w:cs="Sylfaen"/>
          <w:color w:val="000000" w:themeColor="text1"/>
          <w:lang w:val="hy-AM"/>
        </w:rPr>
        <w:t>:</w:t>
      </w:r>
    </w:p>
    <w:p w14:paraId="5F948938" w14:textId="77777777" w:rsidR="001F2A4A" w:rsidRPr="0098236F" w:rsidRDefault="00FD2748" w:rsidP="001F2A4A">
      <w:pPr>
        <w:pStyle w:val="BodyTextIndent"/>
        <w:spacing w:line="240" w:lineRule="auto"/>
        <w:ind w:firstLine="567"/>
        <w:rPr>
          <w:rFonts w:ascii="GHEA Grapalat" w:hAnsi="GHEA Grapalat" w:cs="Sylfaen"/>
          <w:i w:val="0"/>
          <w:color w:val="000000" w:themeColor="text1"/>
          <w:szCs w:val="24"/>
          <w:lang w:val="af-ZA"/>
        </w:rPr>
      </w:pPr>
      <w:r w:rsidRPr="0098236F">
        <w:rPr>
          <w:rFonts w:ascii="GHEA Grapalat" w:hAnsi="GHEA Grapalat" w:cs="Sylfaen"/>
          <w:i w:val="0"/>
          <w:color w:val="000000" w:themeColor="text1"/>
          <w:szCs w:val="24"/>
          <w:lang w:val="af-ZA"/>
        </w:rPr>
        <w:t>8</w:t>
      </w:r>
      <w:r w:rsidR="00096865" w:rsidRPr="0098236F">
        <w:rPr>
          <w:rFonts w:ascii="GHEA Grapalat" w:hAnsi="GHEA Grapalat" w:cs="Sylfaen"/>
          <w:i w:val="0"/>
          <w:color w:val="000000" w:themeColor="text1"/>
          <w:szCs w:val="24"/>
          <w:lang w:val="af-ZA"/>
        </w:rPr>
        <w:t>.</w:t>
      </w:r>
      <w:r w:rsidR="00D770E9" w:rsidRPr="0098236F">
        <w:rPr>
          <w:rFonts w:ascii="GHEA Grapalat" w:hAnsi="GHEA Grapalat" w:cs="Sylfaen"/>
          <w:i w:val="0"/>
          <w:color w:val="000000" w:themeColor="text1"/>
          <w:szCs w:val="24"/>
          <w:lang w:val="hy-AM"/>
        </w:rPr>
        <w:t>5</w:t>
      </w:r>
      <w:r w:rsidR="00D7435F"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Եթե</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հայտում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անհամապատասխանություն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է</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տեղ</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գտել</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տառերով</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և</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թվերով</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գրված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գումարների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միջև</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ապա</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հիմք</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է</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ընդունվում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տառերով</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գրված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hy-AM"/>
        </w:rPr>
        <w:t>գումարը</w:t>
      </w:r>
      <w:r w:rsidR="004D5671" w:rsidRPr="0098236F">
        <w:rPr>
          <w:rFonts w:ascii="GHEA Grapalat" w:hAnsi="GHEA Grapalat" w:cs="Sylfaen"/>
          <w:i w:val="0"/>
          <w:color w:val="000000" w:themeColor="text1"/>
          <w:szCs w:val="24"/>
          <w:lang w:val="hy-AM"/>
        </w:rPr>
        <w:t>։</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Եթե</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առաջարկվող</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գները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ներկայացված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են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երկու</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ավելի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արժույթներով</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ապա</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դրանք</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համեմատվում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են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Հայաստանի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Հանրապետության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դրամով</w:t>
      </w:r>
      <w:r w:rsidR="00096865" w:rsidRPr="0098236F">
        <w:rPr>
          <w:rFonts w:ascii="GHEA Grapalat" w:hAnsi="GHEA Grapalat" w:cs="Sylfaen"/>
          <w:i w:val="0"/>
          <w:color w:val="000000" w:themeColor="text1"/>
          <w:szCs w:val="24"/>
          <w:lang w:val="af-ZA"/>
        </w:rPr>
        <w:t xml:space="preserve">` </w:t>
      </w:r>
      <w:bookmarkStart w:id="6" w:name="_Hlk119318298"/>
      <w:r w:rsidR="001F2A4A" w:rsidRPr="0098236F">
        <w:rPr>
          <w:rFonts w:ascii="GHEA Grapalat" w:hAnsi="GHEA Grapalat" w:cs="Sylfaen"/>
          <w:b/>
          <w:i w:val="0"/>
          <w:color w:val="000000" w:themeColor="text1"/>
          <w:lang w:val="ru-RU"/>
        </w:rPr>
        <w:t>ՀՀ</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կենտրոնական</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բանկի</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կողմից</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սահմանված</w:t>
      </w:r>
      <w:r w:rsidR="001F2A4A" w:rsidRPr="0098236F">
        <w:rPr>
          <w:rFonts w:ascii="GHEA Grapalat" w:hAnsi="GHEA Grapalat" w:cs="Sylfaen"/>
          <w:b/>
          <w:i w:val="0"/>
          <w:color w:val="000000" w:themeColor="text1"/>
          <w:lang w:val="af-ZA"/>
        </w:rPr>
        <w:t xml:space="preserve">՝ հայտերի </w:t>
      </w:r>
      <w:r w:rsidR="001F2A4A" w:rsidRPr="0098236F">
        <w:rPr>
          <w:rFonts w:ascii="GHEA Grapalat" w:hAnsi="GHEA Grapalat" w:cs="Sylfaen"/>
          <w:b/>
          <w:i w:val="0"/>
          <w:color w:val="000000" w:themeColor="text1"/>
          <w:lang w:val="ru-RU"/>
        </w:rPr>
        <w:t>բացման</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օրվա</w:t>
      </w:r>
      <w:r w:rsidR="001F2A4A" w:rsidRPr="0098236F">
        <w:rPr>
          <w:rFonts w:ascii="GHEA Grapalat" w:hAnsi="GHEA Grapalat" w:cs="Sylfaen"/>
          <w:b/>
          <w:i w:val="0"/>
          <w:color w:val="000000" w:themeColor="text1"/>
          <w:lang w:val="af-ZA"/>
        </w:rPr>
        <w:t xml:space="preserve"> </w:t>
      </w:r>
      <w:r w:rsidR="001F2A4A" w:rsidRPr="0098236F">
        <w:rPr>
          <w:rFonts w:ascii="GHEA Grapalat" w:hAnsi="GHEA Grapalat" w:cs="Sylfaen"/>
          <w:b/>
          <w:i w:val="0"/>
          <w:color w:val="000000" w:themeColor="text1"/>
          <w:lang w:val="ru-RU"/>
        </w:rPr>
        <w:t>փոխարժեքով</w:t>
      </w:r>
      <w:r w:rsidR="001F2A4A" w:rsidRPr="0098236F">
        <w:rPr>
          <w:rFonts w:ascii="GHEA Grapalat" w:hAnsi="GHEA Grapalat" w:cs="Sylfaen"/>
          <w:i w:val="0"/>
          <w:color w:val="000000" w:themeColor="text1"/>
          <w:lang w:val="ru-RU"/>
        </w:rPr>
        <w:t>։</w:t>
      </w:r>
      <w:r w:rsidR="001F2A4A" w:rsidRPr="0098236F">
        <w:rPr>
          <w:rFonts w:ascii="GHEA Grapalat" w:hAnsi="GHEA Grapalat" w:cs="Sylfaen"/>
          <w:i w:val="0"/>
          <w:color w:val="000000" w:themeColor="text1"/>
          <w:lang w:val="af-ZA"/>
        </w:rPr>
        <w:t xml:space="preserve"> </w:t>
      </w:r>
      <w:r w:rsidR="001F2A4A" w:rsidRPr="0098236F">
        <w:rPr>
          <w:rFonts w:ascii="GHEA Grapalat" w:hAnsi="GHEA Grapalat" w:cs="Sylfaen"/>
          <w:i w:val="0"/>
          <w:color w:val="000000" w:themeColor="text1"/>
          <w:szCs w:val="24"/>
          <w:lang w:val="af-ZA"/>
        </w:rPr>
        <w:t xml:space="preserve"> </w:t>
      </w:r>
    </w:p>
    <w:bookmarkEnd w:id="6"/>
    <w:p w14:paraId="16998C00" w14:textId="606117C9" w:rsidR="00096865" w:rsidRPr="0098236F" w:rsidRDefault="00096865" w:rsidP="00EF3662">
      <w:pPr>
        <w:pStyle w:val="BodyTextIndent"/>
        <w:spacing w:line="240" w:lineRule="auto"/>
        <w:ind w:firstLine="567"/>
        <w:rPr>
          <w:rFonts w:ascii="GHEA Grapalat" w:hAnsi="GHEA Grapalat" w:cs="Sylfaen"/>
          <w:i w:val="0"/>
          <w:color w:val="000000" w:themeColor="text1"/>
          <w:szCs w:val="24"/>
          <w:lang w:val="af-ZA"/>
        </w:rPr>
      </w:pPr>
    </w:p>
    <w:p w14:paraId="56A21357" w14:textId="03C6D712" w:rsidR="009B6D58" w:rsidRPr="0098236F" w:rsidRDefault="00FD2748" w:rsidP="00EF3662">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olor w:val="000000" w:themeColor="text1"/>
          <w:sz w:val="20"/>
          <w:lang w:val="af-ZA" w:eastAsia="x-none"/>
        </w:rPr>
        <w:t>8</w:t>
      </w:r>
      <w:r w:rsidR="00633389" w:rsidRPr="0098236F">
        <w:rPr>
          <w:rFonts w:ascii="GHEA Grapalat" w:hAnsi="GHEA Grapalat"/>
          <w:color w:val="000000" w:themeColor="text1"/>
          <w:sz w:val="20"/>
          <w:lang w:val="af-ZA" w:eastAsia="x-none"/>
        </w:rPr>
        <w:t>.</w:t>
      </w:r>
      <w:r w:rsidR="00CA446F" w:rsidRPr="0098236F">
        <w:rPr>
          <w:rFonts w:ascii="GHEA Grapalat" w:hAnsi="GHEA Grapalat"/>
          <w:color w:val="000000" w:themeColor="text1"/>
          <w:sz w:val="20"/>
          <w:lang w:val="hy-AM" w:eastAsia="x-none"/>
        </w:rPr>
        <w:t>6</w:t>
      </w:r>
      <w:r w:rsidR="00D7435F" w:rsidRPr="0098236F">
        <w:rPr>
          <w:rFonts w:ascii="GHEA Grapalat" w:hAnsi="GHEA Grapalat"/>
          <w:color w:val="000000" w:themeColor="text1"/>
          <w:sz w:val="20"/>
          <w:lang w:val="af-ZA" w:eastAsia="x-none"/>
        </w:rPr>
        <w:t xml:space="preserve"> </w:t>
      </w:r>
      <w:r w:rsidR="00973FB1" w:rsidRPr="0098236F">
        <w:rPr>
          <w:rFonts w:ascii="GHEA Grapalat" w:hAnsi="GHEA Grapalat"/>
          <w:color w:val="000000" w:themeColor="text1"/>
          <w:sz w:val="20"/>
          <w:lang w:val="af-ZA" w:eastAsia="x-none"/>
        </w:rPr>
        <w:t>Հ</w:t>
      </w:r>
      <w:r w:rsidR="00973FB1" w:rsidRPr="0098236F">
        <w:rPr>
          <w:rFonts w:ascii="GHEA Grapalat" w:hAnsi="GHEA Grapalat" w:cs="Sylfaen"/>
          <w:color w:val="000000" w:themeColor="text1"/>
          <w:sz w:val="20"/>
          <w:szCs w:val="24"/>
          <w:lang w:val="ru-RU" w:eastAsia="en-US"/>
        </w:rPr>
        <w:t>անձնաժողովը</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հրավերի</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պահանջների</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նկատմամբ</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բավարար</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գնահատված</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հայտեր</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ներկայացրած</w:t>
      </w:r>
      <w:r w:rsidR="00973FB1"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մ</w:t>
      </w:r>
      <w:r w:rsidR="00973FB1" w:rsidRPr="0098236F">
        <w:rPr>
          <w:rFonts w:ascii="GHEA Grapalat" w:hAnsi="GHEA Grapalat" w:cs="Sylfaen"/>
          <w:color w:val="000000" w:themeColor="text1"/>
          <w:sz w:val="20"/>
          <w:szCs w:val="24"/>
          <w:lang w:val="ru-RU" w:eastAsia="en-US"/>
        </w:rPr>
        <w:t>ասնակիցներից</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որոշում</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և</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հայտարարում</w:t>
      </w:r>
      <w:r w:rsidR="00973FB1"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է</w:t>
      </w:r>
      <w:r w:rsidR="00973FB1" w:rsidRPr="0098236F">
        <w:rPr>
          <w:rFonts w:ascii="GHEA Grapalat" w:hAnsi="GHEA Grapalat" w:cs="Sylfaen"/>
          <w:color w:val="000000" w:themeColor="text1"/>
          <w:sz w:val="20"/>
          <w:szCs w:val="24"/>
          <w:lang w:val="af-ZA" w:eastAsia="en-US"/>
        </w:rPr>
        <w:t xml:space="preserve"> </w:t>
      </w:r>
      <w:r w:rsidR="00D32414" w:rsidRPr="0098236F">
        <w:rPr>
          <w:rFonts w:ascii="GHEA Grapalat" w:hAnsi="GHEA Grapalat" w:cs="Sylfaen"/>
          <w:color w:val="000000" w:themeColor="text1"/>
          <w:sz w:val="20"/>
          <w:szCs w:val="24"/>
          <w:lang w:val="hy-AM" w:eastAsia="en-US"/>
        </w:rPr>
        <w:t>ընտրված</w:t>
      </w:r>
      <w:r w:rsidR="00D32414"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ru-RU" w:eastAsia="en-US"/>
        </w:rPr>
        <w:t>և</w:t>
      </w:r>
      <w:r w:rsidR="00973FB1" w:rsidRPr="0098236F">
        <w:rPr>
          <w:rFonts w:ascii="GHEA Grapalat" w:hAnsi="GHEA Grapalat" w:cs="Sylfaen"/>
          <w:color w:val="000000" w:themeColor="text1"/>
          <w:sz w:val="20"/>
          <w:szCs w:val="24"/>
          <w:lang w:val="af-ZA" w:eastAsia="en-US"/>
        </w:rPr>
        <w:t xml:space="preserve"> </w:t>
      </w:r>
      <w:r w:rsidR="008011E4" w:rsidRPr="0098236F">
        <w:rPr>
          <w:rFonts w:ascii="GHEA Grapalat" w:hAnsi="GHEA Grapalat" w:cs="Sylfaen"/>
          <w:color w:val="000000" w:themeColor="text1"/>
          <w:sz w:val="20"/>
          <w:szCs w:val="24"/>
          <w:lang w:val="hy-AM" w:eastAsia="en-US"/>
        </w:rPr>
        <w:t>այդպիսին չճանաչված</w:t>
      </w:r>
      <w:r w:rsidR="00210D53" w:rsidRPr="0098236F">
        <w:rPr>
          <w:rFonts w:ascii="GHEA Grapalat" w:hAnsi="GHEA Grapalat" w:cs="Sylfaen"/>
          <w:color w:val="000000" w:themeColor="text1"/>
          <w:sz w:val="20"/>
          <w:szCs w:val="24"/>
          <w:lang w:val="hy-AM" w:eastAsia="en-US"/>
        </w:rPr>
        <w:t xml:space="preserve"> </w:t>
      </w:r>
      <w:r w:rsidR="00973FB1" w:rsidRPr="0098236F">
        <w:rPr>
          <w:rFonts w:ascii="GHEA Grapalat" w:hAnsi="GHEA Grapalat" w:cs="Sylfaen"/>
          <w:color w:val="000000" w:themeColor="text1"/>
          <w:sz w:val="20"/>
          <w:szCs w:val="24"/>
          <w:lang w:val="ru-RU" w:eastAsia="en-US"/>
        </w:rPr>
        <w:t>մասնակիցներին</w:t>
      </w:r>
      <w:r w:rsidR="00973FB1" w:rsidRPr="0098236F">
        <w:rPr>
          <w:rFonts w:ascii="GHEA Grapalat" w:hAnsi="GHEA Grapalat" w:cs="Sylfaen"/>
          <w:color w:val="000000" w:themeColor="text1"/>
          <w:sz w:val="20"/>
          <w:szCs w:val="24"/>
          <w:lang w:val="af-ZA" w:eastAsia="en-US"/>
        </w:rPr>
        <w:t>:</w:t>
      </w:r>
      <w:r w:rsidR="00D32414"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Առաջարկված</w:t>
      </w:r>
      <w:r w:rsidR="009B6D58"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նվազագույն</w:t>
      </w:r>
      <w:r w:rsidR="009B6D58"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գների</w:t>
      </w:r>
      <w:r w:rsidR="009B6D58"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հավասարության</w:t>
      </w:r>
      <w:r w:rsidR="009B6D58"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դեպքում</w:t>
      </w:r>
      <w:r w:rsidR="009B6D58" w:rsidRPr="0098236F">
        <w:rPr>
          <w:rFonts w:ascii="GHEA Grapalat" w:hAnsi="GHEA Grapalat" w:cs="Sylfaen"/>
          <w:color w:val="000000" w:themeColor="text1"/>
          <w:sz w:val="20"/>
          <w:szCs w:val="24"/>
          <w:lang w:val="af-ZA" w:eastAsia="en-US"/>
        </w:rPr>
        <w:t xml:space="preserve"> </w:t>
      </w:r>
      <w:r w:rsidR="009B6D58" w:rsidRPr="0098236F">
        <w:rPr>
          <w:rFonts w:ascii="GHEA Grapalat" w:hAnsi="GHEA Grapalat" w:cs="Sylfaen"/>
          <w:color w:val="000000" w:themeColor="text1"/>
          <w:sz w:val="20"/>
          <w:szCs w:val="24"/>
          <w:lang w:val="ru-RU" w:eastAsia="en-US"/>
        </w:rPr>
        <w:t>՝</w:t>
      </w:r>
      <w:r w:rsidR="009B6D58" w:rsidRPr="0098236F">
        <w:rPr>
          <w:rFonts w:ascii="GHEA Grapalat" w:hAnsi="GHEA Grapalat" w:cs="Sylfaen"/>
          <w:color w:val="000000" w:themeColor="text1"/>
          <w:sz w:val="20"/>
          <w:szCs w:val="24"/>
          <w:lang w:val="af-ZA" w:eastAsia="en-US"/>
        </w:rPr>
        <w:t xml:space="preserve"> </w:t>
      </w:r>
    </w:p>
    <w:p w14:paraId="22CCE545" w14:textId="3C4CEA25" w:rsidR="009B6D58" w:rsidRPr="0098236F" w:rsidRDefault="009B6D58" w:rsidP="00EF3662">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ru-RU" w:eastAsia="en-US"/>
        </w:rPr>
        <w:t>ա</w:t>
      </w:r>
      <w:r w:rsidRPr="0098236F">
        <w:rPr>
          <w:rFonts w:ascii="GHEA Grapalat" w:hAnsi="GHEA Grapalat" w:cs="Sylfaen"/>
          <w:color w:val="000000" w:themeColor="text1"/>
          <w:sz w:val="20"/>
          <w:szCs w:val="24"/>
          <w:lang w:val="af-ZA" w:eastAsia="en-US"/>
        </w:rPr>
        <w:t xml:space="preserve">. </w:t>
      </w:r>
      <w:r w:rsidR="00E34189" w:rsidRPr="0098236F">
        <w:rPr>
          <w:rFonts w:ascii="GHEA Grapalat" w:hAnsi="GHEA Grapalat" w:cs="Sylfaen"/>
          <w:color w:val="000000" w:themeColor="text1"/>
          <w:sz w:val="20"/>
          <w:szCs w:val="24"/>
          <w:lang w:val="hy-AM" w:eastAsia="en-US"/>
        </w:rPr>
        <w:t>ընտրված</w:t>
      </w:r>
      <w:r w:rsidR="00E34189"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008011E4" w:rsidRPr="0098236F">
        <w:rPr>
          <w:rFonts w:ascii="GHEA Grapalat" w:hAnsi="GHEA Grapalat" w:cs="Sylfaen"/>
          <w:color w:val="000000" w:themeColor="text1"/>
          <w:sz w:val="20"/>
          <w:szCs w:val="24"/>
          <w:lang w:val="hy-AM" w:eastAsia="en-US"/>
        </w:rPr>
        <w:t xml:space="preserve">այդպիսին </w:t>
      </w:r>
      <w:r w:rsidR="008011E4" w:rsidRPr="0098236F">
        <w:rPr>
          <w:rFonts w:ascii="GHEA Grapalat" w:hAnsi="GHEA Grapalat" w:cs="Sylfaen"/>
          <w:color w:val="000000" w:themeColor="text1"/>
          <w:sz w:val="20"/>
          <w:szCs w:val="24"/>
          <w:lang w:val="ru-RU" w:eastAsia="en-US"/>
        </w:rPr>
        <w:t>չճանաչված</w:t>
      </w:r>
      <w:r w:rsidR="00CA446F" w:rsidRPr="0098236F">
        <w:rPr>
          <w:rFonts w:ascii="GHEA Grapalat" w:hAnsi="GHEA Grapalat" w:cs="Sylfaen"/>
          <w:color w:val="000000" w:themeColor="text1"/>
          <w:sz w:val="20"/>
          <w:szCs w:val="24"/>
          <w:lang w:val="af-ZA" w:eastAsia="en-US"/>
        </w:rPr>
        <w:t xml:space="preserve"> </w:t>
      </w:r>
      <w:r w:rsidR="00FD2748" w:rsidRPr="0098236F">
        <w:rPr>
          <w:rFonts w:ascii="GHEA Grapalat" w:hAnsi="GHEA Grapalat" w:cs="Sylfaen"/>
          <w:color w:val="000000" w:themeColor="text1"/>
          <w:sz w:val="20"/>
          <w:szCs w:val="24"/>
          <w:lang w:val="ru-RU" w:eastAsia="en-US"/>
        </w:rPr>
        <w:t>մ</w:t>
      </w:r>
      <w:r w:rsidRPr="0098236F">
        <w:rPr>
          <w:rFonts w:ascii="GHEA Grapalat" w:hAnsi="GHEA Grapalat" w:cs="Sylfaen"/>
          <w:color w:val="000000" w:themeColor="text1"/>
          <w:sz w:val="20"/>
          <w:szCs w:val="24"/>
          <w:lang w:val="ru-RU" w:eastAsia="en-US"/>
        </w:rPr>
        <w:t>ասնակիցներին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որոշելու</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նպատակով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հանձնաժողովի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նիստում</w:t>
      </w:r>
      <w:r w:rsidRPr="0098236F">
        <w:rPr>
          <w:rFonts w:ascii="GHEA Grapalat" w:hAnsi="GHEA Grapalat" w:cs="Sylfaen"/>
          <w:color w:val="000000" w:themeColor="text1"/>
          <w:sz w:val="20"/>
          <w:szCs w:val="24"/>
          <w:lang w:val="af-ZA" w:eastAsia="en-US"/>
        </w:rPr>
        <w:t xml:space="preserve"> </w:t>
      </w:r>
      <w:r w:rsidR="00E50FCC" w:rsidRPr="0098236F">
        <w:rPr>
          <w:rFonts w:ascii="GHEA Grapalat" w:hAnsi="GHEA Grapalat" w:cs="Sylfaen"/>
          <w:color w:val="000000" w:themeColor="text1"/>
          <w:sz w:val="20"/>
          <w:szCs w:val="24"/>
          <w:lang w:val="ru-RU" w:eastAsia="en-US"/>
        </w:rPr>
        <w:t>հավասար</w:t>
      </w:r>
      <w:r w:rsidR="00E50FCC" w:rsidRPr="0098236F">
        <w:rPr>
          <w:rFonts w:ascii="GHEA Grapalat" w:hAnsi="GHEA Grapalat" w:cs="Sylfaen"/>
          <w:color w:val="000000" w:themeColor="text1"/>
          <w:sz w:val="20"/>
          <w:szCs w:val="24"/>
          <w:lang w:val="af-ZA" w:eastAsia="en-US"/>
        </w:rPr>
        <w:t xml:space="preserve"> </w:t>
      </w:r>
      <w:r w:rsidR="00E50FCC" w:rsidRPr="0098236F">
        <w:rPr>
          <w:rFonts w:ascii="GHEA Grapalat" w:hAnsi="GHEA Grapalat" w:cs="Sylfaen"/>
          <w:color w:val="000000" w:themeColor="text1"/>
          <w:sz w:val="20"/>
          <w:szCs w:val="24"/>
          <w:lang w:val="ru-RU" w:eastAsia="en-US"/>
        </w:rPr>
        <w:t>գներ</w:t>
      </w:r>
      <w:r w:rsidR="00E50FCC" w:rsidRPr="0098236F">
        <w:rPr>
          <w:rFonts w:ascii="GHEA Grapalat" w:hAnsi="GHEA Grapalat" w:cs="Sylfaen"/>
          <w:color w:val="000000" w:themeColor="text1"/>
          <w:sz w:val="20"/>
          <w:szCs w:val="24"/>
          <w:lang w:val="af-ZA" w:eastAsia="en-US"/>
        </w:rPr>
        <w:t xml:space="preserve"> </w:t>
      </w:r>
      <w:r w:rsidR="00E50FCC" w:rsidRPr="0098236F">
        <w:rPr>
          <w:rFonts w:ascii="GHEA Grapalat" w:hAnsi="GHEA Grapalat" w:cs="Sylfaen"/>
          <w:color w:val="000000" w:themeColor="text1"/>
          <w:sz w:val="20"/>
          <w:szCs w:val="24"/>
          <w:lang w:val="ru-RU" w:eastAsia="en-US"/>
        </w:rPr>
        <w:t>ներկայացրած</w:t>
      </w:r>
      <w:r w:rsidR="00E50FCC" w:rsidRPr="0098236F">
        <w:rPr>
          <w:rFonts w:ascii="GHEA Grapalat" w:hAnsi="GHEA Grapalat" w:cs="Sylfaen"/>
          <w:color w:val="000000" w:themeColor="text1"/>
          <w:sz w:val="20"/>
          <w:szCs w:val="24"/>
          <w:lang w:val="af-ZA" w:eastAsia="en-US"/>
        </w:rPr>
        <w:t xml:space="preserve"> </w:t>
      </w:r>
      <w:r w:rsidR="00E50FCC" w:rsidRPr="0098236F">
        <w:rPr>
          <w:rFonts w:ascii="GHEA Grapalat" w:hAnsi="GHEA Grapalat" w:cs="Sylfaen"/>
          <w:color w:val="000000" w:themeColor="text1"/>
          <w:sz w:val="20"/>
          <w:szCs w:val="24"/>
          <w:lang w:val="ru-RU" w:eastAsia="en-US"/>
        </w:rPr>
        <w:t>մասնակիցների</w:t>
      </w:r>
      <w:r w:rsidR="00E50FCC" w:rsidRPr="0098236F">
        <w:rPr>
          <w:rFonts w:ascii="GHEA Grapalat" w:hAnsi="GHEA Grapalat" w:cs="Sylfaen"/>
          <w:color w:val="000000" w:themeColor="text1"/>
          <w:sz w:val="20"/>
          <w:szCs w:val="24"/>
          <w:lang w:val="af-ZA" w:eastAsia="en-US"/>
        </w:rPr>
        <w:t xml:space="preserve"> </w:t>
      </w:r>
      <w:r w:rsidR="00E50FCC" w:rsidRPr="0098236F">
        <w:rPr>
          <w:rFonts w:ascii="GHEA Grapalat" w:hAnsi="GHEA Grapalat" w:cs="Sylfaen"/>
          <w:color w:val="000000" w:themeColor="text1"/>
          <w:sz w:val="20"/>
          <w:szCs w:val="24"/>
          <w:lang w:val="ru-RU" w:eastAsia="en-US"/>
        </w:rPr>
        <w:t>հետ</w:t>
      </w:r>
      <w:r w:rsidR="00E50FCC"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վարվում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միաժամանակյա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բանակցություններ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եթե</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նիստին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00175CAA" w:rsidRPr="0098236F">
        <w:rPr>
          <w:rFonts w:ascii="GHEA Grapalat" w:hAnsi="GHEA Grapalat" w:cs="Sylfaen"/>
          <w:color w:val="000000" w:themeColor="text1"/>
          <w:sz w:val="20"/>
          <w:szCs w:val="24"/>
          <w:lang w:val="af-ZA" w:eastAsia="en-US"/>
        </w:rPr>
        <w:t xml:space="preserve"> </w:t>
      </w:r>
      <w:r w:rsidR="00175CAA" w:rsidRPr="0098236F">
        <w:rPr>
          <w:rFonts w:ascii="GHEA Grapalat" w:hAnsi="GHEA Grapalat" w:cs="Sylfaen"/>
          <w:color w:val="000000" w:themeColor="text1"/>
          <w:sz w:val="20"/>
          <w:szCs w:val="24"/>
          <w:lang w:val="ru-RU" w:eastAsia="en-US"/>
        </w:rPr>
        <w:t>այդ</w:t>
      </w:r>
      <w:r w:rsidRPr="0098236F">
        <w:rPr>
          <w:rFonts w:ascii="GHEA Grapalat" w:hAnsi="GHEA Grapalat" w:cs="Sylfaen"/>
          <w:color w:val="000000" w:themeColor="text1"/>
          <w:sz w:val="20"/>
          <w:szCs w:val="24"/>
          <w:lang w:val="af-ZA" w:eastAsia="en-US"/>
        </w:rPr>
        <w:t xml:space="preserve"> </w:t>
      </w:r>
      <w:r w:rsidR="00FD2748" w:rsidRPr="0098236F">
        <w:rPr>
          <w:rFonts w:ascii="GHEA Grapalat" w:hAnsi="GHEA Grapalat" w:cs="Sylfaen"/>
          <w:color w:val="000000" w:themeColor="text1"/>
          <w:sz w:val="20"/>
          <w:szCs w:val="24"/>
          <w:lang w:val="ru-RU" w:eastAsia="en-US"/>
        </w:rPr>
        <w:t>մ</w:t>
      </w:r>
      <w:r w:rsidRPr="0098236F">
        <w:rPr>
          <w:rFonts w:ascii="GHEA Grapalat" w:hAnsi="GHEA Grapalat" w:cs="Sylfaen"/>
          <w:color w:val="000000" w:themeColor="text1"/>
          <w:sz w:val="20"/>
          <w:szCs w:val="24"/>
          <w:lang w:val="ru-RU" w:eastAsia="en-US"/>
        </w:rPr>
        <w:t>ասնակիցները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համապատասխան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լիազորություն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ունեցող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ներկայացուցիչները</w:t>
      </w:r>
      <w:r w:rsidRPr="0098236F">
        <w:rPr>
          <w:rFonts w:ascii="GHEA Grapalat" w:hAnsi="GHEA Grapalat" w:cs="Sylfaen"/>
          <w:color w:val="000000" w:themeColor="text1"/>
          <w:sz w:val="20"/>
          <w:szCs w:val="24"/>
          <w:lang w:val="af-ZA" w:eastAsia="en-US"/>
        </w:rPr>
        <w:t>),</w:t>
      </w:r>
    </w:p>
    <w:p w14:paraId="29845ACA" w14:textId="2CB9B684" w:rsidR="009B6D58" w:rsidRPr="0098236F" w:rsidRDefault="009B6D58" w:rsidP="00EF3662">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ru-RU" w:eastAsia="en-US"/>
        </w:rPr>
        <w:t>բ</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հակառակ</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դեպքում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հանձնաժողովի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նիստը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կասեցվում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մեկ</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աշխատանքային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օրվա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ընթացքում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հանձնաժողովի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քարտուղարը</w:t>
      </w:r>
      <w:r w:rsidRPr="0098236F">
        <w:rPr>
          <w:rFonts w:ascii="GHEA Grapalat" w:hAnsi="GHEA Grapalat" w:cs="Sylfaen"/>
          <w:color w:val="000000" w:themeColor="text1"/>
          <w:sz w:val="20"/>
          <w:szCs w:val="24"/>
          <w:lang w:val="af-ZA" w:eastAsia="en-US"/>
        </w:rPr>
        <w:t xml:space="preserve"> </w:t>
      </w:r>
      <w:r w:rsidR="00C93FF9" w:rsidRPr="0098236F">
        <w:rPr>
          <w:rFonts w:ascii="GHEA Grapalat" w:hAnsi="GHEA Grapalat" w:cs="Sylfaen"/>
          <w:color w:val="000000" w:themeColor="text1"/>
          <w:sz w:val="20"/>
          <w:szCs w:val="24"/>
          <w:lang w:val="hy-AM" w:eastAsia="en-US"/>
        </w:rPr>
        <w:t xml:space="preserve">հավասար գներ </w:t>
      </w:r>
      <w:r w:rsidR="00143E8C" w:rsidRPr="0098236F">
        <w:rPr>
          <w:rFonts w:ascii="GHEA Grapalat" w:hAnsi="GHEA Grapalat" w:cs="Sylfaen"/>
          <w:color w:val="000000" w:themeColor="text1"/>
          <w:sz w:val="20"/>
          <w:szCs w:val="24"/>
          <w:lang w:val="ru-RU" w:eastAsia="en-US"/>
        </w:rPr>
        <w:t>ներկայացրած</w:t>
      </w:r>
      <w:r w:rsidR="00143E8C" w:rsidRPr="0098236F">
        <w:rPr>
          <w:rFonts w:ascii="GHEA Grapalat" w:hAnsi="GHEA Grapalat" w:cs="Sylfaen"/>
          <w:color w:val="000000" w:themeColor="text1"/>
          <w:sz w:val="20"/>
          <w:szCs w:val="24"/>
          <w:lang w:val="af-ZA" w:eastAsia="en-US"/>
        </w:rPr>
        <w:t xml:space="preserve"> </w:t>
      </w:r>
      <w:r w:rsidR="00143E8C" w:rsidRPr="0098236F">
        <w:rPr>
          <w:rFonts w:ascii="GHEA Grapalat" w:hAnsi="GHEA Grapalat" w:cs="Sylfaen"/>
          <w:color w:val="000000" w:themeColor="text1"/>
          <w:sz w:val="20"/>
          <w:szCs w:val="24"/>
          <w:lang w:val="ru-RU" w:eastAsia="en-US"/>
        </w:rPr>
        <w:t>մասնակիցներին</w:t>
      </w:r>
      <w:r w:rsidR="00143E8C" w:rsidRPr="0098236F">
        <w:rPr>
          <w:rFonts w:ascii="GHEA Grapalat" w:hAnsi="GHEA Grapalat" w:cs="Sylfaen"/>
          <w:color w:val="000000" w:themeColor="text1"/>
          <w:sz w:val="20"/>
          <w:szCs w:val="24"/>
          <w:lang w:val="af-ZA" w:eastAsia="en-US"/>
        </w:rPr>
        <w:t xml:space="preserve"> </w:t>
      </w:r>
      <w:r w:rsidR="00143E8C" w:rsidRPr="0098236F">
        <w:rPr>
          <w:rFonts w:ascii="GHEA Grapalat" w:hAnsi="GHEA Grapalat" w:cs="Sylfaen"/>
          <w:color w:val="000000" w:themeColor="text1"/>
          <w:sz w:val="20"/>
          <w:szCs w:val="24"/>
          <w:lang w:val="ru-RU" w:eastAsia="en-US"/>
        </w:rPr>
        <w:t>համակարգի</w:t>
      </w:r>
      <w:r w:rsidR="00143E8C" w:rsidRPr="0098236F">
        <w:rPr>
          <w:rFonts w:ascii="GHEA Grapalat" w:hAnsi="GHEA Grapalat" w:cs="Sylfaen"/>
          <w:color w:val="000000" w:themeColor="text1"/>
          <w:sz w:val="20"/>
          <w:szCs w:val="24"/>
          <w:lang w:val="af-ZA" w:eastAsia="en-US"/>
        </w:rPr>
        <w:t xml:space="preserve"> </w:t>
      </w:r>
      <w:r w:rsidR="00143E8C" w:rsidRPr="0098236F">
        <w:rPr>
          <w:rFonts w:ascii="GHEA Grapalat" w:hAnsi="GHEA Grapalat" w:cs="Sylfaen"/>
          <w:color w:val="000000" w:themeColor="text1"/>
          <w:sz w:val="20"/>
          <w:szCs w:val="24"/>
          <w:lang w:val="ru-RU" w:eastAsia="en-US"/>
        </w:rPr>
        <w:t>միջոցով</w:t>
      </w:r>
      <w:r w:rsidR="00C93FF9" w:rsidRPr="0098236F">
        <w:rPr>
          <w:rFonts w:ascii="GHEA Grapalat" w:hAnsi="GHEA Grapalat" w:cs="Sylfaen"/>
          <w:color w:val="000000" w:themeColor="text1"/>
          <w:sz w:val="20"/>
          <w:szCs w:val="24"/>
          <w:lang w:val="hy-AM" w:eastAsia="en-US"/>
        </w:rPr>
        <w:t xml:space="preserve">՝ ոչ ավտոմատ ծանուցման </w:t>
      </w:r>
      <w:r w:rsidR="00021FC2" w:rsidRPr="0098236F">
        <w:rPr>
          <w:rFonts w:ascii="GHEA Grapalat" w:hAnsi="GHEA Grapalat" w:cs="Sylfaen"/>
          <w:color w:val="000000" w:themeColor="text1"/>
          <w:sz w:val="20"/>
          <w:szCs w:val="24"/>
          <w:lang w:val="hy-AM" w:eastAsia="en-US"/>
        </w:rPr>
        <w:t>եղանակով</w:t>
      </w:r>
      <w:r w:rsidR="00C93FF9" w:rsidRPr="0098236F">
        <w:rPr>
          <w:rFonts w:ascii="GHEA Grapalat" w:hAnsi="GHEA Grapalat" w:cs="Sylfaen"/>
          <w:color w:val="000000" w:themeColor="text1"/>
          <w:sz w:val="20"/>
          <w:szCs w:val="24"/>
          <w:lang w:val="hy-AM" w:eastAsia="en-US"/>
        </w:rPr>
        <w:t>,</w:t>
      </w:r>
      <w:r w:rsidR="00143E8C"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միաժամանակ</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ծանուցում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նվազեցման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շուրջ</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միաժամանակյա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բանակցությունների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վարման</w:t>
      </w:r>
      <w:r w:rsidRPr="0098236F">
        <w:rPr>
          <w:rFonts w:ascii="GHEA Grapalat" w:hAnsi="GHEA Grapalat" w:cs="Sylfaen"/>
          <w:color w:val="000000" w:themeColor="text1"/>
          <w:sz w:val="20"/>
          <w:szCs w:val="24"/>
          <w:lang w:val="af-ZA" w:eastAsia="en-US"/>
        </w:rPr>
        <w:t xml:space="preserve"> </w:t>
      </w:r>
      <w:r w:rsidR="008011E4" w:rsidRPr="0098236F">
        <w:rPr>
          <w:rFonts w:ascii="GHEA Grapalat" w:hAnsi="GHEA Grapalat" w:cs="Sylfaen"/>
          <w:color w:val="000000" w:themeColor="text1"/>
          <w:sz w:val="20"/>
          <w:szCs w:val="24"/>
          <w:lang w:val="hy-AM" w:eastAsia="en-US"/>
        </w:rPr>
        <w:t xml:space="preserve">պայմանների, տևողության, </w:t>
      </w:r>
      <w:r w:rsidRPr="0098236F">
        <w:rPr>
          <w:rFonts w:ascii="GHEA Grapalat" w:hAnsi="GHEA Grapalat" w:cs="Sylfaen"/>
          <w:color w:val="000000" w:themeColor="text1"/>
          <w:sz w:val="20"/>
          <w:szCs w:val="24"/>
          <w:lang w:val="ru-RU" w:eastAsia="en-US"/>
        </w:rPr>
        <w:t>օրվա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ժամի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վայրի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մասին</w:t>
      </w:r>
      <w:r w:rsidRPr="0098236F">
        <w:rPr>
          <w:rFonts w:ascii="GHEA Grapalat" w:hAnsi="GHEA Grapalat" w:cs="Sylfaen"/>
          <w:color w:val="000000" w:themeColor="text1"/>
          <w:sz w:val="20"/>
          <w:szCs w:val="24"/>
          <w:lang w:val="af-ZA" w:eastAsia="en-US"/>
        </w:rPr>
        <w:t>,</w:t>
      </w:r>
    </w:p>
    <w:p w14:paraId="559BBF3D" w14:textId="77777777" w:rsidR="009B6D58" w:rsidRPr="0098236F" w:rsidRDefault="009B6D58" w:rsidP="00EF3662">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ru-RU" w:eastAsia="en-US"/>
        </w:rPr>
        <w:t>գ</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բանակցությունները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վարվում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ոչ</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շուտ</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քան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ծանուցումն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ուղարկվելու</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օրվան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հաջորդող</w:t>
      </w:r>
      <w:r w:rsidRPr="0098236F">
        <w:rPr>
          <w:rFonts w:ascii="GHEA Grapalat" w:hAnsi="GHEA Grapalat" w:cs="Sylfaen"/>
          <w:color w:val="000000" w:themeColor="text1"/>
          <w:sz w:val="20"/>
          <w:szCs w:val="24"/>
          <w:lang w:val="af-ZA" w:eastAsia="en-US"/>
        </w:rPr>
        <w:t xml:space="preserve"> </w:t>
      </w:r>
      <w:proofErr w:type="gramStart"/>
      <w:r w:rsidRPr="0098236F">
        <w:rPr>
          <w:rFonts w:ascii="GHEA Grapalat" w:hAnsi="GHEA Grapalat" w:cs="Sylfaen"/>
          <w:color w:val="000000" w:themeColor="text1"/>
          <w:sz w:val="20"/>
          <w:szCs w:val="24"/>
          <w:lang w:val="ru-RU" w:eastAsia="en-US"/>
        </w:rPr>
        <w:t>օրվանից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երկրորդ</w:t>
      </w:r>
      <w:proofErr w:type="gramEnd"/>
      <w:r w:rsidRPr="0098236F">
        <w:rPr>
          <w:rFonts w:ascii="GHEA Grapalat" w:hAnsi="GHEA Grapalat" w:cs="Sylfaen"/>
          <w:color w:val="000000" w:themeColor="text1"/>
          <w:sz w:val="20"/>
          <w:szCs w:val="24"/>
          <w:lang w:val="af-ZA" w:eastAsia="en-US"/>
        </w:rPr>
        <w:t xml:space="preserve"> </w:t>
      </w:r>
      <w:r w:rsidR="00973FB1" w:rsidRPr="0098236F">
        <w:rPr>
          <w:rFonts w:ascii="GHEA Grapalat" w:hAnsi="GHEA Grapalat" w:cs="Sylfaen"/>
          <w:color w:val="000000" w:themeColor="text1"/>
          <w:sz w:val="20"/>
          <w:szCs w:val="24"/>
          <w:lang w:val="af-ZA" w:eastAsia="en-US"/>
        </w:rPr>
        <w:t xml:space="preserve">և ոչ ուշ, քան </w:t>
      </w:r>
      <w:r w:rsidR="008A2FF1" w:rsidRPr="0098236F">
        <w:rPr>
          <w:rFonts w:ascii="GHEA Grapalat" w:hAnsi="GHEA Grapalat" w:cs="Sylfaen"/>
          <w:color w:val="000000" w:themeColor="text1"/>
          <w:sz w:val="20"/>
          <w:szCs w:val="24"/>
          <w:lang w:val="hy-AM" w:eastAsia="en-US"/>
        </w:rPr>
        <w:t>հինգերորդ</w:t>
      </w:r>
      <w:r w:rsidR="008A2FF1"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աշխատանքային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օրը</w:t>
      </w:r>
      <w:r w:rsidRPr="0098236F">
        <w:rPr>
          <w:rFonts w:ascii="GHEA Grapalat" w:hAnsi="GHEA Grapalat" w:cs="Sylfaen"/>
          <w:color w:val="000000" w:themeColor="text1"/>
          <w:sz w:val="20"/>
          <w:szCs w:val="24"/>
          <w:lang w:val="af-ZA" w:eastAsia="en-US"/>
        </w:rPr>
        <w:t xml:space="preserve">, </w:t>
      </w:r>
    </w:p>
    <w:p w14:paraId="5304686B" w14:textId="512DBF83" w:rsidR="009B6D58" w:rsidRPr="0098236F" w:rsidRDefault="009B6D58" w:rsidP="00146D17">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ru-RU" w:eastAsia="en-US"/>
        </w:rPr>
        <w:t>դ</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յուրաքանչյուր</w:t>
      </w:r>
      <w:r w:rsidRPr="0098236F">
        <w:rPr>
          <w:rFonts w:ascii="GHEA Grapalat" w:hAnsi="GHEA Grapalat" w:cs="Sylfaen"/>
          <w:color w:val="000000" w:themeColor="text1"/>
          <w:sz w:val="20"/>
          <w:szCs w:val="24"/>
          <w:lang w:val="af-ZA" w:eastAsia="en-US"/>
        </w:rPr>
        <w:t xml:space="preserve"> </w:t>
      </w:r>
      <w:r w:rsidR="007210AC" w:rsidRPr="0098236F">
        <w:rPr>
          <w:rFonts w:ascii="GHEA Grapalat" w:hAnsi="GHEA Grapalat" w:cs="Sylfaen"/>
          <w:color w:val="000000" w:themeColor="text1"/>
          <w:sz w:val="20"/>
          <w:szCs w:val="24"/>
          <w:lang w:eastAsia="en-US"/>
        </w:rPr>
        <w:t>մ</w:t>
      </w:r>
      <w:r w:rsidR="003B1FC0" w:rsidRPr="0098236F">
        <w:rPr>
          <w:rFonts w:ascii="GHEA Grapalat" w:hAnsi="GHEA Grapalat" w:cs="Sylfaen"/>
          <w:color w:val="000000" w:themeColor="text1"/>
          <w:sz w:val="20"/>
          <w:szCs w:val="24"/>
          <w:lang w:eastAsia="en-US"/>
        </w:rPr>
        <w:t>ա</w:t>
      </w:r>
      <w:r w:rsidRPr="0098236F">
        <w:rPr>
          <w:rFonts w:ascii="GHEA Grapalat" w:hAnsi="GHEA Grapalat" w:cs="Sylfaen"/>
          <w:color w:val="000000" w:themeColor="text1"/>
          <w:sz w:val="20"/>
          <w:szCs w:val="24"/>
          <w:lang w:val="ru-RU" w:eastAsia="en-US"/>
        </w:rPr>
        <w:t>սնակցի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տվյալ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պահին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ներկայացրած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առաջարկը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հրապարակվում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մյուս</w:t>
      </w:r>
      <w:r w:rsidRPr="0098236F">
        <w:rPr>
          <w:rFonts w:ascii="GHEA Grapalat" w:hAnsi="GHEA Grapalat" w:cs="Sylfaen"/>
          <w:color w:val="000000" w:themeColor="text1"/>
          <w:sz w:val="20"/>
          <w:szCs w:val="24"/>
          <w:lang w:val="af-ZA" w:eastAsia="en-US"/>
        </w:rPr>
        <w:t xml:space="preserve"> </w:t>
      </w:r>
      <w:proofErr w:type="gramStart"/>
      <w:r w:rsidR="007210AC" w:rsidRPr="0098236F">
        <w:rPr>
          <w:rFonts w:ascii="GHEA Grapalat" w:hAnsi="GHEA Grapalat" w:cs="Sylfaen"/>
          <w:color w:val="000000" w:themeColor="text1"/>
          <w:sz w:val="20"/>
          <w:szCs w:val="24"/>
          <w:lang w:val="af-ZA" w:eastAsia="en-US"/>
        </w:rPr>
        <w:t>մ</w:t>
      </w:r>
      <w:r w:rsidRPr="0098236F">
        <w:rPr>
          <w:rFonts w:ascii="GHEA Grapalat" w:hAnsi="GHEA Grapalat" w:cs="Sylfaen"/>
          <w:color w:val="000000" w:themeColor="text1"/>
          <w:sz w:val="20"/>
          <w:szCs w:val="24"/>
          <w:lang w:val="ru-RU" w:eastAsia="en-US"/>
        </w:rPr>
        <w:t>ասնակցի</w:t>
      </w:r>
      <w:r w:rsidR="000E5F1F" w:rsidRPr="0098236F">
        <w:rPr>
          <w:rFonts w:ascii="GHEA Grapalat" w:hAnsi="GHEA Grapalat" w:cs="Sylfaen"/>
          <w:color w:val="000000" w:themeColor="text1"/>
          <w:sz w:val="20"/>
          <w:szCs w:val="24"/>
          <w:lang w:val="hy-AM" w:eastAsia="en-US"/>
        </w:rPr>
        <w:t xml:space="preserve"> </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համար</w:t>
      </w:r>
      <w:proofErr w:type="gramEnd"/>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մինչև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բանակցությունների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վերջնաժամկետի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ավարտը</w:t>
      </w:r>
      <w:r w:rsidRPr="0098236F">
        <w:rPr>
          <w:rFonts w:ascii="GHEA Grapalat" w:hAnsi="GHEA Grapalat" w:cs="Sylfaen"/>
          <w:color w:val="000000" w:themeColor="text1"/>
          <w:sz w:val="20"/>
          <w:szCs w:val="24"/>
          <w:lang w:val="af-ZA" w:eastAsia="en-US"/>
        </w:rPr>
        <w:t xml:space="preserve"> </w:t>
      </w:r>
      <w:r w:rsidR="007210AC" w:rsidRPr="0098236F">
        <w:rPr>
          <w:rFonts w:ascii="GHEA Grapalat" w:hAnsi="GHEA Grapalat" w:cs="Sylfaen"/>
          <w:color w:val="000000" w:themeColor="text1"/>
          <w:sz w:val="20"/>
          <w:szCs w:val="24"/>
          <w:lang w:val="af-ZA" w:eastAsia="en-US"/>
        </w:rPr>
        <w:t>մ</w:t>
      </w:r>
      <w:r w:rsidRPr="0098236F">
        <w:rPr>
          <w:rFonts w:ascii="GHEA Grapalat" w:hAnsi="GHEA Grapalat" w:cs="Sylfaen"/>
          <w:color w:val="000000" w:themeColor="text1"/>
          <w:sz w:val="20"/>
          <w:szCs w:val="24"/>
          <w:lang w:val="ru-RU" w:eastAsia="en-US"/>
        </w:rPr>
        <w:t>ասնակիցը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կարող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վերանայել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իր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առաջարկը</w:t>
      </w:r>
      <w:r w:rsidRPr="0098236F">
        <w:rPr>
          <w:rFonts w:ascii="GHEA Grapalat" w:hAnsi="GHEA Grapalat" w:cs="Sylfaen"/>
          <w:color w:val="000000" w:themeColor="text1"/>
          <w:sz w:val="20"/>
          <w:szCs w:val="24"/>
          <w:lang w:val="af-ZA" w:eastAsia="en-US"/>
        </w:rPr>
        <w:t>,</w:t>
      </w:r>
    </w:p>
    <w:p w14:paraId="78337135" w14:textId="7EE1DAE2" w:rsidR="00D07A13" w:rsidRPr="0098236F" w:rsidRDefault="009B6D58" w:rsidP="00146D17">
      <w:pPr>
        <w:pStyle w:val="NormalWeb"/>
        <w:shd w:val="clear" w:color="auto" w:fill="FFFFFF"/>
        <w:spacing w:before="0" w:beforeAutospacing="0" w:after="0" w:afterAutospacing="0"/>
        <w:ind w:firstLine="708"/>
        <w:jc w:val="both"/>
        <w:rPr>
          <w:rFonts w:ascii="Arial Unicode" w:hAnsi="Arial Unicode"/>
          <w:color w:val="000000" w:themeColor="text1"/>
          <w:sz w:val="21"/>
          <w:szCs w:val="21"/>
          <w:lang w:val="af-ZA"/>
        </w:rPr>
      </w:pPr>
      <w:r w:rsidRPr="0098236F">
        <w:rPr>
          <w:rFonts w:ascii="GHEA Grapalat" w:hAnsi="GHEA Grapalat" w:cs="Sylfaen"/>
          <w:color w:val="000000" w:themeColor="text1"/>
          <w:sz w:val="20"/>
          <w:lang w:val="ru-RU"/>
        </w:rPr>
        <w:t>ե</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բանակցությունների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համար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սահմանված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վերջնաժամկետը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լրանալու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պահին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ըստ</w:t>
      </w:r>
      <w:r w:rsidR="00F4506C" w:rsidRPr="0098236F">
        <w:rPr>
          <w:rFonts w:ascii="GHEA Grapalat" w:hAnsi="GHEA Grapalat" w:cs="Sylfaen"/>
          <w:color w:val="000000" w:themeColor="text1"/>
          <w:sz w:val="20"/>
          <w:lang w:val="hy-AM"/>
        </w:rPr>
        <w:t xml:space="preserve"> դրան ներկա</w:t>
      </w:r>
      <w:r w:rsidRPr="0098236F">
        <w:rPr>
          <w:rFonts w:ascii="GHEA Grapalat" w:hAnsi="GHEA Grapalat" w:cs="Sylfaen"/>
          <w:color w:val="000000" w:themeColor="text1"/>
          <w:sz w:val="20"/>
          <w:lang w:val="af-ZA"/>
        </w:rPr>
        <w:t xml:space="preserve"> </w:t>
      </w:r>
      <w:r w:rsidR="007210AC" w:rsidRPr="0098236F">
        <w:rPr>
          <w:rFonts w:ascii="GHEA Grapalat" w:hAnsi="GHEA Grapalat" w:cs="Sylfaen"/>
          <w:color w:val="000000" w:themeColor="text1"/>
          <w:sz w:val="20"/>
          <w:lang w:val="af-ZA"/>
        </w:rPr>
        <w:t>մ</w:t>
      </w:r>
      <w:r w:rsidRPr="0098236F">
        <w:rPr>
          <w:rFonts w:ascii="GHEA Grapalat" w:hAnsi="GHEA Grapalat" w:cs="Sylfaen"/>
          <w:color w:val="000000" w:themeColor="text1"/>
          <w:sz w:val="20"/>
          <w:lang w:val="ru-RU"/>
        </w:rPr>
        <w:t>ասնակիցների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ներկայացրած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գների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որոշվում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և</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հայտարարվում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են</w:t>
      </w:r>
      <w:r w:rsidRPr="0098236F">
        <w:rPr>
          <w:rFonts w:ascii="GHEA Grapalat" w:hAnsi="GHEA Grapalat" w:cs="Sylfaen"/>
          <w:color w:val="000000" w:themeColor="text1"/>
          <w:sz w:val="20"/>
          <w:lang w:val="af-ZA"/>
        </w:rPr>
        <w:t xml:space="preserve"> </w:t>
      </w:r>
      <w:r w:rsidR="00AB1DD6" w:rsidRPr="0098236F">
        <w:rPr>
          <w:rFonts w:ascii="GHEA Grapalat" w:hAnsi="GHEA Grapalat" w:cs="Sylfaen"/>
          <w:color w:val="000000" w:themeColor="text1"/>
          <w:sz w:val="20"/>
          <w:lang w:val="hy-AM"/>
        </w:rPr>
        <w:t>ընտրված</w:t>
      </w:r>
      <w:r w:rsidR="00AB1DD6"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և</w:t>
      </w:r>
      <w:r w:rsidRPr="0098236F">
        <w:rPr>
          <w:rFonts w:ascii="GHEA Grapalat" w:hAnsi="GHEA Grapalat" w:cs="Sylfaen"/>
          <w:color w:val="000000" w:themeColor="text1"/>
          <w:sz w:val="20"/>
          <w:lang w:val="af-ZA"/>
        </w:rPr>
        <w:t xml:space="preserve"> </w:t>
      </w:r>
      <w:r w:rsidR="008011E4" w:rsidRPr="0098236F">
        <w:rPr>
          <w:rFonts w:ascii="GHEA Grapalat" w:hAnsi="GHEA Grapalat" w:cs="Sylfaen"/>
          <w:color w:val="000000" w:themeColor="text1"/>
          <w:sz w:val="20"/>
          <w:lang w:val="hy-AM"/>
        </w:rPr>
        <w:t>այդպիսին չճանաչված</w:t>
      </w:r>
      <w:r w:rsidR="00146D17" w:rsidRPr="0098236F">
        <w:rPr>
          <w:rFonts w:ascii="GHEA Grapalat" w:hAnsi="GHEA Grapalat" w:cs="Sylfaen"/>
          <w:color w:val="000000" w:themeColor="text1"/>
          <w:sz w:val="20"/>
          <w:lang w:val="hy-AM"/>
        </w:rPr>
        <w:t xml:space="preserve"> </w:t>
      </w:r>
      <w:r w:rsidR="007210AC" w:rsidRPr="0098236F">
        <w:rPr>
          <w:rFonts w:ascii="GHEA Grapalat" w:hAnsi="GHEA Grapalat" w:cs="Sylfaen"/>
          <w:color w:val="000000" w:themeColor="text1"/>
          <w:sz w:val="20"/>
          <w:lang w:val="af-ZA"/>
        </w:rPr>
        <w:t>մ</w:t>
      </w:r>
      <w:r w:rsidRPr="0098236F">
        <w:rPr>
          <w:rFonts w:ascii="GHEA Grapalat" w:hAnsi="GHEA Grapalat" w:cs="Sylfaen"/>
          <w:color w:val="000000" w:themeColor="text1"/>
          <w:sz w:val="20"/>
          <w:lang w:val="ru-RU"/>
        </w:rPr>
        <w:t>ասնակիցները</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Եթե</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բանակցությունների</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արդյունքում</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մասնակիցների</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ներկայացրած</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գները</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մնում</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են</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հավասար</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գնման</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ընթացակարգն</w:t>
      </w:r>
      <w:r w:rsidR="00D07A13" w:rsidRPr="0098236F">
        <w:rPr>
          <w:rFonts w:ascii="GHEA Grapalat" w:hAnsi="GHEA Grapalat" w:cs="Sylfaen"/>
          <w:color w:val="000000" w:themeColor="text1"/>
          <w:sz w:val="20"/>
          <w:lang w:val="af-ZA"/>
        </w:rPr>
        <w:t xml:space="preserve"> </w:t>
      </w:r>
      <w:r w:rsidR="000E5F1F" w:rsidRPr="0098236F">
        <w:rPr>
          <w:rFonts w:ascii="GHEA Grapalat" w:hAnsi="GHEA Grapalat" w:cs="Sylfaen"/>
          <w:color w:val="000000" w:themeColor="text1"/>
          <w:sz w:val="20"/>
          <w:lang w:val="ru-RU"/>
        </w:rPr>
        <w:t>Օ</w:t>
      </w:r>
      <w:r w:rsidR="00D07A13" w:rsidRPr="0098236F">
        <w:rPr>
          <w:rFonts w:ascii="GHEA Grapalat" w:hAnsi="GHEA Grapalat" w:cs="Sylfaen"/>
          <w:color w:val="000000" w:themeColor="text1"/>
          <w:sz w:val="20"/>
          <w:lang w:val="ru-RU"/>
        </w:rPr>
        <w:t>րենքի</w:t>
      </w:r>
      <w:r w:rsidR="00D07A13" w:rsidRPr="0098236F">
        <w:rPr>
          <w:rFonts w:ascii="GHEA Grapalat" w:hAnsi="GHEA Grapalat" w:cs="Sylfaen"/>
          <w:color w:val="000000" w:themeColor="text1"/>
          <w:sz w:val="20"/>
          <w:lang w:val="af-ZA"/>
        </w:rPr>
        <w:t xml:space="preserve"> 37-</w:t>
      </w:r>
      <w:r w:rsidR="00D07A13" w:rsidRPr="0098236F">
        <w:rPr>
          <w:rFonts w:ascii="GHEA Grapalat" w:hAnsi="GHEA Grapalat" w:cs="Sylfaen"/>
          <w:color w:val="000000" w:themeColor="text1"/>
          <w:sz w:val="20"/>
          <w:lang w:val="ru-RU"/>
        </w:rPr>
        <w:t>րդ</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հոդվածի</w:t>
      </w:r>
      <w:r w:rsidR="00D07A13" w:rsidRPr="0098236F">
        <w:rPr>
          <w:rFonts w:ascii="GHEA Grapalat" w:hAnsi="GHEA Grapalat" w:cs="Sylfaen"/>
          <w:color w:val="000000" w:themeColor="text1"/>
          <w:sz w:val="20"/>
          <w:lang w:val="af-ZA"/>
        </w:rPr>
        <w:t xml:space="preserve"> 1-</w:t>
      </w:r>
      <w:r w:rsidR="00D07A13" w:rsidRPr="0098236F">
        <w:rPr>
          <w:rFonts w:ascii="GHEA Grapalat" w:hAnsi="GHEA Grapalat" w:cs="Sylfaen"/>
          <w:color w:val="000000" w:themeColor="text1"/>
          <w:sz w:val="20"/>
          <w:lang w:val="ru-RU"/>
        </w:rPr>
        <w:t>ին</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մասի</w:t>
      </w:r>
      <w:r w:rsidR="00D07A13" w:rsidRPr="0098236F">
        <w:rPr>
          <w:rFonts w:ascii="GHEA Grapalat" w:hAnsi="GHEA Grapalat" w:cs="Sylfaen"/>
          <w:color w:val="000000" w:themeColor="text1"/>
          <w:sz w:val="20"/>
          <w:lang w:val="af-ZA"/>
        </w:rPr>
        <w:t xml:space="preserve"> 1-</w:t>
      </w:r>
      <w:r w:rsidR="00D07A13" w:rsidRPr="0098236F">
        <w:rPr>
          <w:rFonts w:ascii="GHEA Grapalat" w:hAnsi="GHEA Grapalat" w:cs="Sylfaen"/>
          <w:color w:val="000000" w:themeColor="text1"/>
          <w:sz w:val="20"/>
          <w:lang w:val="ru-RU"/>
        </w:rPr>
        <w:t>ին</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կետի</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հիման</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վրա</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հայտարարվում</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է</w:t>
      </w:r>
      <w:r w:rsidR="00D07A13" w:rsidRPr="0098236F">
        <w:rPr>
          <w:rFonts w:ascii="GHEA Grapalat" w:hAnsi="GHEA Grapalat" w:cs="Sylfaen"/>
          <w:color w:val="000000" w:themeColor="text1"/>
          <w:sz w:val="20"/>
          <w:lang w:val="af-ZA"/>
        </w:rPr>
        <w:t xml:space="preserve"> </w:t>
      </w:r>
      <w:r w:rsidR="00D07A13" w:rsidRPr="0098236F">
        <w:rPr>
          <w:rFonts w:ascii="GHEA Grapalat" w:hAnsi="GHEA Grapalat" w:cs="Sylfaen"/>
          <w:color w:val="000000" w:themeColor="text1"/>
          <w:sz w:val="20"/>
          <w:lang w:val="ru-RU"/>
        </w:rPr>
        <w:t>չկայացած</w:t>
      </w:r>
      <w:r w:rsidR="00A86963" w:rsidRPr="0098236F">
        <w:rPr>
          <w:rFonts w:ascii="GHEA Grapalat" w:hAnsi="GHEA Grapalat" w:cs="Sylfaen"/>
          <w:color w:val="000000" w:themeColor="text1"/>
          <w:sz w:val="20"/>
          <w:lang w:val="af-ZA"/>
        </w:rPr>
        <w:t>:</w:t>
      </w:r>
    </w:p>
    <w:p w14:paraId="65F7B27F" w14:textId="1D677B80" w:rsidR="00A86963" w:rsidRPr="0098236F" w:rsidRDefault="00A86963" w:rsidP="00146D17">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af-ZA" w:eastAsia="en-US"/>
        </w:rPr>
        <w:t xml:space="preserve">8.7 </w:t>
      </w:r>
      <w:r w:rsidRPr="0098236F">
        <w:rPr>
          <w:rFonts w:ascii="GHEA Grapalat" w:hAnsi="GHEA Grapalat" w:cs="Sylfaen"/>
          <w:color w:val="000000" w:themeColor="text1"/>
          <w:sz w:val="20"/>
          <w:szCs w:val="24"/>
          <w:lang w:val="ru-RU" w:eastAsia="en-US"/>
        </w:rPr>
        <w:t>Եթե</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հրավերի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պահանջների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նկատմամբ</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բավարար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գնահատված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հայտեր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ներկայացրած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մասնակիցների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գերազանցում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գինը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ապա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գնահատող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հանձնաժողովը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կարող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ցածր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առաջարկ</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ներկայացրած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մասնակցին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հայտարարել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ընտրված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մասնակից՝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պայմանով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վերջինիս</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հետ</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կնքվող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պայմանագրով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կողմերի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իրավունքներն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ու</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պարտականություններն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ուժի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մեջ</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մտնում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գինը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գերազանցող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չափով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լրացուցիչ</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ֆինանսական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միջոցներ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նախատեսվելու</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դրա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հիման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վրա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կողմերի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միջև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համաձայնագիր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կնքելու</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դեպքում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Ընդ</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որում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համաձայնագիրը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լրացուցիչ</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ֆինանսական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միջոցները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նախատեսվելուն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հաջորդող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տասնհինգ</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աշխատանքային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օրվա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ընթացքում՝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աշխատանքի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կատարման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ժամկետները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երկարաձգելով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պայմանագրի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օրվանից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մինչև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համաձայնագրի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ընկած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ժամանակահատվածով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կետի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համաձայն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պայմանագիրը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լուծվում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եթե</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կնքելուն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հաջորդող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վաթսուն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օրացուցային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օրվա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ընթացքում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լրացուցիչ</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ֆինանսական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միջոցներ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չեն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կետի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պարբերության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պահանջները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չեն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կիրառվում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երբ</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հայտեր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ներկայացրել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մեկից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ավել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մասնակիցներ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և</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միայն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մեկ</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մասնակցի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հայտն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գնահատվել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հրավերի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պահանջներին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բավարար</w:t>
      </w:r>
      <w:r w:rsidRPr="0098236F">
        <w:rPr>
          <w:rFonts w:ascii="GHEA Grapalat" w:hAnsi="GHEA Grapalat" w:cs="Sylfaen"/>
          <w:color w:val="000000" w:themeColor="text1"/>
          <w:sz w:val="20"/>
          <w:szCs w:val="24"/>
          <w:lang w:val="af-ZA" w:eastAsia="en-US"/>
        </w:rPr>
        <w:t>:</w:t>
      </w:r>
    </w:p>
    <w:p w14:paraId="19A09EF4" w14:textId="56DEC430" w:rsidR="00DA2C85" w:rsidRPr="0098236F" w:rsidRDefault="00DA2C85" w:rsidP="00146D17">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ru-RU"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կետի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չկիրառման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դեպքում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ընթացակարգը</w:t>
      </w:r>
      <w:r w:rsidRPr="0098236F">
        <w:rPr>
          <w:rFonts w:ascii="GHEA Grapalat" w:hAnsi="GHEA Grapalat" w:cs="Sylfaen"/>
          <w:color w:val="000000" w:themeColor="text1"/>
          <w:sz w:val="20"/>
          <w:szCs w:val="24"/>
          <w:lang w:val="af-ZA" w:eastAsia="en-US"/>
        </w:rPr>
        <w:t xml:space="preserve"> </w:t>
      </w:r>
      <w:r w:rsidR="00146D17" w:rsidRPr="0098236F">
        <w:rPr>
          <w:rFonts w:ascii="GHEA Grapalat" w:hAnsi="GHEA Grapalat" w:cs="Sylfaen"/>
          <w:color w:val="000000" w:themeColor="text1"/>
          <w:sz w:val="20"/>
          <w:szCs w:val="24"/>
          <w:lang w:val="hy-AM" w:eastAsia="en-US"/>
        </w:rPr>
        <w:t>Օ</w:t>
      </w:r>
      <w:r w:rsidRPr="0098236F">
        <w:rPr>
          <w:rFonts w:ascii="GHEA Grapalat" w:hAnsi="GHEA Grapalat" w:cs="Sylfaen"/>
          <w:color w:val="000000" w:themeColor="text1"/>
          <w:sz w:val="20"/>
          <w:szCs w:val="24"/>
          <w:lang w:val="ru-RU" w:eastAsia="en-US"/>
        </w:rPr>
        <w:t>րենքի</w:t>
      </w:r>
      <w:r w:rsidRPr="0098236F">
        <w:rPr>
          <w:rFonts w:ascii="GHEA Grapalat" w:hAnsi="GHEA Grapalat" w:cs="Sylfaen"/>
          <w:color w:val="000000" w:themeColor="text1"/>
          <w:sz w:val="20"/>
          <w:szCs w:val="24"/>
          <w:lang w:val="af-ZA" w:eastAsia="en-US"/>
        </w:rPr>
        <w:t xml:space="preserve"> 37-</w:t>
      </w:r>
      <w:r w:rsidRPr="0098236F">
        <w:rPr>
          <w:rFonts w:ascii="GHEA Grapalat" w:hAnsi="GHEA Grapalat" w:cs="Sylfaen"/>
          <w:color w:val="000000" w:themeColor="text1"/>
          <w:sz w:val="20"/>
          <w:szCs w:val="24"/>
          <w:lang w:val="ru-RU" w:eastAsia="en-US"/>
        </w:rPr>
        <w:t>րդ</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հոդվածի</w:t>
      </w:r>
      <w:r w:rsidRPr="0098236F">
        <w:rPr>
          <w:rFonts w:ascii="GHEA Grapalat" w:hAnsi="GHEA Grapalat" w:cs="Sylfaen"/>
          <w:color w:val="000000" w:themeColor="text1"/>
          <w:sz w:val="20"/>
          <w:szCs w:val="24"/>
          <w:lang w:val="af-ZA" w:eastAsia="en-US"/>
        </w:rPr>
        <w:t xml:space="preserve"> 1-</w:t>
      </w:r>
      <w:r w:rsidRPr="0098236F">
        <w:rPr>
          <w:rFonts w:ascii="GHEA Grapalat" w:hAnsi="GHEA Grapalat" w:cs="Sylfaen"/>
          <w:color w:val="000000" w:themeColor="text1"/>
          <w:sz w:val="20"/>
          <w:szCs w:val="24"/>
          <w:lang w:val="ru-RU" w:eastAsia="en-US"/>
        </w:rPr>
        <w:t>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մասի</w:t>
      </w:r>
      <w:r w:rsidRPr="0098236F">
        <w:rPr>
          <w:rFonts w:ascii="GHEA Grapalat" w:hAnsi="GHEA Grapalat" w:cs="Sylfaen"/>
          <w:color w:val="000000" w:themeColor="text1"/>
          <w:sz w:val="20"/>
          <w:szCs w:val="24"/>
          <w:lang w:val="af-ZA" w:eastAsia="en-US"/>
        </w:rPr>
        <w:t xml:space="preserve"> 1-</w:t>
      </w:r>
      <w:r w:rsidRPr="0098236F">
        <w:rPr>
          <w:rFonts w:ascii="GHEA Grapalat" w:hAnsi="GHEA Grapalat" w:cs="Sylfaen"/>
          <w:color w:val="000000" w:themeColor="text1"/>
          <w:sz w:val="20"/>
          <w:szCs w:val="24"/>
          <w:lang w:val="ru-RU" w:eastAsia="en-US"/>
        </w:rPr>
        <w:t>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կետի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հիման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վրա</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հայտարարվում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չկայացած</w:t>
      </w:r>
      <w:r w:rsidRPr="0098236F">
        <w:rPr>
          <w:rFonts w:ascii="GHEA Grapalat" w:hAnsi="GHEA Grapalat" w:cs="Sylfaen"/>
          <w:color w:val="000000" w:themeColor="text1"/>
          <w:sz w:val="20"/>
          <w:szCs w:val="24"/>
          <w:lang w:val="af-ZA" w:eastAsia="en-US"/>
        </w:rPr>
        <w:t>:</w:t>
      </w:r>
    </w:p>
    <w:p w14:paraId="5A21C93A" w14:textId="31178D96" w:rsidR="00B514E8" w:rsidRPr="0098236F" w:rsidRDefault="00FD2748" w:rsidP="00EF3662">
      <w:pPr>
        <w:ind w:firstLine="708"/>
        <w:jc w:val="both"/>
        <w:rPr>
          <w:rFonts w:ascii="GHEA Grapalat" w:hAnsi="GHEA Grapalat"/>
          <w:color w:val="000000" w:themeColor="text1"/>
          <w:sz w:val="20"/>
          <w:szCs w:val="20"/>
          <w:lang w:val="hy-AM" w:eastAsia="x-none"/>
        </w:rPr>
      </w:pPr>
      <w:r w:rsidRPr="0098236F">
        <w:rPr>
          <w:rFonts w:ascii="GHEA Grapalat" w:hAnsi="GHEA Grapalat"/>
          <w:color w:val="000000" w:themeColor="text1"/>
          <w:sz w:val="20"/>
          <w:szCs w:val="20"/>
          <w:lang w:val="af-ZA" w:eastAsia="x-none"/>
        </w:rPr>
        <w:t>8</w:t>
      </w:r>
      <w:r w:rsidR="00C82BD2" w:rsidRPr="0098236F">
        <w:rPr>
          <w:rFonts w:ascii="GHEA Grapalat" w:hAnsi="GHEA Grapalat"/>
          <w:color w:val="000000" w:themeColor="text1"/>
          <w:sz w:val="20"/>
          <w:szCs w:val="20"/>
          <w:lang w:val="af-ZA" w:eastAsia="x-none"/>
        </w:rPr>
        <w:t>.</w:t>
      </w:r>
      <w:r w:rsidR="00D770E9" w:rsidRPr="0098236F">
        <w:rPr>
          <w:rFonts w:ascii="GHEA Grapalat" w:hAnsi="GHEA Grapalat"/>
          <w:color w:val="000000" w:themeColor="text1"/>
          <w:sz w:val="20"/>
          <w:szCs w:val="20"/>
          <w:lang w:val="hy-AM" w:eastAsia="x-none"/>
        </w:rPr>
        <w:t>8</w:t>
      </w:r>
      <w:r w:rsidR="00E24EBF" w:rsidRPr="0098236F">
        <w:rPr>
          <w:rFonts w:ascii="GHEA Grapalat" w:hAnsi="GHEA Grapalat"/>
          <w:color w:val="000000" w:themeColor="text1"/>
          <w:sz w:val="20"/>
          <w:szCs w:val="20"/>
          <w:lang w:val="af-ZA" w:eastAsia="x-none"/>
        </w:rPr>
        <w:t xml:space="preserve"> </w:t>
      </w:r>
      <w:r w:rsidR="00753C9B" w:rsidRPr="0098236F">
        <w:rPr>
          <w:rFonts w:ascii="GHEA Grapalat" w:hAnsi="GHEA Grapalat"/>
          <w:color w:val="000000" w:themeColor="text1"/>
          <w:sz w:val="20"/>
          <w:szCs w:val="20"/>
          <w:lang w:val="af-ZA" w:eastAsia="x-none"/>
        </w:rPr>
        <w:t>Պ</w:t>
      </w:r>
      <w:r w:rsidR="00B514E8" w:rsidRPr="0098236F">
        <w:rPr>
          <w:rFonts w:ascii="GHEA Grapalat" w:hAnsi="GHEA Grapalat"/>
          <w:color w:val="000000" w:themeColor="text1"/>
          <w:sz w:val="20"/>
          <w:szCs w:val="20"/>
          <w:lang w:val="af-ZA" w:eastAsia="x-none"/>
        </w:rPr>
        <w:t xml:space="preserve">ահանջի դեպքում </w:t>
      </w:r>
      <w:r w:rsidR="00AD522C" w:rsidRPr="0098236F">
        <w:rPr>
          <w:rFonts w:ascii="GHEA Grapalat" w:hAnsi="GHEA Grapalat"/>
          <w:color w:val="000000" w:themeColor="text1"/>
          <w:sz w:val="20"/>
          <w:szCs w:val="20"/>
          <w:lang w:val="af-ZA" w:eastAsia="x-none"/>
        </w:rPr>
        <w:t xml:space="preserve">որևէ </w:t>
      </w:r>
      <w:r w:rsidR="007210AC" w:rsidRPr="0098236F">
        <w:rPr>
          <w:rFonts w:ascii="GHEA Grapalat" w:hAnsi="GHEA Grapalat"/>
          <w:color w:val="000000" w:themeColor="text1"/>
          <w:sz w:val="20"/>
          <w:szCs w:val="20"/>
          <w:lang w:val="af-ZA" w:eastAsia="x-none"/>
        </w:rPr>
        <w:t>մ</w:t>
      </w:r>
      <w:r w:rsidR="00B514E8" w:rsidRPr="0098236F">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8236F">
        <w:rPr>
          <w:rFonts w:ascii="GHEA Grapalat" w:hAnsi="GHEA Grapalat"/>
          <w:color w:val="000000" w:themeColor="text1"/>
          <w:sz w:val="20"/>
          <w:szCs w:val="20"/>
          <w:lang w:val="af-ZA" w:eastAsia="x-none"/>
        </w:rPr>
        <w:t xml:space="preserve">այլ </w:t>
      </w:r>
      <w:r w:rsidR="007B36E4" w:rsidRPr="0098236F">
        <w:rPr>
          <w:rFonts w:ascii="GHEA Grapalat" w:hAnsi="GHEA Grapalat"/>
          <w:color w:val="000000" w:themeColor="text1"/>
          <w:sz w:val="20"/>
          <w:szCs w:val="20"/>
          <w:lang w:val="af-ZA" w:eastAsia="x-none"/>
        </w:rPr>
        <w:t>մ</w:t>
      </w:r>
      <w:r w:rsidR="00B514E8" w:rsidRPr="0098236F">
        <w:rPr>
          <w:rFonts w:ascii="GHEA Grapalat" w:hAnsi="GHEA Grapalat"/>
          <w:color w:val="000000" w:themeColor="text1"/>
          <w:sz w:val="20"/>
          <w:szCs w:val="20"/>
          <w:lang w:val="af-ZA" w:eastAsia="x-none"/>
        </w:rPr>
        <w:t>ասնակցին:</w:t>
      </w:r>
      <w:r w:rsidR="007B6811" w:rsidRPr="0098236F">
        <w:rPr>
          <w:rFonts w:ascii="GHEA Grapalat" w:hAnsi="GHEA Grapalat"/>
          <w:color w:val="000000" w:themeColor="text1"/>
          <w:sz w:val="20"/>
          <w:szCs w:val="20"/>
          <w:lang w:val="hy-AM" w:eastAsia="x-none"/>
        </w:rPr>
        <w:t xml:space="preserve"> </w:t>
      </w:r>
      <w:r w:rsidR="007B6811" w:rsidRPr="0098236F">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98236F">
        <w:rPr>
          <w:rFonts w:ascii="GHEA Grapalat" w:hAnsi="GHEA Grapalat"/>
          <w:color w:val="000000" w:themeColor="text1"/>
          <w:sz w:val="20"/>
          <w:szCs w:val="20"/>
          <w:lang w:val="hy-AM" w:eastAsia="x-none"/>
        </w:rPr>
        <w:t xml:space="preserve">հայտում ներառված </w:t>
      </w:r>
      <w:r w:rsidR="007B6811" w:rsidRPr="0098236F">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8236F">
        <w:rPr>
          <w:rFonts w:ascii="GHEA Grapalat" w:hAnsi="GHEA Grapalat"/>
          <w:color w:val="000000" w:themeColor="text1"/>
          <w:sz w:val="20"/>
          <w:szCs w:val="20"/>
          <w:lang w:val="af-ZA" w:eastAsia="x-none"/>
        </w:rPr>
        <w:t xml:space="preserve">հանձնաժողովի </w:t>
      </w:r>
      <w:r w:rsidR="007B6811" w:rsidRPr="0098236F">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98236F">
        <w:rPr>
          <w:rFonts w:ascii="GHEA Grapalat" w:hAnsi="GHEA Grapalat"/>
          <w:color w:val="000000" w:themeColor="text1"/>
          <w:sz w:val="20"/>
          <w:szCs w:val="20"/>
          <w:lang w:val="hy-AM" w:eastAsia="x-none"/>
        </w:rPr>
        <w:t>:</w:t>
      </w:r>
    </w:p>
    <w:p w14:paraId="5D31A1BE" w14:textId="361F251D" w:rsidR="00116E47" w:rsidRPr="0098236F" w:rsidRDefault="00A150A9" w:rsidP="00EF3662">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olor w:val="000000" w:themeColor="text1"/>
          <w:sz w:val="20"/>
          <w:lang w:val="af-ZA" w:eastAsia="x-none"/>
        </w:rPr>
        <w:t>8</w:t>
      </w:r>
      <w:r w:rsidR="002B121D" w:rsidRPr="0098236F">
        <w:rPr>
          <w:rFonts w:ascii="GHEA Grapalat" w:hAnsi="GHEA Grapalat"/>
          <w:color w:val="000000" w:themeColor="text1"/>
          <w:sz w:val="20"/>
          <w:lang w:val="af-ZA" w:eastAsia="x-none"/>
        </w:rPr>
        <w:t>.</w:t>
      </w:r>
      <w:r w:rsidR="00D770E9" w:rsidRPr="0098236F">
        <w:rPr>
          <w:rFonts w:ascii="GHEA Grapalat" w:hAnsi="GHEA Grapalat"/>
          <w:color w:val="000000" w:themeColor="text1"/>
          <w:sz w:val="20"/>
          <w:lang w:val="hy-AM" w:eastAsia="x-none"/>
        </w:rPr>
        <w:t>9</w:t>
      </w:r>
      <w:r w:rsidR="002B121D" w:rsidRPr="0098236F">
        <w:rPr>
          <w:rFonts w:ascii="GHEA Grapalat" w:hAnsi="GHEA Grapalat"/>
          <w:color w:val="000000" w:themeColor="text1"/>
          <w:sz w:val="20"/>
          <w:lang w:val="af-ZA" w:eastAsia="x-none"/>
        </w:rPr>
        <w:t xml:space="preserve"> Եթե հայտերի բացման</w:t>
      </w:r>
      <w:r w:rsidR="00DE1C00" w:rsidRPr="0098236F">
        <w:rPr>
          <w:rFonts w:ascii="GHEA Grapalat" w:hAnsi="GHEA Grapalat"/>
          <w:color w:val="000000" w:themeColor="text1"/>
          <w:sz w:val="20"/>
          <w:lang w:val="hy-AM" w:eastAsia="x-none"/>
        </w:rPr>
        <w:t xml:space="preserve"> և գնահատման</w:t>
      </w:r>
      <w:r w:rsidR="002B121D" w:rsidRPr="0098236F">
        <w:rPr>
          <w:rFonts w:ascii="GHEA Grapalat" w:hAnsi="GHEA Grapalat"/>
          <w:color w:val="000000" w:themeColor="text1"/>
          <w:sz w:val="20"/>
          <w:lang w:val="af-ZA" w:eastAsia="x-none"/>
        </w:rPr>
        <w:t xml:space="preserve"> նիստի ընթացքում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իրականացված</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գնահատման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արդյուն</w:t>
      </w:r>
      <w:r w:rsidR="002B121D" w:rsidRPr="0098236F">
        <w:rPr>
          <w:rFonts w:ascii="GHEA Grapalat" w:hAnsi="GHEA Grapalat" w:cs="Sylfaen"/>
          <w:color w:val="000000" w:themeColor="text1"/>
          <w:sz w:val="20"/>
          <w:szCs w:val="24"/>
          <w:lang w:val="af-ZA" w:eastAsia="en-US"/>
        </w:rPr>
        <w:softHyphen/>
      </w:r>
      <w:r w:rsidR="002B121D" w:rsidRPr="0098236F">
        <w:rPr>
          <w:rFonts w:ascii="GHEA Grapalat" w:hAnsi="GHEA Grapalat" w:cs="Sylfaen"/>
          <w:color w:val="000000" w:themeColor="text1"/>
          <w:sz w:val="20"/>
          <w:szCs w:val="24"/>
          <w:lang w:val="hy-AM" w:eastAsia="en-US"/>
        </w:rPr>
        <w:t>քում</w:t>
      </w:r>
      <w:r w:rsidR="002B121D" w:rsidRPr="0098236F">
        <w:rPr>
          <w:rFonts w:ascii="GHEA Grapalat" w:hAnsi="GHEA Grapalat" w:cs="Sylfaen"/>
          <w:color w:val="000000" w:themeColor="text1"/>
          <w:sz w:val="20"/>
          <w:szCs w:val="24"/>
          <w:lang w:val="af-ZA" w:eastAsia="en-US"/>
        </w:rPr>
        <w:t xml:space="preserve"> </w:t>
      </w:r>
      <w:r w:rsidR="007210AC" w:rsidRPr="0098236F">
        <w:rPr>
          <w:rFonts w:ascii="GHEA Grapalat" w:hAnsi="GHEA Grapalat" w:cs="Sylfaen"/>
          <w:color w:val="000000" w:themeColor="text1"/>
          <w:sz w:val="20"/>
          <w:szCs w:val="24"/>
          <w:lang w:val="af-ZA" w:eastAsia="en-US"/>
        </w:rPr>
        <w:t>մ</w:t>
      </w:r>
      <w:r w:rsidR="00A24827" w:rsidRPr="0098236F">
        <w:rPr>
          <w:rFonts w:ascii="GHEA Grapalat" w:hAnsi="GHEA Grapalat" w:cs="Sylfaen"/>
          <w:color w:val="000000" w:themeColor="text1"/>
          <w:sz w:val="20"/>
          <w:szCs w:val="24"/>
          <w:lang w:val="af-ZA" w:eastAsia="en-US"/>
        </w:rPr>
        <w:t xml:space="preserve">ասնակցի </w:t>
      </w:r>
      <w:r w:rsidR="002B121D" w:rsidRPr="0098236F">
        <w:rPr>
          <w:rFonts w:ascii="GHEA Grapalat" w:hAnsi="GHEA Grapalat" w:cs="Sylfaen"/>
          <w:color w:val="000000" w:themeColor="text1"/>
          <w:sz w:val="20"/>
          <w:szCs w:val="24"/>
          <w:lang w:val="hy-AM" w:eastAsia="en-US"/>
        </w:rPr>
        <w:t>հայտում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արձանագրվում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են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անհամապատասխանություններ՝</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հրավերի</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պահանջների</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նկատմամբ</w:t>
      </w:r>
      <w:r w:rsidR="002B121D" w:rsidRPr="0098236F">
        <w:rPr>
          <w:rFonts w:ascii="GHEA Grapalat" w:hAnsi="GHEA Grapalat" w:cs="Sylfaen"/>
          <w:color w:val="000000" w:themeColor="text1"/>
          <w:sz w:val="20"/>
          <w:szCs w:val="24"/>
          <w:lang w:val="af-ZA" w:eastAsia="en-US"/>
        </w:rPr>
        <w:t>,</w:t>
      </w:r>
      <w:bookmarkStart w:id="7" w:name="_Hlk9262487"/>
      <w:r w:rsidR="00476579" w:rsidRPr="0098236F">
        <w:rPr>
          <w:rFonts w:ascii="GHEA Grapalat" w:hAnsi="GHEA Grapalat" w:cs="Sylfaen"/>
          <w:color w:val="000000" w:themeColor="text1"/>
          <w:sz w:val="20"/>
          <w:szCs w:val="24"/>
          <w:lang w:val="hy-AM" w:eastAsia="en-US"/>
        </w:rPr>
        <w:t xml:space="preserve"> ներառյալ </w:t>
      </w:r>
      <w:r w:rsidR="008011E4" w:rsidRPr="0098236F">
        <w:rPr>
          <w:rFonts w:ascii="GHEA Grapalat" w:hAnsi="GHEA Grapalat" w:cs="Sylfaen"/>
          <w:color w:val="000000" w:themeColor="text1"/>
          <w:sz w:val="20"/>
          <w:szCs w:val="24"/>
          <w:lang w:val="hy-AM" w:eastAsia="en-US"/>
        </w:rPr>
        <w:t xml:space="preserve">այնդեպքը, </w:t>
      </w:r>
      <w:r w:rsidR="00476579" w:rsidRPr="0098236F">
        <w:rPr>
          <w:rFonts w:ascii="GHEA Grapalat" w:hAnsi="GHEA Grapalat" w:cs="Sylfaen"/>
          <w:color w:val="000000" w:themeColor="text1"/>
          <w:sz w:val="20"/>
          <w:szCs w:val="24"/>
          <w:lang w:val="hy-AM" w:eastAsia="en-US"/>
        </w:rPr>
        <w:t xml:space="preserve">երբ հայտում ներառված՝ Հայաստանի Հանրապետության ռեզիդենտ հանդիսացող մասնակցի կողմից </w:t>
      </w:r>
      <w:r w:rsidR="00DE1C00" w:rsidRPr="0098236F">
        <w:rPr>
          <w:rFonts w:ascii="GHEA Grapalat" w:hAnsi="GHEA Grapalat" w:cs="Sylfaen"/>
          <w:color w:val="000000" w:themeColor="text1"/>
          <w:sz w:val="20"/>
          <w:szCs w:val="24"/>
          <w:lang w:val="hy-AM" w:eastAsia="en-US"/>
        </w:rPr>
        <w:t xml:space="preserve">հաստատված </w:t>
      </w:r>
      <w:r w:rsidR="00476579" w:rsidRPr="0098236F">
        <w:rPr>
          <w:rFonts w:ascii="GHEA Grapalat" w:hAnsi="GHEA Grapalat" w:cs="Sylfaen"/>
          <w:color w:val="000000" w:themeColor="text1"/>
          <w:sz w:val="20"/>
          <w:szCs w:val="24"/>
          <w:lang w:val="hy-AM" w:eastAsia="en-US"/>
        </w:rPr>
        <w:t xml:space="preserve">փաստաթղթերը կամ դրանց մի մասը հաստատված չեն էլեկտրոնային թվային </w:t>
      </w:r>
      <w:r w:rsidR="00476579" w:rsidRPr="0098236F">
        <w:rPr>
          <w:rFonts w:ascii="GHEA Grapalat" w:hAnsi="GHEA Grapalat" w:cs="Sylfaen"/>
          <w:color w:val="000000" w:themeColor="text1"/>
          <w:sz w:val="20"/>
          <w:szCs w:val="24"/>
          <w:lang w:val="hy-AM" w:eastAsia="en-US"/>
        </w:rPr>
        <w:lastRenderedPageBreak/>
        <w:t>ստորագրությամբ,</w:t>
      </w:r>
      <w:bookmarkEnd w:id="7"/>
      <w:r w:rsidR="00476579" w:rsidRPr="0098236F">
        <w:rPr>
          <w:rFonts w:ascii="GHEA Grapalat" w:hAnsi="GHEA Grapalat" w:cs="Sylfaen"/>
          <w:color w:val="000000" w:themeColor="text1"/>
          <w:sz w:val="20"/>
          <w:szCs w:val="24"/>
          <w:lang w:val="hy-AM" w:eastAsia="en-US"/>
        </w:rPr>
        <w:t xml:space="preserve"> </w:t>
      </w:r>
      <w:r w:rsidR="002B121D" w:rsidRPr="0098236F">
        <w:rPr>
          <w:rFonts w:ascii="GHEA Grapalat" w:hAnsi="GHEA Grapalat" w:cs="Sylfaen"/>
          <w:color w:val="000000" w:themeColor="text1"/>
          <w:sz w:val="20"/>
          <w:szCs w:val="24"/>
          <w:lang w:val="hy-AM" w:eastAsia="en-US"/>
        </w:rPr>
        <w:t>ապա</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հանձնաժողովը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մեկ</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աշխատանքային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օրով</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կասեցնում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է</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նիստը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իսկ</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հանձնաժողովի</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քարտուղարը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նույն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օրը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դրա</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մասին</w:t>
      </w:r>
      <w:r w:rsidR="002B121D" w:rsidRPr="0098236F">
        <w:rPr>
          <w:rFonts w:ascii="GHEA Grapalat" w:hAnsi="GHEA Grapalat" w:cs="Sylfaen"/>
          <w:color w:val="000000" w:themeColor="text1"/>
          <w:sz w:val="20"/>
          <w:szCs w:val="24"/>
          <w:lang w:val="af-ZA" w:eastAsia="en-US"/>
        </w:rPr>
        <w:t xml:space="preserve"> </w:t>
      </w:r>
      <w:r w:rsidR="00476579" w:rsidRPr="0098236F">
        <w:rPr>
          <w:rFonts w:ascii="GHEA Grapalat" w:hAnsi="GHEA Grapalat" w:cs="Sylfaen"/>
          <w:color w:val="000000" w:themeColor="text1"/>
          <w:sz w:val="20"/>
          <w:szCs w:val="24"/>
          <w:lang w:val="af-ZA" w:eastAsia="en-US"/>
        </w:rPr>
        <w:t xml:space="preserve">համակարգի միջոցով </w:t>
      </w:r>
      <w:r w:rsidR="002B121D" w:rsidRPr="0098236F">
        <w:rPr>
          <w:rFonts w:ascii="GHEA Grapalat" w:hAnsi="GHEA Grapalat" w:cs="Sylfaen"/>
          <w:color w:val="000000" w:themeColor="text1"/>
          <w:sz w:val="20"/>
          <w:szCs w:val="24"/>
          <w:lang w:val="hy-AM" w:eastAsia="en-US"/>
        </w:rPr>
        <w:t>տեղեկացնում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է</w:t>
      </w:r>
      <w:r w:rsidR="002B121D" w:rsidRPr="0098236F">
        <w:rPr>
          <w:rFonts w:ascii="GHEA Grapalat" w:hAnsi="GHEA Grapalat" w:cs="Sylfaen"/>
          <w:color w:val="000000" w:themeColor="text1"/>
          <w:sz w:val="20"/>
          <w:szCs w:val="24"/>
          <w:lang w:val="af-ZA" w:eastAsia="en-US"/>
        </w:rPr>
        <w:t xml:space="preserve"> </w:t>
      </w:r>
      <w:r w:rsidR="007210AC" w:rsidRPr="0098236F">
        <w:rPr>
          <w:rFonts w:ascii="GHEA Grapalat" w:hAnsi="GHEA Grapalat" w:cs="Sylfaen"/>
          <w:color w:val="000000" w:themeColor="text1"/>
          <w:sz w:val="20"/>
          <w:szCs w:val="24"/>
          <w:lang w:val="af-ZA" w:eastAsia="en-US"/>
        </w:rPr>
        <w:t>մ</w:t>
      </w:r>
      <w:r w:rsidR="002B121D" w:rsidRPr="0098236F">
        <w:rPr>
          <w:rFonts w:ascii="GHEA Grapalat" w:hAnsi="GHEA Grapalat" w:cs="Sylfaen"/>
          <w:color w:val="000000" w:themeColor="text1"/>
          <w:sz w:val="20"/>
          <w:szCs w:val="24"/>
          <w:lang w:val="hy-AM" w:eastAsia="en-US"/>
        </w:rPr>
        <w:t>ասնակցին՝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առաջարկելով</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մինչև</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կասեցման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ժամկետի</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ավարտը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շտկել</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անհամապատասխանությունը</w:t>
      </w:r>
      <w:r w:rsidR="002B121D" w:rsidRPr="0098236F">
        <w:rPr>
          <w:rFonts w:ascii="GHEA Grapalat" w:hAnsi="GHEA Grapalat" w:cs="Sylfaen"/>
          <w:color w:val="000000" w:themeColor="text1"/>
          <w:sz w:val="20"/>
          <w:szCs w:val="24"/>
          <w:lang w:val="af-ZA" w:eastAsia="en-US"/>
        </w:rPr>
        <w:t>:</w:t>
      </w:r>
    </w:p>
    <w:p w14:paraId="5416D089" w14:textId="6EEE4756" w:rsidR="002B121D" w:rsidRPr="0098236F" w:rsidRDefault="00116E47" w:rsidP="00EF3662">
      <w:pPr>
        <w:pStyle w:val="norm"/>
        <w:spacing w:line="240" w:lineRule="auto"/>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98236F">
        <w:rPr>
          <w:rFonts w:ascii="GHEA Grapalat" w:hAnsi="GHEA Grapalat" w:cs="Sylfaen"/>
          <w:color w:val="000000" w:themeColor="text1"/>
          <w:sz w:val="20"/>
          <w:szCs w:val="24"/>
          <w:lang w:val="hy-AM" w:eastAsia="en-US"/>
        </w:rPr>
        <w:t>հայտի գն</w:t>
      </w:r>
      <w:r w:rsidR="00563192" w:rsidRPr="0098236F">
        <w:rPr>
          <w:rFonts w:ascii="GHEA Grapalat" w:hAnsi="GHEA Grapalat" w:cs="Sylfaen"/>
          <w:color w:val="000000" w:themeColor="text1"/>
          <w:sz w:val="20"/>
          <w:szCs w:val="24"/>
          <w:lang w:eastAsia="en-US"/>
        </w:rPr>
        <w:t>ա</w:t>
      </w:r>
      <w:r w:rsidR="00873E83" w:rsidRPr="0098236F">
        <w:rPr>
          <w:rFonts w:ascii="GHEA Grapalat" w:hAnsi="GHEA Grapalat" w:cs="Sylfaen"/>
          <w:color w:val="000000" w:themeColor="text1"/>
          <w:sz w:val="20"/>
          <w:szCs w:val="24"/>
          <w:lang w:val="hy-AM" w:eastAsia="en-US"/>
        </w:rPr>
        <w:t xml:space="preserve">հատման ընթացքում </w:t>
      </w:r>
      <w:r w:rsidRPr="0098236F">
        <w:rPr>
          <w:rFonts w:ascii="GHEA Grapalat" w:hAnsi="GHEA Grapalat" w:cs="Sylfaen"/>
          <w:color w:val="000000" w:themeColor="text1"/>
          <w:sz w:val="20"/>
          <w:szCs w:val="24"/>
          <w:lang w:val="hy-AM" w:eastAsia="en-US"/>
        </w:rPr>
        <w:t xml:space="preserve">հայտնաբերված </w:t>
      </w:r>
      <w:r w:rsidR="00873E83" w:rsidRPr="0098236F">
        <w:rPr>
          <w:rFonts w:ascii="GHEA Grapalat" w:hAnsi="GHEA Grapalat" w:cs="Sylfaen"/>
          <w:color w:val="000000" w:themeColor="text1"/>
          <w:sz w:val="20"/>
          <w:szCs w:val="24"/>
          <w:lang w:val="hy-AM" w:eastAsia="en-US"/>
        </w:rPr>
        <w:t xml:space="preserve">բոլոր </w:t>
      </w:r>
      <w:r w:rsidRPr="0098236F">
        <w:rPr>
          <w:rFonts w:ascii="GHEA Grapalat" w:hAnsi="GHEA Grapalat" w:cs="Sylfaen"/>
          <w:color w:val="000000" w:themeColor="text1"/>
          <w:sz w:val="20"/>
          <w:szCs w:val="24"/>
          <w:lang w:val="hy-AM" w:eastAsia="en-US"/>
        </w:rPr>
        <w:t>անհամապատասխանությունները:</w:t>
      </w:r>
      <w:r w:rsidR="002B121D" w:rsidRPr="0098236F">
        <w:rPr>
          <w:rFonts w:ascii="GHEA Grapalat" w:hAnsi="GHEA Grapalat" w:cs="Sylfaen"/>
          <w:color w:val="000000" w:themeColor="text1"/>
          <w:sz w:val="20"/>
          <w:szCs w:val="24"/>
          <w:lang w:val="hy-AM" w:eastAsia="en-US"/>
        </w:rPr>
        <w:t xml:space="preserve">   </w:t>
      </w:r>
    </w:p>
    <w:p w14:paraId="0A4B01CC" w14:textId="1218FD8A" w:rsidR="00FC31D8" w:rsidRPr="0098236F" w:rsidRDefault="00A150A9" w:rsidP="00EF3662">
      <w:pPr>
        <w:pStyle w:val="norm"/>
        <w:spacing w:line="240" w:lineRule="auto"/>
        <w:ind w:firstLine="567"/>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szCs w:val="24"/>
          <w:lang w:val="af-ZA" w:eastAsia="en-US"/>
        </w:rPr>
        <w:t>8</w:t>
      </w:r>
      <w:r w:rsidR="002B121D" w:rsidRPr="0098236F">
        <w:rPr>
          <w:rFonts w:ascii="GHEA Grapalat" w:hAnsi="GHEA Grapalat" w:cs="Sylfaen"/>
          <w:color w:val="000000" w:themeColor="text1"/>
          <w:sz w:val="20"/>
          <w:szCs w:val="24"/>
          <w:lang w:val="af-ZA" w:eastAsia="en-US"/>
        </w:rPr>
        <w:t>.</w:t>
      </w:r>
      <w:r w:rsidR="00D770E9" w:rsidRPr="0098236F">
        <w:rPr>
          <w:rFonts w:ascii="GHEA Grapalat" w:hAnsi="GHEA Grapalat" w:cs="Sylfaen"/>
          <w:color w:val="000000" w:themeColor="text1"/>
          <w:sz w:val="20"/>
          <w:szCs w:val="24"/>
          <w:lang w:val="hy-AM" w:eastAsia="en-US"/>
        </w:rPr>
        <w:t>10</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Եթե</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սույն</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հրավերի</w:t>
      </w:r>
      <w:r w:rsidR="002B121D" w:rsidRPr="0098236F">
        <w:rPr>
          <w:rFonts w:ascii="GHEA Grapalat" w:hAnsi="GHEA Grapalat" w:cs="Sylfaen"/>
          <w:color w:val="000000" w:themeColor="text1"/>
          <w:sz w:val="20"/>
          <w:szCs w:val="24"/>
          <w:lang w:val="af-ZA" w:eastAsia="en-US"/>
        </w:rPr>
        <w:t xml:space="preserve"> </w:t>
      </w:r>
      <w:r w:rsidR="009A171D" w:rsidRPr="0098236F">
        <w:rPr>
          <w:rFonts w:ascii="GHEA Grapalat" w:hAnsi="GHEA Grapalat" w:cs="Sylfaen"/>
          <w:color w:val="000000" w:themeColor="text1"/>
          <w:sz w:val="20"/>
          <w:szCs w:val="24"/>
          <w:lang w:val="af-ZA" w:eastAsia="en-US"/>
        </w:rPr>
        <w:t>8</w:t>
      </w:r>
      <w:r w:rsidR="002B121D" w:rsidRPr="0098236F">
        <w:rPr>
          <w:rFonts w:ascii="GHEA Grapalat" w:hAnsi="GHEA Grapalat" w:cs="Sylfaen"/>
          <w:color w:val="000000" w:themeColor="text1"/>
          <w:sz w:val="20"/>
          <w:szCs w:val="24"/>
          <w:lang w:val="af-ZA" w:eastAsia="en-US"/>
        </w:rPr>
        <w:t>.</w:t>
      </w:r>
      <w:r w:rsidR="00D770E9" w:rsidRPr="0098236F">
        <w:rPr>
          <w:rFonts w:ascii="GHEA Grapalat" w:hAnsi="GHEA Grapalat" w:cs="Sylfaen"/>
          <w:color w:val="000000" w:themeColor="text1"/>
          <w:sz w:val="20"/>
          <w:szCs w:val="24"/>
          <w:lang w:val="hy-AM" w:eastAsia="en-US"/>
        </w:rPr>
        <w:t>9</w:t>
      </w:r>
      <w:r w:rsidR="004E6A12" w:rsidRPr="0098236F">
        <w:rPr>
          <w:rFonts w:ascii="GHEA Grapalat" w:hAnsi="GHEA Grapalat" w:cs="Sylfaen"/>
          <w:color w:val="000000" w:themeColor="text1"/>
          <w:sz w:val="20"/>
          <w:szCs w:val="24"/>
          <w:lang w:val="af-ZA" w:eastAsia="en-US"/>
        </w:rPr>
        <w:t>-</w:t>
      </w:r>
      <w:r w:rsidR="004E6A12" w:rsidRPr="0098236F">
        <w:rPr>
          <w:rFonts w:ascii="GHEA Grapalat" w:hAnsi="GHEA Grapalat" w:cs="Sylfaen"/>
          <w:color w:val="000000" w:themeColor="text1"/>
          <w:sz w:val="20"/>
          <w:szCs w:val="24"/>
          <w:lang w:val="hy-AM" w:eastAsia="en-US"/>
        </w:rPr>
        <w:t>րդ</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կետով</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սահմանված</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ժամկետում</w:t>
      </w:r>
      <w:r w:rsidR="002B121D" w:rsidRPr="0098236F">
        <w:rPr>
          <w:rFonts w:ascii="GHEA Grapalat" w:hAnsi="GHEA Grapalat" w:cs="Sylfaen"/>
          <w:color w:val="000000" w:themeColor="text1"/>
          <w:sz w:val="20"/>
          <w:szCs w:val="24"/>
          <w:lang w:val="af-ZA" w:eastAsia="en-US"/>
        </w:rPr>
        <w:t xml:space="preserve"> </w:t>
      </w:r>
      <w:r w:rsidR="009A171D" w:rsidRPr="0098236F">
        <w:rPr>
          <w:rFonts w:ascii="GHEA Grapalat" w:hAnsi="GHEA Grapalat" w:cs="Sylfaen"/>
          <w:color w:val="000000" w:themeColor="text1"/>
          <w:sz w:val="20"/>
          <w:szCs w:val="24"/>
          <w:lang w:val="af-ZA" w:eastAsia="en-US"/>
        </w:rPr>
        <w:t>մ</w:t>
      </w:r>
      <w:r w:rsidR="002B121D" w:rsidRPr="0098236F">
        <w:rPr>
          <w:rFonts w:ascii="GHEA Grapalat" w:hAnsi="GHEA Grapalat" w:cs="Sylfaen"/>
          <w:color w:val="000000" w:themeColor="text1"/>
          <w:sz w:val="20"/>
          <w:szCs w:val="24"/>
          <w:lang w:val="hy-AM" w:eastAsia="en-US"/>
        </w:rPr>
        <w:t>ասնակիցը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շտկում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է</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արձանագրված</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անհամապատասխանությունը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ապա</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վերջին</w:t>
      </w:r>
      <w:r w:rsidR="009A05AC" w:rsidRPr="0098236F">
        <w:rPr>
          <w:rFonts w:ascii="GHEA Grapalat" w:hAnsi="GHEA Grapalat" w:cs="Sylfaen"/>
          <w:color w:val="000000" w:themeColor="text1"/>
          <w:sz w:val="20"/>
          <w:szCs w:val="24"/>
          <w:lang w:val="hy-AM" w:eastAsia="en-US"/>
        </w:rPr>
        <w:t>ի</w:t>
      </w:r>
      <w:r w:rsidR="002B121D" w:rsidRPr="0098236F">
        <w:rPr>
          <w:rFonts w:ascii="GHEA Grapalat" w:hAnsi="GHEA Grapalat" w:cs="Sylfaen"/>
          <w:color w:val="000000" w:themeColor="text1"/>
          <w:sz w:val="20"/>
          <w:szCs w:val="24"/>
          <w:lang w:val="hy-AM" w:eastAsia="en-US"/>
        </w:rPr>
        <w:t>ս</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հայտը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գնահատվում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է</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բավարար</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Հակառակ</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դեպքում</w:t>
      </w:r>
      <w:r w:rsidR="00D14B02" w:rsidRPr="0098236F">
        <w:rPr>
          <w:rFonts w:ascii="GHEA Grapalat" w:hAnsi="GHEA Grapalat" w:cs="Sylfaen"/>
          <w:color w:val="000000" w:themeColor="text1"/>
          <w:sz w:val="20"/>
          <w:szCs w:val="24"/>
          <w:lang w:val="hy-AM" w:eastAsia="en-US"/>
        </w:rPr>
        <w:t xml:space="preserve"> տվյալ մասնակցի</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հայտը</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գնահատվում</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է</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անբավարար</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և</w:t>
      </w:r>
      <w:r w:rsidR="002B121D" w:rsidRPr="0098236F">
        <w:rPr>
          <w:rFonts w:ascii="GHEA Grapalat" w:hAnsi="GHEA Grapalat" w:cs="Sylfaen"/>
          <w:color w:val="000000" w:themeColor="text1"/>
          <w:sz w:val="20"/>
          <w:szCs w:val="24"/>
          <w:lang w:val="af-ZA" w:eastAsia="en-US"/>
        </w:rPr>
        <w:t xml:space="preserve"> </w:t>
      </w:r>
      <w:r w:rsidR="002B121D" w:rsidRPr="0098236F">
        <w:rPr>
          <w:rFonts w:ascii="GHEA Grapalat" w:hAnsi="GHEA Grapalat" w:cs="Sylfaen"/>
          <w:color w:val="000000" w:themeColor="text1"/>
          <w:sz w:val="20"/>
          <w:szCs w:val="24"/>
          <w:lang w:val="hy-AM" w:eastAsia="en-US"/>
        </w:rPr>
        <w:t>մերժվում</w:t>
      </w:r>
      <w:r w:rsidR="009A05AC" w:rsidRPr="0098236F">
        <w:rPr>
          <w:rFonts w:ascii="GHEA Grapalat" w:hAnsi="GHEA Grapalat" w:cs="Sylfaen"/>
          <w:color w:val="000000" w:themeColor="text1"/>
          <w:sz w:val="20"/>
          <w:szCs w:val="24"/>
          <w:lang w:val="af-ZA" w:eastAsia="en-US"/>
        </w:rPr>
        <w:t xml:space="preserve"> </w:t>
      </w:r>
      <w:r w:rsidR="009A05AC" w:rsidRPr="0098236F">
        <w:rPr>
          <w:rFonts w:ascii="GHEA Grapalat" w:hAnsi="GHEA Grapalat" w:cs="Sylfaen"/>
          <w:color w:val="000000" w:themeColor="text1"/>
          <w:sz w:val="20"/>
          <w:szCs w:val="24"/>
          <w:lang w:val="hy-AM" w:eastAsia="en-US"/>
        </w:rPr>
        <w:t>է</w:t>
      </w:r>
      <w:r w:rsidR="00D14B02" w:rsidRPr="0098236F">
        <w:rPr>
          <w:rFonts w:ascii="GHEA Grapalat" w:hAnsi="GHEA Grapalat" w:cs="Sylfaen"/>
          <w:color w:val="000000" w:themeColor="text1"/>
          <w:sz w:val="20"/>
          <w:szCs w:val="24"/>
          <w:lang w:val="hy-AM" w:eastAsia="en-US"/>
        </w:rPr>
        <w:t xml:space="preserve">, ներառյալ եթե մասնակիցը սույն </w:t>
      </w:r>
      <w:r w:rsidR="001C0B2D" w:rsidRPr="0098236F">
        <w:rPr>
          <w:rFonts w:ascii="GHEA Grapalat" w:hAnsi="GHEA Grapalat" w:cs="Sylfaen"/>
          <w:color w:val="000000" w:themeColor="text1"/>
          <w:sz w:val="20"/>
          <w:szCs w:val="24"/>
          <w:lang w:val="hy-AM" w:eastAsia="en-US"/>
        </w:rPr>
        <w:t xml:space="preserve">հրավերով </w:t>
      </w:r>
      <w:r w:rsidR="00D14B02" w:rsidRPr="0098236F">
        <w:rPr>
          <w:rFonts w:ascii="GHEA Grapalat" w:hAnsi="GHEA Grapalat" w:cs="Sylfaen"/>
          <w:color w:val="000000" w:themeColor="text1"/>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98236F" w:rsidRDefault="00A150A9" w:rsidP="00491A74">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rPr>
        <w:t>8</w:t>
      </w:r>
      <w:r w:rsidR="002B121D" w:rsidRPr="0098236F">
        <w:rPr>
          <w:rFonts w:ascii="GHEA Grapalat" w:hAnsi="GHEA Grapalat" w:cs="Sylfaen"/>
          <w:color w:val="000000" w:themeColor="text1"/>
          <w:szCs w:val="24"/>
        </w:rPr>
        <w:t>.</w:t>
      </w:r>
      <w:r w:rsidR="00D770E9" w:rsidRPr="0098236F">
        <w:rPr>
          <w:rFonts w:ascii="GHEA Grapalat" w:hAnsi="GHEA Grapalat" w:cs="Sylfaen"/>
          <w:color w:val="000000" w:themeColor="text1"/>
          <w:szCs w:val="24"/>
          <w:lang w:val="hy-AM"/>
        </w:rPr>
        <w:t>1</w:t>
      </w:r>
      <w:r w:rsidR="00EA58C8" w:rsidRPr="0098236F">
        <w:rPr>
          <w:rFonts w:ascii="GHEA Grapalat" w:hAnsi="GHEA Grapalat" w:cs="Sylfaen"/>
          <w:color w:val="000000" w:themeColor="text1"/>
          <w:szCs w:val="24"/>
          <w:lang w:val="hy-AM"/>
        </w:rPr>
        <w:t>1</w:t>
      </w:r>
      <w:r w:rsidR="002B121D"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Հանձնաժողովի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անդամը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քարտուղարը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չի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կարող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մասնակցել</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հանձնաժողովի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աշխատանքներին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եթե հանձնաժողովի գործունեության ընթացքումպարզվում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է</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որ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վերջիններիս</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կողմից</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հիմնադրված</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բաժնեմաս</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փայաբաժին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ունեցող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կազմակերպությունը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իրենց</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մերձավոր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ազգակցությամբ</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խնամիությամբ</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կապված</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անձը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ծնող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ամուսին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երեխա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եղբայր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քույր</w:t>
      </w:r>
      <w:r w:rsidR="00491A74" w:rsidRPr="0098236F">
        <w:rPr>
          <w:rFonts w:ascii="GHEA Grapalat" w:hAnsi="GHEA Grapalat" w:cs="Sylfaen"/>
          <w:color w:val="000000" w:themeColor="text1"/>
          <w:szCs w:val="24"/>
        </w:rPr>
        <w:t>,</w:t>
      </w:r>
      <w:r w:rsidR="00491A74" w:rsidRPr="0098236F">
        <w:rPr>
          <w:rFonts w:ascii="GHEA Grapalat" w:hAnsi="GHEA Grapalat" w:cs="Sylfaen"/>
          <w:color w:val="000000" w:themeColor="text1"/>
          <w:szCs w:val="24"/>
          <w:lang w:val="hy-AM"/>
        </w:rPr>
        <w:t>տատ, պապ, թոռ,</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ինչպես</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նաև</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ամուսնու</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ծնող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երեխա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եղբայր,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քույր, տատ, պապ, թոռ</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այդ</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անձի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կողմից</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հիմնադրված</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բաժնեմաս</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փայաբաժին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ունեցող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կազմակերպությունը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սույն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ընթացակարգին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մասնակցելու</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համար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ներկայացրել</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է</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հայտ</w:t>
      </w:r>
      <w:r w:rsidR="00491A74" w:rsidRPr="0098236F">
        <w:rPr>
          <w:rFonts w:ascii="GHEA Grapalat" w:hAnsi="GHEA Grapalat" w:cs="Sylfaen"/>
          <w:color w:val="000000" w:themeColor="text1"/>
          <w:szCs w:val="24"/>
        </w:rPr>
        <w:t>:</w:t>
      </w:r>
      <w:r w:rsidR="00491A74" w:rsidRPr="0098236F">
        <w:rPr>
          <w:rFonts w:ascii="GHEA Grapalat" w:hAnsi="GHEA Grapalat" w:cs="Sylfaen"/>
          <w:color w:val="000000" w:themeColor="text1"/>
          <w:szCs w:val="24"/>
          <w:lang w:val="hy-AM"/>
        </w:rPr>
        <w:t xml:space="preserve"> Եթե</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առկա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է</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սույն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կետով</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նախատեսված</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պայմանը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ապա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 xml:space="preserve"> սույն ընթացակարգի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առնչությամբ</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շահերի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բախում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ունեցող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հանձնաժողովի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անդամը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կամ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քարտուղարը անհապաղ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ինքնաբացարկ</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է</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հայտնում</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սույնընթացակարգից</w:t>
      </w:r>
      <w:r w:rsidR="00491A74" w:rsidRPr="0098236F">
        <w:rPr>
          <w:rFonts w:ascii="GHEA Grapalat" w:hAnsi="GHEA Grapalat" w:cs="Sylfaen"/>
          <w:color w:val="000000" w:themeColor="text1"/>
          <w:szCs w:val="24"/>
        </w:rPr>
        <w:t xml:space="preserve">: </w:t>
      </w:r>
    </w:p>
    <w:p w14:paraId="6D5B1C80" w14:textId="77777777" w:rsidR="00491A74" w:rsidRPr="0098236F" w:rsidRDefault="00491A74" w:rsidP="00D571F0">
      <w:pPr>
        <w:pStyle w:val="BodyTextIndent2"/>
        <w:spacing w:line="240" w:lineRule="auto"/>
        <w:ind w:firstLine="567"/>
        <w:rPr>
          <w:rFonts w:ascii="GHEA Grapalat" w:hAnsi="GHEA Grapalat" w:cs="Sylfaen"/>
          <w:color w:val="000000" w:themeColor="text1"/>
          <w:szCs w:val="24"/>
          <w:lang w:val="hy-AM"/>
        </w:rPr>
      </w:pPr>
    </w:p>
    <w:p w14:paraId="3864BEDF" w14:textId="77777777" w:rsidR="00BA08DC" w:rsidRPr="0098236F" w:rsidRDefault="00A150A9" w:rsidP="00D571F0">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8</w:t>
      </w:r>
      <w:r w:rsidR="005E0E50" w:rsidRPr="0098236F">
        <w:rPr>
          <w:rFonts w:ascii="GHEA Grapalat" w:hAnsi="GHEA Grapalat" w:cs="Sylfaen"/>
          <w:color w:val="000000" w:themeColor="text1"/>
          <w:szCs w:val="24"/>
          <w:lang w:val="hy-AM"/>
        </w:rPr>
        <w:t xml:space="preserve">.12 </w:t>
      </w:r>
      <w:r w:rsidR="00EA58C8" w:rsidRPr="0098236F">
        <w:rPr>
          <w:rFonts w:ascii="GHEA Grapalat" w:hAnsi="GHEA Grapalat" w:cs="Sylfaen"/>
          <w:color w:val="000000" w:themeColor="text1"/>
          <w:szCs w:val="24"/>
          <w:lang w:val="es-ES"/>
        </w:rPr>
        <w:t xml:space="preserve">Հայտերը բացվելուց </w:t>
      </w:r>
      <w:r w:rsidR="007A3F75" w:rsidRPr="0098236F">
        <w:rPr>
          <w:rFonts w:ascii="GHEA Grapalat" w:hAnsi="GHEA Grapalat" w:cs="Sylfaen"/>
          <w:color w:val="000000" w:themeColor="text1"/>
          <w:szCs w:val="24"/>
          <w:lang w:val="es-ES"/>
        </w:rPr>
        <w:t xml:space="preserve">և գնահատվելուց  </w:t>
      </w:r>
      <w:r w:rsidR="00EA58C8" w:rsidRPr="0098236F">
        <w:rPr>
          <w:rFonts w:ascii="GHEA Grapalat" w:hAnsi="GHEA Grapalat" w:cs="Sylfaen"/>
          <w:color w:val="000000" w:themeColor="text1"/>
          <w:szCs w:val="24"/>
          <w:lang w:val="es-ES"/>
        </w:rPr>
        <w:t>հետո կազմվում է արձանագրություն`</w:t>
      </w:r>
      <w:r w:rsidR="00EA58C8" w:rsidRPr="0098236F">
        <w:rPr>
          <w:rFonts w:ascii="GHEA Grapalat" w:hAnsi="GHEA Grapalat" w:cs="Sylfaen"/>
          <w:color w:val="000000" w:themeColor="text1"/>
        </w:rPr>
        <w:t xml:space="preserve"> գնումների մասին ՀՀ օրենսդրությամբ սահմանված կարգով</w:t>
      </w:r>
      <w:r w:rsidR="00EA58C8" w:rsidRPr="0098236F">
        <w:rPr>
          <w:rFonts w:ascii="GHEA Grapalat" w:hAnsi="GHEA Grapalat" w:cs="Sylfaen"/>
          <w:color w:val="000000" w:themeColor="text1"/>
          <w:lang w:val="hy-AM"/>
        </w:rPr>
        <w:t>:</w:t>
      </w:r>
      <w:r w:rsidR="00D571F0" w:rsidRPr="0098236F">
        <w:rPr>
          <w:rFonts w:ascii="GHEA Grapalat" w:hAnsi="GHEA Grapalat" w:cs="Sylfaen"/>
          <w:color w:val="000000" w:themeColor="text1"/>
          <w:lang w:val="hy-AM"/>
        </w:rPr>
        <w:t xml:space="preserve"> </w:t>
      </w:r>
      <w:r w:rsidR="00F025FC" w:rsidRPr="0098236F">
        <w:rPr>
          <w:rFonts w:ascii="GHEA Grapalat" w:hAnsi="GHEA Grapalat" w:cs="Sylfaen"/>
          <w:color w:val="000000" w:themeColor="text1"/>
          <w:lang w:val="hy-AM"/>
        </w:rPr>
        <w:t>Ընդ որում հանձնաժողովի նիստի արձանագր</w:t>
      </w:r>
      <w:r w:rsidR="007A3F75" w:rsidRPr="0098236F">
        <w:rPr>
          <w:rFonts w:ascii="GHEA Grapalat" w:hAnsi="GHEA Grapalat" w:cs="Sylfaen"/>
          <w:color w:val="000000" w:themeColor="text1"/>
          <w:lang w:val="hy-AM"/>
        </w:rPr>
        <w:t>ու</w:t>
      </w:r>
      <w:r w:rsidR="00F025FC" w:rsidRPr="0098236F">
        <w:rPr>
          <w:rFonts w:ascii="GHEA Grapalat" w:hAnsi="GHEA Grapalat" w:cs="Sylfaen"/>
          <w:color w:val="000000" w:themeColor="text1"/>
          <w:lang w:val="hy-AM"/>
        </w:rPr>
        <w:t>թյ</w:t>
      </w:r>
      <w:r w:rsidR="007A3F75" w:rsidRPr="0098236F">
        <w:rPr>
          <w:rFonts w:ascii="GHEA Grapalat" w:hAnsi="GHEA Grapalat" w:cs="Sylfaen"/>
          <w:color w:val="000000" w:themeColor="text1"/>
          <w:lang w:val="hy-AM"/>
        </w:rPr>
        <w:t>ա</w:t>
      </w:r>
      <w:r w:rsidR="00F025FC" w:rsidRPr="0098236F">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8236F">
        <w:rPr>
          <w:rFonts w:ascii="GHEA Grapalat" w:hAnsi="GHEA Grapalat" w:cs="Sylfaen"/>
          <w:color w:val="000000" w:themeColor="text1"/>
          <w:lang w:val="hy-AM"/>
        </w:rPr>
        <w:t xml:space="preserve"> </w:t>
      </w:r>
      <w:r w:rsidR="007A3F75" w:rsidRPr="0098236F">
        <w:rPr>
          <w:rFonts w:ascii="GHEA Grapalat" w:hAnsi="GHEA Grapalat" w:cs="Sylfaen"/>
          <w:color w:val="000000" w:themeColor="text1"/>
          <w:szCs w:val="24"/>
          <w:lang w:val="hy-AM"/>
        </w:rPr>
        <w:t>Արձանագրությունն</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ստորագրում</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են</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հանձնաժողովի</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նիստին</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ներկա</w:t>
      </w:r>
      <w:r w:rsidR="007A3F75" w:rsidRPr="0098236F">
        <w:rPr>
          <w:rFonts w:ascii="GHEA Grapalat" w:hAnsi="GHEA Grapalat" w:cs="Sylfaen"/>
          <w:color w:val="000000" w:themeColor="text1"/>
          <w:szCs w:val="24"/>
        </w:rPr>
        <w:t xml:space="preserve"> </w:t>
      </w:r>
      <w:r w:rsidR="007A3F75" w:rsidRPr="0098236F">
        <w:rPr>
          <w:rFonts w:ascii="GHEA Grapalat" w:hAnsi="GHEA Grapalat" w:cs="Sylfaen"/>
          <w:color w:val="000000" w:themeColor="text1"/>
          <w:szCs w:val="24"/>
          <w:lang w:val="hy-AM"/>
        </w:rPr>
        <w:t>անդամները։</w:t>
      </w:r>
    </w:p>
    <w:p w14:paraId="525D7F85" w14:textId="38268262" w:rsidR="00E65F37" w:rsidRPr="0098236F" w:rsidRDefault="00A150A9" w:rsidP="00D571F0">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8</w:t>
      </w:r>
      <w:r w:rsidR="005E2F4D" w:rsidRPr="0098236F">
        <w:rPr>
          <w:rFonts w:ascii="GHEA Grapalat" w:hAnsi="GHEA Grapalat" w:cs="Sylfaen"/>
          <w:color w:val="000000" w:themeColor="text1"/>
          <w:szCs w:val="24"/>
          <w:lang w:val="hy-AM"/>
        </w:rPr>
        <w:t>.</w:t>
      </w:r>
      <w:r w:rsidR="00EA58C8" w:rsidRPr="0098236F">
        <w:rPr>
          <w:rFonts w:ascii="GHEA Grapalat" w:hAnsi="GHEA Grapalat" w:cs="Sylfaen"/>
          <w:color w:val="000000" w:themeColor="text1"/>
          <w:szCs w:val="24"/>
          <w:lang w:val="hy-AM"/>
        </w:rPr>
        <w:t>1</w:t>
      </w:r>
      <w:r w:rsidR="005E0E50" w:rsidRPr="0098236F">
        <w:rPr>
          <w:rFonts w:ascii="GHEA Grapalat" w:hAnsi="GHEA Grapalat" w:cs="Sylfaen"/>
          <w:color w:val="000000" w:themeColor="text1"/>
          <w:szCs w:val="24"/>
          <w:lang w:val="hy-AM"/>
        </w:rPr>
        <w:t>3</w:t>
      </w:r>
      <w:r w:rsidR="00EA58C8" w:rsidRPr="0098236F">
        <w:rPr>
          <w:rFonts w:ascii="GHEA Grapalat" w:hAnsi="GHEA Grapalat" w:cs="Sylfaen"/>
          <w:color w:val="000000" w:themeColor="text1"/>
          <w:szCs w:val="24"/>
          <w:lang w:val="hy-AM"/>
        </w:rPr>
        <w:t xml:space="preserve"> </w:t>
      </w:r>
      <w:r w:rsidR="005E3501" w:rsidRPr="0098236F">
        <w:rPr>
          <w:rFonts w:ascii="GHEA Grapalat" w:hAnsi="GHEA Grapalat" w:cs="Sylfaen"/>
          <w:color w:val="000000" w:themeColor="text1"/>
          <w:szCs w:val="24"/>
        </w:rPr>
        <w:t xml:space="preserve"> </w:t>
      </w:r>
      <w:r w:rsidR="009A171D" w:rsidRPr="0098236F">
        <w:rPr>
          <w:rFonts w:ascii="GHEA Grapalat" w:hAnsi="GHEA Grapalat" w:cs="Sylfaen"/>
          <w:color w:val="000000" w:themeColor="text1"/>
          <w:szCs w:val="24"/>
        </w:rPr>
        <w:t>Հ</w:t>
      </w:r>
      <w:r w:rsidR="005E3501" w:rsidRPr="0098236F">
        <w:rPr>
          <w:rFonts w:ascii="GHEA Grapalat" w:hAnsi="GHEA Grapalat" w:cs="Sylfaen"/>
          <w:color w:val="000000" w:themeColor="text1"/>
          <w:szCs w:val="24"/>
        </w:rPr>
        <w:t xml:space="preserve">անձնաժողովի քարտուղարը </w:t>
      </w:r>
      <w:r w:rsidR="00E65F37" w:rsidRPr="0098236F">
        <w:rPr>
          <w:rFonts w:ascii="GHEA Grapalat" w:hAnsi="GHEA Grapalat" w:cs="Sylfaen"/>
          <w:color w:val="000000" w:themeColor="text1"/>
          <w:szCs w:val="24"/>
        </w:rPr>
        <w:t xml:space="preserve">հայտերի </w:t>
      </w:r>
      <w:r w:rsidR="00D11611" w:rsidRPr="0098236F">
        <w:rPr>
          <w:rFonts w:ascii="GHEA Grapalat" w:hAnsi="GHEA Grapalat" w:cs="Sylfaen"/>
          <w:color w:val="000000" w:themeColor="text1"/>
          <w:szCs w:val="24"/>
        </w:rPr>
        <w:t>բացման</w:t>
      </w:r>
      <w:r w:rsidR="006D5E0B" w:rsidRPr="0098236F">
        <w:rPr>
          <w:rFonts w:ascii="GHEA Grapalat" w:hAnsi="GHEA Grapalat" w:cs="Sylfaen"/>
          <w:color w:val="000000" w:themeColor="text1"/>
          <w:szCs w:val="24"/>
          <w:lang w:val="hy-AM"/>
        </w:rPr>
        <w:t xml:space="preserve"> և գնահատման</w:t>
      </w:r>
      <w:r w:rsidR="00D11611" w:rsidRPr="0098236F">
        <w:rPr>
          <w:rFonts w:ascii="GHEA Grapalat" w:hAnsi="GHEA Grapalat" w:cs="Sylfaen"/>
          <w:color w:val="000000" w:themeColor="text1"/>
          <w:szCs w:val="24"/>
        </w:rPr>
        <w:t xml:space="preserve"> նիստի ավարտից հետո ոչ ուշ քան</w:t>
      </w:r>
      <w:r w:rsidR="00D11611" w:rsidRPr="0098236F">
        <w:rPr>
          <w:rFonts w:ascii="GHEA Grapalat" w:hAnsi="GHEA Grapalat" w:cs="Arial"/>
          <w:color w:val="000000" w:themeColor="text1"/>
          <w:spacing w:val="-8"/>
          <w:sz w:val="24"/>
          <w:szCs w:val="24"/>
        </w:rPr>
        <w:t xml:space="preserve"> </w:t>
      </w:r>
      <w:r w:rsidR="00E65F37" w:rsidRPr="0098236F">
        <w:rPr>
          <w:rFonts w:ascii="GHEA Grapalat" w:hAnsi="GHEA Grapalat" w:cs="Sylfaen"/>
          <w:color w:val="000000" w:themeColor="text1"/>
          <w:szCs w:val="24"/>
        </w:rPr>
        <w:t xml:space="preserve"> հաջորդող աշխատանքային օրը` </w:t>
      </w:r>
    </w:p>
    <w:p w14:paraId="67F1EAA1" w14:textId="77777777" w:rsidR="00F6799D" w:rsidRPr="0098236F" w:rsidRDefault="00A24827" w:rsidP="00EF3662">
      <w:pPr>
        <w:pStyle w:val="BodyTextIndent2"/>
        <w:spacing w:line="240" w:lineRule="auto"/>
        <w:ind w:firstLine="567"/>
        <w:rPr>
          <w:rFonts w:ascii="GHEA Grapalat" w:hAnsi="GHEA Grapalat" w:cs="Sylfaen"/>
          <w:color w:val="000000" w:themeColor="text1"/>
          <w:lang w:val="hy-AM"/>
        </w:rPr>
      </w:pPr>
      <w:r w:rsidRPr="0098236F">
        <w:rPr>
          <w:rFonts w:ascii="GHEA Grapalat" w:hAnsi="GHEA Grapalat" w:cs="Sylfaen"/>
          <w:color w:val="000000" w:themeColor="text1"/>
          <w:lang w:val="hy-AM"/>
        </w:rPr>
        <w:t xml:space="preserve">1) հայտերի բացման </w:t>
      </w:r>
      <w:r w:rsidR="00886E87" w:rsidRPr="0098236F">
        <w:rPr>
          <w:rFonts w:ascii="GHEA Grapalat" w:hAnsi="GHEA Grapalat" w:cs="Sylfaen"/>
          <w:color w:val="000000" w:themeColor="text1"/>
        </w:rPr>
        <w:t xml:space="preserve">և գնահատման </w:t>
      </w:r>
      <w:r w:rsidRPr="0098236F">
        <w:rPr>
          <w:rFonts w:ascii="GHEA Grapalat" w:hAnsi="GHEA Grapalat" w:cs="Sylfaen"/>
          <w:color w:val="000000" w:themeColor="text1"/>
          <w:lang w:val="hy-AM"/>
        </w:rPr>
        <w:t>նիստի արձանագրության բնօրինակից արտատպված (սկանավորված) տարբերակը</w:t>
      </w:r>
      <w:r w:rsidR="009A30B4" w:rsidRPr="0098236F">
        <w:rPr>
          <w:rFonts w:ascii="GHEA Grapalat" w:hAnsi="GHEA Grapalat" w:cs="Sylfaen"/>
          <w:color w:val="000000" w:themeColor="text1"/>
          <w:lang w:val="hy-AM"/>
        </w:rPr>
        <w:t xml:space="preserve"> և սույն </w:t>
      </w:r>
      <w:r w:rsidR="00E30D12" w:rsidRPr="0098236F">
        <w:rPr>
          <w:rFonts w:ascii="GHEA Grapalat" w:hAnsi="GHEA Grapalat" w:cs="Sylfaen"/>
          <w:color w:val="000000" w:themeColor="text1"/>
          <w:lang w:val="hy-AM"/>
        </w:rPr>
        <w:t>հրավերի 1-ին մասի 3.5 կետում նշված</w:t>
      </w:r>
      <w:r w:rsidR="009A30B4" w:rsidRPr="0098236F">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8236F">
        <w:rPr>
          <w:rFonts w:ascii="GHEA Grapalat" w:hAnsi="GHEA Grapalat" w:cs="Sylfaen"/>
          <w:color w:val="000000" w:themeColor="text1"/>
          <w:lang w:val="hy-AM"/>
        </w:rPr>
        <w:t xml:space="preserve"> հրապարակում է տեղեկագրում</w:t>
      </w:r>
      <w:r w:rsidR="00902BB9" w:rsidRPr="0098236F">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8236F" w:rsidRDefault="008B73CD"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rPr>
        <w:t>2) իր և գնահատող հանձնաժողովի` հայտերի բացման</w:t>
      </w:r>
      <w:r w:rsidR="00BA08DC" w:rsidRPr="0098236F">
        <w:rPr>
          <w:rFonts w:ascii="GHEA Grapalat" w:hAnsi="GHEA Grapalat" w:cs="Sylfaen"/>
          <w:color w:val="000000" w:themeColor="text1"/>
          <w:szCs w:val="24"/>
        </w:rPr>
        <w:t xml:space="preserve"> </w:t>
      </w:r>
      <w:r w:rsidR="00BA08DC" w:rsidRPr="0098236F">
        <w:rPr>
          <w:rFonts w:ascii="GHEA Grapalat" w:hAnsi="GHEA Grapalat" w:cs="Sylfaen"/>
          <w:color w:val="000000" w:themeColor="text1"/>
          <w:szCs w:val="24"/>
          <w:lang w:val="hy-AM"/>
        </w:rPr>
        <w:t>և գնահատման</w:t>
      </w:r>
      <w:r w:rsidRPr="0098236F">
        <w:rPr>
          <w:rFonts w:ascii="GHEA Grapalat" w:hAnsi="GHEA Grapalat" w:cs="Sylfae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8236F">
        <w:rPr>
          <w:rFonts w:ascii="GHEA Grapalat" w:hAnsi="GHEA Grapalat" w:cs="Sylfaen"/>
          <w:color w:val="000000" w:themeColor="text1"/>
          <w:szCs w:val="24"/>
        </w:rPr>
        <w:t>Հ</w:t>
      </w:r>
      <w:r w:rsidRPr="0098236F">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98236F">
        <w:rPr>
          <w:rFonts w:ascii="GHEA Grapalat" w:hAnsi="GHEA Grapalat" w:cs="Sylfaen"/>
          <w:color w:val="000000" w:themeColor="text1"/>
          <w:szCs w:val="24"/>
        </w:rPr>
        <w:t xml:space="preserve">և գնահատման </w:t>
      </w:r>
      <w:r w:rsidRPr="0098236F">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98236F" w:rsidRDefault="008769B4" w:rsidP="002A0AD3">
      <w:pPr>
        <w:shd w:val="clear" w:color="auto" w:fill="FFFFFF"/>
        <w:ind w:firstLine="375"/>
        <w:jc w:val="both"/>
        <w:rPr>
          <w:rFonts w:ascii="GHEA Grapalat" w:hAnsi="GHEA Grapalat" w:cs="Sylfaen"/>
          <w:color w:val="000000" w:themeColor="text1"/>
          <w:sz w:val="20"/>
          <w:lang w:val="af-ZA"/>
        </w:rPr>
      </w:pPr>
      <w:r w:rsidRPr="0098236F">
        <w:rPr>
          <w:rFonts w:ascii="GHEA Grapalat" w:hAnsi="GHEA Grapalat"/>
          <w:color w:val="000000" w:themeColor="text1"/>
          <w:lang w:val="af-ZA"/>
        </w:rPr>
        <w:tab/>
      </w:r>
      <w:r w:rsidR="00A150A9" w:rsidRPr="0098236F">
        <w:rPr>
          <w:rFonts w:ascii="GHEA Grapalat" w:hAnsi="GHEA Grapalat" w:cs="Sylfaen"/>
          <w:color w:val="000000" w:themeColor="text1"/>
          <w:sz w:val="20"/>
          <w:lang w:val="af-ZA"/>
        </w:rPr>
        <w:t>8</w:t>
      </w:r>
      <w:r w:rsidR="0036230B" w:rsidRPr="0098236F">
        <w:rPr>
          <w:rFonts w:ascii="GHEA Grapalat" w:hAnsi="GHEA Grapalat" w:cs="Sylfaen"/>
          <w:color w:val="000000" w:themeColor="text1"/>
          <w:sz w:val="20"/>
          <w:lang w:val="af-ZA"/>
        </w:rPr>
        <w:t>.</w:t>
      </w:r>
      <w:r w:rsidR="009D03A4" w:rsidRPr="0098236F">
        <w:rPr>
          <w:rFonts w:ascii="GHEA Grapalat" w:hAnsi="GHEA Grapalat" w:cs="Sylfaen"/>
          <w:color w:val="000000" w:themeColor="text1"/>
          <w:sz w:val="20"/>
          <w:lang w:val="af-ZA"/>
        </w:rPr>
        <w:t>1</w:t>
      </w:r>
      <w:r w:rsidR="00FE348B" w:rsidRPr="0098236F">
        <w:rPr>
          <w:rFonts w:ascii="GHEA Grapalat" w:hAnsi="GHEA Grapalat" w:cs="Sylfaen"/>
          <w:color w:val="000000" w:themeColor="text1"/>
          <w:sz w:val="20"/>
          <w:lang w:val="af-ZA"/>
        </w:rPr>
        <w:t>4</w:t>
      </w:r>
      <w:r w:rsidR="009D03A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Օրենքի</w:t>
      </w:r>
      <w:r w:rsidR="00491A74" w:rsidRPr="0098236F">
        <w:rPr>
          <w:rFonts w:ascii="GHEA Grapalat" w:hAnsi="GHEA Grapalat" w:cs="Sylfaen"/>
          <w:color w:val="000000" w:themeColor="text1"/>
          <w:sz w:val="20"/>
          <w:lang w:val="af-ZA"/>
        </w:rPr>
        <w:t xml:space="preserve"> 6-</w:t>
      </w:r>
      <w:r w:rsidR="00491A74" w:rsidRPr="0098236F">
        <w:rPr>
          <w:rFonts w:ascii="GHEA Grapalat" w:hAnsi="GHEA Grapalat" w:cs="Sylfaen"/>
          <w:color w:val="000000" w:themeColor="text1"/>
          <w:sz w:val="20"/>
        </w:rPr>
        <w:t>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հոդվածի</w:t>
      </w:r>
      <w:r w:rsidR="00491A74" w:rsidRPr="0098236F">
        <w:rPr>
          <w:rFonts w:ascii="GHEA Grapalat" w:hAnsi="GHEA Grapalat" w:cs="Sylfaen"/>
          <w:color w:val="000000" w:themeColor="text1"/>
          <w:sz w:val="20"/>
          <w:lang w:val="af-ZA"/>
        </w:rPr>
        <w:t xml:space="preserve"> 1-</w:t>
      </w:r>
      <w:r w:rsidR="00491A74" w:rsidRPr="0098236F">
        <w:rPr>
          <w:rFonts w:ascii="GHEA Grapalat" w:hAnsi="GHEA Grapalat" w:cs="Sylfaen"/>
          <w:color w:val="000000" w:themeColor="text1"/>
          <w:sz w:val="20"/>
        </w:rPr>
        <w:t>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մասի</w:t>
      </w:r>
      <w:r w:rsidR="00491A74" w:rsidRPr="0098236F">
        <w:rPr>
          <w:rFonts w:ascii="GHEA Grapalat" w:hAnsi="GHEA Grapalat" w:cs="Sylfaen"/>
          <w:color w:val="000000" w:themeColor="text1"/>
          <w:sz w:val="20"/>
          <w:lang w:val="af-ZA"/>
        </w:rPr>
        <w:t xml:space="preserve"> 6-</w:t>
      </w:r>
      <w:r w:rsidR="00491A74" w:rsidRPr="0098236F">
        <w:rPr>
          <w:rFonts w:ascii="GHEA Grapalat" w:hAnsi="GHEA Grapalat" w:cs="Sylfaen"/>
          <w:color w:val="000000" w:themeColor="text1"/>
          <w:sz w:val="20"/>
        </w:rPr>
        <w:t>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կետով</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նախատեսված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հիմքերն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հայտ</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գալու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դեպքում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պատվիրատուի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ղեկավարի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պատճառաբանված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հիման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վրա</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լիազորված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մարմինը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ներառում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գնումների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գործընթացին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իրավունք</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չունեցող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մասնակիցների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ցուցակում։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Ընդ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որում</w:t>
      </w:r>
      <w:r w:rsidR="00491A74" w:rsidRPr="0098236F">
        <w:rPr>
          <w:rFonts w:ascii="GHEA Grapalat" w:hAnsi="GHEA Grapalat" w:cs="Sylfaen"/>
          <w:color w:val="000000" w:themeColor="text1"/>
          <w:sz w:val="20"/>
          <w:lang w:val="af-ZA"/>
        </w:rPr>
        <w:t xml:space="preserve"> </w:t>
      </w:r>
      <w:r w:rsidR="00491A74" w:rsidRPr="0098236F">
        <w:rPr>
          <w:rFonts w:ascii="Calibri" w:hAnsi="Calibri" w:cs="Calibri"/>
          <w:color w:val="000000" w:themeColor="text1"/>
          <w:sz w:val="20"/>
          <w:lang w:val="af-ZA"/>
        </w:rPr>
        <w:t> </w:t>
      </w:r>
      <w:r w:rsidR="00491A74" w:rsidRPr="0098236F">
        <w:rPr>
          <w:rFonts w:ascii="GHEA Grapalat" w:hAnsi="GHEA Grapalat" w:cs="Sylfaen"/>
          <w:color w:val="000000" w:themeColor="text1"/>
          <w:sz w:val="20"/>
          <w:lang w:val="ru-RU"/>
        </w:rPr>
        <w:t>սույն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կետում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նշված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որոշումը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պատվիրատուի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ղեկավարը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կայացնում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գնման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ընթացակարգը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չկայացած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հայտարարվելու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կամ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կնքված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պայմանագրի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վերաբերյալ</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հայտարարությունը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հրապարակելու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կամ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պայմանագիրը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միակողմանի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լուծելու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հայտարարությունը</w:t>
      </w:r>
      <w:r w:rsidR="002A0AD3" w:rsidRPr="0098236F">
        <w:rPr>
          <w:rFonts w:ascii="GHEA Grapalat" w:hAnsi="GHEA Grapalat" w:cs="Sylfaen"/>
          <w:color w:val="000000" w:themeColor="text1"/>
          <w:sz w:val="20"/>
          <w:lang w:val="hy-AM"/>
        </w:rPr>
        <w:t xml:space="preserve"> </w:t>
      </w:r>
      <w:r w:rsidR="002A0AD3" w:rsidRPr="0098236F">
        <w:rPr>
          <w:rFonts w:ascii="GHEA Grapalat" w:hAnsi="GHEA Grapalat" w:cs="Sylfaen"/>
          <w:color w:val="000000" w:themeColor="text1"/>
          <w:sz w:val="20"/>
          <w:lang w:val="af-ZA"/>
        </w:rPr>
        <w:t>(</w:t>
      </w:r>
      <w:r w:rsidR="002A0AD3" w:rsidRPr="0098236F">
        <w:rPr>
          <w:rFonts w:ascii="GHEA Grapalat" w:hAnsi="GHEA Grapalat" w:cs="Sylfaen"/>
          <w:color w:val="000000" w:themeColor="text1"/>
          <w:sz w:val="20"/>
          <w:lang w:val="hy-AM"/>
        </w:rPr>
        <w:t>ծանուցումը</w:t>
      </w:r>
      <w:r w:rsidR="002A0AD3"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հրապարակելու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օրվան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տասն</w:t>
      </w:r>
      <w:r w:rsidR="002A0AD3" w:rsidRPr="0098236F">
        <w:rPr>
          <w:rFonts w:ascii="GHEA Grapalat" w:hAnsi="GHEA Grapalat" w:cs="Sylfaen"/>
          <w:color w:val="000000" w:themeColor="text1"/>
          <w:sz w:val="20"/>
          <w:lang w:val="hy-AM"/>
        </w:rPr>
        <w:t>երորդ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w:t>
      </w:r>
      <w:r w:rsidR="002A0AD3" w:rsidRPr="0098236F">
        <w:rPr>
          <w:rFonts w:ascii="GHEA Grapalat" w:hAnsi="GHEA Grapalat" w:cs="Sylfaen"/>
          <w:color w:val="000000" w:themeColor="text1"/>
          <w:sz w:val="20"/>
          <w:lang w:val="hy-AM"/>
        </w:rPr>
        <w:t>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Որոշումը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կայացվելուն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այն</w:t>
      </w:r>
      <w:r w:rsidR="00491A74" w:rsidRPr="0098236F">
        <w:rPr>
          <w:rFonts w:ascii="GHEA Grapalat" w:hAnsi="GHEA Grapalat" w:cs="Sylfaen"/>
          <w:color w:val="000000" w:themeColor="text1"/>
          <w:sz w:val="20"/>
          <w:lang w:val="af-ZA"/>
        </w:rPr>
        <w:t xml:space="preserve"> գրավոր </w:t>
      </w:r>
      <w:r w:rsidR="00491A74" w:rsidRPr="0098236F">
        <w:rPr>
          <w:rFonts w:ascii="GHEA Grapalat" w:hAnsi="GHEA Grapalat" w:cs="Sylfaen"/>
          <w:color w:val="000000" w:themeColor="text1"/>
          <w:sz w:val="20"/>
          <w:lang w:val="ru-RU"/>
        </w:rPr>
        <w:t>տրամադրվում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լիազորված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մարմնին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Լիազորված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մարմինը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ներառում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գնումների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գործընթացին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իրավունք</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չունեցող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մասնակիցների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ցուցակում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որոշումն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ստանալուն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քառասուներորդ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օրվան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հինգ</w:t>
      </w:r>
      <w:r w:rsidR="00491A74" w:rsidRPr="0098236F">
        <w:rPr>
          <w:rFonts w:ascii="GHEA Grapalat" w:hAnsi="GHEA Grapalat" w:cs="Sylfaen"/>
          <w:color w:val="000000" w:themeColor="text1"/>
          <w:sz w:val="20"/>
        </w:rPr>
        <w:t>երորդ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w:t>
      </w:r>
      <w:r w:rsidR="00491A74" w:rsidRPr="0098236F">
        <w:rPr>
          <w:rFonts w:ascii="GHEA Grapalat" w:hAnsi="GHEA Grapalat" w:cs="Sylfaen"/>
          <w:color w:val="000000" w:themeColor="text1"/>
          <w:sz w:val="20"/>
        </w:rPr>
        <w:t>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իսկ</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որոշումն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ստանալուն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քառասուներորդ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օրվա</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դրությամբ</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մասնակցի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կողմից</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բողոքարկման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վերաբերյալ</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հարուցված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չավարտված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դատական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գործի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առկայության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դեպքում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տվյալ</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դատական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գործով</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եզրափակիչ</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դատական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ակտն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ուժի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մեջ</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մտնելու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օրվան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հաջորդող</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հինգ</w:t>
      </w:r>
      <w:r w:rsidR="00491A74" w:rsidRPr="0098236F">
        <w:rPr>
          <w:rFonts w:ascii="GHEA Grapalat" w:hAnsi="GHEA Grapalat" w:cs="Sylfaen"/>
          <w:color w:val="000000" w:themeColor="text1"/>
          <w:sz w:val="20"/>
        </w:rPr>
        <w:t>երորդ</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w:t>
      </w:r>
      <w:r w:rsidR="00491A74" w:rsidRPr="0098236F">
        <w:rPr>
          <w:rFonts w:ascii="GHEA Grapalat" w:hAnsi="GHEA Grapalat" w:cs="Sylfaen"/>
          <w:color w:val="000000" w:themeColor="text1"/>
          <w:sz w:val="20"/>
        </w:rPr>
        <w:t>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եթե</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դատական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քննության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արդյունքով</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որոշման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կատարման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հնարավորությունը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չի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վերացել</w:t>
      </w:r>
      <w:r w:rsidR="00491A74" w:rsidRPr="0098236F">
        <w:rPr>
          <w:rFonts w:ascii="GHEA Grapalat" w:hAnsi="GHEA Grapalat" w:cs="Sylfaen"/>
          <w:color w:val="000000" w:themeColor="text1"/>
          <w:sz w:val="20"/>
          <w:lang w:val="af-ZA"/>
        </w:rPr>
        <w:t>:</w:t>
      </w:r>
      <w:r w:rsidR="002A0AD3" w:rsidRPr="0098236F">
        <w:rPr>
          <w:rFonts w:ascii="GHEA Grapalat" w:hAnsi="GHEA Grapalat" w:cs="Sylfaen"/>
          <w:color w:val="000000" w:themeColor="text1"/>
          <w:sz w:val="20"/>
          <w:lang w:val="af-ZA"/>
        </w:rPr>
        <w:t xml:space="preserve"> </w:t>
      </w:r>
    </w:p>
    <w:p w14:paraId="75FCB2E2" w14:textId="68A1B2F8" w:rsidR="002A0AD3" w:rsidRPr="0098236F" w:rsidRDefault="006E55B5" w:rsidP="002A0AD3">
      <w:pPr>
        <w:shd w:val="clear" w:color="auto" w:fill="FFFFFF"/>
        <w:ind w:firstLine="375"/>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hy-AM"/>
        </w:rPr>
        <w:t>Ե</w:t>
      </w:r>
      <w:r w:rsidR="002A0AD3" w:rsidRPr="0098236F">
        <w:rPr>
          <w:rFonts w:ascii="GHEA Grapalat" w:hAnsi="GHEA Grapalat" w:cs="Sylfaen"/>
          <w:color w:val="000000" w:themeColor="text1"/>
          <w:sz w:val="20"/>
          <w:lang w:val="af-ZA"/>
        </w:rPr>
        <w:t>թե՝</w:t>
      </w:r>
    </w:p>
    <w:p w14:paraId="7A67890D" w14:textId="77777777" w:rsidR="002A0AD3" w:rsidRPr="0098236F" w:rsidRDefault="002A0AD3" w:rsidP="002A0AD3">
      <w:pPr>
        <w:pStyle w:val="ListParagraph"/>
        <w:numPr>
          <w:ilvl w:val="0"/>
          <w:numId w:val="18"/>
        </w:numPr>
        <w:shd w:val="clear" w:color="auto" w:fill="FFFFFF"/>
        <w:ind w:left="0" w:firstLine="630"/>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սույն կետով նախատեսված՝ </w:t>
      </w:r>
      <w:r w:rsidRPr="0098236F">
        <w:rPr>
          <w:rFonts w:ascii="GHEA Grapalat" w:hAnsi="GHEA Grapalat" w:cs="Sylfaen"/>
          <w:color w:val="000000" w:themeColor="text1"/>
          <w:sz w:val="20"/>
          <w:lang w:val="ru-RU"/>
        </w:rPr>
        <w:t>լիազորված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մարմ</w:t>
      </w:r>
      <w:r w:rsidRPr="0098236F">
        <w:rPr>
          <w:rFonts w:ascii="GHEA Grapalat" w:hAnsi="GHEA Grapalat" w:cs="Sylfae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98236F">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98236F" w:rsidRDefault="002A0AD3" w:rsidP="002A0AD3">
      <w:pPr>
        <w:pStyle w:val="ListParagraph"/>
        <w:numPr>
          <w:ilvl w:val="0"/>
          <w:numId w:val="18"/>
        </w:numPr>
        <w:shd w:val="clear" w:color="auto" w:fill="FFFFFF"/>
        <w:ind w:left="0" w:firstLine="375"/>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98236F">
        <w:rPr>
          <w:rFonts w:ascii="GHEA Grapalat" w:hAnsi="GHEA Grapalat" w:cs="Sylfaen"/>
          <w:color w:val="000000" w:themeColor="text1"/>
          <w:sz w:val="20"/>
          <w:lang w:val="ru-RU"/>
        </w:rPr>
        <w:t>լիազորված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մարմ</w:t>
      </w:r>
      <w:r w:rsidRPr="0098236F">
        <w:rPr>
          <w:rFonts w:ascii="GHEA Grapalat" w:hAnsi="GHEA Grapalat" w:cs="Sylfaen"/>
          <w:color w:val="000000" w:themeColor="text1"/>
          <w:sz w:val="20"/>
        </w:rPr>
        <w:t>նին որոշումը ներկայացվելու վերջնաժամկետը լրանալու</w:t>
      </w:r>
      <w:r w:rsidRPr="0098236F">
        <w:rPr>
          <w:rFonts w:ascii="GHEA Grapalat" w:hAnsi="GHEA Grapalat" w:cs="Sylfaen"/>
          <w:color w:val="000000" w:themeColor="text1"/>
          <w:sz w:val="20"/>
          <w:lang w:val="en-US"/>
        </w:rPr>
        <w:t>ց</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հետո</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բայց</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ոչ</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ուշ</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քան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մասնակցին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պայմանագիր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կնքած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անձին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ցուցակում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ներառելու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վերջնաժամկետը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լրանալու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օրը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ապա</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պատվիրատուն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դրա</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մասին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գրավոր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տեղեկացնում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լիազորված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մարմին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որի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հիման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վրա</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մասնակիցը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ներառվում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en-US"/>
        </w:rPr>
        <w:t>ցուցակում</w:t>
      </w:r>
      <w:r w:rsidRPr="0098236F">
        <w:rPr>
          <w:rFonts w:ascii="GHEA Grapalat" w:hAnsi="GHEA Grapalat" w:cs="Sylfaen"/>
          <w:color w:val="000000" w:themeColor="text1"/>
          <w:sz w:val="20"/>
          <w:lang w:val="af-ZA"/>
        </w:rPr>
        <w:t>:</w:t>
      </w:r>
    </w:p>
    <w:p w14:paraId="3AE2DC40" w14:textId="1E5BB4D4" w:rsidR="00BA08DC" w:rsidRPr="0098236F" w:rsidRDefault="00BA08DC" w:rsidP="00BA08DC">
      <w:pPr>
        <w:ind w:firstLine="375"/>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hy-AM"/>
        </w:rPr>
        <w:t>Ընդ որում եթե</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մասնակցի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գնումներին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մասնակցելու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իրավունք</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ունենալու մասին դիմում-հայտարարությունը որակվում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որպես</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իրականությանը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չհամապատասխանող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մասնակիցը</w:t>
      </w:r>
      <w:r w:rsidRPr="0098236F">
        <w:rPr>
          <w:rFonts w:ascii="GHEA Grapalat" w:hAnsi="GHEA Grapalat" w:cs="Sylfaen"/>
          <w:color w:val="000000" w:themeColor="text1"/>
          <w:sz w:val="20"/>
          <w:lang w:val="af-ZA"/>
        </w:rPr>
        <w:t xml:space="preserve"> սույն </w:t>
      </w:r>
      <w:r w:rsidRPr="0098236F">
        <w:rPr>
          <w:rFonts w:ascii="GHEA Grapalat" w:hAnsi="GHEA Grapalat" w:cs="Sylfaen"/>
          <w:color w:val="000000" w:themeColor="text1"/>
          <w:sz w:val="20"/>
          <w:lang w:val="hy-AM"/>
        </w:rPr>
        <w:t>հրավերով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սահմանված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կարգով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և</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ժամկետներում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ներկայացնում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հրավերով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նախատեսված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փաստաթղթերը</w:t>
      </w:r>
      <w:r w:rsidRPr="0098236F">
        <w:rPr>
          <w:rFonts w:ascii="GHEA Grapalat" w:hAnsi="GHEA Grapalat" w:cs="Sylfaen"/>
          <w:color w:val="000000" w:themeColor="text1"/>
          <w:sz w:val="20"/>
          <w:lang w:val="af-ZA"/>
        </w:rPr>
        <w:t xml:space="preserve"> (այդ թվում շտկման ենթակա) </w:t>
      </w:r>
      <w:r w:rsidRPr="0098236F">
        <w:rPr>
          <w:rFonts w:ascii="GHEA Grapalat" w:hAnsi="GHEA Grapalat" w:cs="Sylfaen"/>
          <w:color w:val="000000" w:themeColor="text1"/>
          <w:sz w:val="20"/>
          <w:lang w:val="hy-AM"/>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ընտրված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մասնակիցը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ներկայացնում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որակավորման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պայմանագրի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ապահովում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կամ</w:t>
      </w:r>
      <w:r w:rsidRPr="0098236F">
        <w:rPr>
          <w:rFonts w:ascii="GHEA Grapalat" w:hAnsi="GHEA Grapalat" w:cs="Sylfaen"/>
          <w:color w:val="000000" w:themeColor="text1"/>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98236F">
        <w:rPr>
          <w:rFonts w:ascii="GHEA Grapalat" w:hAnsi="GHEA Grapalat" w:cs="Sylfaen"/>
          <w:color w:val="000000" w:themeColor="text1"/>
          <w:sz w:val="20"/>
        </w:rPr>
        <w:t>արդյունքում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համաձայնագիր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կնքելու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նպատակով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պայմանագիրը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կնքած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անձը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սահմանված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ժամկետում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միակողմանի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հաստատված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հայտարարության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տուժանքի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այսուհետ</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նաև</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տուժանք</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ձևով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ներկայացված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պայմանագրի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և</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որակավորման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ապահովումը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փոխարինում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բանկային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երաշխիք</w:t>
      </w:r>
      <w:r w:rsidR="009C03F8" w:rsidRPr="0098236F">
        <w:rPr>
          <w:rFonts w:ascii="GHEA Grapalat" w:hAnsi="GHEA Grapalat" w:cs="Sylfaen"/>
          <w:color w:val="000000" w:themeColor="text1"/>
          <w:sz w:val="20"/>
          <w:lang w:val="hy-AM"/>
        </w:rPr>
        <w:t>ո</w:t>
      </w:r>
      <w:r w:rsidRPr="0098236F">
        <w:rPr>
          <w:rFonts w:ascii="GHEA Grapalat" w:hAnsi="GHEA Grapalat" w:cs="Sylfaen"/>
          <w:color w:val="000000" w:themeColor="text1"/>
          <w:sz w:val="20"/>
        </w:rPr>
        <w:t>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կամ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կանխիկ</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փողով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ապա</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այդ</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հանգամանքը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համարվում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որպես</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գնման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գործընթացի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շրջանակում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մասնակցի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ստանձնված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պարտավորության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խախտում</w:t>
      </w:r>
      <w:r w:rsidRPr="0098236F">
        <w:rPr>
          <w:rFonts w:ascii="GHEA Grapalat" w:hAnsi="GHEA Grapalat" w:cs="Sylfaen"/>
          <w:color w:val="000000" w:themeColor="text1"/>
          <w:sz w:val="20"/>
          <w:lang w:val="af-ZA"/>
        </w:rPr>
        <w:t xml:space="preserve">: </w:t>
      </w:r>
    </w:p>
    <w:p w14:paraId="07195B2B" w14:textId="3DD54C74" w:rsidR="002A0AD3" w:rsidRPr="0098236F" w:rsidRDefault="002A0AD3" w:rsidP="00491A74">
      <w:pPr>
        <w:ind w:firstLine="375"/>
        <w:jc w:val="both"/>
        <w:rPr>
          <w:rFonts w:ascii="GHEA Grapalat" w:hAnsi="GHEA Grapalat" w:cs="Sylfaen"/>
          <w:color w:val="000000" w:themeColor="text1"/>
          <w:sz w:val="20"/>
          <w:lang w:val="af-ZA"/>
        </w:rPr>
      </w:pPr>
    </w:p>
    <w:p w14:paraId="787FE1F5" w14:textId="77777777" w:rsidR="00B54F63" w:rsidRPr="0098236F" w:rsidRDefault="00B97D91" w:rsidP="00EF3662">
      <w:pPr>
        <w:ind w:firstLine="375"/>
        <w:jc w:val="both"/>
        <w:rPr>
          <w:rFonts w:ascii="GHEA Grapalat" w:hAnsi="GHEA Grapalat"/>
          <w:color w:val="000000" w:themeColor="text1"/>
          <w:sz w:val="20"/>
          <w:szCs w:val="20"/>
          <w:lang w:val="af-ZA"/>
        </w:rPr>
      </w:pPr>
      <w:r w:rsidRPr="0098236F">
        <w:rPr>
          <w:rFonts w:ascii="GHEA Grapalat" w:hAnsi="GHEA Grapalat"/>
          <w:color w:val="000000" w:themeColor="text1"/>
          <w:sz w:val="20"/>
          <w:szCs w:val="20"/>
          <w:lang w:val="af-ZA"/>
        </w:rPr>
        <w:t xml:space="preserve">      </w:t>
      </w:r>
      <w:r w:rsidR="00E17B5D" w:rsidRPr="0098236F">
        <w:rPr>
          <w:rFonts w:ascii="GHEA Grapalat" w:hAnsi="GHEA Grapalat"/>
          <w:color w:val="000000" w:themeColor="text1"/>
          <w:sz w:val="20"/>
          <w:szCs w:val="20"/>
          <w:lang w:val="af-ZA"/>
        </w:rPr>
        <w:t>8.1</w:t>
      </w:r>
      <w:r w:rsidR="00FE348B" w:rsidRPr="0098236F">
        <w:rPr>
          <w:rFonts w:ascii="GHEA Grapalat" w:hAnsi="GHEA Grapalat"/>
          <w:color w:val="000000" w:themeColor="text1"/>
          <w:sz w:val="20"/>
          <w:szCs w:val="20"/>
          <w:lang w:val="af-ZA"/>
        </w:rPr>
        <w:t>5</w:t>
      </w:r>
      <w:r w:rsidR="00E17B5D" w:rsidRPr="0098236F">
        <w:rPr>
          <w:rFonts w:ascii="GHEA Grapalat" w:hAnsi="GHEA Grapalat"/>
          <w:color w:val="000000" w:themeColor="text1"/>
          <w:sz w:val="20"/>
          <w:szCs w:val="20"/>
          <w:lang w:val="af-ZA"/>
        </w:rPr>
        <w:t xml:space="preserve"> </w:t>
      </w:r>
      <w:r w:rsidR="003A377C" w:rsidRPr="0098236F">
        <w:rPr>
          <w:rFonts w:ascii="GHEA Grapalat" w:hAnsi="GHEA Grapalat"/>
          <w:color w:val="000000" w:themeColor="text1"/>
          <w:sz w:val="20"/>
          <w:szCs w:val="20"/>
        </w:rPr>
        <w:t>Ե</w:t>
      </w:r>
      <w:r w:rsidR="003D4374" w:rsidRPr="0098236F">
        <w:rPr>
          <w:rFonts w:ascii="GHEA Grapalat" w:hAnsi="GHEA Grapalat"/>
          <w:color w:val="000000" w:themeColor="text1"/>
          <w:sz w:val="20"/>
          <w:szCs w:val="20"/>
          <w:lang w:val="hy-AM"/>
        </w:rPr>
        <w:t>թե մասնակից</w:t>
      </w:r>
      <w:r w:rsidR="00955CC1" w:rsidRPr="0098236F">
        <w:rPr>
          <w:rFonts w:ascii="GHEA Grapalat" w:hAnsi="GHEA Grapalat"/>
          <w:color w:val="000000" w:themeColor="text1"/>
          <w:sz w:val="20"/>
          <w:szCs w:val="20"/>
        </w:rPr>
        <w:t>ն</w:t>
      </w:r>
      <w:r w:rsidR="003D4374" w:rsidRPr="0098236F">
        <w:rPr>
          <w:rFonts w:ascii="GHEA Grapalat" w:hAnsi="GHEA Grapalat"/>
          <w:color w:val="000000" w:themeColor="text1"/>
          <w:sz w:val="20"/>
          <w:szCs w:val="20"/>
          <w:lang w:val="hy-AM"/>
        </w:rPr>
        <w:t xml:space="preserve"> </w:t>
      </w:r>
      <w:r w:rsidR="00955CC1" w:rsidRPr="0098236F">
        <w:rPr>
          <w:rFonts w:ascii="GHEA Grapalat" w:hAnsi="GHEA Grapalat"/>
          <w:color w:val="000000" w:themeColor="text1"/>
          <w:sz w:val="20"/>
          <w:szCs w:val="20"/>
        </w:rPr>
        <w:t>Օ</w:t>
      </w:r>
      <w:r w:rsidR="003D4374" w:rsidRPr="0098236F">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8236F">
        <w:rPr>
          <w:rFonts w:ascii="GHEA Grapalat" w:hAnsi="GHEA Grapalat" w:cs="Sylfaen"/>
          <w:color w:val="000000" w:themeColor="text1"/>
          <w:sz w:val="20"/>
          <w:szCs w:val="20"/>
          <w:lang w:val="af-ZA"/>
        </w:rPr>
        <w:t>:</w:t>
      </w:r>
    </w:p>
    <w:p w14:paraId="5D0C7EC5" w14:textId="31BC689C" w:rsidR="007A5810" w:rsidRPr="0098236F" w:rsidRDefault="004306D6" w:rsidP="00955CC1">
      <w:pPr>
        <w:pStyle w:val="norm"/>
        <w:spacing w:line="240" w:lineRule="auto"/>
        <w:ind w:firstLine="706"/>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af-ZA" w:eastAsia="en-US"/>
        </w:rPr>
        <w:t>8</w:t>
      </w:r>
      <w:r w:rsidR="00EF2159" w:rsidRPr="0098236F">
        <w:rPr>
          <w:rFonts w:ascii="GHEA Grapalat" w:hAnsi="GHEA Grapalat" w:cs="Sylfaen"/>
          <w:color w:val="000000" w:themeColor="text1"/>
          <w:sz w:val="20"/>
          <w:szCs w:val="24"/>
          <w:lang w:val="af-ZA" w:eastAsia="en-US"/>
        </w:rPr>
        <w:t>.</w:t>
      </w:r>
      <w:r w:rsidRPr="0098236F">
        <w:rPr>
          <w:rFonts w:ascii="GHEA Grapalat" w:hAnsi="GHEA Grapalat" w:cs="Sylfaen"/>
          <w:color w:val="000000" w:themeColor="text1"/>
          <w:sz w:val="20"/>
          <w:szCs w:val="24"/>
          <w:lang w:val="af-ZA" w:eastAsia="en-US"/>
        </w:rPr>
        <w:t>1</w:t>
      </w:r>
      <w:r w:rsidR="00FE348B" w:rsidRPr="0098236F">
        <w:rPr>
          <w:rFonts w:ascii="GHEA Grapalat" w:hAnsi="GHEA Grapalat" w:cs="Sylfaen"/>
          <w:color w:val="000000" w:themeColor="text1"/>
          <w:sz w:val="20"/>
          <w:szCs w:val="24"/>
          <w:lang w:val="af-ZA" w:eastAsia="en-US"/>
        </w:rPr>
        <w:t>6</w:t>
      </w:r>
      <w:r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Սույն</w:t>
      </w:r>
      <w:r w:rsidR="007A5810"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հրավերի</w:t>
      </w:r>
      <w:r w:rsidRPr="0098236F">
        <w:rPr>
          <w:rFonts w:ascii="GHEA Grapalat" w:hAnsi="GHEA Grapalat" w:cs="Sylfaen"/>
          <w:color w:val="000000" w:themeColor="text1"/>
          <w:sz w:val="20"/>
          <w:szCs w:val="24"/>
          <w:lang w:val="af-ZA" w:eastAsia="en-US"/>
        </w:rPr>
        <w:t xml:space="preserve"> 1-</w:t>
      </w:r>
      <w:r w:rsidRPr="0098236F">
        <w:rPr>
          <w:rFonts w:ascii="GHEA Grapalat" w:hAnsi="GHEA Grapalat" w:cs="Sylfaen"/>
          <w:color w:val="000000" w:themeColor="text1"/>
          <w:sz w:val="20"/>
          <w:szCs w:val="24"/>
          <w:lang w:val="ru-RU" w:eastAsia="en-US"/>
        </w:rPr>
        <w:t>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մասի</w:t>
      </w:r>
      <w:r w:rsidRPr="0098236F">
        <w:rPr>
          <w:rFonts w:ascii="GHEA Grapalat" w:hAnsi="GHEA Grapalat" w:cs="Sylfaen"/>
          <w:color w:val="000000" w:themeColor="text1"/>
          <w:sz w:val="20"/>
          <w:szCs w:val="24"/>
          <w:lang w:val="af-ZA" w:eastAsia="en-US"/>
        </w:rPr>
        <w:t xml:space="preserve"> </w:t>
      </w:r>
      <w:r w:rsidR="00441D04" w:rsidRPr="0098236F">
        <w:rPr>
          <w:rFonts w:ascii="GHEA Grapalat" w:hAnsi="GHEA Grapalat" w:cs="Sylfaen"/>
          <w:color w:val="000000" w:themeColor="text1"/>
          <w:sz w:val="20"/>
          <w:szCs w:val="24"/>
          <w:lang w:val="af-ZA" w:eastAsia="en-US"/>
        </w:rPr>
        <w:t xml:space="preserve">8.9 </w:t>
      </w:r>
      <w:r w:rsidRPr="0098236F">
        <w:rPr>
          <w:rFonts w:ascii="GHEA Grapalat" w:hAnsi="GHEA Grapalat" w:cs="Sylfaen"/>
          <w:color w:val="000000" w:themeColor="text1"/>
          <w:sz w:val="20"/>
          <w:szCs w:val="24"/>
          <w:lang w:val="ru-RU" w:eastAsia="en-US"/>
        </w:rPr>
        <w:t>կետում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նշված</w:t>
      </w:r>
      <w:r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փաստաթղթերը</w:t>
      </w:r>
      <w:r w:rsidR="00D371A7" w:rsidRPr="0098236F">
        <w:rPr>
          <w:rFonts w:ascii="GHEA Grapalat" w:hAnsi="GHEA Grapalat" w:cs="Sylfaen"/>
          <w:color w:val="000000" w:themeColor="text1"/>
          <w:sz w:val="20"/>
          <w:szCs w:val="24"/>
          <w:lang w:val="af-ZA" w:eastAsia="en-US"/>
        </w:rPr>
        <w:t xml:space="preserve"> </w:t>
      </w:r>
      <w:r w:rsidR="00EF2159" w:rsidRPr="0098236F">
        <w:rPr>
          <w:rFonts w:ascii="GHEA Grapalat" w:hAnsi="GHEA Grapalat" w:cs="Sylfaen"/>
          <w:color w:val="000000" w:themeColor="text1"/>
          <w:sz w:val="20"/>
          <w:szCs w:val="24"/>
          <w:lang w:val="af-ZA" w:eastAsia="en-US"/>
        </w:rPr>
        <w:t xml:space="preserve">մասնակիցը </w:t>
      </w:r>
      <w:r w:rsidR="00D371A7" w:rsidRPr="0098236F">
        <w:rPr>
          <w:rFonts w:ascii="GHEA Grapalat" w:hAnsi="GHEA Grapalat" w:cs="Sylfaen"/>
          <w:color w:val="000000" w:themeColor="text1"/>
          <w:sz w:val="20"/>
          <w:szCs w:val="24"/>
          <w:lang w:eastAsia="en-US"/>
        </w:rPr>
        <w:t>սահմանված</w:t>
      </w:r>
      <w:r w:rsidR="00D371A7" w:rsidRPr="0098236F">
        <w:rPr>
          <w:rFonts w:ascii="GHEA Grapalat" w:hAnsi="GHEA Grapalat" w:cs="Sylfaen"/>
          <w:color w:val="000000" w:themeColor="text1"/>
          <w:sz w:val="20"/>
          <w:szCs w:val="24"/>
          <w:lang w:val="af-ZA" w:eastAsia="en-US"/>
        </w:rPr>
        <w:t xml:space="preserve"> </w:t>
      </w:r>
      <w:r w:rsidR="00D371A7" w:rsidRPr="0098236F">
        <w:rPr>
          <w:rFonts w:ascii="GHEA Grapalat" w:hAnsi="GHEA Grapalat" w:cs="Sylfaen"/>
          <w:color w:val="000000" w:themeColor="text1"/>
          <w:sz w:val="20"/>
          <w:szCs w:val="24"/>
          <w:lang w:eastAsia="en-US"/>
        </w:rPr>
        <w:t>ժամկետում</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հանձնա</w:t>
      </w:r>
      <w:r w:rsidR="007A5810" w:rsidRPr="0098236F">
        <w:rPr>
          <w:rFonts w:ascii="GHEA Grapalat" w:hAnsi="GHEA Grapalat" w:cs="Sylfaen"/>
          <w:color w:val="000000" w:themeColor="text1"/>
          <w:sz w:val="20"/>
          <w:szCs w:val="24"/>
          <w:lang w:val="af-ZA" w:eastAsia="en-US"/>
        </w:rPr>
        <w:softHyphen/>
      </w:r>
      <w:r w:rsidR="007A5810" w:rsidRPr="0098236F">
        <w:rPr>
          <w:rFonts w:ascii="GHEA Grapalat" w:hAnsi="GHEA Grapalat" w:cs="Sylfaen"/>
          <w:color w:val="000000" w:themeColor="text1"/>
          <w:sz w:val="20"/>
          <w:szCs w:val="24"/>
          <w:lang w:val="ru-RU" w:eastAsia="en-US"/>
        </w:rPr>
        <w:t>ժողովի</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քարտուղարին</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ներկայաց</w:t>
      </w:r>
      <w:r w:rsidR="00EF2159" w:rsidRPr="0098236F">
        <w:rPr>
          <w:rFonts w:ascii="GHEA Grapalat" w:hAnsi="GHEA Grapalat" w:cs="Sylfaen"/>
          <w:color w:val="000000" w:themeColor="text1"/>
          <w:sz w:val="20"/>
          <w:szCs w:val="24"/>
          <w:lang w:eastAsia="en-US"/>
        </w:rPr>
        <w:t>ն</w:t>
      </w:r>
      <w:r w:rsidR="007A5810" w:rsidRPr="0098236F">
        <w:rPr>
          <w:rFonts w:ascii="GHEA Grapalat" w:hAnsi="GHEA Grapalat" w:cs="Sylfaen"/>
          <w:color w:val="000000" w:themeColor="text1"/>
          <w:sz w:val="20"/>
          <w:szCs w:val="24"/>
          <w:lang w:val="ru-RU" w:eastAsia="en-US"/>
        </w:rPr>
        <w:t>ում</w:t>
      </w:r>
      <w:r w:rsidR="007A5810" w:rsidRPr="0098236F">
        <w:rPr>
          <w:rFonts w:ascii="GHEA Grapalat" w:hAnsi="GHEA Grapalat" w:cs="Sylfaen"/>
          <w:color w:val="000000" w:themeColor="text1"/>
          <w:sz w:val="20"/>
          <w:szCs w:val="24"/>
          <w:lang w:val="af-ZA" w:eastAsia="en-US"/>
        </w:rPr>
        <w:t xml:space="preserve"> </w:t>
      </w:r>
      <w:r w:rsidR="00EF2159" w:rsidRPr="0098236F">
        <w:rPr>
          <w:rFonts w:ascii="GHEA Grapalat" w:hAnsi="GHEA Grapalat" w:cs="Sylfaen"/>
          <w:color w:val="000000" w:themeColor="text1"/>
          <w:sz w:val="20"/>
          <w:szCs w:val="24"/>
          <w:lang w:eastAsia="en-US"/>
        </w:rPr>
        <w:t>է</w:t>
      </w:r>
      <w:r w:rsidR="007A5810" w:rsidRPr="0098236F">
        <w:rPr>
          <w:rFonts w:ascii="GHEA Grapalat" w:hAnsi="GHEA Grapalat" w:cs="Sylfaen"/>
          <w:color w:val="000000" w:themeColor="text1"/>
          <w:sz w:val="20"/>
          <w:szCs w:val="24"/>
          <w:lang w:val="af-ZA" w:eastAsia="en-US"/>
        </w:rPr>
        <w:t xml:space="preserve"> </w:t>
      </w:r>
      <w:r w:rsidR="00FE20B2" w:rsidRPr="0098236F">
        <w:rPr>
          <w:rFonts w:ascii="GHEA Grapalat" w:hAnsi="GHEA Grapalat" w:cs="Sylfaen"/>
          <w:color w:val="000000" w:themeColor="text1"/>
          <w:sz w:val="20"/>
          <w:szCs w:val="24"/>
          <w:lang w:val="af-ZA" w:eastAsia="en-US"/>
        </w:rPr>
        <w:t xml:space="preserve">վերջինիս՝ </w:t>
      </w:r>
      <w:r w:rsidRPr="0098236F">
        <w:rPr>
          <w:rFonts w:ascii="GHEA Grapalat" w:hAnsi="GHEA Grapalat" w:cs="Sylfaen"/>
          <w:color w:val="000000" w:themeColor="text1"/>
          <w:sz w:val="20"/>
          <w:szCs w:val="24"/>
          <w:lang w:val="ru-RU"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հրավերով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նախատեսված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էլեկտրոնային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ru-RU" w:eastAsia="en-US"/>
        </w:rPr>
        <w:t>փոստին</w:t>
      </w:r>
      <w:r w:rsidR="00FE20B2" w:rsidRPr="0098236F">
        <w:rPr>
          <w:rFonts w:ascii="GHEA Grapalat" w:hAnsi="GHEA Grapalat" w:cs="Sylfaen"/>
          <w:color w:val="000000" w:themeColor="text1"/>
          <w:sz w:val="20"/>
          <w:szCs w:val="24"/>
          <w:lang w:val="af-ZA" w:eastAsia="en-US"/>
        </w:rPr>
        <w:t xml:space="preserve"> </w:t>
      </w:r>
      <w:r w:rsidR="00FE20B2" w:rsidRPr="0098236F">
        <w:rPr>
          <w:rFonts w:ascii="GHEA Grapalat" w:hAnsi="GHEA Grapalat" w:cs="Sylfaen"/>
          <w:color w:val="000000" w:themeColor="text1"/>
          <w:sz w:val="20"/>
          <w:szCs w:val="24"/>
          <w:lang w:eastAsia="en-US"/>
        </w:rPr>
        <w:t>ուղարկելու</w:t>
      </w:r>
      <w:r w:rsidR="00FE20B2" w:rsidRPr="0098236F">
        <w:rPr>
          <w:rFonts w:ascii="GHEA Grapalat" w:hAnsi="GHEA Grapalat" w:cs="Sylfaen"/>
          <w:color w:val="000000" w:themeColor="text1"/>
          <w:sz w:val="20"/>
          <w:szCs w:val="24"/>
          <w:lang w:val="af-ZA" w:eastAsia="en-US"/>
        </w:rPr>
        <w:t xml:space="preserve"> </w:t>
      </w:r>
      <w:r w:rsidR="00FE20B2" w:rsidRPr="0098236F">
        <w:rPr>
          <w:rFonts w:ascii="GHEA Grapalat" w:hAnsi="GHEA Grapalat" w:cs="Sylfaen"/>
          <w:color w:val="000000" w:themeColor="text1"/>
          <w:sz w:val="20"/>
          <w:szCs w:val="24"/>
          <w:lang w:eastAsia="en-US"/>
        </w:rPr>
        <w:t>միջոցով</w:t>
      </w:r>
      <w:r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Քարտուղարը</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պարտավոր</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է</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փաստաթղթերն</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ստանալու</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օրը</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հաստատել</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դրանց</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ստանալու</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հանգամանքը՝</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սույն</w:t>
      </w:r>
      <w:r w:rsidR="007A5810" w:rsidRPr="0098236F">
        <w:rPr>
          <w:rFonts w:ascii="GHEA Grapalat" w:hAnsi="GHEA Grapalat" w:cs="Sylfaen"/>
          <w:color w:val="000000" w:themeColor="text1"/>
          <w:sz w:val="20"/>
          <w:szCs w:val="24"/>
          <w:lang w:val="hy-AM" w:eastAsia="en-US"/>
        </w:rPr>
        <w:t xml:space="preserve"> </w:t>
      </w:r>
      <w:r w:rsidR="007A5810" w:rsidRPr="0098236F">
        <w:rPr>
          <w:rFonts w:ascii="GHEA Grapalat" w:hAnsi="GHEA Grapalat" w:cs="Sylfaen"/>
          <w:color w:val="000000" w:themeColor="text1"/>
          <w:sz w:val="20"/>
          <w:szCs w:val="24"/>
          <w:lang w:val="ru-RU" w:eastAsia="en-US"/>
        </w:rPr>
        <w:t>հրավերում</w:t>
      </w:r>
      <w:r w:rsidR="007A5810" w:rsidRPr="0098236F">
        <w:rPr>
          <w:rFonts w:ascii="GHEA Grapalat" w:hAnsi="GHEA Grapalat" w:cs="Sylfaen"/>
          <w:color w:val="000000" w:themeColor="text1"/>
          <w:sz w:val="20"/>
          <w:szCs w:val="24"/>
          <w:lang w:val="hy-AM" w:eastAsia="en-US"/>
        </w:rPr>
        <w:t xml:space="preserve"> </w:t>
      </w:r>
      <w:r w:rsidR="007A5810" w:rsidRPr="0098236F">
        <w:rPr>
          <w:rFonts w:ascii="GHEA Grapalat" w:hAnsi="GHEA Grapalat" w:cs="Sylfaen"/>
          <w:color w:val="000000" w:themeColor="text1"/>
          <w:sz w:val="20"/>
          <w:szCs w:val="24"/>
          <w:lang w:val="ru-RU" w:eastAsia="en-US"/>
        </w:rPr>
        <w:t>նշված</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իր</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էլեկտրոնային</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փոստից</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մասնակցի</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էլեկտրոնային</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փոստին</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հավաստում</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ուղարկելու</w:t>
      </w:r>
      <w:r w:rsidR="007A5810" w:rsidRPr="0098236F">
        <w:rPr>
          <w:rFonts w:ascii="GHEA Grapalat" w:hAnsi="GHEA Grapalat" w:cs="Sylfaen"/>
          <w:color w:val="000000" w:themeColor="text1"/>
          <w:sz w:val="20"/>
          <w:szCs w:val="24"/>
          <w:lang w:val="af-ZA" w:eastAsia="en-US"/>
        </w:rPr>
        <w:t xml:space="preserve"> </w:t>
      </w:r>
      <w:r w:rsidR="007A5810" w:rsidRPr="0098236F">
        <w:rPr>
          <w:rFonts w:ascii="GHEA Grapalat" w:hAnsi="GHEA Grapalat" w:cs="Sylfaen"/>
          <w:color w:val="000000" w:themeColor="text1"/>
          <w:sz w:val="20"/>
          <w:szCs w:val="24"/>
          <w:lang w:val="ru-RU" w:eastAsia="en-US"/>
        </w:rPr>
        <w:t>միջոցով</w:t>
      </w:r>
      <w:r w:rsidR="007A5810" w:rsidRPr="0098236F">
        <w:rPr>
          <w:rFonts w:ascii="GHEA Grapalat" w:hAnsi="GHEA Grapalat" w:cs="Sylfaen"/>
          <w:color w:val="000000" w:themeColor="text1"/>
          <w:sz w:val="20"/>
          <w:szCs w:val="24"/>
          <w:lang w:val="af-ZA" w:eastAsia="en-US"/>
        </w:rPr>
        <w:t>:</w:t>
      </w:r>
    </w:p>
    <w:p w14:paraId="436834B1" w14:textId="77777777" w:rsidR="002B121D" w:rsidRPr="0098236F" w:rsidRDefault="00A150A9"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rPr>
        <w:t>8</w:t>
      </w:r>
      <w:r w:rsidR="002B121D" w:rsidRPr="0098236F">
        <w:rPr>
          <w:rFonts w:ascii="GHEA Grapalat" w:hAnsi="GHEA Grapalat" w:cs="Sylfaen"/>
          <w:color w:val="000000" w:themeColor="text1"/>
          <w:szCs w:val="24"/>
        </w:rPr>
        <w:t>.</w:t>
      </w:r>
      <w:r w:rsidR="00161FE4" w:rsidRPr="0098236F">
        <w:rPr>
          <w:rFonts w:ascii="GHEA Grapalat" w:hAnsi="GHEA Grapalat" w:cs="Sylfaen"/>
          <w:color w:val="000000" w:themeColor="text1"/>
          <w:szCs w:val="24"/>
        </w:rPr>
        <w:t>1</w:t>
      </w:r>
      <w:r w:rsidR="00FE348B" w:rsidRPr="0098236F">
        <w:rPr>
          <w:rFonts w:ascii="GHEA Grapalat" w:hAnsi="GHEA Grapalat" w:cs="Sylfaen"/>
          <w:color w:val="000000" w:themeColor="text1"/>
          <w:szCs w:val="24"/>
        </w:rPr>
        <w:t>7</w:t>
      </w:r>
      <w:r w:rsidR="003F288F"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Մասնակիցները</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և</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նրանց</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ներկայացուցիչները</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կարող</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են</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ներկա</w:t>
      </w:r>
      <w:r w:rsidR="002B121D" w:rsidRPr="0098236F">
        <w:rPr>
          <w:rFonts w:ascii="GHEA Grapalat" w:hAnsi="GHEA Grapalat" w:cs="Sylfaen"/>
          <w:color w:val="000000" w:themeColor="text1"/>
          <w:szCs w:val="24"/>
        </w:rPr>
        <w:t xml:space="preserve"> </w:t>
      </w:r>
      <w:r w:rsidR="006D4E1D" w:rsidRPr="0098236F">
        <w:rPr>
          <w:rFonts w:ascii="GHEA Grapalat" w:hAnsi="GHEA Grapalat" w:cs="Sylfaen"/>
          <w:color w:val="000000" w:themeColor="text1"/>
          <w:szCs w:val="24"/>
        </w:rPr>
        <w:t xml:space="preserve">լինել  </w:t>
      </w:r>
      <w:r w:rsidR="002B121D" w:rsidRPr="0098236F">
        <w:rPr>
          <w:rFonts w:ascii="GHEA Grapalat" w:hAnsi="GHEA Grapalat" w:cs="Sylfaen"/>
          <w:color w:val="000000" w:themeColor="text1"/>
          <w:szCs w:val="24"/>
          <w:lang w:val="ru-RU"/>
        </w:rPr>
        <w:t>հանձնաժողովի</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նիստերին։</w:t>
      </w:r>
      <w:r w:rsidR="002B121D" w:rsidRPr="0098236F">
        <w:rPr>
          <w:rFonts w:ascii="GHEA Grapalat" w:hAnsi="GHEA Grapalat" w:cs="Sylfaen"/>
          <w:color w:val="000000" w:themeColor="text1"/>
          <w:szCs w:val="24"/>
        </w:rPr>
        <w:t xml:space="preserve"> </w:t>
      </w:r>
      <w:r w:rsidR="006D4E1D" w:rsidRPr="0098236F">
        <w:rPr>
          <w:rFonts w:ascii="GHEA Grapalat" w:hAnsi="GHEA Grapalat" w:cs="Sylfaen"/>
          <w:color w:val="000000" w:themeColor="text1"/>
          <w:szCs w:val="24"/>
          <w:lang w:val="ru-RU"/>
        </w:rPr>
        <w:t>Մասնակիցները</w:t>
      </w:r>
      <w:r w:rsidR="006D4E1D" w:rsidRPr="0098236F">
        <w:rPr>
          <w:rFonts w:ascii="GHEA Grapalat" w:hAnsi="GHEA Grapalat" w:cs="Sylfaen"/>
          <w:color w:val="000000" w:themeColor="text1"/>
          <w:szCs w:val="24"/>
        </w:rPr>
        <w:t xml:space="preserve"> կամ </w:t>
      </w:r>
      <w:r w:rsidR="006D4E1D" w:rsidRPr="0098236F">
        <w:rPr>
          <w:rFonts w:ascii="GHEA Grapalat" w:hAnsi="GHEA Grapalat" w:cs="Sylfaen"/>
          <w:color w:val="000000" w:themeColor="text1"/>
          <w:szCs w:val="24"/>
          <w:lang w:val="ru-RU"/>
        </w:rPr>
        <w:t>նրանց</w:t>
      </w:r>
      <w:r w:rsidR="006D4E1D" w:rsidRPr="0098236F">
        <w:rPr>
          <w:rFonts w:ascii="GHEA Grapalat" w:hAnsi="GHEA Grapalat" w:cs="Sylfaen"/>
          <w:color w:val="000000" w:themeColor="text1"/>
          <w:szCs w:val="24"/>
        </w:rPr>
        <w:t xml:space="preserve"> </w:t>
      </w:r>
      <w:r w:rsidR="006D4E1D" w:rsidRPr="0098236F">
        <w:rPr>
          <w:rFonts w:ascii="GHEA Grapalat" w:hAnsi="GHEA Grapalat" w:cs="Sylfaen"/>
          <w:color w:val="000000" w:themeColor="text1"/>
          <w:szCs w:val="24"/>
          <w:lang w:val="ru-RU"/>
        </w:rPr>
        <w:t>ներկայացուցիչները</w:t>
      </w:r>
      <w:r w:rsidR="006D4E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կարող</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են</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պահանջել</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հանձնաժողովի</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նիստերի</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արձանագրությունների</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պատճենները</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որոնք</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տրամադրվում</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են</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մեկ</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օրացուցային</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օրվա</w:t>
      </w:r>
      <w:r w:rsidR="002B121D" w:rsidRPr="0098236F">
        <w:rPr>
          <w:rFonts w:ascii="GHEA Grapalat" w:hAnsi="GHEA Grapalat" w:cs="Sylfaen"/>
          <w:color w:val="000000" w:themeColor="text1"/>
          <w:szCs w:val="24"/>
        </w:rPr>
        <w:t xml:space="preserve"> </w:t>
      </w:r>
      <w:r w:rsidR="002B121D" w:rsidRPr="0098236F">
        <w:rPr>
          <w:rFonts w:ascii="GHEA Grapalat" w:hAnsi="GHEA Grapalat" w:cs="Sylfaen"/>
          <w:color w:val="000000" w:themeColor="text1"/>
          <w:szCs w:val="24"/>
          <w:lang w:val="ru-RU"/>
        </w:rPr>
        <w:t>ընթացքում։</w:t>
      </w:r>
    </w:p>
    <w:p w14:paraId="0FBA3E13" w14:textId="77777777" w:rsidR="009B0DA1" w:rsidRPr="0098236F" w:rsidRDefault="00A150A9"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8</w:t>
      </w:r>
      <w:r w:rsidR="009B0DA1" w:rsidRPr="0098236F">
        <w:rPr>
          <w:rFonts w:ascii="GHEA Grapalat" w:hAnsi="GHEA Grapalat" w:cs="Sylfaen"/>
          <w:color w:val="000000" w:themeColor="text1"/>
          <w:sz w:val="20"/>
          <w:lang w:val="af-ZA"/>
        </w:rPr>
        <w:t>.</w:t>
      </w:r>
      <w:r w:rsidR="00161FE4" w:rsidRPr="0098236F">
        <w:rPr>
          <w:rFonts w:ascii="GHEA Grapalat" w:hAnsi="GHEA Grapalat" w:cs="Sylfaen"/>
          <w:color w:val="000000" w:themeColor="text1"/>
          <w:sz w:val="20"/>
          <w:lang w:val="af-ZA"/>
        </w:rPr>
        <w:t>1</w:t>
      </w:r>
      <w:r w:rsidR="00FE348B" w:rsidRPr="0098236F">
        <w:rPr>
          <w:rFonts w:ascii="GHEA Grapalat" w:hAnsi="GHEA Grapalat" w:cs="Sylfaen"/>
          <w:color w:val="000000" w:themeColor="text1"/>
          <w:sz w:val="20"/>
          <w:lang w:val="af-ZA"/>
        </w:rPr>
        <w:t>8</w:t>
      </w:r>
      <w:r w:rsidR="003F288F"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Հանձնաժողովի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և</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կամ</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պատվիրատուի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կողմից</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էլեկտրոնային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ծանուցումներն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ուղարկվում</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են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համակարգի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միջոցով</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իսկ</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մասնակցի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կողմից</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իր</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հայտում</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նշված</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էլեկտրոնային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փոստից</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սույն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հրավերում</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նշված</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հանձնաժողովի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քարտ</w:t>
      </w:r>
      <w:r w:rsidR="00C806B2" w:rsidRPr="0098236F">
        <w:rPr>
          <w:rFonts w:ascii="GHEA Grapalat" w:hAnsi="GHEA Grapalat" w:cs="Sylfaen"/>
          <w:color w:val="000000" w:themeColor="text1"/>
          <w:sz w:val="20"/>
          <w:lang w:val="ru-RU"/>
        </w:rPr>
        <w:t>ո</w:t>
      </w:r>
      <w:r w:rsidR="00143E8C" w:rsidRPr="0098236F">
        <w:rPr>
          <w:rFonts w:ascii="GHEA Grapalat" w:hAnsi="GHEA Grapalat" w:cs="Sylfaen"/>
          <w:color w:val="000000" w:themeColor="text1"/>
          <w:sz w:val="20"/>
          <w:lang w:val="ru-RU"/>
        </w:rPr>
        <w:t>ւղարի</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էլեկտրոնային</w:t>
      </w:r>
      <w:r w:rsidR="00143E8C" w:rsidRPr="0098236F">
        <w:rPr>
          <w:rFonts w:ascii="GHEA Grapalat" w:hAnsi="GHEA Grapalat" w:cs="Sylfaen"/>
          <w:color w:val="000000" w:themeColor="text1"/>
          <w:sz w:val="20"/>
          <w:lang w:val="af-ZA"/>
        </w:rPr>
        <w:t xml:space="preserve"> </w:t>
      </w:r>
      <w:r w:rsidR="00143E8C" w:rsidRPr="0098236F">
        <w:rPr>
          <w:rFonts w:ascii="GHEA Grapalat" w:hAnsi="GHEA Grapalat" w:cs="Sylfaen"/>
          <w:color w:val="000000" w:themeColor="text1"/>
          <w:sz w:val="20"/>
          <w:lang w:val="ru-RU"/>
        </w:rPr>
        <w:t>փոստին</w:t>
      </w:r>
      <w:r w:rsidR="00143E8C" w:rsidRPr="0098236F">
        <w:rPr>
          <w:rFonts w:ascii="GHEA Grapalat" w:hAnsi="GHEA Grapalat" w:cs="Sylfaen"/>
          <w:color w:val="000000" w:themeColor="text1"/>
          <w:sz w:val="20"/>
          <w:lang w:val="af-ZA"/>
        </w:rPr>
        <w:t xml:space="preserve"> </w:t>
      </w:r>
      <w:r w:rsidR="009B0DA1" w:rsidRPr="0098236F">
        <w:rPr>
          <w:rFonts w:ascii="GHEA Grapalat" w:hAnsi="GHEA Grapalat"/>
          <w:color w:val="000000" w:themeColor="text1"/>
          <w:sz w:val="20"/>
          <w:szCs w:val="20"/>
          <w:lang w:val="af-ZA" w:eastAsia="x-none"/>
        </w:rPr>
        <w:t>ուղարկվելու միջոցով:</w:t>
      </w:r>
      <w:r w:rsidR="009B0DA1" w:rsidRPr="0098236F">
        <w:rPr>
          <w:rFonts w:ascii="GHEA Grapalat" w:hAnsi="GHEA Grapalat" w:cs="Sylfaen"/>
          <w:color w:val="000000" w:themeColor="text1"/>
          <w:sz w:val="20"/>
          <w:lang w:val="af-ZA"/>
        </w:rPr>
        <w:t xml:space="preserve"> </w:t>
      </w:r>
    </w:p>
    <w:p w14:paraId="76EC1539" w14:textId="77777777" w:rsidR="00265D18" w:rsidRPr="0098236F" w:rsidRDefault="00265D18" w:rsidP="00EF3662">
      <w:pPr>
        <w:ind w:firstLine="567"/>
        <w:jc w:val="both"/>
        <w:rPr>
          <w:rFonts w:ascii="GHEA Grapalat" w:hAnsi="GHEA Grapalat"/>
          <w:color w:val="000000" w:themeColor="text1"/>
          <w:sz w:val="20"/>
          <w:szCs w:val="20"/>
          <w:lang w:val="af-ZA" w:eastAsia="x-none"/>
        </w:rPr>
      </w:pPr>
      <w:r w:rsidRPr="0098236F">
        <w:rPr>
          <w:rFonts w:ascii="GHEA Grapalat" w:hAnsi="GHEA Grapalat"/>
          <w:color w:val="000000" w:themeColor="text1"/>
          <w:sz w:val="20"/>
          <w:szCs w:val="20"/>
          <w:lang w:val="af-ZA" w:eastAsia="x-none"/>
        </w:rPr>
        <w:t xml:space="preserve">Տեղեկությունների (փաստաթղթերի) էլեկտրոնային եղանակով փոխանակման դեպքում </w:t>
      </w:r>
      <w:r w:rsidR="00143E8C" w:rsidRPr="0098236F">
        <w:rPr>
          <w:rFonts w:ascii="GHEA Grapalat" w:hAnsi="GHEA Grapalat"/>
          <w:color w:val="000000" w:themeColor="text1"/>
          <w:sz w:val="20"/>
          <w:szCs w:val="20"/>
          <w:lang w:val="af-ZA" w:eastAsia="x-none"/>
        </w:rPr>
        <w:t xml:space="preserve">մասնակիցը </w:t>
      </w:r>
      <w:r w:rsidRPr="0098236F">
        <w:rPr>
          <w:rFonts w:ascii="GHEA Grapalat" w:hAnsi="GHEA Grapalat"/>
          <w:color w:val="000000" w:themeColor="text1"/>
          <w:sz w:val="20"/>
          <w:szCs w:val="20"/>
          <w:lang w:val="af-ZA" w:eastAsia="x-none"/>
        </w:rPr>
        <w:t xml:space="preserve">տեղեկությունները (փաստաթղթերը) հաստատում է էլեկտրոնային թվային ստորագրությամբ,  </w:t>
      </w:r>
      <w:r w:rsidR="00F74984" w:rsidRPr="0098236F">
        <w:rPr>
          <w:rFonts w:ascii="GHEA Grapalat" w:hAnsi="GHEA Grapalat"/>
          <w:color w:val="000000" w:themeColor="text1"/>
          <w:sz w:val="20"/>
          <w:szCs w:val="20"/>
          <w:lang w:val="af-ZA" w:eastAsia="x-none"/>
        </w:rPr>
        <w:t xml:space="preserve">որի </w:t>
      </w:r>
      <w:r w:rsidRPr="0098236F">
        <w:rPr>
          <w:rFonts w:ascii="GHEA Grapalat" w:hAnsi="GHEA Grapalat"/>
          <w:color w:val="000000" w:themeColor="text1"/>
          <w:sz w:val="20"/>
          <w:szCs w:val="20"/>
          <w:lang w:val="af-ZA" w:eastAsia="x-none"/>
        </w:rPr>
        <w:t>հավաստագիրը</w:t>
      </w:r>
      <w:r w:rsidR="00F74984" w:rsidRPr="0098236F">
        <w:rPr>
          <w:rFonts w:ascii="GHEA Grapalat" w:hAnsi="GHEA Grapalat"/>
          <w:color w:val="000000" w:themeColor="text1"/>
          <w:sz w:val="20"/>
          <w:szCs w:val="20"/>
          <w:lang w:val="af-ZA" w:eastAsia="x-none"/>
        </w:rPr>
        <w:t>ը պետք է</w:t>
      </w:r>
      <w:r w:rsidRPr="0098236F">
        <w:rPr>
          <w:rFonts w:ascii="GHEA Grapalat" w:hAnsi="GHEA Grapalat"/>
          <w:color w:val="000000" w:themeColor="text1"/>
          <w:sz w:val="20"/>
          <w:szCs w:val="20"/>
          <w:lang w:val="af-ZA" w:eastAsia="x-none"/>
        </w:rPr>
        <w:t xml:space="preserve"> զետեղված</w:t>
      </w:r>
      <w:r w:rsidR="00F74984" w:rsidRPr="0098236F">
        <w:rPr>
          <w:rFonts w:ascii="GHEA Grapalat" w:hAnsi="GHEA Grapalat"/>
          <w:color w:val="000000" w:themeColor="text1"/>
          <w:sz w:val="20"/>
          <w:szCs w:val="20"/>
          <w:lang w:val="af-ZA" w:eastAsia="x-none"/>
        </w:rPr>
        <w:t xml:space="preserve"> լինի</w:t>
      </w:r>
      <w:r w:rsidRPr="0098236F">
        <w:rPr>
          <w:rFonts w:ascii="GHEA Grapalat" w:hAnsi="GHEA Grapalat"/>
          <w:color w:val="000000" w:themeColor="text1"/>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8236F" w:rsidRDefault="00E02F60"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lang w:val="ru-RU"/>
        </w:rPr>
        <w:t>Հայաստանի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Հանրապետության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ռեզիդենտ</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հանդիսացող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մասնա</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կիցներ</w:t>
      </w:r>
      <w:r w:rsidR="00265D18" w:rsidRPr="0098236F">
        <w:rPr>
          <w:rFonts w:ascii="GHEA Grapalat" w:hAnsi="GHEA Grapalat" w:cs="Sylfaen"/>
          <w:color w:val="000000" w:themeColor="text1"/>
          <w:szCs w:val="24"/>
          <w:lang w:val="en-US"/>
        </w:rPr>
        <w:t>ը</w:t>
      </w:r>
      <w:r w:rsidR="00265D18" w:rsidRPr="0098236F">
        <w:rPr>
          <w:rFonts w:ascii="GHEA Grapalat" w:hAnsi="GHEA Grapalat" w:cs="Sylfaen"/>
          <w:color w:val="000000" w:themeColor="text1"/>
          <w:szCs w:val="24"/>
        </w:rPr>
        <w:t xml:space="preserve"> </w:t>
      </w:r>
      <w:r w:rsidR="00265D18" w:rsidRPr="0098236F">
        <w:rPr>
          <w:rFonts w:ascii="GHEA Grapalat" w:hAnsi="GHEA Grapalat" w:cs="Sylfaen"/>
          <w:color w:val="000000" w:themeColor="text1"/>
          <w:szCs w:val="24"/>
          <w:lang w:val="en-US"/>
        </w:rPr>
        <w:t>հայտում</w:t>
      </w:r>
      <w:r w:rsidR="00265D18" w:rsidRPr="0098236F">
        <w:rPr>
          <w:rFonts w:ascii="GHEA Grapalat" w:hAnsi="GHEA Grapalat" w:cs="Sylfaen"/>
          <w:color w:val="000000" w:themeColor="text1"/>
          <w:szCs w:val="24"/>
        </w:rPr>
        <w:t xml:space="preserve"> </w:t>
      </w:r>
      <w:r w:rsidR="00265D18" w:rsidRPr="0098236F">
        <w:rPr>
          <w:rFonts w:ascii="GHEA Grapalat" w:hAnsi="GHEA Grapalat" w:cs="Sylfaen"/>
          <w:color w:val="000000" w:themeColor="text1"/>
          <w:szCs w:val="24"/>
          <w:lang w:val="en-US"/>
        </w:rPr>
        <w:t>ներառվող</w:t>
      </w:r>
      <w:r w:rsidR="00265D18" w:rsidRPr="0098236F">
        <w:rPr>
          <w:rFonts w:ascii="GHEA Grapalat" w:hAnsi="GHEA Grapalat" w:cs="Sylfaen"/>
          <w:color w:val="000000" w:themeColor="text1"/>
          <w:szCs w:val="24"/>
        </w:rPr>
        <w:t xml:space="preserve">` </w:t>
      </w:r>
      <w:r w:rsidR="00265D18" w:rsidRPr="0098236F">
        <w:rPr>
          <w:rFonts w:ascii="GHEA Grapalat" w:hAnsi="GHEA Grapalat" w:cs="Sylfaen"/>
          <w:color w:val="000000" w:themeColor="text1"/>
          <w:szCs w:val="24"/>
          <w:lang w:val="en-US"/>
        </w:rPr>
        <w:t>իրենց</w:t>
      </w:r>
      <w:r w:rsidR="00265D18" w:rsidRPr="0098236F">
        <w:rPr>
          <w:rFonts w:ascii="GHEA Grapalat" w:hAnsi="GHEA Grapalat" w:cs="Sylfaen"/>
          <w:color w:val="000000" w:themeColor="text1"/>
          <w:szCs w:val="24"/>
        </w:rPr>
        <w:t xml:space="preserve"> </w:t>
      </w:r>
      <w:r w:rsidR="00265D18" w:rsidRPr="0098236F">
        <w:rPr>
          <w:rFonts w:ascii="GHEA Grapalat" w:hAnsi="GHEA Grapalat" w:cs="Sylfaen"/>
          <w:color w:val="000000" w:themeColor="text1"/>
          <w:szCs w:val="24"/>
          <w:lang w:val="en-US"/>
        </w:rPr>
        <w:t>կողմից</w:t>
      </w:r>
      <w:r w:rsidR="00265D18" w:rsidRPr="0098236F">
        <w:rPr>
          <w:rFonts w:ascii="GHEA Grapalat" w:hAnsi="GHEA Grapalat" w:cs="Sylfaen"/>
          <w:color w:val="000000" w:themeColor="text1"/>
          <w:szCs w:val="24"/>
        </w:rPr>
        <w:t xml:space="preserve"> </w:t>
      </w:r>
      <w:proofErr w:type="gramStart"/>
      <w:r w:rsidR="00265D18" w:rsidRPr="0098236F">
        <w:rPr>
          <w:rFonts w:ascii="GHEA Grapalat" w:hAnsi="GHEA Grapalat" w:cs="Sylfaen"/>
          <w:color w:val="000000" w:themeColor="text1"/>
          <w:szCs w:val="24"/>
          <w:lang w:val="en-US"/>
        </w:rPr>
        <w:t>հաստատվող</w:t>
      </w:r>
      <w:r w:rsidR="00265D18"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փաստա</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թղթերը</w:t>
      </w:r>
      <w:proofErr w:type="gramEnd"/>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հաստատում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էլեկտրոնային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թվային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ստորագրությամբ</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իսկ</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Հայաստանի</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Հանրա</w:t>
      </w:r>
      <w:r w:rsidRPr="0098236F">
        <w:rPr>
          <w:rFonts w:ascii="GHEA Grapalat" w:hAnsi="GHEA Grapalat" w:cs="Sylfaen"/>
          <w:color w:val="000000" w:themeColor="text1"/>
          <w:szCs w:val="24"/>
        </w:rPr>
        <w:softHyphen/>
      </w:r>
      <w:r w:rsidRPr="0098236F">
        <w:rPr>
          <w:rFonts w:ascii="GHEA Grapalat" w:hAnsi="GHEA Grapalat" w:cs="Sylfaen"/>
          <w:color w:val="000000" w:themeColor="text1"/>
          <w:szCs w:val="24"/>
          <w:lang w:val="ru-RU"/>
        </w:rPr>
        <w:t>պետության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ռեզիդենտ</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չհանդիսացող</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մասնակիցներ</w:t>
      </w:r>
      <w:r w:rsidR="00265D18" w:rsidRPr="0098236F">
        <w:rPr>
          <w:rFonts w:ascii="GHEA Grapalat" w:hAnsi="GHEA Grapalat" w:cs="Sylfaen"/>
          <w:color w:val="000000" w:themeColor="text1"/>
          <w:szCs w:val="24"/>
          <w:lang w:val="en-US"/>
        </w:rPr>
        <w:t>ը</w:t>
      </w:r>
      <w:r w:rsidR="00265D18" w:rsidRPr="0098236F">
        <w:rPr>
          <w:rFonts w:ascii="GHEA Grapalat" w:hAnsi="GHEA Grapalat" w:cs="Sylfaen"/>
          <w:color w:val="000000" w:themeColor="text1"/>
          <w:szCs w:val="24"/>
        </w:rPr>
        <w:t xml:space="preserve">` այդ </w:t>
      </w:r>
      <w:r w:rsidRPr="0098236F">
        <w:rPr>
          <w:rFonts w:ascii="GHEA Grapalat" w:hAnsi="GHEA Grapalat" w:cs="Sylfaen"/>
          <w:color w:val="000000" w:themeColor="text1"/>
          <w:szCs w:val="24"/>
          <w:lang w:val="ru-RU"/>
        </w:rPr>
        <w:t>փաստաթղթերը</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ներկայացնում</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են</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հաստատված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բնօրինակ</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փաստաթղթից</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արտատպված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սկանավորված</w:t>
      </w:r>
      <w:r w:rsidRPr="0098236F">
        <w:rPr>
          <w:rFonts w:ascii="GHEA Grapalat" w:hAnsi="GHEA Grapalat" w:cs="Sylfaen"/>
          <w:color w:val="000000" w:themeColor="text1"/>
          <w:szCs w:val="24"/>
        </w:rPr>
        <w:t xml:space="preserve">) </w:t>
      </w:r>
      <w:r w:rsidRPr="0098236F">
        <w:rPr>
          <w:rFonts w:ascii="GHEA Grapalat" w:hAnsi="GHEA Grapalat" w:cs="Sylfaen"/>
          <w:color w:val="000000" w:themeColor="text1"/>
          <w:szCs w:val="24"/>
          <w:lang w:val="ru-RU"/>
        </w:rPr>
        <w:t>տարբերակով</w:t>
      </w:r>
      <w:r w:rsidRPr="0098236F">
        <w:rPr>
          <w:rFonts w:ascii="GHEA Grapalat" w:hAnsi="GHEA Grapalat" w:cs="Sylfaen"/>
          <w:color w:val="000000" w:themeColor="text1"/>
          <w:szCs w:val="24"/>
        </w:rPr>
        <w:t>:</w:t>
      </w:r>
    </w:p>
    <w:p w14:paraId="78934FE0" w14:textId="72268426" w:rsidR="003E7941" w:rsidRPr="0098236F" w:rsidRDefault="003E7941" w:rsidP="003E7941">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rPr>
        <w:t xml:space="preserve">Հայտում ներառվող՝ էլեկտրոնային թվային ստորագրությամբ հաստատվող փաստաթղթերը չեն կնքվում: </w:t>
      </w:r>
    </w:p>
    <w:p w14:paraId="4AA8A6E8" w14:textId="32E50CF6" w:rsidR="000129DA" w:rsidRPr="0098236F" w:rsidRDefault="000129DA" w:rsidP="003E7941">
      <w:pPr>
        <w:pStyle w:val="BodyTextIndent2"/>
        <w:spacing w:line="240" w:lineRule="auto"/>
        <w:ind w:firstLine="567"/>
        <w:rPr>
          <w:rFonts w:ascii="GHEA Grapalat" w:hAnsi="GHEA Grapalat" w:cs="Sylfaen"/>
          <w:color w:val="000000" w:themeColor="text1"/>
          <w:szCs w:val="24"/>
          <w:lang w:val="hy-AM"/>
        </w:rPr>
      </w:pPr>
      <w:r w:rsidRPr="0098236F">
        <w:rPr>
          <w:rFonts w:ascii="GHEA Grapalat" w:hAnsi="GHEA Grapalat" w:cs="Sylfaen"/>
          <w:color w:val="000000" w:themeColor="text1"/>
          <w:szCs w:val="24"/>
          <w:lang w:val="hy-AM"/>
        </w:rPr>
        <w:t>8.19</w:t>
      </w:r>
    </w:p>
    <w:p w14:paraId="42F44F10" w14:textId="60BF2E1F" w:rsidR="00583092" w:rsidRPr="0098236F" w:rsidRDefault="00A150A9" w:rsidP="00EF3662">
      <w:pPr>
        <w:ind w:firstLine="567"/>
        <w:jc w:val="both"/>
        <w:rPr>
          <w:rFonts w:ascii="GHEA Grapalat" w:hAnsi="GHEA Grapalat"/>
          <w:color w:val="000000" w:themeColor="text1"/>
          <w:sz w:val="20"/>
          <w:szCs w:val="20"/>
          <w:lang w:val="af-ZA" w:eastAsia="x-none"/>
        </w:rPr>
      </w:pPr>
      <w:r w:rsidRPr="0098236F">
        <w:rPr>
          <w:rFonts w:ascii="GHEA Grapalat" w:hAnsi="GHEA Grapalat"/>
          <w:color w:val="000000" w:themeColor="text1"/>
          <w:sz w:val="20"/>
          <w:szCs w:val="20"/>
          <w:lang w:val="af-ZA" w:eastAsia="x-none"/>
        </w:rPr>
        <w:t>8</w:t>
      </w:r>
      <w:r w:rsidR="009E35C5" w:rsidRPr="0098236F">
        <w:rPr>
          <w:rFonts w:ascii="GHEA Grapalat" w:hAnsi="GHEA Grapalat"/>
          <w:color w:val="000000" w:themeColor="text1"/>
          <w:sz w:val="20"/>
          <w:szCs w:val="20"/>
          <w:lang w:val="af-ZA" w:eastAsia="x-none"/>
        </w:rPr>
        <w:t>.</w:t>
      </w:r>
      <w:r w:rsidR="004134BB" w:rsidRPr="0098236F">
        <w:rPr>
          <w:rFonts w:ascii="GHEA Grapalat" w:hAnsi="GHEA Grapalat"/>
          <w:color w:val="000000" w:themeColor="text1"/>
          <w:sz w:val="20"/>
          <w:szCs w:val="20"/>
          <w:lang w:val="hy-AM" w:eastAsia="x-none"/>
        </w:rPr>
        <w:t>2</w:t>
      </w:r>
      <w:r w:rsidR="00FE348B" w:rsidRPr="0098236F">
        <w:rPr>
          <w:rFonts w:ascii="GHEA Grapalat" w:hAnsi="GHEA Grapalat"/>
          <w:color w:val="000000" w:themeColor="text1"/>
          <w:sz w:val="20"/>
          <w:szCs w:val="20"/>
          <w:lang w:val="hy-AM" w:eastAsia="x-none"/>
        </w:rPr>
        <w:t>0</w:t>
      </w:r>
      <w:r w:rsidR="003F288F" w:rsidRPr="0098236F">
        <w:rPr>
          <w:rFonts w:ascii="GHEA Grapalat" w:hAnsi="GHEA Grapalat"/>
          <w:color w:val="000000" w:themeColor="text1"/>
          <w:sz w:val="20"/>
          <w:szCs w:val="20"/>
          <w:lang w:val="af-ZA" w:eastAsia="x-none"/>
        </w:rPr>
        <w:t xml:space="preserve"> </w:t>
      </w:r>
      <w:r w:rsidR="00583092" w:rsidRPr="0098236F">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8236F">
        <w:rPr>
          <w:rFonts w:ascii="GHEA Grapalat" w:hAnsi="GHEA Grapalat"/>
          <w:color w:val="000000" w:themeColor="text1"/>
          <w:sz w:val="20"/>
          <w:szCs w:val="20"/>
          <w:lang w:val="af-ZA" w:eastAsia="x-none"/>
        </w:rPr>
        <w:t xml:space="preserve">ի որոշմամբ </w:t>
      </w:r>
      <w:r w:rsidR="00583092" w:rsidRPr="0098236F">
        <w:rPr>
          <w:rFonts w:ascii="GHEA Grapalat" w:hAnsi="GHEA Grapalat"/>
          <w:color w:val="000000" w:themeColor="text1"/>
          <w:sz w:val="20"/>
          <w:szCs w:val="20"/>
          <w:lang w:val="af-ZA" w:eastAsia="x-none"/>
        </w:rPr>
        <w:t>ընտրված մասնակ</w:t>
      </w:r>
      <w:r w:rsidR="002E0966" w:rsidRPr="0098236F">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98236F">
        <w:rPr>
          <w:rFonts w:ascii="GHEA Grapalat" w:hAnsi="GHEA Grapalat"/>
          <w:color w:val="000000" w:themeColor="text1"/>
          <w:sz w:val="20"/>
          <w:szCs w:val="20"/>
          <w:lang w:val="af-ZA" w:eastAsia="x-none"/>
        </w:rPr>
        <w:t xml:space="preserve">սույն </w:t>
      </w:r>
      <w:r w:rsidR="00583092" w:rsidRPr="0098236F">
        <w:rPr>
          <w:rFonts w:ascii="GHEA Grapalat" w:hAnsi="GHEA Grapalat"/>
          <w:color w:val="000000" w:themeColor="text1"/>
          <w:sz w:val="20"/>
          <w:szCs w:val="20"/>
          <w:lang w:val="hy-AM" w:eastAsia="x-none"/>
        </w:rPr>
        <w:t>հրավեր</w:t>
      </w:r>
      <w:r w:rsidR="00537173" w:rsidRPr="0098236F">
        <w:rPr>
          <w:rFonts w:ascii="GHEA Grapalat" w:hAnsi="GHEA Grapalat"/>
          <w:color w:val="000000" w:themeColor="text1"/>
          <w:sz w:val="20"/>
          <w:szCs w:val="20"/>
          <w:lang w:val="hy-AM" w:eastAsia="x-none"/>
        </w:rPr>
        <w:t>ի 1-ին մասի 8.13-ից 8.</w:t>
      </w:r>
      <w:r w:rsidR="00FE348B" w:rsidRPr="0098236F">
        <w:rPr>
          <w:rFonts w:ascii="GHEA Grapalat" w:hAnsi="GHEA Grapalat"/>
          <w:color w:val="000000" w:themeColor="text1"/>
          <w:sz w:val="20"/>
          <w:szCs w:val="20"/>
          <w:lang w:val="hy-AM" w:eastAsia="x-none"/>
        </w:rPr>
        <w:t>1</w:t>
      </w:r>
      <w:r w:rsidR="009F3C6C" w:rsidRPr="00597A1B">
        <w:rPr>
          <w:rFonts w:ascii="GHEA Grapalat" w:hAnsi="GHEA Grapalat"/>
          <w:color w:val="000000" w:themeColor="text1"/>
          <w:sz w:val="20"/>
          <w:szCs w:val="20"/>
          <w:lang w:val="hy-AM" w:eastAsia="x-none"/>
        </w:rPr>
        <w:t>8</w:t>
      </w:r>
      <w:r w:rsidR="00537173" w:rsidRPr="0098236F">
        <w:rPr>
          <w:rFonts w:ascii="GHEA Grapalat" w:hAnsi="GHEA Grapalat"/>
          <w:color w:val="000000" w:themeColor="text1"/>
          <w:sz w:val="20"/>
          <w:szCs w:val="20"/>
          <w:lang w:val="hy-AM" w:eastAsia="x-none"/>
        </w:rPr>
        <w:t>-րդ կետերով սահմանված ընթացակարգ</w:t>
      </w:r>
      <w:r w:rsidR="002E0966" w:rsidRPr="0098236F">
        <w:rPr>
          <w:rFonts w:ascii="GHEA Grapalat" w:hAnsi="GHEA Grapalat"/>
          <w:color w:val="000000" w:themeColor="text1"/>
          <w:sz w:val="20"/>
          <w:szCs w:val="20"/>
          <w:lang w:val="hy-AM" w:eastAsia="x-none"/>
        </w:rPr>
        <w:t>ի կիրառմամբ</w:t>
      </w:r>
      <w:r w:rsidR="00583092" w:rsidRPr="0098236F">
        <w:rPr>
          <w:rFonts w:ascii="GHEA Grapalat" w:hAnsi="GHEA Grapalat"/>
          <w:color w:val="000000" w:themeColor="text1"/>
          <w:sz w:val="20"/>
          <w:szCs w:val="20"/>
          <w:lang w:val="af-ZA" w:eastAsia="x-none"/>
        </w:rPr>
        <w:t>:</w:t>
      </w:r>
    </w:p>
    <w:p w14:paraId="3189E2FE" w14:textId="77777777" w:rsidR="00583092" w:rsidRPr="0098236F" w:rsidRDefault="00A150A9"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rPr>
        <w:t>8</w:t>
      </w:r>
      <w:r w:rsidR="00201DA0" w:rsidRPr="0098236F">
        <w:rPr>
          <w:rFonts w:ascii="GHEA Grapalat" w:hAnsi="GHEA Grapalat" w:cs="Sylfaen"/>
          <w:color w:val="000000" w:themeColor="text1"/>
          <w:szCs w:val="24"/>
          <w:lang w:val="hy-AM"/>
        </w:rPr>
        <w:t>.</w:t>
      </w:r>
      <w:r w:rsidR="002E0966" w:rsidRPr="0098236F">
        <w:rPr>
          <w:rFonts w:ascii="GHEA Grapalat" w:hAnsi="GHEA Grapalat" w:cs="Sylfaen"/>
          <w:color w:val="000000" w:themeColor="text1"/>
          <w:szCs w:val="24"/>
        </w:rPr>
        <w:t>2</w:t>
      </w:r>
      <w:r w:rsidR="00FE348B" w:rsidRPr="0098236F">
        <w:rPr>
          <w:rFonts w:ascii="GHEA Grapalat" w:hAnsi="GHEA Grapalat" w:cs="Sylfaen"/>
          <w:color w:val="000000" w:themeColor="text1"/>
          <w:szCs w:val="24"/>
        </w:rPr>
        <w:t>1</w:t>
      </w:r>
      <w:r w:rsidR="00D61B60"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Մասնակից</w:t>
      </w:r>
      <w:r w:rsidR="00196487" w:rsidRPr="0098236F">
        <w:rPr>
          <w:rFonts w:ascii="GHEA Grapalat" w:hAnsi="GHEA Grapalat" w:cs="Sylfaen"/>
          <w:color w:val="000000" w:themeColor="text1"/>
          <w:szCs w:val="24"/>
          <w:lang w:val="en-US"/>
        </w:rPr>
        <w:t>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իրեն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ներկայացված</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պահանջների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համապատասխանության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հիմնավորման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նպատակով</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կարող</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է</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ներկայացնել</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լրացուցիչ</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այլ</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փաստաթղթեր</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տեղեկություններ</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և</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նյութեր։</w:t>
      </w:r>
    </w:p>
    <w:p w14:paraId="11D5FD5F" w14:textId="77777777" w:rsidR="00583092" w:rsidRPr="0098236F" w:rsidRDefault="00662165"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lang w:val="en-US"/>
        </w:rPr>
        <w:t>Հ</w:t>
      </w:r>
      <w:r w:rsidR="00583092" w:rsidRPr="0098236F">
        <w:rPr>
          <w:rFonts w:ascii="GHEA Grapalat" w:hAnsi="GHEA Grapalat" w:cs="Sylfaen"/>
          <w:color w:val="000000" w:themeColor="text1"/>
          <w:szCs w:val="24"/>
          <w:lang w:val="ru-RU"/>
        </w:rPr>
        <w:t>անձնաժողովը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կարող</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է</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ստուգել</w:t>
      </w:r>
      <w:r w:rsidR="00583092" w:rsidRPr="0098236F">
        <w:rPr>
          <w:rFonts w:ascii="GHEA Grapalat" w:hAnsi="GHEA Grapalat" w:cs="Sylfaen"/>
          <w:color w:val="000000" w:themeColor="text1"/>
          <w:szCs w:val="24"/>
        </w:rPr>
        <w:t xml:space="preserve"> </w:t>
      </w:r>
      <w:r w:rsidR="004B383E" w:rsidRPr="0098236F">
        <w:rPr>
          <w:rFonts w:ascii="GHEA Grapalat" w:hAnsi="GHEA Grapalat" w:cs="Sylfaen"/>
          <w:color w:val="000000" w:themeColor="text1"/>
          <w:szCs w:val="24"/>
          <w:lang w:val="en-US"/>
        </w:rPr>
        <w:t>մ</w:t>
      </w:r>
      <w:r w:rsidR="00583092" w:rsidRPr="0098236F">
        <w:rPr>
          <w:rFonts w:ascii="GHEA Grapalat" w:hAnsi="GHEA Grapalat" w:cs="Sylfaen"/>
          <w:color w:val="000000" w:themeColor="text1"/>
          <w:szCs w:val="24"/>
          <w:lang w:val="ru-RU"/>
        </w:rPr>
        <w:t>ասնակցի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ներկայացրած</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տվյալների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իսկությունը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օգտագործելով</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պաշտոնական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աղբյուրներից</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ստացված</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տվյալներ</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կամ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դրա</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մասին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ստանալով</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իրավասու</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մարմինների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գրավոր</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եզրակացությունը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Նման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հարցում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ուղարկվելու</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դեպքում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համապատասխան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պետական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և</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տեղական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ինքնակառավարման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մարմինները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հարցումն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ստանալու</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օրվան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հաջորդող</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երկու</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աշխատանքային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օրվա</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ընթացքում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տրամադրում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գրավոր</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եզրակացություն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Եթե</w:t>
      </w:r>
      <w:r w:rsidR="00583092" w:rsidRPr="0098236F">
        <w:rPr>
          <w:rFonts w:ascii="GHEA Grapalat" w:hAnsi="GHEA Grapalat" w:cs="Sylfaen"/>
          <w:color w:val="000000" w:themeColor="text1"/>
          <w:szCs w:val="24"/>
        </w:rPr>
        <w:t xml:space="preserve"> </w:t>
      </w:r>
      <w:r w:rsidR="004B383E" w:rsidRPr="0098236F">
        <w:rPr>
          <w:rFonts w:ascii="GHEA Grapalat" w:hAnsi="GHEA Grapalat" w:cs="Sylfaen"/>
          <w:color w:val="000000" w:themeColor="text1"/>
          <w:szCs w:val="24"/>
          <w:lang w:val="en-US"/>
        </w:rPr>
        <w:t>մ</w:t>
      </w:r>
      <w:r w:rsidR="00583092" w:rsidRPr="0098236F">
        <w:rPr>
          <w:rFonts w:ascii="GHEA Grapalat" w:hAnsi="GHEA Grapalat" w:cs="Sylfaen"/>
          <w:color w:val="000000" w:themeColor="text1"/>
          <w:szCs w:val="24"/>
          <w:lang w:val="ru-RU"/>
        </w:rPr>
        <w:t>ասնակցի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ներկայացրած</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տվյալների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իսկության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ստուգման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արդյունքում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տվյալները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որակվում</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են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իրականությանը</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չհամապա</w:t>
      </w:r>
      <w:r w:rsidR="00583092" w:rsidRPr="0098236F">
        <w:rPr>
          <w:rFonts w:ascii="GHEA Grapalat" w:hAnsi="GHEA Grapalat" w:cs="Sylfaen"/>
          <w:color w:val="000000" w:themeColor="text1"/>
          <w:szCs w:val="24"/>
        </w:rPr>
        <w:softHyphen/>
      </w:r>
      <w:r w:rsidR="00583092" w:rsidRPr="0098236F">
        <w:rPr>
          <w:rFonts w:ascii="GHEA Grapalat" w:hAnsi="GHEA Grapalat" w:cs="Sylfaen"/>
          <w:color w:val="000000" w:themeColor="text1"/>
          <w:szCs w:val="24"/>
          <w:lang w:val="ru-RU"/>
        </w:rPr>
        <w:t>տասխանող</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ru-RU"/>
        </w:rPr>
        <w:t>ապա</w:t>
      </w:r>
      <w:r w:rsidR="00583092" w:rsidRPr="0098236F">
        <w:rPr>
          <w:rFonts w:ascii="GHEA Grapalat" w:hAnsi="GHEA Grapalat" w:cs="Sylfaen"/>
          <w:color w:val="000000" w:themeColor="text1"/>
          <w:szCs w:val="24"/>
        </w:rPr>
        <w:t xml:space="preserve"> տվյալ </w:t>
      </w:r>
      <w:r w:rsidR="004B383E" w:rsidRPr="0098236F">
        <w:rPr>
          <w:rFonts w:ascii="GHEA Grapalat" w:hAnsi="GHEA Grapalat" w:cs="Sylfaen"/>
          <w:color w:val="000000" w:themeColor="text1"/>
          <w:szCs w:val="24"/>
        </w:rPr>
        <w:t>մ</w:t>
      </w:r>
      <w:r w:rsidR="00583092" w:rsidRPr="0098236F">
        <w:rPr>
          <w:rFonts w:ascii="GHEA Grapalat" w:hAnsi="GHEA Grapalat" w:cs="Sylfaen"/>
          <w:color w:val="000000" w:themeColor="text1"/>
          <w:szCs w:val="24"/>
        </w:rPr>
        <w:t>ասնակցի հայտը մերժվում է</w:t>
      </w:r>
      <w:r w:rsidR="00196487" w:rsidRPr="0098236F">
        <w:rPr>
          <w:rFonts w:ascii="GHEA Grapalat" w:hAnsi="GHEA Grapalat" w:cs="Sylfaen"/>
          <w:color w:val="000000" w:themeColor="text1"/>
          <w:szCs w:val="24"/>
        </w:rPr>
        <w:t>:</w:t>
      </w:r>
    </w:p>
    <w:p w14:paraId="5965E9D8" w14:textId="77777777" w:rsidR="00583092" w:rsidRPr="0098236F" w:rsidRDefault="00A150A9" w:rsidP="00EF3662">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rPr>
        <w:t>8</w:t>
      </w:r>
      <w:r w:rsidR="00201DA0" w:rsidRPr="0098236F">
        <w:rPr>
          <w:rFonts w:ascii="GHEA Grapalat" w:hAnsi="GHEA Grapalat" w:cs="Sylfaen"/>
          <w:color w:val="000000" w:themeColor="text1"/>
          <w:szCs w:val="24"/>
          <w:lang w:val="hy-AM"/>
        </w:rPr>
        <w:t>.</w:t>
      </w:r>
      <w:r w:rsidR="00F96621" w:rsidRPr="0098236F">
        <w:rPr>
          <w:rFonts w:ascii="GHEA Grapalat" w:hAnsi="GHEA Grapalat" w:cs="Sylfaen"/>
          <w:color w:val="000000" w:themeColor="text1"/>
          <w:szCs w:val="24"/>
          <w:lang w:val="hy-AM"/>
        </w:rPr>
        <w:t>2</w:t>
      </w:r>
      <w:r w:rsidR="00FE348B" w:rsidRPr="0098236F">
        <w:rPr>
          <w:rFonts w:ascii="GHEA Grapalat" w:hAnsi="GHEA Grapalat" w:cs="Sylfaen"/>
          <w:color w:val="000000" w:themeColor="text1"/>
          <w:szCs w:val="24"/>
        </w:rPr>
        <w:t>2</w:t>
      </w:r>
      <w:r w:rsidR="00D61B60"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Սույն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հրավերի</w:t>
      </w:r>
      <w:r w:rsidR="005D3674" w:rsidRPr="0098236F">
        <w:rPr>
          <w:rFonts w:ascii="GHEA Grapalat" w:hAnsi="GHEA Grapalat" w:cs="Sylfaen"/>
          <w:color w:val="000000" w:themeColor="text1"/>
          <w:szCs w:val="24"/>
        </w:rPr>
        <w:t xml:space="preserve"> 1-</w:t>
      </w:r>
      <w:r w:rsidR="005D3674" w:rsidRPr="0098236F">
        <w:rPr>
          <w:rFonts w:ascii="GHEA Grapalat" w:hAnsi="GHEA Grapalat" w:cs="Sylfaen"/>
          <w:color w:val="000000" w:themeColor="text1"/>
          <w:szCs w:val="24"/>
          <w:lang w:val="hy-AM"/>
        </w:rPr>
        <w:t>ին</w:t>
      </w:r>
      <w:r w:rsidR="005D3674" w:rsidRPr="0098236F">
        <w:rPr>
          <w:rFonts w:ascii="GHEA Grapalat" w:hAnsi="GHEA Grapalat" w:cs="Sylfaen"/>
          <w:color w:val="000000" w:themeColor="text1"/>
          <w:szCs w:val="24"/>
        </w:rPr>
        <w:t xml:space="preserve"> </w:t>
      </w:r>
      <w:r w:rsidR="005D3674" w:rsidRPr="0098236F">
        <w:rPr>
          <w:rFonts w:ascii="GHEA Grapalat" w:hAnsi="GHEA Grapalat" w:cs="Sylfaen"/>
          <w:color w:val="000000" w:themeColor="text1"/>
          <w:szCs w:val="24"/>
          <w:lang w:val="hy-AM"/>
        </w:rPr>
        <w:t>մասի</w:t>
      </w:r>
      <w:r w:rsidR="00583092" w:rsidRPr="0098236F">
        <w:rPr>
          <w:rFonts w:ascii="GHEA Grapalat" w:hAnsi="GHEA Grapalat" w:cs="Sylfaen"/>
          <w:color w:val="000000" w:themeColor="text1"/>
          <w:szCs w:val="24"/>
        </w:rPr>
        <w:t xml:space="preserve"> </w:t>
      </w:r>
      <w:r w:rsidR="004B383E" w:rsidRPr="0098236F">
        <w:rPr>
          <w:rFonts w:ascii="GHEA Grapalat" w:hAnsi="GHEA Grapalat" w:cs="Sylfaen"/>
          <w:color w:val="000000" w:themeColor="text1"/>
          <w:szCs w:val="24"/>
        </w:rPr>
        <w:t>8</w:t>
      </w:r>
      <w:r w:rsidR="009C3B73" w:rsidRPr="0098236F">
        <w:rPr>
          <w:rFonts w:ascii="GHEA Grapalat" w:hAnsi="GHEA Grapalat" w:cs="Sylfaen"/>
          <w:color w:val="000000" w:themeColor="text1"/>
          <w:szCs w:val="24"/>
        </w:rPr>
        <w:t>.</w:t>
      </w:r>
      <w:r w:rsidR="00D61B60" w:rsidRPr="0098236F">
        <w:rPr>
          <w:rFonts w:ascii="GHEA Grapalat" w:hAnsi="GHEA Grapalat" w:cs="Sylfaen"/>
          <w:color w:val="000000" w:themeColor="text1"/>
          <w:szCs w:val="24"/>
          <w:lang w:val="hy-AM"/>
        </w:rPr>
        <w:t>2</w:t>
      </w:r>
      <w:r w:rsidR="00FE348B" w:rsidRPr="0098236F">
        <w:rPr>
          <w:rFonts w:ascii="GHEA Grapalat" w:hAnsi="GHEA Grapalat" w:cs="Sylfaen"/>
          <w:color w:val="000000" w:themeColor="text1"/>
          <w:szCs w:val="24"/>
        </w:rPr>
        <w:t>1</w:t>
      </w:r>
      <w:r w:rsidR="00D61B60"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կետի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կիրառման</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նպատակով</w:t>
      </w:r>
      <w:r w:rsidR="00583092" w:rsidRPr="0098236F">
        <w:rPr>
          <w:rFonts w:ascii="GHEA Grapalat" w:hAnsi="GHEA Grapalat" w:cs="Sylfaen"/>
          <w:color w:val="000000" w:themeColor="text1"/>
          <w:szCs w:val="24"/>
        </w:rPr>
        <w:t xml:space="preserve"> </w:t>
      </w:r>
      <w:r w:rsidR="00F96621" w:rsidRPr="0098236F">
        <w:rPr>
          <w:rFonts w:ascii="GHEA Grapalat" w:hAnsi="GHEA Grapalat" w:cs="Sylfaen"/>
          <w:color w:val="000000" w:themeColor="text1"/>
          <w:szCs w:val="24"/>
        </w:rPr>
        <w:t xml:space="preserve">կարող է </w:t>
      </w:r>
      <w:r w:rsidR="00583092" w:rsidRPr="0098236F">
        <w:rPr>
          <w:rFonts w:ascii="GHEA Grapalat" w:hAnsi="GHEA Grapalat" w:cs="Sylfaen"/>
          <w:color w:val="000000" w:themeColor="text1"/>
          <w:szCs w:val="24"/>
          <w:lang w:val="hy-AM"/>
        </w:rPr>
        <w:t>հրավիրվ</w:t>
      </w:r>
      <w:r w:rsidR="00F96621" w:rsidRPr="0098236F">
        <w:rPr>
          <w:rFonts w:ascii="GHEA Grapalat" w:hAnsi="GHEA Grapalat" w:cs="Sylfaen"/>
          <w:color w:val="000000" w:themeColor="text1"/>
          <w:szCs w:val="24"/>
          <w:lang w:val="hy-AM"/>
        </w:rPr>
        <w:t xml:space="preserve">ել </w:t>
      </w:r>
      <w:r w:rsidR="00583092" w:rsidRPr="0098236F">
        <w:rPr>
          <w:rFonts w:ascii="GHEA Grapalat" w:hAnsi="GHEA Grapalat" w:cs="Sylfaen"/>
          <w:color w:val="000000" w:themeColor="text1"/>
          <w:szCs w:val="24"/>
          <w:lang w:val="hy-AM"/>
        </w:rPr>
        <w:t>հանձնաժողովի</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արտահերթ</w:t>
      </w:r>
      <w:r w:rsidR="00583092" w:rsidRPr="0098236F">
        <w:rPr>
          <w:rFonts w:ascii="GHEA Grapalat" w:hAnsi="GHEA Grapalat" w:cs="Sylfaen"/>
          <w:color w:val="000000" w:themeColor="text1"/>
          <w:szCs w:val="24"/>
        </w:rPr>
        <w:t xml:space="preserve"> </w:t>
      </w:r>
      <w:r w:rsidR="00583092" w:rsidRPr="0098236F">
        <w:rPr>
          <w:rFonts w:ascii="GHEA Grapalat" w:hAnsi="GHEA Grapalat" w:cs="Sylfaen"/>
          <w:color w:val="000000" w:themeColor="text1"/>
          <w:szCs w:val="24"/>
          <w:lang w:val="hy-AM"/>
        </w:rPr>
        <w:t>նիստ։</w:t>
      </w:r>
    </w:p>
    <w:p w14:paraId="35C8F67C" w14:textId="77777777" w:rsidR="00196487" w:rsidRPr="0098236F" w:rsidRDefault="00A150A9" w:rsidP="00EF3662">
      <w:pPr>
        <w:pStyle w:val="norm"/>
        <w:spacing w:line="240" w:lineRule="auto"/>
        <w:ind w:firstLine="567"/>
        <w:rPr>
          <w:rFonts w:ascii="GHEA Grapalat" w:hAnsi="GHEA Grapalat"/>
          <w:color w:val="000000" w:themeColor="text1"/>
          <w:sz w:val="20"/>
          <w:lang w:val="hy-AM"/>
        </w:rPr>
      </w:pPr>
      <w:r w:rsidRPr="0098236F">
        <w:rPr>
          <w:rFonts w:ascii="GHEA Grapalat" w:hAnsi="GHEA Grapalat" w:cs="Sylfaen"/>
          <w:color w:val="000000" w:themeColor="text1"/>
          <w:sz w:val="20"/>
          <w:lang w:val="af-ZA"/>
        </w:rPr>
        <w:lastRenderedPageBreak/>
        <w:t>8</w:t>
      </w:r>
      <w:r w:rsidR="00201DA0" w:rsidRPr="0098236F">
        <w:rPr>
          <w:rFonts w:ascii="GHEA Grapalat" w:hAnsi="GHEA Grapalat" w:cs="Sylfaen"/>
          <w:color w:val="000000" w:themeColor="text1"/>
          <w:sz w:val="20"/>
          <w:lang w:val="hy-AM"/>
        </w:rPr>
        <w:t>.</w:t>
      </w:r>
      <w:r w:rsidR="00F96621" w:rsidRPr="0098236F">
        <w:rPr>
          <w:rFonts w:ascii="GHEA Grapalat" w:hAnsi="GHEA Grapalat" w:cs="Sylfaen"/>
          <w:color w:val="000000" w:themeColor="text1"/>
          <w:sz w:val="20"/>
          <w:lang w:val="af-ZA"/>
        </w:rPr>
        <w:t>2</w:t>
      </w:r>
      <w:r w:rsidR="00FE348B" w:rsidRPr="0098236F">
        <w:rPr>
          <w:rFonts w:ascii="GHEA Grapalat" w:hAnsi="GHEA Grapalat" w:cs="Sylfaen"/>
          <w:color w:val="000000" w:themeColor="text1"/>
          <w:sz w:val="20"/>
          <w:lang w:val="af-ZA"/>
        </w:rPr>
        <w:t>3</w:t>
      </w:r>
      <w:r w:rsidR="00F6799D" w:rsidRPr="0098236F">
        <w:rPr>
          <w:rFonts w:ascii="GHEA Grapalat" w:hAnsi="GHEA Grapalat" w:cs="Sylfaen"/>
          <w:color w:val="000000" w:themeColor="text1"/>
          <w:sz w:val="20"/>
          <w:lang w:val="af-ZA"/>
        </w:rPr>
        <w:t xml:space="preserve"> </w:t>
      </w:r>
      <w:r w:rsidR="00196487" w:rsidRPr="0098236F">
        <w:rPr>
          <w:rFonts w:ascii="GHEA Grapalat" w:hAnsi="GHEA Grapalat" w:cs="Tahoma"/>
          <w:color w:val="000000" w:themeColor="text1"/>
          <w:sz w:val="20"/>
          <w:lang w:val="hy-AM"/>
        </w:rPr>
        <w:t>Ընտրված</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մասնակցին</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որոշելու</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նիստի</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ավարտին</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հաջորդող</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աշխատանքային</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օրը</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հանձնաժողովի</w:t>
      </w:r>
      <w:r w:rsidR="00196487" w:rsidRPr="0098236F">
        <w:rPr>
          <w:rFonts w:ascii="GHEA Grapalat" w:hAnsi="GHEA Grapalat" w:cs="Arial Armenian"/>
          <w:color w:val="000000" w:themeColor="text1"/>
          <w:sz w:val="20"/>
          <w:lang w:val="hy-AM"/>
        </w:rPr>
        <w:t xml:space="preserve"> </w:t>
      </w:r>
      <w:r w:rsidR="00196487" w:rsidRPr="0098236F">
        <w:rPr>
          <w:rFonts w:ascii="GHEA Grapalat" w:hAnsi="GHEA Grapalat" w:cs="Tahoma"/>
          <w:color w:val="000000" w:themeColor="text1"/>
          <w:sz w:val="20"/>
          <w:lang w:val="hy-AM"/>
        </w:rPr>
        <w:t>քարտուղարը՝</w:t>
      </w:r>
    </w:p>
    <w:p w14:paraId="79A4C5EA" w14:textId="77777777" w:rsidR="00196487" w:rsidRPr="0098236F" w:rsidRDefault="00196487" w:rsidP="00EF3662">
      <w:pPr>
        <w:pStyle w:val="norm"/>
        <w:spacing w:line="240" w:lineRule="auto"/>
        <w:ind w:firstLine="706"/>
        <w:rPr>
          <w:rFonts w:ascii="GHEA Grapalat" w:hAnsi="GHEA Grapalat" w:cs="Tahoma"/>
          <w:color w:val="000000" w:themeColor="text1"/>
          <w:sz w:val="20"/>
          <w:lang w:val="hy-AM"/>
        </w:rPr>
      </w:pPr>
      <w:r w:rsidRPr="0098236F">
        <w:rPr>
          <w:rFonts w:ascii="GHEA Grapalat" w:hAnsi="GHEA Grapalat"/>
          <w:color w:val="000000" w:themeColor="text1"/>
          <w:sz w:val="20"/>
          <w:lang w:val="hy-AM"/>
        </w:rPr>
        <w:tab/>
        <w:t xml:space="preserve">1) </w:t>
      </w:r>
      <w:r w:rsidR="006B5588" w:rsidRPr="0098236F">
        <w:rPr>
          <w:rFonts w:ascii="GHEA Grapalat" w:hAnsi="GHEA Grapalat"/>
          <w:color w:val="000000" w:themeColor="text1"/>
          <w:sz w:val="20"/>
          <w:lang w:val="hy-AM"/>
        </w:rPr>
        <w:t>Հ</w:t>
      </w:r>
      <w:r w:rsidRPr="0098236F">
        <w:rPr>
          <w:rFonts w:ascii="GHEA Grapalat" w:hAnsi="GHEA Grapalat" w:cs="Tahoma"/>
          <w:color w:val="000000" w:themeColor="text1"/>
          <w:sz w:val="20"/>
          <w:lang w:val="hy-AM"/>
        </w:rPr>
        <w:t>ամակարգում</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նշում</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է</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ընթացակարգի</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բավարար</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գնահատված</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մասնակից</w:t>
      </w:r>
      <w:r w:rsidRPr="0098236F">
        <w:rPr>
          <w:rFonts w:ascii="GHEA Grapalat" w:hAnsi="GHEA Grapalat" w:cs="Tahoma"/>
          <w:color w:val="000000" w:themeColor="text1"/>
          <w:sz w:val="20"/>
          <w:lang w:val="hy-AM"/>
        </w:rPr>
        <w:softHyphen/>
        <w:t>նե</w:t>
      </w:r>
      <w:r w:rsidRPr="0098236F">
        <w:rPr>
          <w:rFonts w:ascii="GHEA Grapalat" w:hAnsi="GHEA Grapalat" w:cs="Tahoma"/>
          <w:color w:val="000000" w:themeColor="text1"/>
          <w:sz w:val="20"/>
          <w:lang w:val="hy-AM"/>
        </w:rPr>
        <w:softHyphen/>
        <w:t>րին՝</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նրանց</w:t>
      </w:r>
      <w:r w:rsidRPr="0098236F">
        <w:rPr>
          <w:rFonts w:ascii="GHEA Grapalat" w:hAnsi="GHEA Grapalat" w:cs="Arial Armenian"/>
          <w:color w:val="000000" w:themeColor="text1"/>
          <w:sz w:val="20"/>
          <w:lang w:val="hy-AM"/>
        </w:rPr>
        <w:t xml:space="preserve"> </w:t>
      </w:r>
      <w:r w:rsidRPr="0098236F">
        <w:rPr>
          <w:rFonts w:ascii="GHEA Grapalat" w:hAnsi="GHEA Grapalat" w:cs="Tahoma"/>
          <w:color w:val="000000" w:themeColor="text1"/>
          <w:sz w:val="20"/>
          <w:lang w:val="hy-AM"/>
        </w:rPr>
        <w:t>դասակարգելով ըստ գնահատման արդյունքների և գնային առաջարկների.</w:t>
      </w:r>
    </w:p>
    <w:p w14:paraId="41499E2A" w14:textId="77777777" w:rsidR="00196487" w:rsidRPr="0098236F" w:rsidRDefault="00196487" w:rsidP="00EF3662">
      <w:pPr>
        <w:pStyle w:val="norm"/>
        <w:spacing w:line="240" w:lineRule="auto"/>
        <w:ind w:firstLine="706"/>
        <w:rPr>
          <w:rFonts w:ascii="GHEA Grapalat" w:hAnsi="GHEA Grapalat" w:cs="Tahoma"/>
          <w:color w:val="000000" w:themeColor="text1"/>
          <w:sz w:val="20"/>
          <w:lang w:val="hy-AM"/>
        </w:rPr>
      </w:pPr>
      <w:r w:rsidRPr="0098236F">
        <w:rPr>
          <w:rFonts w:ascii="GHEA Grapalat" w:hAnsi="GHEA Grapalat" w:cs="Tahoma"/>
          <w:color w:val="000000" w:themeColor="text1"/>
          <w:sz w:val="20"/>
          <w:lang w:val="hy-AM"/>
        </w:rPr>
        <w:tab/>
        <w:t xml:space="preserve">2) </w:t>
      </w:r>
      <w:r w:rsidR="006B5588" w:rsidRPr="0098236F">
        <w:rPr>
          <w:rFonts w:ascii="GHEA Grapalat" w:hAnsi="GHEA Grapalat" w:cs="Tahoma"/>
          <w:color w:val="000000" w:themeColor="text1"/>
          <w:sz w:val="20"/>
          <w:lang w:val="hy-AM"/>
        </w:rPr>
        <w:t>Հ</w:t>
      </w:r>
      <w:r w:rsidRPr="0098236F">
        <w:rPr>
          <w:rFonts w:ascii="GHEA Grapalat" w:hAnsi="GHEA Grapalat" w:cs="Tahoma"/>
          <w:color w:val="000000" w:themeColor="text1"/>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8236F">
        <w:rPr>
          <w:rFonts w:ascii="GHEA Grapalat" w:hAnsi="GHEA Grapalat" w:cs="Tahoma"/>
          <w:color w:val="000000" w:themeColor="text1"/>
          <w:sz w:val="20"/>
          <w:lang w:val="hy-AM"/>
        </w:rPr>
        <w:softHyphen/>
        <w:t>թյունը:</w:t>
      </w:r>
    </w:p>
    <w:p w14:paraId="40458A59" w14:textId="77777777" w:rsidR="00E45ACA" w:rsidRPr="0098236F" w:rsidRDefault="00A150A9" w:rsidP="00EF3662">
      <w:pPr>
        <w:pStyle w:val="norm"/>
        <w:spacing w:line="240" w:lineRule="auto"/>
        <w:ind w:firstLine="567"/>
        <w:rPr>
          <w:rFonts w:ascii="GHEA Grapalat" w:hAnsi="GHEA Grapalat" w:cs="Tahoma"/>
          <w:color w:val="000000" w:themeColor="text1"/>
          <w:sz w:val="20"/>
          <w:lang w:val="hy-AM"/>
        </w:rPr>
      </w:pPr>
      <w:r w:rsidRPr="0098236F">
        <w:rPr>
          <w:rFonts w:ascii="GHEA Grapalat" w:hAnsi="GHEA Grapalat"/>
          <w:color w:val="000000" w:themeColor="text1"/>
          <w:spacing w:val="-6"/>
          <w:sz w:val="20"/>
          <w:lang w:val="hy-AM"/>
        </w:rPr>
        <w:t>8</w:t>
      </w:r>
      <w:r w:rsidR="00201DA0" w:rsidRPr="0098236F">
        <w:rPr>
          <w:rFonts w:ascii="GHEA Grapalat" w:hAnsi="GHEA Grapalat"/>
          <w:color w:val="000000" w:themeColor="text1"/>
          <w:spacing w:val="-6"/>
          <w:sz w:val="20"/>
          <w:lang w:val="hy-AM"/>
        </w:rPr>
        <w:t>.</w:t>
      </w:r>
      <w:r w:rsidR="00F96621" w:rsidRPr="0098236F">
        <w:rPr>
          <w:rFonts w:ascii="GHEA Grapalat" w:hAnsi="GHEA Grapalat"/>
          <w:color w:val="000000" w:themeColor="text1"/>
          <w:spacing w:val="-6"/>
          <w:sz w:val="20"/>
          <w:lang w:val="hy-AM"/>
        </w:rPr>
        <w:t>2</w:t>
      </w:r>
      <w:r w:rsidR="00FE348B" w:rsidRPr="0098236F">
        <w:rPr>
          <w:rFonts w:ascii="GHEA Grapalat" w:hAnsi="GHEA Grapalat"/>
          <w:color w:val="000000" w:themeColor="text1"/>
          <w:spacing w:val="-6"/>
          <w:sz w:val="20"/>
          <w:lang w:val="hy-AM"/>
        </w:rPr>
        <w:t>4</w:t>
      </w:r>
      <w:r w:rsidR="00F6799D" w:rsidRPr="0098236F">
        <w:rPr>
          <w:rFonts w:ascii="GHEA Grapalat" w:hAnsi="GHEA Grapalat"/>
          <w:color w:val="000000" w:themeColor="text1"/>
          <w:spacing w:val="-6"/>
          <w:sz w:val="20"/>
          <w:lang w:val="hy-AM"/>
        </w:rPr>
        <w:t xml:space="preserve"> </w:t>
      </w:r>
      <w:r w:rsidR="00E45ACA" w:rsidRPr="0098236F">
        <w:rPr>
          <w:rFonts w:ascii="GHEA Grapalat" w:hAnsi="GHEA Grapalat" w:cs="Tahoma"/>
          <w:color w:val="000000" w:themeColor="text1"/>
          <w:sz w:val="20"/>
          <w:lang w:val="hy-AM"/>
        </w:rPr>
        <w:t xml:space="preserve">Մինչև պայմանագիր կնքելը </w:t>
      </w:r>
      <w:r w:rsidR="004B383E" w:rsidRPr="0098236F">
        <w:rPr>
          <w:rFonts w:ascii="GHEA Grapalat" w:hAnsi="GHEA Grapalat" w:cs="Tahoma"/>
          <w:color w:val="000000" w:themeColor="text1"/>
          <w:sz w:val="20"/>
          <w:lang w:val="hy-AM"/>
        </w:rPr>
        <w:t>պ</w:t>
      </w:r>
      <w:r w:rsidR="00E45ACA" w:rsidRPr="0098236F">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8236F">
        <w:rPr>
          <w:rFonts w:ascii="GHEA Grapalat" w:hAnsi="GHEA Grapalat" w:cs="Sylfaen"/>
          <w:color w:val="000000" w:themeColor="text1"/>
          <w:lang w:val="hy-AM"/>
        </w:rPr>
        <w:t xml:space="preserve"> </w:t>
      </w:r>
      <w:r w:rsidR="00E45ACA" w:rsidRPr="0098236F">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8236F" w:rsidRDefault="00A150A9" w:rsidP="00491A74">
      <w:pPr>
        <w:pStyle w:val="BodyTextIndent2"/>
        <w:spacing w:line="240" w:lineRule="auto"/>
        <w:ind w:firstLine="567"/>
        <w:rPr>
          <w:rFonts w:ascii="GHEA Grapalat" w:hAnsi="GHEA Grapalat" w:cs="Sylfaen"/>
          <w:color w:val="000000" w:themeColor="text1"/>
          <w:szCs w:val="24"/>
        </w:rPr>
      </w:pPr>
      <w:r w:rsidRPr="0098236F">
        <w:rPr>
          <w:rFonts w:ascii="GHEA Grapalat" w:hAnsi="GHEA Grapalat" w:cs="Sylfaen"/>
          <w:color w:val="000000" w:themeColor="text1"/>
          <w:szCs w:val="24"/>
          <w:lang w:val="hy-AM"/>
        </w:rPr>
        <w:t>8</w:t>
      </w:r>
      <w:r w:rsidR="00201DA0" w:rsidRPr="0098236F">
        <w:rPr>
          <w:rFonts w:ascii="GHEA Grapalat" w:hAnsi="GHEA Grapalat" w:cs="Sylfaen"/>
          <w:color w:val="000000" w:themeColor="text1"/>
          <w:szCs w:val="24"/>
          <w:lang w:val="hy-AM"/>
        </w:rPr>
        <w:t>.</w:t>
      </w:r>
      <w:r w:rsidR="00F96621" w:rsidRPr="0098236F">
        <w:rPr>
          <w:rFonts w:ascii="GHEA Grapalat" w:hAnsi="GHEA Grapalat" w:cs="Sylfaen"/>
          <w:color w:val="000000" w:themeColor="text1"/>
          <w:szCs w:val="24"/>
          <w:lang w:val="hy-AM"/>
        </w:rPr>
        <w:t>2</w:t>
      </w:r>
      <w:r w:rsidR="00FE348B" w:rsidRPr="0098236F">
        <w:rPr>
          <w:rFonts w:ascii="GHEA Grapalat" w:hAnsi="GHEA Grapalat" w:cs="Sylfaen"/>
          <w:color w:val="000000" w:themeColor="text1"/>
          <w:szCs w:val="24"/>
          <w:lang w:val="hy-AM"/>
        </w:rPr>
        <w:t>5</w:t>
      </w:r>
      <w:r w:rsidR="00D61B60"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Անգործության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ժամկետը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պայմանագիր</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կնքելու</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մասին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որոշման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հայտարարության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հրապարակման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օրվան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հաջորդող</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օրվա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և</w:t>
      </w:r>
      <w:r w:rsidR="00491A74" w:rsidRPr="0098236F">
        <w:rPr>
          <w:rFonts w:ascii="GHEA Grapalat" w:hAnsi="GHEA Grapalat" w:cs="Sylfaen"/>
          <w:color w:val="000000" w:themeColor="text1"/>
          <w:szCs w:val="24"/>
        </w:rPr>
        <w:t xml:space="preserve"> պ</w:t>
      </w:r>
      <w:r w:rsidR="00491A74" w:rsidRPr="0098236F">
        <w:rPr>
          <w:rFonts w:ascii="GHEA Grapalat" w:hAnsi="GHEA Grapalat" w:cs="Sylfaen"/>
          <w:color w:val="000000" w:themeColor="text1"/>
          <w:szCs w:val="24"/>
          <w:lang w:val="hy-AM"/>
        </w:rPr>
        <w:t>ատվիրատուի</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կողմից</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պայմանագիրը</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կնքելու</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իրավասության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առաջացման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օրվա</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միջև</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ընկած</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ժամանակահատվածն</w:t>
      </w:r>
      <w:r w:rsidR="00491A74" w:rsidRPr="0098236F">
        <w:rPr>
          <w:rFonts w:ascii="GHEA Grapalat" w:hAnsi="GHEA Grapalat" w:cs="Sylfaen"/>
          <w:color w:val="000000" w:themeColor="text1"/>
          <w:szCs w:val="24"/>
        </w:rPr>
        <w:t xml:space="preserve"> </w:t>
      </w:r>
      <w:r w:rsidR="00491A74" w:rsidRPr="0098236F">
        <w:rPr>
          <w:rFonts w:ascii="GHEA Grapalat" w:hAnsi="GHEA Grapalat" w:cs="Sylfaen"/>
          <w:color w:val="000000" w:themeColor="text1"/>
          <w:szCs w:val="24"/>
          <w:lang w:val="hy-AM"/>
        </w:rPr>
        <w:t>է։</w:t>
      </w:r>
    </w:p>
    <w:p w14:paraId="25E9C49C" w14:textId="0ADA4723" w:rsidR="00491A74" w:rsidRPr="0098236F" w:rsidRDefault="00491A74" w:rsidP="00491A74">
      <w:pPr>
        <w:pStyle w:val="BodyTextIndent2"/>
        <w:spacing w:line="240" w:lineRule="auto"/>
        <w:ind w:firstLine="567"/>
        <w:rPr>
          <w:rFonts w:ascii="GHEA Grapalat" w:hAnsi="GHEA Grapalat" w:cs="Sylfaen"/>
          <w:color w:val="000000" w:themeColor="text1"/>
          <w:lang w:val="hy-AM"/>
        </w:rPr>
      </w:pPr>
      <w:r w:rsidRPr="0098236F">
        <w:rPr>
          <w:rFonts w:ascii="GHEA Grapalat" w:hAnsi="GHEA Grapalat" w:cs="Sylfaen"/>
          <w:color w:val="000000" w:themeColor="text1"/>
          <w:lang w:val="es-ES"/>
        </w:rPr>
        <w:t>Անգործության</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ժամկետը</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սույն</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ընթացակարգի</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 xml:space="preserve">դեպքում </w:t>
      </w:r>
      <w:proofErr w:type="gramStart"/>
      <w:r w:rsidRPr="0098236F">
        <w:rPr>
          <w:rFonts w:ascii="GHEA Grapalat" w:hAnsi="GHEA Grapalat" w:cs="Sylfaen"/>
          <w:color w:val="000000" w:themeColor="text1"/>
          <w:lang w:val="es-ES"/>
        </w:rPr>
        <w:t xml:space="preserve">« </w:t>
      </w:r>
      <w:r w:rsidR="001F2A4A" w:rsidRPr="0098236F">
        <w:rPr>
          <w:rFonts w:ascii="GHEA Grapalat" w:hAnsi="GHEA Grapalat" w:cs="Sylfaen"/>
          <w:color w:val="000000" w:themeColor="text1"/>
          <w:lang w:val="hy-AM"/>
        </w:rPr>
        <w:t>10</w:t>
      </w:r>
      <w:proofErr w:type="gramEnd"/>
      <w:r w:rsidRPr="0098236F">
        <w:rPr>
          <w:rFonts w:ascii="GHEA Grapalat" w:hAnsi="GHEA Grapalat" w:cs="Sylfaen"/>
          <w:color w:val="000000" w:themeColor="text1"/>
          <w:lang w:val="es-ES"/>
        </w:rPr>
        <w:t xml:space="preserve"> » օրացուցային</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օր</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է</w:t>
      </w:r>
      <w:r w:rsidRPr="0098236F">
        <w:rPr>
          <w:rFonts w:ascii="GHEA Grapalat" w:hAnsi="GHEA Grapalat" w:cs="Tahoma"/>
          <w:color w:val="000000" w:themeColor="text1"/>
          <w:lang w:val="es-ES"/>
        </w:rPr>
        <w:t>։</w:t>
      </w:r>
      <w:r w:rsidRPr="0098236F">
        <w:rPr>
          <w:rFonts w:ascii="GHEA Grapalat" w:hAnsi="GHEA Grapalat"/>
          <w:color w:val="000000" w:themeColor="text1"/>
          <w:lang w:val="es-ES"/>
        </w:rPr>
        <w:t xml:space="preserve"> </w:t>
      </w:r>
      <w:r w:rsidRPr="0098236F">
        <w:rPr>
          <w:rFonts w:ascii="GHEA Grapalat" w:hAnsi="GHEA Grapalat" w:cs="Sylfaen"/>
          <w:color w:val="000000" w:themeColor="text1"/>
          <w:lang w:val="es-ES"/>
        </w:rPr>
        <w:t>Անգործության</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ժամկետը</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կիրառելի</w:t>
      </w:r>
      <w:r w:rsidRPr="0098236F">
        <w:rPr>
          <w:rFonts w:ascii="GHEA Grapalat" w:hAnsi="GHEA Grapalat" w:cs="Sylfaen"/>
          <w:color w:val="000000" w:themeColor="text1"/>
          <w:lang w:val="hy-AM"/>
        </w:rPr>
        <w:t>.</w:t>
      </w:r>
    </w:p>
    <w:p w14:paraId="14286E37" w14:textId="77777777" w:rsidR="00491A74" w:rsidRPr="0098236F" w:rsidRDefault="00491A74" w:rsidP="00491A74">
      <w:pPr>
        <w:pStyle w:val="BodyTextIndent2"/>
        <w:spacing w:line="240" w:lineRule="auto"/>
        <w:ind w:firstLine="567"/>
        <w:rPr>
          <w:rFonts w:ascii="GHEA Grapalat" w:hAnsi="GHEA Grapalat" w:cs="Arial"/>
          <w:color w:val="000000" w:themeColor="text1"/>
          <w:lang w:val="hy-AM"/>
        </w:rPr>
      </w:pPr>
      <w:r w:rsidRPr="0098236F">
        <w:rPr>
          <w:rFonts w:ascii="GHEA Grapalat" w:hAnsi="GHEA Grapalat" w:cs="Sylfaen"/>
          <w:color w:val="000000" w:themeColor="text1"/>
          <w:lang w:val="hy-AM"/>
        </w:rPr>
        <w:t>-</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չէ</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եթե</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միայն</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մեկ</w:t>
      </w:r>
      <w:r w:rsidRPr="0098236F">
        <w:rPr>
          <w:rFonts w:ascii="GHEA Grapalat" w:hAnsi="GHEA Grapalat" w:cs="Arial"/>
          <w:color w:val="000000" w:themeColor="text1"/>
          <w:lang w:val="es-ES"/>
        </w:rPr>
        <w:t xml:space="preserve"> մ</w:t>
      </w:r>
      <w:r w:rsidRPr="0098236F">
        <w:rPr>
          <w:rFonts w:ascii="GHEA Grapalat" w:hAnsi="GHEA Grapalat" w:cs="Sylfaen"/>
          <w:color w:val="000000" w:themeColor="text1"/>
          <w:lang w:val="es-ES"/>
        </w:rPr>
        <w:t>ասնակից է հայտ ներկայացրել</w:t>
      </w:r>
      <w:r w:rsidRPr="0098236F">
        <w:rPr>
          <w:rFonts w:ascii="GHEA Grapalat" w:hAnsi="GHEA Grapalat"/>
          <w:i/>
          <w:color w:val="000000" w:themeColor="text1"/>
          <w:lang w:val="es-ES"/>
        </w:rPr>
        <w:t>,</w:t>
      </w:r>
      <w:r w:rsidRPr="0098236F">
        <w:rPr>
          <w:rFonts w:ascii="GHEA Grapalat" w:hAnsi="GHEA Grapalat"/>
          <w:color w:val="000000" w:themeColor="text1"/>
          <w:lang w:val="es-ES"/>
        </w:rPr>
        <w:t xml:space="preserve"> </w:t>
      </w:r>
      <w:r w:rsidRPr="0098236F">
        <w:rPr>
          <w:rFonts w:ascii="GHEA Grapalat" w:hAnsi="GHEA Grapalat" w:cs="Sylfaen"/>
          <w:color w:val="000000" w:themeColor="text1"/>
          <w:lang w:val="es-ES"/>
        </w:rPr>
        <w:t>որի</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հետ</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կնքվում</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է</w:t>
      </w:r>
      <w:r w:rsidRPr="0098236F">
        <w:rPr>
          <w:rFonts w:ascii="GHEA Grapalat" w:hAnsi="GHEA Grapalat" w:cs="Arial"/>
          <w:color w:val="000000" w:themeColor="text1"/>
          <w:lang w:val="es-ES"/>
        </w:rPr>
        <w:t xml:space="preserve"> </w:t>
      </w:r>
      <w:r w:rsidRPr="0098236F">
        <w:rPr>
          <w:rFonts w:ascii="GHEA Grapalat" w:hAnsi="GHEA Grapalat" w:cs="Sylfaen"/>
          <w:color w:val="000000" w:themeColor="text1"/>
          <w:lang w:val="es-ES"/>
        </w:rPr>
        <w:t>պայմանագիր</w:t>
      </w:r>
      <w:r w:rsidRPr="0098236F">
        <w:rPr>
          <w:rFonts w:ascii="GHEA Grapalat" w:hAnsi="GHEA Grapalat" w:cs="Arial"/>
          <w:color w:val="000000" w:themeColor="text1"/>
          <w:lang w:val="hy-AM"/>
        </w:rPr>
        <w:t>,</w:t>
      </w:r>
    </w:p>
    <w:p w14:paraId="6E18E9C7" w14:textId="77777777" w:rsidR="00491A74" w:rsidRPr="0098236F" w:rsidRDefault="00491A74" w:rsidP="00491A74">
      <w:pPr>
        <w:pStyle w:val="BodyTextIndent2"/>
        <w:spacing w:line="240" w:lineRule="auto"/>
        <w:ind w:firstLine="567"/>
        <w:rPr>
          <w:rFonts w:ascii="GHEA Grapalat" w:hAnsi="GHEA Grapalat" w:cs="Sylfaen"/>
          <w:color w:val="000000" w:themeColor="text1"/>
          <w:lang w:val="es-ES"/>
        </w:rPr>
      </w:pPr>
      <w:r w:rsidRPr="0098236F">
        <w:rPr>
          <w:rFonts w:ascii="GHEA Grapalat" w:hAnsi="GHEA Grapalat" w:cs="Sylfaen"/>
          <w:color w:val="000000" w:themeColor="text1"/>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98236F" w:rsidRDefault="00491A74" w:rsidP="00491A74">
      <w:pPr>
        <w:pStyle w:val="BodyTextIndent2"/>
        <w:spacing w:line="240" w:lineRule="auto"/>
        <w:ind w:firstLine="0"/>
        <w:rPr>
          <w:rFonts w:ascii="GHEA Grapalat" w:hAnsi="GHEA Grapalat"/>
          <w:i/>
          <w:color w:val="000000" w:themeColor="text1"/>
          <w:lang w:val="hy-AM"/>
        </w:rPr>
      </w:pPr>
    </w:p>
    <w:p w14:paraId="7E157B6B" w14:textId="77777777" w:rsidR="00491A74" w:rsidRPr="0098236F" w:rsidRDefault="00491A74" w:rsidP="00491A74">
      <w:pPr>
        <w:pStyle w:val="BodyTextIndent2"/>
        <w:spacing w:line="240" w:lineRule="auto"/>
        <w:ind w:firstLine="567"/>
        <w:rPr>
          <w:rFonts w:ascii="GHEA Grapalat" w:hAnsi="GHEA Grapalat" w:cs="Sylfaen"/>
          <w:color w:val="000000" w:themeColor="text1"/>
          <w:szCs w:val="24"/>
          <w:lang w:val="es-ES"/>
        </w:rPr>
      </w:pPr>
      <w:r w:rsidRPr="0098236F">
        <w:rPr>
          <w:rFonts w:ascii="GHEA Grapalat" w:hAnsi="GHEA Grapalat" w:cs="Sylfaen"/>
          <w:color w:val="000000" w:themeColor="text1"/>
          <w:szCs w:val="24"/>
          <w:lang w:val="hy-AM"/>
        </w:rPr>
        <w:t>Պատվիրատուն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պայմանագիրը</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կնքում</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է</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եթե</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սույն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կետով</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նախատեսված</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անգործության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ժամկետում</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որևէ</w:t>
      </w:r>
      <w:r w:rsidRPr="0098236F">
        <w:rPr>
          <w:rFonts w:ascii="GHEA Grapalat" w:hAnsi="GHEA Grapalat" w:cs="Sylfaen"/>
          <w:color w:val="000000" w:themeColor="text1"/>
          <w:szCs w:val="24"/>
          <w:lang w:val="es-ES"/>
        </w:rPr>
        <w:t xml:space="preserve"> մ</w:t>
      </w:r>
      <w:r w:rsidRPr="0098236F">
        <w:rPr>
          <w:rFonts w:ascii="GHEA Grapalat" w:hAnsi="GHEA Grapalat" w:cs="Sylfaen"/>
          <w:color w:val="000000" w:themeColor="text1"/>
          <w:szCs w:val="24"/>
          <w:lang w:val="hy-AM"/>
        </w:rPr>
        <w:t>ասնակից</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չի</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բողոքարկում</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պայմանագիր</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կնքելու</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մասին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որոշումը։</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Մինչև</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անգործության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ժամկետը</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լրանալը</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կամ</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առանց</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պայմանագիր</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կնքելու</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hy-AM"/>
        </w:rPr>
        <w:t xml:space="preserve"> կամ գնման ընթացակարգը չկայացած հայտարարելու </w:t>
      </w:r>
      <w:r w:rsidRPr="0098236F">
        <w:rPr>
          <w:rFonts w:ascii="GHEA Grapalat" w:hAnsi="GHEA Grapalat" w:cs="Sylfaen"/>
          <w:color w:val="000000" w:themeColor="text1"/>
          <w:szCs w:val="24"/>
          <w:lang w:val="ru-RU"/>
        </w:rPr>
        <w:t>մասին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հայտարարության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հրապարակման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կնք</w:t>
      </w:r>
      <w:r w:rsidRPr="0098236F">
        <w:rPr>
          <w:rFonts w:ascii="GHEA Grapalat" w:hAnsi="GHEA Grapalat" w:cs="Sylfaen"/>
          <w:color w:val="000000" w:themeColor="text1"/>
          <w:szCs w:val="24"/>
          <w:lang w:val="en-US"/>
        </w:rPr>
        <w:t>վ</w:t>
      </w:r>
      <w:r w:rsidRPr="0098236F">
        <w:rPr>
          <w:rFonts w:ascii="GHEA Grapalat" w:hAnsi="GHEA Grapalat" w:cs="Sylfaen"/>
          <w:color w:val="000000" w:themeColor="text1"/>
          <w:szCs w:val="24"/>
          <w:lang w:val="ru-RU"/>
        </w:rPr>
        <w:t>ած</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պայմանագիրն</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առ</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ոչինչ</w:t>
      </w:r>
      <w:r w:rsidRPr="0098236F">
        <w:rPr>
          <w:rFonts w:ascii="GHEA Grapalat" w:hAnsi="GHEA Grapalat" w:cs="Sylfaen"/>
          <w:color w:val="000000" w:themeColor="text1"/>
          <w:szCs w:val="24"/>
          <w:lang w:val="es-ES"/>
        </w:rPr>
        <w:t xml:space="preserve"> </w:t>
      </w:r>
      <w:r w:rsidRPr="0098236F">
        <w:rPr>
          <w:rFonts w:ascii="GHEA Grapalat" w:hAnsi="GHEA Grapalat" w:cs="Sylfaen"/>
          <w:color w:val="000000" w:themeColor="text1"/>
          <w:szCs w:val="24"/>
          <w:lang w:val="ru-RU"/>
        </w:rPr>
        <w:t>է։</w:t>
      </w:r>
    </w:p>
    <w:p w14:paraId="1CD45910" w14:textId="000E1032" w:rsidR="00583092" w:rsidRPr="0098236F" w:rsidRDefault="00583092">
      <w:pPr>
        <w:pStyle w:val="BodyTextIndent2"/>
        <w:spacing w:line="240" w:lineRule="auto"/>
        <w:ind w:firstLine="567"/>
        <w:rPr>
          <w:rFonts w:ascii="GHEA Grapalat" w:hAnsi="GHEA Grapalat" w:cs="Sylfaen"/>
          <w:color w:val="000000" w:themeColor="text1"/>
          <w:lang w:val="hy-AM"/>
        </w:rPr>
      </w:pPr>
    </w:p>
    <w:p w14:paraId="6871FDAC" w14:textId="77777777" w:rsidR="00491A74" w:rsidRPr="0098236F" w:rsidRDefault="00491A74">
      <w:pPr>
        <w:pStyle w:val="BodyTextIndent2"/>
        <w:spacing w:line="240" w:lineRule="auto"/>
        <w:ind w:firstLine="567"/>
        <w:rPr>
          <w:rFonts w:ascii="GHEA Grapalat" w:hAnsi="GHEA Grapalat" w:cs="Sylfaen"/>
          <w:color w:val="000000" w:themeColor="text1"/>
          <w:lang w:val="hy-AM"/>
        </w:rPr>
      </w:pPr>
    </w:p>
    <w:p w14:paraId="1969836C" w14:textId="503475B0" w:rsidR="00583092" w:rsidRPr="0098236F" w:rsidRDefault="00583092" w:rsidP="00D4485C">
      <w:pPr>
        <w:ind w:firstLine="567"/>
        <w:jc w:val="both"/>
        <w:rPr>
          <w:rFonts w:ascii="GHEA Grapalat" w:hAnsi="GHEA Grapalat" w:cs="Sylfaen"/>
          <w:color w:val="000000" w:themeColor="text1"/>
          <w:sz w:val="20"/>
          <w:szCs w:val="20"/>
          <w:lang w:val="es-ES"/>
        </w:rPr>
      </w:pPr>
    </w:p>
    <w:p w14:paraId="7FE37A15" w14:textId="77777777" w:rsidR="00037DDE" w:rsidRPr="0098236F" w:rsidRDefault="00037DDE" w:rsidP="00EF3662">
      <w:pPr>
        <w:ind w:firstLine="567"/>
        <w:jc w:val="center"/>
        <w:rPr>
          <w:rFonts w:ascii="GHEA Grapalat" w:hAnsi="GHEA Grapalat"/>
          <w:b/>
          <w:color w:val="000000" w:themeColor="text1"/>
          <w:sz w:val="20"/>
          <w:lang w:val="es-ES"/>
        </w:rPr>
      </w:pPr>
    </w:p>
    <w:p w14:paraId="54CF6C24" w14:textId="77777777" w:rsidR="000313A6" w:rsidRPr="0098236F" w:rsidRDefault="00AA0AD8" w:rsidP="00EF3662">
      <w:pPr>
        <w:jc w:val="center"/>
        <w:rPr>
          <w:rFonts w:ascii="GHEA Grapalat" w:hAnsi="GHEA Grapalat" w:cs="Arial"/>
          <w:b/>
          <w:iCs/>
          <w:color w:val="000000" w:themeColor="text1"/>
          <w:sz w:val="20"/>
          <w:lang w:val="af-ZA"/>
        </w:rPr>
      </w:pPr>
      <w:r w:rsidRPr="0098236F">
        <w:rPr>
          <w:rFonts w:ascii="GHEA Grapalat" w:hAnsi="GHEA Grapalat"/>
          <w:b/>
          <w:iCs/>
          <w:color w:val="000000" w:themeColor="text1"/>
          <w:sz w:val="20"/>
          <w:lang w:val="es-ES"/>
        </w:rPr>
        <w:t>9</w:t>
      </w:r>
      <w:r w:rsidR="008D5016" w:rsidRPr="0098236F">
        <w:rPr>
          <w:rFonts w:ascii="GHEA Grapalat" w:hAnsi="GHEA Grapalat"/>
          <w:b/>
          <w:iCs/>
          <w:color w:val="000000" w:themeColor="text1"/>
          <w:sz w:val="20"/>
          <w:lang w:val="af-ZA"/>
        </w:rPr>
        <w:t xml:space="preserve">. </w:t>
      </w:r>
      <w:r w:rsidR="008D5016" w:rsidRPr="0098236F">
        <w:rPr>
          <w:rFonts w:ascii="GHEA Grapalat" w:hAnsi="GHEA Grapalat" w:cs="Sylfaen"/>
          <w:b/>
          <w:iCs/>
          <w:color w:val="000000" w:themeColor="text1"/>
          <w:sz w:val="20"/>
          <w:lang w:val="af-ZA"/>
        </w:rPr>
        <w:t>ՊԱՅՄԱՆԱԳՐԻ</w:t>
      </w:r>
      <w:r w:rsidR="008D5016" w:rsidRPr="0098236F">
        <w:rPr>
          <w:rFonts w:ascii="GHEA Grapalat" w:hAnsi="GHEA Grapalat" w:cs="Arial"/>
          <w:b/>
          <w:iCs/>
          <w:color w:val="000000" w:themeColor="text1"/>
          <w:sz w:val="20"/>
          <w:lang w:val="af-ZA"/>
        </w:rPr>
        <w:t xml:space="preserve"> </w:t>
      </w:r>
      <w:r w:rsidR="008D5016" w:rsidRPr="0098236F">
        <w:rPr>
          <w:rFonts w:ascii="GHEA Grapalat" w:hAnsi="GHEA Grapalat" w:cs="Sylfaen"/>
          <w:b/>
          <w:iCs/>
          <w:color w:val="000000" w:themeColor="text1"/>
          <w:sz w:val="20"/>
          <w:lang w:val="af-ZA"/>
        </w:rPr>
        <w:t>ԿՆՔՈՒՄԸ</w:t>
      </w:r>
      <w:r w:rsidR="008D5016" w:rsidRPr="0098236F">
        <w:rPr>
          <w:rFonts w:ascii="GHEA Grapalat" w:hAnsi="GHEA Grapalat" w:cs="Arial"/>
          <w:b/>
          <w:iCs/>
          <w:color w:val="000000" w:themeColor="text1"/>
          <w:sz w:val="20"/>
          <w:lang w:val="af-ZA"/>
        </w:rPr>
        <w:t xml:space="preserve"> </w:t>
      </w:r>
    </w:p>
    <w:p w14:paraId="34748C4D" w14:textId="77777777" w:rsidR="00096865" w:rsidRPr="0098236F" w:rsidRDefault="00096865" w:rsidP="00EF3662">
      <w:pPr>
        <w:jc w:val="center"/>
        <w:rPr>
          <w:rFonts w:ascii="GHEA Grapalat" w:hAnsi="GHEA Grapalat"/>
          <w:b/>
          <w:iCs/>
          <w:color w:val="000000" w:themeColor="text1"/>
          <w:sz w:val="20"/>
          <w:lang w:val="af-ZA"/>
        </w:rPr>
      </w:pPr>
    </w:p>
    <w:p w14:paraId="76373D09" w14:textId="77777777" w:rsidR="00096865"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iCs/>
          <w:color w:val="000000" w:themeColor="text1"/>
          <w:sz w:val="20"/>
          <w:lang w:val="es-ES"/>
        </w:rPr>
        <w:t>9</w:t>
      </w:r>
      <w:r w:rsidR="00096865" w:rsidRPr="0098236F">
        <w:rPr>
          <w:rFonts w:ascii="GHEA Grapalat" w:hAnsi="GHEA Grapalat"/>
          <w:iCs/>
          <w:color w:val="000000" w:themeColor="text1"/>
          <w:sz w:val="20"/>
          <w:lang w:val="af-ZA"/>
        </w:rPr>
        <w:t xml:space="preserve">.1 </w:t>
      </w:r>
      <w:r w:rsidR="00096865" w:rsidRPr="0098236F">
        <w:rPr>
          <w:rFonts w:ascii="GHEA Grapalat" w:hAnsi="GHEA Grapalat" w:cs="Sylfaen"/>
          <w:color w:val="000000" w:themeColor="text1"/>
          <w:sz w:val="20"/>
          <w:lang w:val="ru-RU"/>
        </w:rPr>
        <w:t>Պայմանագիր</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կնքվում</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է</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հանձնաժողովի</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որոշման</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հիման</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վրա</w:t>
      </w:r>
      <w:r w:rsidR="0009686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w:t>
      </w:r>
      <w:r w:rsidR="00096865" w:rsidRPr="0098236F">
        <w:rPr>
          <w:rFonts w:ascii="GHEA Grapalat" w:hAnsi="GHEA Grapalat" w:cs="Sylfaen"/>
          <w:color w:val="000000" w:themeColor="text1"/>
          <w:sz w:val="20"/>
          <w:lang w:val="ru-RU"/>
        </w:rPr>
        <w:t>ատվիրատուի</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կողմից</w:t>
      </w:r>
      <w:r w:rsidR="004D5671" w:rsidRPr="0098236F">
        <w:rPr>
          <w:rFonts w:ascii="GHEA Grapalat" w:hAnsi="GHEA Grapalat" w:cs="Sylfaen"/>
          <w:color w:val="000000" w:themeColor="text1"/>
          <w:sz w:val="20"/>
          <w:lang w:val="ru-RU"/>
        </w:rPr>
        <w:t>։</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Պայմանագիրը</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կնքվում</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է</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գրավոր</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մեկ</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փաստաթուղթ</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կազմելու</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միջոցով</w:t>
      </w:r>
      <w:r w:rsidR="004D5671" w:rsidRPr="0098236F">
        <w:rPr>
          <w:rFonts w:ascii="GHEA Grapalat" w:hAnsi="GHEA Grapalat" w:cs="Sylfaen"/>
          <w:color w:val="000000" w:themeColor="text1"/>
          <w:sz w:val="20"/>
          <w:lang w:val="ru-RU"/>
        </w:rPr>
        <w:t>։</w:t>
      </w:r>
    </w:p>
    <w:p w14:paraId="402D8505" w14:textId="3ED80E16" w:rsidR="00EB6E54"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9</w:t>
      </w:r>
      <w:r w:rsidR="00096865" w:rsidRPr="0098236F">
        <w:rPr>
          <w:rFonts w:ascii="GHEA Grapalat" w:hAnsi="GHEA Grapalat" w:cs="Sylfaen"/>
          <w:color w:val="000000" w:themeColor="text1"/>
          <w:sz w:val="20"/>
          <w:lang w:val="af-ZA"/>
        </w:rPr>
        <w:t xml:space="preserve">.2 </w:t>
      </w:r>
      <w:r w:rsidR="00EB6E54" w:rsidRPr="0098236F">
        <w:rPr>
          <w:rFonts w:ascii="GHEA Grapalat" w:hAnsi="GHEA Grapalat" w:cs="Sylfaen"/>
          <w:color w:val="000000" w:themeColor="text1"/>
          <w:sz w:val="20"/>
          <w:lang w:val="ru-RU"/>
        </w:rPr>
        <w:t>Սույն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հրավերի</w:t>
      </w:r>
      <w:r w:rsidR="00EB6E5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lang w:val="af-ZA"/>
        </w:rPr>
        <w:t>1-</w:t>
      </w:r>
      <w:r w:rsidR="005D3674" w:rsidRPr="0098236F">
        <w:rPr>
          <w:rFonts w:ascii="GHEA Grapalat" w:hAnsi="GHEA Grapalat" w:cs="Sylfaen"/>
          <w:color w:val="000000" w:themeColor="text1"/>
          <w:sz w:val="20"/>
        </w:rPr>
        <w:t>ին</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մասի</w:t>
      </w:r>
      <w:r w:rsidR="005D3674"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af-ZA"/>
        </w:rPr>
        <w:t>8</w:t>
      </w:r>
      <w:r w:rsidR="003717D2" w:rsidRPr="0098236F">
        <w:rPr>
          <w:rFonts w:ascii="GHEA Grapalat" w:hAnsi="GHEA Grapalat" w:cs="Sylfaen"/>
          <w:color w:val="000000" w:themeColor="text1"/>
          <w:sz w:val="20"/>
          <w:lang w:val="hy-AM"/>
        </w:rPr>
        <w:t>.</w:t>
      </w:r>
      <w:r w:rsidR="00F96621" w:rsidRPr="0098236F">
        <w:rPr>
          <w:rFonts w:ascii="GHEA Grapalat" w:hAnsi="GHEA Grapalat" w:cs="Sylfaen"/>
          <w:color w:val="000000" w:themeColor="text1"/>
          <w:sz w:val="20"/>
          <w:lang w:val="af-ZA"/>
        </w:rPr>
        <w:t>2</w:t>
      </w:r>
      <w:r w:rsidR="00FE348B" w:rsidRPr="0098236F">
        <w:rPr>
          <w:rFonts w:ascii="GHEA Grapalat" w:hAnsi="GHEA Grapalat" w:cs="Sylfaen"/>
          <w:color w:val="000000" w:themeColor="text1"/>
          <w:sz w:val="20"/>
          <w:lang w:val="af-ZA"/>
        </w:rPr>
        <w:t>5</w:t>
      </w:r>
      <w:r w:rsidR="00D61B60"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կետով</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սահմանված</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անգործության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ժամկետը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լրանալուն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հաջորդող</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չոր</w:t>
      </w:r>
      <w:r w:rsidR="00491A74" w:rsidRPr="0098236F">
        <w:rPr>
          <w:rFonts w:ascii="GHEA Grapalat" w:hAnsi="GHEA Grapalat" w:cs="Sylfaen"/>
          <w:color w:val="000000" w:themeColor="text1"/>
          <w:sz w:val="20"/>
          <w:lang w:val="hy-AM"/>
        </w:rPr>
        <w:t>րորդ</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աշխատանքային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օր</w:t>
      </w:r>
      <w:r w:rsidR="00491A74" w:rsidRPr="0098236F">
        <w:rPr>
          <w:rFonts w:ascii="GHEA Grapalat" w:hAnsi="GHEA Grapalat" w:cs="Sylfaen"/>
          <w:color w:val="000000" w:themeColor="text1"/>
          <w:sz w:val="20"/>
          <w:lang w:val="hy-AM"/>
        </w:rPr>
        <w:t>ը</w:t>
      </w:r>
      <w:r w:rsidR="00EB6E54"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w:t>
      </w:r>
      <w:r w:rsidR="00EB6E54" w:rsidRPr="0098236F">
        <w:rPr>
          <w:rFonts w:ascii="GHEA Grapalat" w:hAnsi="GHEA Grapalat" w:cs="Sylfaen"/>
          <w:color w:val="000000" w:themeColor="text1"/>
          <w:sz w:val="20"/>
          <w:lang w:val="ru-RU"/>
        </w:rPr>
        <w:t>ատվիրատուն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ծանուցում</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է</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ընտրված</w:t>
      </w:r>
      <w:r w:rsidR="00EB6E54" w:rsidRPr="0098236F">
        <w:rPr>
          <w:rFonts w:ascii="GHEA Grapalat" w:hAnsi="GHEA Grapalat" w:cs="Sylfaen"/>
          <w:color w:val="000000" w:themeColor="text1"/>
          <w:sz w:val="20"/>
          <w:lang w:val="af-ZA"/>
        </w:rPr>
        <w:t xml:space="preserve"> </w:t>
      </w:r>
      <w:r w:rsidR="005457B4" w:rsidRPr="0098236F">
        <w:rPr>
          <w:rFonts w:ascii="GHEA Grapalat" w:hAnsi="GHEA Grapalat" w:cs="Sylfaen"/>
          <w:color w:val="000000" w:themeColor="text1"/>
          <w:sz w:val="20"/>
        </w:rPr>
        <w:t>մ</w:t>
      </w:r>
      <w:r w:rsidR="00EB6E54" w:rsidRPr="0098236F">
        <w:rPr>
          <w:rFonts w:ascii="GHEA Grapalat" w:hAnsi="GHEA Grapalat" w:cs="Sylfaen"/>
          <w:color w:val="000000" w:themeColor="text1"/>
          <w:sz w:val="20"/>
          <w:lang w:val="ru-RU"/>
        </w:rPr>
        <w:t>ասնակցին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ներկայացնելով</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պայմանագիր</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կնքելու</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առաջարկը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և</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պայմանագրի</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նախագիծը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Ընդ</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որում</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պայմանագիրը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կարող</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է</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կնքվել</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ոչ</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շուտ</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քան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սույն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հրավերի</w:t>
      </w:r>
      <w:r w:rsidR="00EB6E5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lang w:val="af-ZA"/>
        </w:rPr>
        <w:t>1-</w:t>
      </w:r>
      <w:r w:rsidR="005D3674" w:rsidRPr="0098236F">
        <w:rPr>
          <w:rFonts w:ascii="GHEA Grapalat" w:hAnsi="GHEA Grapalat" w:cs="Sylfaen"/>
          <w:color w:val="000000" w:themeColor="text1"/>
          <w:sz w:val="20"/>
        </w:rPr>
        <w:t>ին</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մասի</w:t>
      </w:r>
      <w:r w:rsidR="005D3674"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af-ZA"/>
        </w:rPr>
        <w:t>8</w:t>
      </w:r>
      <w:r w:rsidR="003717D2" w:rsidRPr="0098236F">
        <w:rPr>
          <w:rFonts w:ascii="GHEA Grapalat" w:hAnsi="GHEA Grapalat" w:cs="Sylfaen"/>
          <w:color w:val="000000" w:themeColor="text1"/>
          <w:sz w:val="20"/>
          <w:lang w:val="hy-AM"/>
        </w:rPr>
        <w:t>.</w:t>
      </w:r>
      <w:r w:rsidR="00F96621" w:rsidRPr="0098236F">
        <w:rPr>
          <w:rFonts w:ascii="GHEA Grapalat" w:hAnsi="GHEA Grapalat" w:cs="Sylfaen"/>
          <w:color w:val="000000" w:themeColor="text1"/>
          <w:sz w:val="20"/>
          <w:lang w:val="af-ZA"/>
        </w:rPr>
        <w:t>2</w:t>
      </w:r>
      <w:r w:rsidR="00FE348B" w:rsidRPr="0098236F">
        <w:rPr>
          <w:rFonts w:ascii="GHEA Grapalat" w:hAnsi="GHEA Grapalat" w:cs="Sylfaen"/>
          <w:color w:val="000000" w:themeColor="text1"/>
          <w:sz w:val="20"/>
          <w:lang w:val="af-ZA"/>
        </w:rPr>
        <w:t>5</w:t>
      </w:r>
      <w:r w:rsidR="00F6799D"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կետով</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սահմանված</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անգործության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ժամկետը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լրանալու</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օրվան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հաջորդող</w:t>
      </w:r>
      <w:r w:rsidR="00EB6E5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չորրորդ</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աշխատանքային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օրը</w:t>
      </w:r>
      <w:r w:rsidR="00EB6E54" w:rsidRPr="0098236F">
        <w:rPr>
          <w:rFonts w:ascii="GHEA Grapalat" w:hAnsi="GHEA Grapalat" w:cs="Sylfaen"/>
          <w:color w:val="000000" w:themeColor="text1"/>
          <w:sz w:val="20"/>
          <w:lang w:val="af-ZA"/>
        </w:rPr>
        <w:t>:</w:t>
      </w:r>
    </w:p>
    <w:p w14:paraId="2D54E94F" w14:textId="77777777" w:rsidR="00F23A51"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9</w:t>
      </w:r>
      <w:r w:rsidR="003717D2" w:rsidRPr="0098236F">
        <w:rPr>
          <w:rFonts w:ascii="GHEA Grapalat" w:hAnsi="GHEA Grapalat" w:cs="Sylfaen"/>
          <w:color w:val="000000" w:themeColor="text1"/>
          <w:sz w:val="20"/>
          <w:lang w:val="hy-AM"/>
        </w:rPr>
        <w:t>.3</w:t>
      </w:r>
      <w:r w:rsidR="00F23A51"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Ընտրված</w:t>
      </w:r>
      <w:r w:rsidR="00EB6E54"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w:t>
      </w:r>
      <w:r w:rsidR="00EB6E54" w:rsidRPr="0098236F">
        <w:rPr>
          <w:rFonts w:ascii="GHEA Grapalat" w:hAnsi="GHEA Grapalat" w:cs="Sylfaen"/>
          <w:color w:val="000000" w:themeColor="text1"/>
          <w:sz w:val="20"/>
          <w:lang w:val="ru-RU"/>
        </w:rPr>
        <w:t>ասնակցին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պայմանագիր</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կնքելու</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առաջարկը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և</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կնքվելիք</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պայմանագրի</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նախագիծը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հանձնաժողովի</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քարտուղարը</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տրամադրում</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է</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էլեկտրոնային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եղանակով</w:t>
      </w:r>
      <w:r w:rsidR="00EB6E54" w:rsidRPr="0098236F">
        <w:rPr>
          <w:rFonts w:ascii="GHEA Grapalat" w:hAnsi="GHEA Grapalat" w:cs="Sylfaen"/>
          <w:color w:val="000000" w:themeColor="text1"/>
          <w:sz w:val="20"/>
          <w:lang w:val="af-ZA"/>
        </w:rPr>
        <w:t xml:space="preserve">: </w:t>
      </w:r>
      <w:r w:rsidR="00443B7A" w:rsidRPr="0098236F">
        <w:rPr>
          <w:rFonts w:ascii="GHEA Grapalat" w:hAnsi="GHEA Grapalat" w:cs="Sylfaen"/>
          <w:color w:val="000000" w:themeColor="text1"/>
          <w:sz w:val="20"/>
          <w:lang w:val="ru-RU"/>
        </w:rPr>
        <w:t>Ընդ</w:t>
      </w:r>
      <w:r w:rsidR="00443B7A" w:rsidRPr="0098236F">
        <w:rPr>
          <w:rFonts w:ascii="GHEA Grapalat" w:hAnsi="GHEA Grapalat" w:cs="Sylfaen"/>
          <w:color w:val="000000" w:themeColor="text1"/>
          <w:sz w:val="20"/>
          <w:lang w:val="af-ZA"/>
        </w:rPr>
        <w:t xml:space="preserve"> </w:t>
      </w:r>
      <w:r w:rsidR="00443B7A" w:rsidRPr="0098236F">
        <w:rPr>
          <w:rFonts w:ascii="GHEA Grapalat" w:hAnsi="GHEA Grapalat" w:cs="Sylfaen"/>
          <w:color w:val="000000" w:themeColor="text1"/>
          <w:sz w:val="20"/>
          <w:lang w:val="ru-RU"/>
        </w:rPr>
        <w:t>որում</w:t>
      </w:r>
      <w:r w:rsidR="00EB6E54" w:rsidRPr="0098236F">
        <w:rPr>
          <w:rFonts w:ascii="GHEA Grapalat" w:hAnsi="GHEA Grapalat" w:cs="Sylfaen"/>
          <w:color w:val="000000" w:themeColor="text1"/>
          <w:sz w:val="20"/>
          <w:lang w:val="af-ZA"/>
        </w:rPr>
        <w:t xml:space="preserve"> </w:t>
      </w:r>
      <w:r w:rsidR="0005035B" w:rsidRPr="0098236F">
        <w:rPr>
          <w:rFonts w:ascii="GHEA Grapalat" w:hAnsi="GHEA Grapalat" w:cs="Sylfaen"/>
          <w:color w:val="000000" w:themeColor="text1"/>
          <w:sz w:val="20"/>
          <w:lang w:val="af-ZA"/>
        </w:rPr>
        <w:t xml:space="preserve">շինարարական աշխատանքների գնման դեպքում  </w:t>
      </w:r>
      <w:r w:rsidR="00EB6E54" w:rsidRPr="0098236F">
        <w:rPr>
          <w:rFonts w:ascii="GHEA Grapalat" w:hAnsi="GHEA Grapalat" w:cs="Sylfaen"/>
          <w:color w:val="000000" w:themeColor="text1"/>
          <w:sz w:val="20"/>
          <w:lang w:val="ru-RU"/>
        </w:rPr>
        <w:t>պայմանագրում</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ներառվում</w:t>
      </w:r>
      <w:r w:rsidR="00EB6E54" w:rsidRPr="0098236F">
        <w:rPr>
          <w:rFonts w:ascii="GHEA Grapalat" w:hAnsi="GHEA Grapalat" w:cs="Sylfaen"/>
          <w:color w:val="000000" w:themeColor="text1"/>
          <w:sz w:val="20"/>
          <w:lang w:val="af-ZA"/>
        </w:rPr>
        <w:t xml:space="preserve"> </w:t>
      </w:r>
      <w:r w:rsidR="0005035B" w:rsidRPr="0098236F">
        <w:rPr>
          <w:rFonts w:ascii="GHEA Grapalat" w:hAnsi="GHEA Grapalat" w:cs="Sylfaen"/>
          <w:color w:val="000000" w:themeColor="text1"/>
          <w:sz w:val="20"/>
        </w:rPr>
        <w:t>են</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ընտրված</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մասնակցի</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կողմից</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հայտով</w:t>
      </w:r>
      <w:r w:rsidR="00EB6E54" w:rsidRPr="0098236F">
        <w:rPr>
          <w:rFonts w:ascii="GHEA Grapalat" w:hAnsi="GHEA Grapalat" w:cs="Sylfaen"/>
          <w:color w:val="000000" w:themeColor="text1"/>
          <w:sz w:val="20"/>
          <w:lang w:val="af-ZA"/>
        </w:rPr>
        <w:t xml:space="preserve"> </w:t>
      </w:r>
      <w:r w:rsidR="00EB6E54" w:rsidRPr="0098236F">
        <w:rPr>
          <w:rFonts w:ascii="GHEA Grapalat" w:hAnsi="GHEA Grapalat" w:cs="Sylfaen"/>
          <w:color w:val="000000" w:themeColor="text1"/>
          <w:sz w:val="20"/>
          <w:lang w:val="ru-RU"/>
        </w:rPr>
        <w:t>ներկայացված</w:t>
      </w:r>
      <w:r w:rsidR="00EB6E54" w:rsidRPr="0098236F">
        <w:rPr>
          <w:rFonts w:ascii="GHEA Grapalat" w:hAnsi="GHEA Grapalat" w:cs="Sylfaen"/>
          <w:color w:val="000000" w:themeColor="text1"/>
          <w:sz w:val="20"/>
          <w:lang w:val="af-ZA"/>
        </w:rPr>
        <w:t xml:space="preserve"> </w:t>
      </w:r>
      <w:r w:rsidR="0005035B" w:rsidRPr="0098236F">
        <w:rPr>
          <w:rFonts w:ascii="GHEA Grapalat" w:hAnsi="GHEA Grapalat" w:cs="Sylfaen"/>
          <w:color w:val="000000" w:themeColor="text1"/>
          <w:sz w:val="20"/>
          <w:lang w:val="af-ZA"/>
        </w:rPr>
        <w:t>սարքերը և սարքավորումները</w:t>
      </w:r>
      <w:r w:rsidR="00443B7A" w:rsidRPr="0098236F">
        <w:rPr>
          <w:rFonts w:ascii="GHEA Grapalat" w:hAnsi="GHEA Grapalat" w:cs="Sylfaen"/>
          <w:color w:val="000000" w:themeColor="text1"/>
          <w:sz w:val="20"/>
          <w:lang w:val="af-ZA"/>
        </w:rPr>
        <w:t xml:space="preserve">: </w:t>
      </w:r>
    </w:p>
    <w:p w14:paraId="2D874308" w14:textId="77777777" w:rsidR="009365B5"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9</w:t>
      </w:r>
      <w:r w:rsidR="003717D2" w:rsidRPr="0098236F">
        <w:rPr>
          <w:rFonts w:ascii="GHEA Grapalat" w:hAnsi="GHEA Grapalat" w:cs="Sylfaen"/>
          <w:color w:val="000000" w:themeColor="text1"/>
          <w:sz w:val="20"/>
          <w:lang w:val="af-ZA"/>
        </w:rPr>
        <w:t>.4</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Պայմանագիր</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կնքելու</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մասին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պատվիրատուի</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ծանուցումն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ընտրված</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մասնակցին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ուղարկելու</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օրը</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հանձնաժողովի</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քարտուղարը</w:t>
      </w:r>
      <w:r w:rsidR="009365B5"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w:t>
      </w:r>
      <w:r w:rsidR="009365B5" w:rsidRPr="0098236F">
        <w:rPr>
          <w:rFonts w:ascii="GHEA Grapalat" w:hAnsi="GHEA Grapalat" w:cs="Sylfaen"/>
          <w:color w:val="000000" w:themeColor="text1"/>
          <w:sz w:val="20"/>
          <w:lang w:val="ru-RU"/>
        </w:rPr>
        <w:t>ամակարգի</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միջոցով</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ընտրված</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մասնակցի</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էլեկտրոնային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փոստին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ուղարկում</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է</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ծանուցում</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պայմանագիր</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կնքելու</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առաջարկը</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տրամադրված</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լինելու</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մասին</w:t>
      </w:r>
      <w:r w:rsidR="009365B5" w:rsidRPr="0098236F">
        <w:rPr>
          <w:rFonts w:ascii="GHEA Grapalat" w:hAnsi="GHEA Grapalat" w:cs="Sylfaen"/>
          <w:color w:val="000000" w:themeColor="text1"/>
          <w:sz w:val="20"/>
          <w:lang w:val="af-ZA"/>
        </w:rPr>
        <w:t>:</w:t>
      </w:r>
    </w:p>
    <w:p w14:paraId="392360C0" w14:textId="65291C7C" w:rsidR="00096865"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9</w:t>
      </w:r>
      <w:r w:rsidR="003717D2" w:rsidRPr="0098236F">
        <w:rPr>
          <w:rFonts w:ascii="GHEA Grapalat" w:hAnsi="GHEA Grapalat" w:cs="Sylfaen"/>
          <w:color w:val="000000" w:themeColor="text1"/>
          <w:sz w:val="20"/>
          <w:lang w:val="hy-AM"/>
        </w:rPr>
        <w:t>.5</w:t>
      </w:r>
      <w:r w:rsidR="00096865"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Եթե</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ընտրված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մասնակիցը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պայմանագիր</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կնքելու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մասին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ծանուցումը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պայմանագրի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նախագիծ</w:t>
      </w:r>
      <w:r w:rsidR="00491A74" w:rsidRPr="0098236F">
        <w:rPr>
          <w:rFonts w:ascii="GHEA Grapalat" w:hAnsi="GHEA Grapalat" w:cs="Sylfaen"/>
          <w:color w:val="000000" w:themeColor="text1"/>
          <w:sz w:val="20"/>
        </w:rPr>
        <w:t>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ստանալուց</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հետո</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սույն հրավերի 10</w:t>
      </w:r>
      <w:r w:rsidR="00491A74" w:rsidRPr="0098236F">
        <w:rPr>
          <w:rFonts w:ascii="Cambria Math" w:hAnsi="Cambria Math" w:cs="Cambria Math"/>
          <w:color w:val="000000" w:themeColor="text1"/>
          <w:sz w:val="20"/>
          <w:lang w:val="hy-AM"/>
        </w:rPr>
        <w:t>․</w:t>
      </w:r>
      <w:r w:rsidR="00491A74" w:rsidRPr="0098236F">
        <w:rPr>
          <w:rFonts w:ascii="GHEA Grapalat" w:hAnsi="GHEA Grapalat" w:cs="Sylfaen"/>
          <w:color w:val="000000" w:themeColor="text1"/>
          <w:sz w:val="20"/>
          <w:lang w:val="hy-AM"/>
        </w:rPr>
        <w:t xml:space="preserve">1 </w:t>
      </w:r>
      <w:r w:rsidR="00491A74" w:rsidRPr="0098236F">
        <w:rPr>
          <w:rFonts w:ascii="GHEA Grapalat" w:hAnsi="GHEA Grapalat" w:cs="GHEA Grapalat"/>
          <w:color w:val="000000" w:themeColor="text1"/>
          <w:sz w:val="20"/>
          <w:lang w:val="hy-AM"/>
        </w:rPr>
        <w:t>կետով</w:t>
      </w:r>
      <w:r w:rsidR="00491A74" w:rsidRPr="0098236F">
        <w:rPr>
          <w:rFonts w:ascii="GHEA Grapalat" w:hAnsi="GHEA Grapalat" w:cs="Sylfaen"/>
          <w:color w:val="000000" w:themeColor="text1"/>
          <w:sz w:val="20"/>
          <w:lang w:val="hy-AM"/>
        </w:rPr>
        <w:t xml:space="preserve"> նախատեսված ժամկետում, իսկ կնքվելիք պայմանագրի նախագծով</w:t>
      </w:r>
      <w:r w:rsidR="00491A74" w:rsidRPr="0098236F">
        <w:rPr>
          <w:rFonts w:ascii="Courier New" w:hAnsi="Courier New" w:cs="Courier New"/>
          <w:color w:val="000000" w:themeColor="text1"/>
          <w:sz w:val="20"/>
          <w:lang w:val="hy-AM"/>
        </w:rPr>
        <w:t> </w:t>
      </w:r>
      <w:r w:rsidR="00491A74" w:rsidRPr="0098236F">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ստորագրում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պայմանագիրը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և</w:t>
      </w:r>
      <w:r w:rsidR="00491A74" w:rsidRPr="0098236F">
        <w:rPr>
          <w:rFonts w:ascii="GHEA Grapalat" w:hAnsi="GHEA Grapalat" w:cs="Sylfaen"/>
          <w:color w:val="000000" w:themeColor="text1"/>
          <w:sz w:val="20"/>
          <w:lang w:val="af-ZA"/>
        </w:rPr>
        <w:t xml:space="preserve"> պ</w:t>
      </w:r>
      <w:r w:rsidR="00491A74" w:rsidRPr="0098236F">
        <w:rPr>
          <w:rFonts w:ascii="GHEA Grapalat" w:hAnsi="GHEA Grapalat" w:cs="Sylfaen"/>
          <w:color w:val="000000" w:themeColor="text1"/>
          <w:sz w:val="20"/>
          <w:lang w:val="ru-RU"/>
        </w:rPr>
        <w:t>ատվիրատուին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ներկայացնում</w:t>
      </w:r>
      <w:r w:rsidR="00491A74" w:rsidRPr="0098236F">
        <w:rPr>
          <w:rFonts w:ascii="GHEA Grapalat" w:hAnsi="GHEA Grapalat" w:cs="Sylfaen"/>
          <w:color w:val="000000" w:themeColor="text1"/>
          <w:sz w:val="20"/>
          <w:lang w:val="af-ZA"/>
        </w:rPr>
        <w:t xml:space="preserve"> որակավորման և </w:t>
      </w:r>
      <w:r w:rsidR="00491A74" w:rsidRPr="0098236F">
        <w:rPr>
          <w:rFonts w:ascii="GHEA Grapalat" w:hAnsi="GHEA Grapalat" w:cs="Sylfaen"/>
          <w:color w:val="000000" w:themeColor="text1"/>
          <w:sz w:val="20"/>
          <w:lang w:val="ru-RU"/>
        </w:rPr>
        <w:t>պայմանագրի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rPr>
        <w:t>ապահովում</w:t>
      </w:r>
      <w:r w:rsidR="00491A74" w:rsidRPr="0098236F">
        <w:rPr>
          <w:rFonts w:ascii="GHEA Grapalat" w:hAnsi="GHEA Grapalat" w:cs="Sylfaen"/>
          <w:color w:val="000000" w:themeColor="text1"/>
          <w:sz w:val="20"/>
          <w:lang w:val="hy-AM"/>
        </w:rPr>
        <w:t>ներ</w:t>
      </w:r>
      <w:r w:rsidR="00491A74" w:rsidRPr="0098236F">
        <w:rPr>
          <w:rFonts w:ascii="GHEA Grapalat" w:hAnsi="GHEA Grapalat" w:cs="Sylfaen"/>
          <w:color w:val="000000" w:themeColor="text1"/>
          <w:sz w:val="20"/>
        </w:rPr>
        <w:t>ը</w:t>
      </w:r>
      <w:r w:rsidR="00491A74" w:rsidRPr="0098236F">
        <w:rPr>
          <w:rFonts w:ascii="GHEA Grapalat" w:hAnsi="GHEA Grapalat" w:cs="Sylfaen"/>
          <w:color w:val="000000" w:themeColor="text1"/>
          <w:sz w:val="20"/>
          <w:lang w:val="af-ZA"/>
        </w:rPr>
        <w:t>,</w:t>
      </w:r>
      <w:r w:rsidR="00491A74" w:rsidRPr="0098236F">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8236F">
        <w:rPr>
          <w:rFonts w:ascii="GHEA Grapalat" w:hAnsi="GHEA Grapalat" w:cs="Sylfaen"/>
          <w:i/>
          <w:color w:val="000000" w:themeColor="text1"/>
          <w:sz w:val="20"/>
          <w:lang w:val="af-ZA"/>
        </w:rPr>
        <w:t xml:space="preserve"> </w:t>
      </w:r>
      <w:r w:rsidR="00491A74" w:rsidRPr="0098236F">
        <w:rPr>
          <w:rFonts w:ascii="GHEA Grapalat" w:hAnsi="GHEA Grapalat" w:cs="Sylfaen"/>
          <w:color w:val="000000" w:themeColor="text1"/>
          <w:sz w:val="20"/>
          <w:lang w:val="hy-AM"/>
        </w:rPr>
        <w:t>ապա նա զրկվում է պայմանագիրը ստորագրելու իրավունքից։</w:t>
      </w:r>
    </w:p>
    <w:p w14:paraId="1D436D3C" w14:textId="77777777" w:rsidR="000313A6" w:rsidRPr="0098236F" w:rsidRDefault="000313A6"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hy-AM"/>
        </w:rPr>
        <w:t>Ընդ</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որում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98236F">
        <w:rPr>
          <w:rFonts w:ascii="GHEA Grapalat" w:hAnsi="GHEA Grapalat" w:cs="Sylfaen"/>
          <w:color w:val="000000" w:themeColor="text1"/>
          <w:sz w:val="20"/>
        </w:rPr>
        <w:t>պ</w:t>
      </w:r>
      <w:r w:rsidRPr="0098236F">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98236F">
        <w:rPr>
          <w:rFonts w:ascii="GHEA Grapalat" w:hAnsi="GHEA Grapalat" w:cs="Sylfaen"/>
          <w:color w:val="000000" w:themeColor="text1"/>
          <w:sz w:val="20"/>
        </w:rPr>
        <w:t>պ</w:t>
      </w:r>
      <w:r w:rsidRPr="0098236F">
        <w:rPr>
          <w:rFonts w:ascii="GHEA Grapalat" w:hAnsi="GHEA Grapalat" w:cs="Sylfaen"/>
          <w:color w:val="000000" w:themeColor="text1"/>
          <w:sz w:val="20"/>
          <w:lang w:val="hy-AM"/>
        </w:rPr>
        <w:t>ատվիրատուի փաստաթղթաշրջանառ</w:t>
      </w:r>
      <w:r w:rsidR="005F7C1D" w:rsidRPr="0098236F">
        <w:rPr>
          <w:rFonts w:ascii="GHEA Grapalat" w:hAnsi="GHEA Grapalat" w:cs="Sylfaen"/>
          <w:color w:val="000000" w:themeColor="text1"/>
          <w:sz w:val="20"/>
          <w:lang w:val="hy-AM"/>
        </w:rPr>
        <w:t>ության համակարգում:  Պա</w:t>
      </w:r>
      <w:r w:rsidRPr="0098236F">
        <w:rPr>
          <w:rFonts w:ascii="GHEA Grapalat" w:hAnsi="GHEA Grapalat" w:cs="Sylfaen"/>
          <w:color w:val="000000" w:themeColor="text1"/>
          <w:sz w:val="20"/>
          <w:lang w:val="hy-AM"/>
        </w:rPr>
        <w:t xml:space="preserve">տվիրատուի ղեկավարի կողմից պայմանագրի նախագիծը </w:t>
      </w:r>
      <w:r w:rsidRPr="0098236F">
        <w:rPr>
          <w:rFonts w:ascii="GHEA Grapalat" w:hAnsi="GHEA Grapalat" w:cs="Sylfaen"/>
          <w:color w:val="000000" w:themeColor="text1"/>
          <w:sz w:val="20"/>
          <w:lang w:val="hy-AM"/>
        </w:rPr>
        <w:lastRenderedPageBreak/>
        <w:t>հաստատվում է այդ իրավասության առաջացմանը հաջորդող երկու աշխատանքային օրվա ընթացքում</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և</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հաստատմանը</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հաջորդող</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աշխատանքային</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օրը</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ուղեկցող</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գրությամբ</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տրամադրվում</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է</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ընտրված</w:t>
      </w:r>
      <w:r w:rsidR="005D3674" w:rsidRPr="0098236F">
        <w:rPr>
          <w:rFonts w:ascii="GHEA Grapalat" w:hAnsi="GHEA Grapalat" w:cs="Sylfaen"/>
          <w:color w:val="000000" w:themeColor="text1"/>
          <w:sz w:val="20"/>
          <w:lang w:val="af-ZA"/>
        </w:rPr>
        <w:t xml:space="preserve"> </w:t>
      </w:r>
      <w:r w:rsidR="005D3674" w:rsidRPr="0098236F">
        <w:rPr>
          <w:rFonts w:ascii="GHEA Grapalat" w:hAnsi="GHEA Grapalat" w:cs="Sylfaen"/>
          <w:color w:val="000000" w:themeColor="text1"/>
          <w:sz w:val="20"/>
        </w:rPr>
        <w:t>մասնակցին</w:t>
      </w:r>
      <w:r w:rsidRPr="0098236F">
        <w:rPr>
          <w:rFonts w:ascii="GHEA Grapalat" w:hAnsi="GHEA Grapalat" w:cs="Sylfaen"/>
          <w:color w:val="000000" w:themeColor="text1"/>
          <w:sz w:val="20"/>
          <w:lang w:val="hy-AM"/>
        </w:rPr>
        <w:t>:</w:t>
      </w:r>
    </w:p>
    <w:p w14:paraId="3EC25536" w14:textId="77777777" w:rsidR="0033571F" w:rsidRPr="0098236F" w:rsidRDefault="00AA0AD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9</w:t>
      </w:r>
      <w:r w:rsidR="005B1DD6" w:rsidRPr="0098236F">
        <w:rPr>
          <w:rFonts w:ascii="GHEA Grapalat" w:hAnsi="GHEA Grapalat" w:cs="Sylfaen"/>
          <w:color w:val="000000" w:themeColor="text1"/>
          <w:sz w:val="20"/>
          <w:lang w:val="hy-AM"/>
        </w:rPr>
        <w:t>.6</w:t>
      </w:r>
      <w:r w:rsidR="0033571F"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Պայմանագիր</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կնքելու</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վերաբերյալ</w:t>
      </w:r>
      <w:r w:rsidR="009365B5" w:rsidRPr="0098236F">
        <w:rPr>
          <w:rFonts w:ascii="GHEA Grapalat" w:hAnsi="GHEA Grapalat" w:cs="Sylfaen"/>
          <w:color w:val="000000" w:themeColor="text1"/>
          <w:sz w:val="20"/>
          <w:lang w:val="af-ZA"/>
        </w:rPr>
        <w:t xml:space="preserve"> </w:t>
      </w:r>
      <w:r w:rsidR="00A6756D" w:rsidRPr="0098236F">
        <w:rPr>
          <w:rFonts w:ascii="GHEA Grapalat" w:hAnsi="GHEA Grapalat" w:cs="Sylfaen"/>
          <w:color w:val="000000" w:themeColor="text1"/>
          <w:sz w:val="20"/>
        </w:rPr>
        <w:t>պ</w:t>
      </w:r>
      <w:r w:rsidR="009365B5" w:rsidRPr="0098236F">
        <w:rPr>
          <w:rFonts w:ascii="GHEA Grapalat" w:hAnsi="GHEA Grapalat" w:cs="Sylfaen"/>
          <w:color w:val="000000" w:themeColor="text1"/>
          <w:sz w:val="20"/>
          <w:lang w:val="ru-RU"/>
        </w:rPr>
        <w:t>ատվիրատուի</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առաջարկ</w:t>
      </w:r>
      <w:r w:rsidR="00EA7474" w:rsidRPr="0098236F">
        <w:rPr>
          <w:rFonts w:ascii="GHEA Grapalat" w:hAnsi="GHEA Grapalat" w:cs="Sylfaen"/>
          <w:color w:val="000000" w:themeColor="text1"/>
          <w:sz w:val="20"/>
        </w:rPr>
        <w:t>ը</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ստացած</w:t>
      </w:r>
      <w:r w:rsidR="009365B5" w:rsidRPr="0098236F">
        <w:rPr>
          <w:rFonts w:ascii="GHEA Grapalat" w:hAnsi="GHEA Grapalat" w:cs="Sylfaen"/>
          <w:color w:val="000000" w:themeColor="text1"/>
          <w:sz w:val="20"/>
          <w:lang w:val="af-ZA"/>
        </w:rPr>
        <w:t xml:space="preserve"> </w:t>
      </w:r>
      <w:r w:rsidR="00EA7474" w:rsidRPr="0098236F">
        <w:rPr>
          <w:rFonts w:ascii="GHEA Grapalat" w:hAnsi="GHEA Grapalat" w:cs="Sylfaen"/>
          <w:color w:val="000000" w:themeColor="text1"/>
          <w:sz w:val="20"/>
        </w:rPr>
        <w:t>ընտրված</w:t>
      </w:r>
      <w:r w:rsidR="00EA7474" w:rsidRPr="0098236F">
        <w:rPr>
          <w:rFonts w:ascii="GHEA Grapalat" w:hAnsi="GHEA Grapalat" w:cs="Sylfaen"/>
          <w:color w:val="000000" w:themeColor="text1"/>
          <w:sz w:val="20"/>
          <w:lang w:val="af-ZA"/>
        </w:rPr>
        <w:t xml:space="preserve"> </w:t>
      </w:r>
      <w:r w:rsidR="00EA7474" w:rsidRPr="0098236F">
        <w:rPr>
          <w:rFonts w:ascii="GHEA Grapalat" w:hAnsi="GHEA Grapalat" w:cs="Sylfaen"/>
          <w:color w:val="000000" w:themeColor="text1"/>
          <w:sz w:val="20"/>
        </w:rPr>
        <w:t>մ</w:t>
      </w:r>
      <w:r w:rsidR="00EA7474" w:rsidRPr="0098236F">
        <w:rPr>
          <w:rFonts w:ascii="GHEA Grapalat" w:hAnsi="GHEA Grapalat" w:cs="Sylfaen"/>
          <w:color w:val="000000" w:themeColor="text1"/>
          <w:sz w:val="20"/>
          <w:lang w:val="ru-RU"/>
        </w:rPr>
        <w:t>ասնակիցը</w:t>
      </w:r>
      <w:r w:rsidR="00EA7474" w:rsidRPr="0098236F">
        <w:rPr>
          <w:rFonts w:ascii="GHEA Grapalat" w:hAnsi="GHEA Grapalat" w:cs="Sylfaen"/>
          <w:color w:val="000000" w:themeColor="text1"/>
          <w:sz w:val="20"/>
          <w:lang w:val="af-ZA"/>
        </w:rPr>
        <w:t xml:space="preserve"> </w:t>
      </w:r>
      <w:r w:rsidR="00EA7474" w:rsidRPr="0098236F">
        <w:rPr>
          <w:rFonts w:ascii="GHEA Grapalat" w:hAnsi="GHEA Grapalat" w:cs="Sylfaen"/>
          <w:color w:val="000000" w:themeColor="text1"/>
          <w:sz w:val="20"/>
        </w:rPr>
        <w:t>հ</w:t>
      </w:r>
      <w:r w:rsidR="00EA7474" w:rsidRPr="0098236F">
        <w:rPr>
          <w:rFonts w:ascii="GHEA Grapalat" w:hAnsi="GHEA Grapalat" w:cs="Sylfaen"/>
          <w:color w:val="000000" w:themeColor="text1"/>
          <w:sz w:val="20"/>
          <w:lang w:val="ru-RU"/>
        </w:rPr>
        <w:t>ամակարգի</w:t>
      </w:r>
      <w:r w:rsidR="00EA7474"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միջոցով</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ընդունում</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կամ</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մերժում</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է</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իրեն</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ներկայացված</w:t>
      </w:r>
      <w:r w:rsidR="009365B5" w:rsidRPr="0098236F">
        <w:rPr>
          <w:rFonts w:ascii="GHEA Grapalat" w:hAnsi="GHEA Grapalat" w:cs="Sylfaen"/>
          <w:color w:val="000000" w:themeColor="text1"/>
          <w:sz w:val="20"/>
          <w:lang w:val="af-ZA"/>
        </w:rPr>
        <w:t xml:space="preserve"> </w:t>
      </w:r>
      <w:r w:rsidR="009365B5" w:rsidRPr="0098236F">
        <w:rPr>
          <w:rFonts w:ascii="GHEA Grapalat" w:hAnsi="GHEA Grapalat" w:cs="Sylfaen"/>
          <w:color w:val="000000" w:themeColor="text1"/>
          <w:sz w:val="20"/>
          <w:lang w:val="ru-RU"/>
        </w:rPr>
        <w:t>առաջարկը</w:t>
      </w:r>
      <w:r w:rsidR="009365B5" w:rsidRPr="0098236F">
        <w:rPr>
          <w:rFonts w:ascii="GHEA Grapalat" w:hAnsi="GHEA Grapalat" w:cs="Sylfaen"/>
          <w:color w:val="000000" w:themeColor="text1"/>
          <w:sz w:val="20"/>
          <w:lang w:val="af-ZA"/>
        </w:rPr>
        <w:t>:</w:t>
      </w:r>
    </w:p>
    <w:p w14:paraId="404BDE38" w14:textId="4E619FC9" w:rsidR="00D612BC" w:rsidRPr="0098236F" w:rsidRDefault="00AA0AD8" w:rsidP="00EF3662">
      <w:pPr>
        <w:pStyle w:val="BodyTextIndent"/>
        <w:spacing w:line="240" w:lineRule="auto"/>
        <w:ind w:firstLine="567"/>
        <w:rPr>
          <w:rFonts w:ascii="GHEA Grapalat" w:hAnsi="GHEA Grapalat" w:cs="Sylfaen"/>
          <w:i w:val="0"/>
          <w:color w:val="000000" w:themeColor="text1"/>
          <w:szCs w:val="24"/>
          <w:lang w:val="af-ZA"/>
        </w:rPr>
      </w:pPr>
      <w:r w:rsidRPr="0098236F">
        <w:rPr>
          <w:rFonts w:ascii="GHEA Grapalat" w:hAnsi="GHEA Grapalat" w:cs="Sylfaen"/>
          <w:i w:val="0"/>
          <w:color w:val="000000" w:themeColor="text1"/>
          <w:szCs w:val="24"/>
          <w:lang w:val="af-ZA"/>
        </w:rPr>
        <w:t>9</w:t>
      </w:r>
      <w:r w:rsidR="00D17258" w:rsidRPr="0098236F">
        <w:rPr>
          <w:rFonts w:ascii="GHEA Grapalat" w:hAnsi="GHEA Grapalat" w:cs="Sylfaen"/>
          <w:i w:val="0"/>
          <w:color w:val="000000" w:themeColor="text1"/>
          <w:szCs w:val="24"/>
          <w:lang w:val="af-ZA"/>
        </w:rPr>
        <w:t>.</w:t>
      </w:r>
      <w:r w:rsidR="005B1DD6" w:rsidRPr="0098236F">
        <w:rPr>
          <w:rFonts w:ascii="GHEA Grapalat" w:hAnsi="GHEA Grapalat" w:cs="Sylfaen"/>
          <w:i w:val="0"/>
          <w:color w:val="000000" w:themeColor="text1"/>
          <w:szCs w:val="24"/>
          <w:lang w:val="hy-AM"/>
        </w:rPr>
        <w:t>7</w:t>
      </w:r>
      <w:r w:rsidR="00D17258"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Մինչև</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սույն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հրավերի</w:t>
      </w:r>
      <w:r w:rsidR="00096865" w:rsidRPr="0098236F">
        <w:rPr>
          <w:rFonts w:ascii="GHEA Grapalat" w:hAnsi="GHEA Grapalat" w:cs="Sylfaen"/>
          <w:i w:val="0"/>
          <w:color w:val="000000" w:themeColor="text1"/>
          <w:szCs w:val="24"/>
          <w:lang w:val="af-ZA"/>
        </w:rPr>
        <w:t xml:space="preserve"> </w:t>
      </w:r>
      <w:r w:rsidR="00447FFD" w:rsidRPr="0098236F">
        <w:rPr>
          <w:rFonts w:ascii="GHEA Grapalat" w:hAnsi="GHEA Grapalat" w:cs="Sylfaen"/>
          <w:i w:val="0"/>
          <w:color w:val="000000" w:themeColor="text1"/>
          <w:szCs w:val="24"/>
          <w:lang w:val="af-ZA"/>
        </w:rPr>
        <w:t xml:space="preserve">1-ին մասի </w:t>
      </w:r>
      <w:r w:rsidR="00A6756D" w:rsidRPr="0098236F">
        <w:rPr>
          <w:rFonts w:ascii="GHEA Grapalat" w:hAnsi="GHEA Grapalat" w:cs="Sylfaen"/>
          <w:i w:val="0"/>
          <w:color w:val="000000" w:themeColor="text1"/>
          <w:szCs w:val="24"/>
          <w:lang w:val="af-ZA"/>
        </w:rPr>
        <w:t>9</w:t>
      </w:r>
      <w:r w:rsidR="005B1DD6" w:rsidRPr="0098236F">
        <w:rPr>
          <w:rFonts w:ascii="GHEA Grapalat" w:hAnsi="GHEA Grapalat" w:cs="Sylfaen"/>
          <w:i w:val="0"/>
          <w:color w:val="000000" w:themeColor="text1"/>
          <w:szCs w:val="24"/>
          <w:lang w:val="hy-AM"/>
        </w:rPr>
        <w:t>.5</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կետով</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նախատեսված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ժամկետի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ավարտը</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կողմերի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համաձայնությամբ</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կարող</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են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պայմանագրի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նախագծում</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կատարվել</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փոփոխություններ</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սակայն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դրանք</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չեն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կարող</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հանգեցնել</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գնման</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առարկայի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բնութագրերի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փոփոխմանը</w:t>
      </w:r>
      <w:r w:rsidR="00096865" w:rsidRPr="0098236F">
        <w:rPr>
          <w:rFonts w:ascii="GHEA Grapalat" w:hAnsi="GHEA Grapalat" w:cs="Sylfaen"/>
          <w:i w:val="0"/>
          <w:color w:val="000000" w:themeColor="text1"/>
          <w:szCs w:val="24"/>
          <w:lang w:val="af-ZA"/>
        </w:rPr>
        <w:t xml:space="preserve">, </w:t>
      </w:r>
      <w:r w:rsidR="00491A74" w:rsidRPr="0098236F">
        <w:rPr>
          <w:rFonts w:ascii="GHEA Grapalat" w:hAnsi="GHEA Grapalat" w:cs="Sylfaen"/>
          <w:i w:val="0"/>
          <w:color w:val="000000" w:themeColor="text1"/>
          <w:szCs w:val="24"/>
          <w:lang w:val="hy-AM"/>
        </w:rPr>
        <w:t>կանխավճարի չափի կամ</w:t>
      </w:r>
      <w:r w:rsidR="00096865" w:rsidRPr="0098236F">
        <w:rPr>
          <w:rFonts w:ascii="GHEA Grapalat" w:hAnsi="GHEA Grapalat" w:cs="Sylfaen"/>
          <w:i w:val="0"/>
          <w:color w:val="000000" w:themeColor="text1"/>
          <w:szCs w:val="24"/>
          <w:lang w:val="ru-RU"/>
        </w:rPr>
        <w:t>ընտրված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մասնակցի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առաջարկած</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գնի</w:t>
      </w:r>
      <w:r w:rsidR="00096865" w:rsidRPr="0098236F">
        <w:rPr>
          <w:rFonts w:ascii="GHEA Grapalat" w:hAnsi="GHEA Grapalat" w:cs="Sylfaen"/>
          <w:i w:val="0"/>
          <w:color w:val="000000" w:themeColor="text1"/>
          <w:szCs w:val="24"/>
          <w:lang w:val="af-ZA"/>
        </w:rPr>
        <w:t xml:space="preserve"> </w:t>
      </w:r>
      <w:r w:rsidR="00096865" w:rsidRPr="0098236F">
        <w:rPr>
          <w:rFonts w:ascii="GHEA Grapalat" w:hAnsi="GHEA Grapalat" w:cs="Sylfaen"/>
          <w:i w:val="0"/>
          <w:color w:val="000000" w:themeColor="text1"/>
          <w:szCs w:val="24"/>
          <w:lang w:val="ru-RU"/>
        </w:rPr>
        <w:t>ավելացմանը</w:t>
      </w:r>
      <w:r w:rsidR="004D5671" w:rsidRPr="0098236F">
        <w:rPr>
          <w:rFonts w:ascii="GHEA Grapalat" w:hAnsi="GHEA Grapalat" w:cs="Sylfaen"/>
          <w:i w:val="0"/>
          <w:color w:val="000000" w:themeColor="text1"/>
          <w:szCs w:val="24"/>
          <w:lang w:val="ru-RU"/>
        </w:rPr>
        <w:t>։</w:t>
      </w:r>
      <w:r w:rsidR="00D612BC" w:rsidRPr="0098236F">
        <w:rPr>
          <w:rFonts w:ascii="GHEA Mariam" w:hAnsi="GHEA Mariam"/>
          <w:color w:val="000000" w:themeColor="text1"/>
          <w:spacing w:val="-8"/>
          <w:lang w:val="af-ZA"/>
        </w:rPr>
        <w:t xml:space="preserve"> </w:t>
      </w:r>
    </w:p>
    <w:p w14:paraId="3998EFDF" w14:textId="77777777" w:rsidR="00F23A51" w:rsidRPr="0098236F" w:rsidRDefault="00AA0AD8" w:rsidP="00EF3662">
      <w:pPr>
        <w:pStyle w:val="BodyTextIndent"/>
        <w:spacing w:line="240" w:lineRule="auto"/>
        <w:ind w:firstLine="567"/>
        <w:rPr>
          <w:rFonts w:ascii="GHEA Grapalat" w:hAnsi="GHEA Grapalat" w:cs="Sylfaen"/>
          <w:i w:val="0"/>
          <w:color w:val="000000" w:themeColor="text1"/>
          <w:szCs w:val="24"/>
          <w:lang w:val="hy-AM"/>
        </w:rPr>
      </w:pPr>
      <w:r w:rsidRPr="0098236F">
        <w:rPr>
          <w:rFonts w:ascii="GHEA Grapalat" w:hAnsi="GHEA Grapalat" w:cs="Sylfaen"/>
          <w:i w:val="0"/>
          <w:color w:val="000000" w:themeColor="text1"/>
          <w:szCs w:val="24"/>
          <w:lang w:val="af-ZA"/>
        </w:rPr>
        <w:t>9</w:t>
      </w:r>
      <w:r w:rsidR="00FC6B2B" w:rsidRPr="0098236F">
        <w:rPr>
          <w:rFonts w:ascii="GHEA Grapalat" w:hAnsi="GHEA Grapalat" w:cs="Sylfaen"/>
          <w:i w:val="0"/>
          <w:color w:val="000000" w:themeColor="text1"/>
          <w:szCs w:val="24"/>
          <w:lang w:val="hy-AM"/>
        </w:rPr>
        <w:t>.8</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Պայմանագիրը</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կնքվելուն</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հաջորդող</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աշխատանքային</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օրը</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հանձնաժողովի</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քարտուղարը</w:t>
      </w:r>
      <w:r w:rsidR="00534468" w:rsidRPr="0098236F">
        <w:rPr>
          <w:rFonts w:ascii="GHEA Grapalat" w:hAnsi="GHEA Grapalat" w:cs="Sylfaen"/>
          <w:i w:val="0"/>
          <w:color w:val="000000" w:themeColor="text1"/>
          <w:szCs w:val="24"/>
          <w:lang w:val="af-ZA"/>
        </w:rPr>
        <w:t xml:space="preserve"> </w:t>
      </w:r>
      <w:r w:rsidR="00EA7474" w:rsidRPr="0098236F">
        <w:rPr>
          <w:rFonts w:ascii="GHEA Grapalat" w:hAnsi="GHEA Grapalat" w:cs="Sylfaen"/>
          <w:i w:val="0"/>
          <w:color w:val="000000" w:themeColor="text1"/>
          <w:szCs w:val="24"/>
          <w:lang w:val="en-US"/>
        </w:rPr>
        <w:t>հ</w:t>
      </w:r>
      <w:r w:rsidR="00EA7474" w:rsidRPr="0098236F">
        <w:rPr>
          <w:rFonts w:ascii="GHEA Grapalat" w:hAnsi="GHEA Grapalat" w:cs="Sylfaen"/>
          <w:i w:val="0"/>
          <w:color w:val="000000" w:themeColor="text1"/>
          <w:szCs w:val="24"/>
          <w:lang w:val="ru-RU"/>
        </w:rPr>
        <w:t>ամակարգում</w:t>
      </w:r>
      <w:r w:rsidR="00EA7474"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ավարտում</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է</w:t>
      </w:r>
      <w:r w:rsidR="00534468" w:rsidRPr="0098236F">
        <w:rPr>
          <w:rFonts w:ascii="GHEA Grapalat" w:hAnsi="GHEA Grapalat" w:cs="Sylfaen"/>
          <w:i w:val="0"/>
          <w:color w:val="000000" w:themeColor="text1"/>
          <w:szCs w:val="24"/>
          <w:lang w:val="af-ZA"/>
        </w:rPr>
        <w:t xml:space="preserve"> </w:t>
      </w:r>
      <w:r w:rsidR="00534468" w:rsidRPr="0098236F">
        <w:rPr>
          <w:rFonts w:ascii="GHEA Grapalat" w:hAnsi="GHEA Grapalat" w:cs="Sylfaen"/>
          <w:i w:val="0"/>
          <w:color w:val="000000" w:themeColor="text1"/>
          <w:szCs w:val="24"/>
          <w:lang w:val="ru-RU"/>
        </w:rPr>
        <w:t>ընթացակարգը</w:t>
      </w:r>
      <w:r w:rsidR="00F23A51" w:rsidRPr="0098236F">
        <w:rPr>
          <w:rFonts w:ascii="GHEA Grapalat" w:hAnsi="GHEA Grapalat" w:cs="Sylfaen"/>
          <w:i w:val="0"/>
          <w:color w:val="000000" w:themeColor="text1"/>
          <w:szCs w:val="24"/>
          <w:lang w:val="af-ZA"/>
        </w:rPr>
        <w:t>:</w:t>
      </w:r>
    </w:p>
    <w:p w14:paraId="3B371C92" w14:textId="77777777" w:rsidR="008957DB" w:rsidRPr="0098236F" w:rsidRDefault="008957DB" w:rsidP="00EF3662">
      <w:pPr>
        <w:pStyle w:val="BodyTextIndent"/>
        <w:spacing w:line="240" w:lineRule="auto"/>
        <w:ind w:firstLine="567"/>
        <w:rPr>
          <w:rFonts w:ascii="GHEA Grapalat" w:hAnsi="GHEA Grapalat" w:cs="Sylfaen"/>
          <w:i w:val="0"/>
          <w:color w:val="000000" w:themeColor="text1"/>
          <w:szCs w:val="24"/>
          <w:lang w:val="hy-AM"/>
        </w:rPr>
      </w:pPr>
    </w:p>
    <w:p w14:paraId="4C4FEFB8" w14:textId="77777777" w:rsidR="008957DB" w:rsidRPr="0098236F" w:rsidRDefault="008957DB" w:rsidP="00EF3662">
      <w:pPr>
        <w:pStyle w:val="BodyTextIndent"/>
        <w:spacing w:line="240" w:lineRule="auto"/>
        <w:ind w:firstLine="567"/>
        <w:rPr>
          <w:rFonts w:ascii="GHEA Grapalat" w:hAnsi="GHEA Grapalat" w:cs="Sylfaen"/>
          <w:i w:val="0"/>
          <w:color w:val="000000" w:themeColor="text1"/>
          <w:szCs w:val="24"/>
          <w:lang w:val="hy-AM"/>
        </w:rPr>
      </w:pPr>
    </w:p>
    <w:p w14:paraId="31AC4827" w14:textId="77777777" w:rsidR="00096865" w:rsidRPr="0098236F" w:rsidRDefault="00096865" w:rsidP="00EF3662">
      <w:pPr>
        <w:jc w:val="center"/>
        <w:rPr>
          <w:rFonts w:ascii="GHEA Grapalat" w:hAnsi="GHEA Grapalat"/>
          <w:b/>
          <w:iCs/>
          <w:color w:val="000000" w:themeColor="text1"/>
          <w:sz w:val="20"/>
          <w:lang w:val="af-ZA"/>
        </w:rPr>
      </w:pPr>
    </w:p>
    <w:p w14:paraId="3958BFA2" w14:textId="77777777" w:rsidR="00096865" w:rsidRPr="0098236F" w:rsidRDefault="00030D40" w:rsidP="00EF3662">
      <w:pPr>
        <w:jc w:val="center"/>
        <w:rPr>
          <w:rFonts w:ascii="GHEA Grapalat" w:hAnsi="GHEA Grapalat" w:cs="Arial"/>
          <w:b/>
          <w:iCs/>
          <w:color w:val="000000" w:themeColor="text1"/>
          <w:sz w:val="20"/>
          <w:lang w:val="af-ZA"/>
        </w:rPr>
      </w:pPr>
      <w:r w:rsidRPr="0098236F">
        <w:rPr>
          <w:rFonts w:ascii="GHEA Grapalat" w:hAnsi="GHEA Grapalat"/>
          <w:b/>
          <w:iCs/>
          <w:color w:val="000000" w:themeColor="text1"/>
          <w:sz w:val="20"/>
          <w:lang w:val="af-ZA"/>
        </w:rPr>
        <w:t>10</w:t>
      </w:r>
      <w:r w:rsidR="008D5016" w:rsidRPr="0098236F">
        <w:rPr>
          <w:rFonts w:ascii="GHEA Grapalat" w:hAnsi="GHEA Grapalat"/>
          <w:b/>
          <w:iCs/>
          <w:color w:val="000000" w:themeColor="text1"/>
          <w:sz w:val="20"/>
          <w:lang w:val="af-ZA"/>
        </w:rPr>
        <w:t xml:space="preserve">. </w:t>
      </w:r>
      <w:r w:rsidR="00E2245F" w:rsidRPr="0098236F">
        <w:rPr>
          <w:rFonts w:ascii="GHEA Grapalat" w:hAnsi="GHEA Grapalat" w:cs="Sylfaen"/>
          <w:b/>
          <w:iCs/>
          <w:color w:val="000000" w:themeColor="text1"/>
          <w:sz w:val="20"/>
          <w:lang w:val="hy-AM"/>
        </w:rPr>
        <w:t>ՈՐԱԿԱՎՈՐՄԱՆ</w:t>
      </w:r>
      <w:r w:rsidR="00E2245F" w:rsidRPr="0098236F">
        <w:rPr>
          <w:rFonts w:ascii="GHEA Grapalat" w:hAnsi="GHEA Grapalat" w:cs="Arial"/>
          <w:b/>
          <w:iCs/>
          <w:color w:val="000000" w:themeColor="text1"/>
          <w:sz w:val="20"/>
          <w:lang w:val="af-ZA"/>
        </w:rPr>
        <w:t xml:space="preserve"> </w:t>
      </w:r>
      <w:r w:rsidR="00E2245F" w:rsidRPr="0098236F">
        <w:rPr>
          <w:rFonts w:ascii="GHEA Grapalat" w:hAnsi="GHEA Grapalat" w:cs="Sylfaen"/>
          <w:b/>
          <w:iCs/>
          <w:color w:val="000000" w:themeColor="text1"/>
          <w:sz w:val="20"/>
          <w:lang w:val="hy-AM"/>
        </w:rPr>
        <w:t>ԵՎ</w:t>
      </w:r>
      <w:r w:rsidR="00E2245F" w:rsidRPr="0098236F">
        <w:rPr>
          <w:rFonts w:ascii="GHEA Grapalat" w:hAnsi="GHEA Grapalat" w:cs="Sylfaen"/>
          <w:b/>
          <w:iCs/>
          <w:color w:val="000000" w:themeColor="text1"/>
          <w:sz w:val="20"/>
          <w:lang w:val="af-ZA"/>
        </w:rPr>
        <w:t xml:space="preserve"> </w:t>
      </w:r>
      <w:r w:rsidR="008D5016" w:rsidRPr="0098236F">
        <w:rPr>
          <w:rFonts w:ascii="GHEA Grapalat" w:hAnsi="GHEA Grapalat" w:cs="Sylfaen"/>
          <w:b/>
          <w:iCs/>
          <w:color w:val="000000" w:themeColor="text1"/>
          <w:sz w:val="20"/>
          <w:lang w:val="af-ZA"/>
        </w:rPr>
        <w:t>ՊԱՅՄԱՆԱԳՐԻ</w:t>
      </w:r>
      <w:r w:rsidR="00EE0172" w:rsidRPr="0098236F">
        <w:rPr>
          <w:rFonts w:ascii="GHEA Grapalat" w:hAnsi="GHEA Grapalat" w:cs="Sylfaen"/>
          <w:b/>
          <w:iCs/>
          <w:color w:val="000000" w:themeColor="text1"/>
          <w:sz w:val="20"/>
          <w:lang w:val="hy-AM"/>
        </w:rPr>
        <w:t xml:space="preserve"> </w:t>
      </w:r>
      <w:r w:rsidR="008D5016" w:rsidRPr="0098236F">
        <w:rPr>
          <w:rFonts w:ascii="GHEA Grapalat" w:hAnsi="GHEA Grapalat" w:cs="Sylfaen"/>
          <w:b/>
          <w:iCs/>
          <w:color w:val="000000" w:themeColor="text1"/>
          <w:sz w:val="20"/>
          <w:lang w:val="af-ZA"/>
        </w:rPr>
        <w:t>ԱՊԱՀՈՎՈՒՄ</w:t>
      </w:r>
      <w:r w:rsidR="00E2245F" w:rsidRPr="0098236F">
        <w:rPr>
          <w:rFonts w:ascii="GHEA Grapalat" w:hAnsi="GHEA Grapalat" w:cs="Sylfaen"/>
          <w:b/>
          <w:iCs/>
          <w:color w:val="000000" w:themeColor="text1"/>
          <w:sz w:val="20"/>
          <w:lang w:val="hy-AM"/>
        </w:rPr>
        <w:t>ՆԵՐ</w:t>
      </w:r>
      <w:r w:rsidR="008D5016" w:rsidRPr="0098236F">
        <w:rPr>
          <w:rFonts w:ascii="GHEA Grapalat" w:hAnsi="GHEA Grapalat" w:cs="Sylfaen"/>
          <w:b/>
          <w:iCs/>
          <w:color w:val="000000" w:themeColor="text1"/>
          <w:sz w:val="20"/>
          <w:lang w:val="af-ZA"/>
        </w:rPr>
        <w:t>Ը</w:t>
      </w:r>
      <w:r w:rsidR="008D5016" w:rsidRPr="0098236F">
        <w:rPr>
          <w:rFonts w:ascii="GHEA Grapalat" w:hAnsi="GHEA Grapalat" w:cs="Arial"/>
          <w:b/>
          <w:iCs/>
          <w:color w:val="000000" w:themeColor="text1"/>
          <w:sz w:val="20"/>
          <w:lang w:val="af-ZA"/>
        </w:rPr>
        <w:t xml:space="preserve"> </w:t>
      </w:r>
    </w:p>
    <w:p w14:paraId="1CBC7DEC" w14:textId="77777777" w:rsidR="00096865" w:rsidRPr="0098236F" w:rsidRDefault="00096865" w:rsidP="00EF3662">
      <w:pPr>
        <w:jc w:val="center"/>
        <w:rPr>
          <w:rFonts w:ascii="GHEA Grapalat" w:hAnsi="GHEA Grapalat"/>
          <w:b/>
          <w:iCs/>
          <w:color w:val="000000" w:themeColor="text1"/>
          <w:sz w:val="20"/>
          <w:lang w:val="af-ZA"/>
        </w:rPr>
      </w:pPr>
    </w:p>
    <w:p w14:paraId="063798EF" w14:textId="49EFFE7D" w:rsidR="00096865" w:rsidRPr="0098236F" w:rsidRDefault="00030D40" w:rsidP="00EF3662">
      <w:pPr>
        <w:ind w:firstLine="567"/>
        <w:jc w:val="both"/>
        <w:rPr>
          <w:rFonts w:ascii="GHEA Grapalat" w:hAnsi="GHEA Grapalat" w:cs="Sylfaen"/>
          <w:color w:val="000000" w:themeColor="text1"/>
          <w:sz w:val="20"/>
          <w:lang w:val="af-ZA"/>
        </w:rPr>
      </w:pPr>
      <w:r w:rsidRPr="0098236F">
        <w:rPr>
          <w:rFonts w:ascii="GHEA Grapalat" w:hAnsi="GHEA Grapalat"/>
          <w:iCs/>
          <w:color w:val="000000" w:themeColor="text1"/>
          <w:sz w:val="20"/>
          <w:lang w:val="af-ZA"/>
        </w:rPr>
        <w:t>10</w:t>
      </w:r>
      <w:r w:rsidR="00096865" w:rsidRPr="0098236F">
        <w:rPr>
          <w:rFonts w:ascii="GHEA Grapalat" w:hAnsi="GHEA Grapalat"/>
          <w:iCs/>
          <w:color w:val="000000" w:themeColor="text1"/>
          <w:sz w:val="20"/>
          <w:lang w:val="af-ZA"/>
        </w:rPr>
        <w:t>.</w:t>
      </w:r>
      <w:r w:rsidR="00096865" w:rsidRPr="0098236F">
        <w:rPr>
          <w:rFonts w:ascii="GHEA Grapalat" w:hAnsi="GHEA Grapalat" w:cs="Sylfaen"/>
          <w:color w:val="000000" w:themeColor="text1"/>
          <w:sz w:val="20"/>
          <w:lang w:val="af-ZA"/>
        </w:rPr>
        <w:t>1</w:t>
      </w:r>
      <w:r w:rsidR="00491A74" w:rsidRPr="0098236F">
        <w:rPr>
          <w:rFonts w:ascii="GHEA Grapalat" w:hAnsi="GHEA Grapalat" w:cs="Sylfaen"/>
          <w:color w:val="000000" w:themeColor="text1"/>
          <w:sz w:val="20"/>
          <w:lang w:val="hy-AM"/>
        </w:rPr>
        <w:t xml:space="preserve"> Որակավորման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պ</w:t>
      </w:r>
      <w:r w:rsidR="00491A74" w:rsidRPr="0098236F">
        <w:rPr>
          <w:rFonts w:ascii="GHEA Grapalat" w:hAnsi="GHEA Grapalat" w:cs="Sylfaen"/>
          <w:color w:val="000000" w:themeColor="text1"/>
          <w:sz w:val="20"/>
          <w:lang w:val="ru-RU"/>
        </w:rPr>
        <w:t>այմանագրի</w:t>
      </w:r>
      <w:r w:rsidR="00491A74" w:rsidRPr="0098236F">
        <w:rPr>
          <w:rFonts w:ascii="GHEA Grapalat" w:hAnsi="GHEA Grapalat" w:cs="Sylfaen"/>
          <w:color w:val="000000" w:themeColor="text1"/>
          <w:sz w:val="20"/>
          <w:lang w:val="hy-AM"/>
        </w:rPr>
        <w:t xml:space="preserve"> </w:t>
      </w:r>
      <w:r w:rsidR="00491A74" w:rsidRPr="0098236F">
        <w:rPr>
          <w:rFonts w:ascii="GHEA Grapalat" w:hAnsi="GHEA Grapalat" w:cs="Sylfaen"/>
          <w:color w:val="000000" w:themeColor="text1"/>
          <w:sz w:val="20"/>
          <w:lang w:val="ru-RU"/>
        </w:rPr>
        <w:t>ապահովում</w:t>
      </w:r>
      <w:r w:rsidR="00491A74" w:rsidRPr="0098236F">
        <w:rPr>
          <w:rFonts w:ascii="GHEA Grapalat" w:hAnsi="GHEA Grapalat" w:cs="Sylfaen"/>
          <w:color w:val="000000" w:themeColor="text1"/>
          <w:sz w:val="20"/>
          <w:lang w:val="hy-AM"/>
        </w:rPr>
        <w:t>ները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ներկայացնելու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պահանջի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հիման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վրա</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այն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ստանալու</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օրվանից</w:t>
      </w:r>
      <w:r w:rsidR="00491A74" w:rsidRPr="0098236F">
        <w:rPr>
          <w:rFonts w:ascii="GHEA Grapalat" w:hAnsi="GHEA Grapalat" w:cs="Sylfaen"/>
          <w:color w:val="000000" w:themeColor="text1"/>
          <w:sz w:val="20"/>
          <w:lang w:val="af-ZA"/>
        </w:rPr>
        <w:t xml:space="preserve"> </w:t>
      </w:r>
      <w:r w:rsidR="00BA08DC" w:rsidRPr="0098236F">
        <w:rPr>
          <w:rFonts w:ascii="GHEA Grapalat" w:hAnsi="GHEA Grapalat" w:cs="Sylfaen"/>
          <w:color w:val="000000" w:themeColor="text1"/>
          <w:sz w:val="20"/>
          <w:lang w:val="hy-AM"/>
        </w:rPr>
        <w:t xml:space="preserve">հետո </w:t>
      </w:r>
      <w:r w:rsidR="00491A74" w:rsidRPr="0098236F">
        <w:rPr>
          <w:rFonts w:ascii="GHEA Grapalat" w:hAnsi="GHEA Grapalat" w:cs="Sylfaen"/>
          <w:color w:val="000000" w:themeColor="text1"/>
          <w:sz w:val="20"/>
          <w:lang w:val="hy-AM"/>
        </w:rPr>
        <w:t xml:space="preserve">5 </w:t>
      </w:r>
      <w:r w:rsidR="00491A74" w:rsidRPr="0098236F">
        <w:rPr>
          <w:rFonts w:ascii="GHEA Grapalat" w:hAnsi="GHEA Grapalat" w:cs="Sylfaen"/>
          <w:color w:val="000000" w:themeColor="text1"/>
          <w:sz w:val="20"/>
          <w:lang w:val="af-ZA"/>
        </w:rPr>
        <w:t xml:space="preserve">աշխատանքային </w:t>
      </w:r>
      <w:r w:rsidR="00491A74" w:rsidRPr="0098236F">
        <w:rPr>
          <w:rFonts w:ascii="GHEA Grapalat" w:hAnsi="GHEA Grapalat" w:cs="Sylfaen"/>
          <w:color w:val="000000" w:themeColor="text1"/>
          <w:sz w:val="20"/>
          <w:lang w:val="ru-RU"/>
        </w:rPr>
        <w:t>օրվա</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ընթացքում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ընտրված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մասնակիցը</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պարտավոր</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ներկայացնել</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որակավորման</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ru-RU"/>
        </w:rPr>
        <w:t>պայմանագրի</w:t>
      </w:r>
      <w:r w:rsidR="00491A74" w:rsidRPr="0098236F">
        <w:rPr>
          <w:rFonts w:ascii="GHEA Grapalat" w:hAnsi="GHEA Grapalat" w:cs="Sylfaen"/>
          <w:color w:val="000000" w:themeColor="text1"/>
          <w:sz w:val="20"/>
          <w:lang w:val="hy-AM"/>
        </w:rPr>
        <w:t xml:space="preserve"> </w:t>
      </w:r>
      <w:r w:rsidR="00491A74" w:rsidRPr="0098236F">
        <w:rPr>
          <w:rFonts w:ascii="GHEA Grapalat" w:hAnsi="GHEA Grapalat" w:cs="Sylfaen"/>
          <w:color w:val="000000" w:themeColor="text1"/>
          <w:sz w:val="20"/>
          <w:lang w:val="ru-RU"/>
        </w:rPr>
        <w:t>ապահովում</w:t>
      </w:r>
      <w:r w:rsidR="00491A74" w:rsidRPr="0098236F">
        <w:rPr>
          <w:rFonts w:ascii="GHEA Grapalat" w:hAnsi="GHEA Grapalat" w:cs="Sylfaen"/>
          <w:color w:val="000000" w:themeColor="text1"/>
          <w:sz w:val="20"/>
          <w:lang w:val="hy-AM"/>
        </w:rPr>
        <w:t>ներ</w:t>
      </w:r>
      <w:r w:rsidR="00491A74" w:rsidRPr="0098236F">
        <w:rPr>
          <w:rFonts w:ascii="GHEA Grapalat" w:hAnsi="GHEA Grapalat" w:cs="Sylfaen"/>
          <w:color w:val="000000" w:themeColor="text1"/>
          <w:sz w:val="20"/>
          <w:lang w:val="ru-RU"/>
        </w:rPr>
        <w:t>։</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Ընտրված</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մասնակցի</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հետ</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պայմանագիր</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կնքվում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եթե</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վերջինս</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ներկայացնում</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է</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որակավորման և</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 xml:space="preserve">պայմանագրի </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 xml:space="preserve"> ապահովումները</w:t>
      </w:r>
      <w:r w:rsidR="00096865"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vertAlign w:val="superscript"/>
          <w:lang w:val="hy-AM"/>
        </w:rPr>
        <w:t>12.1</w:t>
      </w:r>
    </w:p>
    <w:p w14:paraId="1DF2C645" w14:textId="363FE08D" w:rsidR="00CF24D6" w:rsidRPr="0098236F" w:rsidRDefault="00AD6D6A" w:rsidP="00775810">
      <w:pPr>
        <w:ind w:firstLine="567"/>
        <w:jc w:val="both"/>
        <w:rPr>
          <w:rFonts w:ascii="GHEA Grapalat" w:hAnsi="GHEA Grapalat" w:cs="Arial"/>
          <w:color w:val="000000" w:themeColor="text1"/>
          <w:sz w:val="20"/>
          <w:lang w:val="hy-AM"/>
        </w:rPr>
      </w:pPr>
      <w:r w:rsidRPr="0098236F">
        <w:rPr>
          <w:rFonts w:ascii="GHEA Grapalat" w:hAnsi="GHEA Grapalat" w:cs="Sylfaen"/>
          <w:color w:val="000000" w:themeColor="text1"/>
          <w:sz w:val="20"/>
          <w:lang w:val="hy-AM"/>
        </w:rPr>
        <w:t>10.2</w:t>
      </w:r>
      <w:r w:rsidR="00F96621" w:rsidRPr="0098236F">
        <w:rPr>
          <w:rFonts w:ascii="GHEA Grapalat" w:hAnsi="GHEA Grapalat" w:cs="Sylfaen"/>
          <w:color w:val="000000" w:themeColor="text1"/>
          <w:sz w:val="20"/>
          <w:lang w:val="af-ZA"/>
        </w:rPr>
        <w:t xml:space="preserve"> </w:t>
      </w:r>
      <w:r w:rsidR="0074145B" w:rsidRPr="0098236F">
        <w:rPr>
          <w:rFonts w:ascii="GHEA Grapalat" w:hAnsi="GHEA Grapalat" w:cs="Sylfaen"/>
          <w:color w:val="000000" w:themeColor="text1"/>
          <w:sz w:val="20"/>
        </w:rPr>
        <w:t>Որակավորման</w:t>
      </w:r>
      <w:r w:rsidR="0074145B" w:rsidRPr="0098236F">
        <w:rPr>
          <w:rFonts w:ascii="GHEA Grapalat" w:hAnsi="GHEA Grapalat" w:cs="Sylfaen"/>
          <w:color w:val="000000" w:themeColor="text1"/>
          <w:sz w:val="20"/>
          <w:lang w:val="af-ZA"/>
        </w:rPr>
        <w:t xml:space="preserve"> </w:t>
      </w:r>
      <w:r w:rsidR="0074145B" w:rsidRPr="0098236F">
        <w:rPr>
          <w:rFonts w:ascii="GHEA Grapalat" w:hAnsi="GHEA Grapalat" w:cs="Sylfaen"/>
          <w:color w:val="000000" w:themeColor="text1"/>
          <w:sz w:val="20"/>
        </w:rPr>
        <w:t>ապահովման</w:t>
      </w:r>
      <w:r w:rsidR="0074145B" w:rsidRPr="0098236F">
        <w:rPr>
          <w:rFonts w:ascii="GHEA Grapalat" w:hAnsi="GHEA Grapalat" w:cs="Sylfaen"/>
          <w:color w:val="000000" w:themeColor="text1"/>
          <w:sz w:val="20"/>
          <w:lang w:val="af-ZA"/>
        </w:rPr>
        <w:t xml:space="preserve"> </w:t>
      </w:r>
      <w:r w:rsidR="0074145B" w:rsidRPr="0098236F">
        <w:rPr>
          <w:rFonts w:ascii="GHEA Grapalat" w:hAnsi="GHEA Grapalat" w:cs="Sylfaen"/>
          <w:color w:val="000000" w:themeColor="text1"/>
          <w:sz w:val="20"/>
        </w:rPr>
        <w:t>չափը</w:t>
      </w:r>
      <w:r w:rsidR="0074145B" w:rsidRPr="0098236F">
        <w:rPr>
          <w:rFonts w:ascii="GHEA Grapalat" w:hAnsi="GHEA Grapalat" w:cs="Sylfaen"/>
          <w:color w:val="000000" w:themeColor="text1"/>
          <w:sz w:val="20"/>
          <w:lang w:val="af-ZA"/>
        </w:rPr>
        <w:t xml:space="preserve"> </w:t>
      </w:r>
      <w:r w:rsidR="0074145B" w:rsidRPr="0098236F">
        <w:rPr>
          <w:rFonts w:ascii="GHEA Grapalat" w:hAnsi="GHEA Grapalat" w:cs="Sylfaen"/>
          <w:color w:val="000000" w:themeColor="text1"/>
          <w:sz w:val="20"/>
        </w:rPr>
        <w:t>հավասար</w:t>
      </w:r>
      <w:r w:rsidR="0074145B" w:rsidRPr="0098236F">
        <w:rPr>
          <w:rFonts w:ascii="GHEA Grapalat" w:hAnsi="GHEA Grapalat" w:cs="Sylfaen"/>
          <w:color w:val="000000" w:themeColor="text1"/>
          <w:sz w:val="20"/>
          <w:lang w:val="af-ZA"/>
        </w:rPr>
        <w:t xml:space="preserve"> </w:t>
      </w:r>
      <w:r w:rsidR="0074145B" w:rsidRPr="0098236F">
        <w:rPr>
          <w:rFonts w:ascii="GHEA Grapalat" w:hAnsi="GHEA Grapalat" w:cs="Sylfaen"/>
          <w:color w:val="000000" w:themeColor="text1"/>
          <w:sz w:val="20"/>
        </w:rPr>
        <w:t>է</w:t>
      </w:r>
      <w:r w:rsidR="00491A74" w:rsidRPr="0098236F">
        <w:rPr>
          <w:rFonts w:ascii="GHEA Grapalat" w:hAnsi="GHEA Grapalat" w:cs="Sylfaen"/>
          <w:color w:val="000000" w:themeColor="text1"/>
          <w:sz w:val="20"/>
          <w:lang w:val="hy-AM"/>
        </w:rPr>
        <w:t xml:space="preserve"> սույն ընթացակարգի շրջանակում գնվելիք աշխատանքների գնման գնի</w:t>
      </w:r>
      <w:r w:rsidR="0074145B"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lang w:val="hy-AM"/>
        </w:rPr>
        <w:t>15 տոկոսին</w:t>
      </w:r>
      <w:r w:rsidR="0074145B" w:rsidRPr="0098236F">
        <w:rPr>
          <w:rFonts w:ascii="GHEA Grapalat" w:hAnsi="GHEA Grapalat" w:cs="Sylfaen"/>
          <w:color w:val="000000" w:themeColor="text1"/>
          <w:sz w:val="20"/>
          <w:lang w:val="af-ZA"/>
        </w:rPr>
        <w:t>:</w:t>
      </w:r>
      <w:r w:rsidR="00491A74" w:rsidRPr="0098236F">
        <w:rPr>
          <w:rFonts w:ascii="GHEA Grapalat" w:hAnsi="GHEA Grapalat" w:cs="Sylfaen"/>
          <w:color w:val="000000" w:themeColor="text1"/>
          <w:sz w:val="20"/>
          <w:lang w:val="af-ZA"/>
        </w:rPr>
        <w:t xml:space="preserve"> </w:t>
      </w:r>
      <w:r w:rsidR="00491A74" w:rsidRPr="0098236F">
        <w:rPr>
          <w:rFonts w:ascii="GHEA Grapalat" w:hAnsi="GHEA Grapalat" w:cs="Sylfaen"/>
          <w:color w:val="000000" w:themeColor="text1"/>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8236F">
        <w:rPr>
          <w:rFonts w:ascii="GHEA Grapalat" w:hAnsi="GHEA Grapalat" w:cs="Sylfaen"/>
          <w:color w:val="000000" w:themeColor="text1"/>
          <w:sz w:val="20"/>
          <w:lang w:val="af-ZA"/>
        </w:rPr>
        <w:t xml:space="preserve"> </w:t>
      </w:r>
      <w:r w:rsidR="00F96621" w:rsidRPr="0098236F">
        <w:rPr>
          <w:rFonts w:ascii="GHEA Grapalat" w:hAnsi="GHEA Grapalat" w:cs="Sylfaen"/>
          <w:color w:val="000000" w:themeColor="text1"/>
          <w:sz w:val="20"/>
        </w:rPr>
        <w:t>Որակավորման</w:t>
      </w:r>
      <w:r w:rsidR="00F96621" w:rsidRPr="0098236F">
        <w:rPr>
          <w:rFonts w:ascii="GHEA Grapalat" w:hAnsi="GHEA Grapalat" w:cs="Sylfaen"/>
          <w:color w:val="000000" w:themeColor="text1"/>
          <w:sz w:val="20"/>
          <w:lang w:val="af-ZA"/>
        </w:rPr>
        <w:t xml:space="preserve"> </w:t>
      </w:r>
      <w:r w:rsidR="00F96621" w:rsidRPr="0098236F">
        <w:rPr>
          <w:rFonts w:ascii="GHEA Grapalat" w:hAnsi="GHEA Grapalat" w:cs="Sylfaen"/>
          <w:color w:val="000000" w:themeColor="text1"/>
          <w:sz w:val="20"/>
        </w:rPr>
        <w:t>ապահովումը</w:t>
      </w:r>
      <w:r w:rsidR="00F96621" w:rsidRPr="0098236F">
        <w:rPr>
          <w:rFonts w:ascii="GHEA Grapalat" w:hAnsi="GHEA Grapalat" w:cs="Sylfaen"/>
          <w:color w:val="000000" w:themeColor="text1"/>
          <w:sz w:val="20"/>
          <w:lang w:val="af-ZA"/>
        </w:rPr>
        <w:t xml:space="preserve"> </w:t>
      </w:r>
      <w:r w:rsidR="00F96621" w:rsidRPr="0098236F">
        <w:rPr>
          <w:rFonts w:ascii="GHEA Grapalat" w:hAnsi="GHEA Grapalat" w:cs="Sylfaen"/>
          <w:color w:val="000000" w:themeColor="text1"/>
          <w:sz w:val="20"/>
        </w:rPr>
        <w:t>ներկայացվում</w:t>
      </w:r>
      <w:r w:rsidR="00F96621" w:rsidRPr="0098236F">
        <w:rPr>
          <w:rFonts w:ascii="GHEA Grapalat" w:hAnsi="GHEA Grapalat" w:cs="Sylfaen"/>
          <w:color w:val="000000" w:themeColor="text1"/>
          <w:sz w:val="20"/>
          <w:lang w:val="af-ZA"/>
        </w:rPr>
        <w:t xml:space="preserve"> </w:t>
      </w:r>
      <w:r w:rsidR="00F96621" w:rsidRPr="0098236F">
        <w:rPr>
          <w:rFonts w:ascii="GHEA Grapalat" w:hAnsi="GHEA Grapalat" w:cs="Sylfaen"/>
          <w:color w:val="000000" w:themeColor="text1"/>
          <w:sz w:val="20"/>
        </w:rPr>
        <w:t>է</w:t>
      </w:r>
      <w:r w:rsidR="00F96621"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rPr>
        <w:t>տուժանքի</w:t>
      </w:r>
      <w:r w:rsidR="000212A8"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rPr>
        <w:t>հավելված</w:t>
      </w:r>
      <w:r w:rsidR="000212A8" w:rsidRPr="0098236F">
        <w:rPr>
          <w:rFonts w:ascii="GHEA Grapalat" w:hAnsi="GHEA Grapalat" w:cs="Sylfaen"/>
          <w:color w:val="000000" w:themeColor="text1"/>
          <w:sz w:val="20"/>
          <w:lang w:val="af-ZA"/>
        </w:rPr>
        <w:t xml:space="preserve"> 4</w:t>
      </w:r>
      <w:r w:rsidR="000212A8" w:rsidRPr="0098236F">
        <w:rPr>
          <w:rFonts w:ascii="Cambria Math" w:hAnsi="Cambria Math" w:cs="Cambria Math"/>
          <w:color w:val="000000" w:themeColor="text1"/>
          <w:sz w:val="20"/>
          <w:lang w:val="af-ZA"/>
        </w:rPr>
        <w:t>․</w:t>
      </w:r>
      <w:r w:rsidR="000212A8" w:rsidRPr="0098236F">
        <w:rPr>
          <w:rFonts w:ascii="GHEA Grapalat" w:hAnsi="GHEA Grapalat" w:cs="Sylfaen"/>
          <w:color w:val="000000" w:themeColor="text1"/>
          <w:sz w:val="20"/>
          <w:lang w:val="af-ZA"/>
        </w:rPr>
        <w:t xml:space="preserve">2)  </w:t>
      </w:r>
      <w:r w:rsidR="000212A8" w:rsidRPr="0098236F">
        <w:rPr>
          <w:rFonts w:ascii="GHEA Grapalat" w:hAnsi="GHEA Grapalat" w:cs="Sylfaen"/>
          <w:color w:val="000000" w:themeColor="text1"/>
          <w:sz w:val="20"/>
        </w:rPr>
        <w:t>կամ</w:t>
      </w:r>
      <w:r w:rsidR="000212A8"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rPr>
        <w:t>կանխիկ</w:t>
      </w:r>
      <w:r w:rsidR="000212A8"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rPr>
        <w:t>փողի</w:t>
      </w:r>
      <w:r w:rsidR="00EA7252"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rPr>
        <w:t>։</w:t>
      </w:r>
      <w:r w:rsidR="000212A8" w:rsidRPr="0098236F">
        <w:rPr>
          <w:rFonts w:ascii="GHEA Grapalat" w:hAnsi="GHEA Grapalat" w:cs="Sylfaen"/>
          <w:color w:val="000000" w:themeColor="text1"/>
          <w:sz w:val="20"/>
          <w:lang w:val="af-ZA"/>
        </w:rPr>
        <w:t xml:space="preserve"> </w:t>
      </w:r>
      <w:r w:rsidR="00E76EDE" w:rsidRPr="0098236F">
        <w:rPr>
          <w:rFonts w:ascii="GHEA Grapalat" w:hAnsi="GHEA Grapalat" w:cs="Sylfaen"/>
          <w:color w:val="000000" w:themeColor="text1"/>
          <w:sz w:val="20"/>
        </w:rPr>
        <w:t>Ընդ</w:t>
      </w:r>
      <w:r w:rsidR="00E76EDE" w:rsidRPr="0098236F">
        <w:rPr>
          <w:rFonts w:ascii="GHEA Grapalat" w:hAnsi="GHEA Grapalat" w:cs="Sylfaen"/>
          <w:color w:val="000000" w:themeColor="text1"/>
          <w:sz w:val="20"/>
          <w:lang w:val="af-ZA"/>
        </w:rPr>
        <w:t xml:space="preserve"> </w:t>
      </w:r>
      <w:r w:rsidR="00E76EDE" w:rsidRPr="0098236F">
        <w:rPr>
          <w:rFonts w:ascii="GHEA Grapalat" w:hAnsi="GHEA Grapalat" w:cs="Sylfaen"/>
          <w:color w:val="000000" w:themeColor="text1"/>
          <w:sz w:val="20"/>
        </w:rPr>
        <w:t>որում</w:t>
      </w:r>
      <w:r w:rsidR="00E76EDE" w:rsidRPr="0098236F">
        <w:rPr>
          <w:rFonts w:ascii="GHEA Grapalat" w:hAnsi="GHEA Grapalat" w:cs="Sylfaen"/>
          <w:color w:val="000000" w:themeColor="text1"/>
          <w:sz w:val="20"/>
          <w:lang w:val="af-ZA"/>
        </w:rPr>
        <w:t xml:space="preserve"> </w:t>
      </w:r>
      <w:r w:rsidR="00E76EDE" w:rsidRPr="0098236F">
        <w:rPr>
          <w:rFonts w:ascii="GHEA Grapalat" w:hAnsi="GHEA Grapalat" w:cs="Sylfaen"/>
          <w:color w:val="000000" w:themeColor="text1"/>
          <w:sz w:val="20"/>
        </w:rPr>
        <w:t>ապահովումը</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պետք</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է</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վավեր</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լինի</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առնվազն</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մինչև</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պայմանագրի</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կատարման</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արդյունքը</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պատվիրատուից</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կողմից</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ամբողջական</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ընդունվելու</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օրվան</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հաջորդող</w:t>
      </w:r>
      <w:r w:rsidR="00DF68A6" w:rsidRPr="0098236F">
        <w:rPr>
          <w:rFonts w:ascii="GHEA Grapalat" w:hAnsi="GHEA Grapalat" w:cs="Sylfaen"/>
          <w:color w:val="000000" w:themeColor="text1"/>
          <w:sz w:val="20"/>
          <w:lang w:val="af-ZA"/>
        </w:rPr>
        <w:t xml:space="preserve"> </w:t>
      </w:r>
      <w:r w:rsidR="000212A8" w:rsidRPr="0098236F">
        <w:rPr>
          <w:rFonts w:ascii="GHEA Grapalat" w:hAnsi="GHEA Grapalat" w:cs="Sylfaen"/>
          <w:color w:val="000000" w:themeColor="text1"/>
          <w:sz w:val="20"/>
          <w:lang w:val="hy-AM"/>
        </w:rPr>
        <w:t>2</w:t>
      </w:r>
      <w:r w:rsidR="00CF12EE" w:rsidRPr="0098236F">
        <w:rPr>
          <w:rFonts w:ascii="GHEA Grapalat" w:hAnsi="GHEA Grapalat" w:cs="Sylfaen"/>
          <w:color w:val="000000" w:themeColor="text1"/>
          <w:sz w:val="20"/>
          <w:lang w:val="af-ZA"/>
        </w:rPr>
        <w:t>0</w:t>
      </w:r>
      <w:r w:rsidR="00DF68A6" w:rsidRPr="0098236F">
        <w:rPr>
          <w:rFonts w:ascii="GHEA Grapalat" w:hAnsi="GHEA Grapalat" w:cs="Sylfaen"/>
          <w:color w:val="000000" w:themeColor="text1"/>
          <w:sz w:val="20"/>
          <w:lang w:val="af-ZA"/>
        </w:rPr>
        <w:t>-</w:t>
      </w:r>
      <w:r w:rsidR="00DF68A6" w:rsidRPr="0098236F">
        <w:rPr>
          <w:rFonts w:ascii="GHEA Grapalat" w:hAnsi="GHEA Grapalat" w:cs="Sylfaen"/>
          <w:color w:val="000000" w:themeColor="text1"/>
          <w:sz w:val="20"/>
        </w:rPr>
        <w:t>րդ</w:t>
      </w:r>
      <w:r w:rsidR="00DF68A6" w:rsidRPr="0098236F">
        <w:rPr>
          <w:rFonts w:ascii="GHEA Grapalat" w:hAnsi="GHEA Grapalat" w:cs="Sylfaen"/>
          <w:color w:val="000000" w:themeColor="text1"/>
          <w:sz w:val="20"/>
          <w:lang w:val="af-ZA"/>
        </w:rPr>
        <w:t xml:space="preserve"> </w:t>
      </w:r>
      <w:r w:rsidR="00A558B9" w:rsidRPr="0098236F">
        <w:rPr>
          <w:rFonts w:ascii="GHEA Grapalat" w:hAnsi="GHEA Grapalat" w:cs="Sylfaen"/>
          <w:color w:val="000000" w:themeColor="text1"/>
          <w:sz w:val="20"/>
        </w:rPr>
        <w:t>աշխատանքային</w:t>
      </w:r>
      <w:r w:rsidR="00DF68A6" w:rsidRPr="0098236F">
        <w:rPr>
          <w:rFonts w:ascii="GHEA Grapalat" w:hAnsi="GHEA Grapalat" w:cs="Sylfaen"/>
          <w:color w:val="000000" w:themeColor="text1"/>
          <w:sz w:val="20"/>
          <w:lang w:val="af-ZA"/>
        </w:rPr>
        <w:t xml:space="preserve"> </w:t>
      </w:r>
      <w:r w:rsidR="00DF68A6" w:rsidRPr="0098236F">
        <w:rPr>
          <w:rFonts w:ascii="GHEA Grapalat" w:hAnsi="GHEA Grapalat" w:cs="Sylfaen"/>
          <w:color w:val="000000" w:themeColor="text1"/>
          <w:sz w:val="20"/>
        </w:rPr>
        <w:t>օրը</w:t>
      </w:r>
      <w:r w:rsidR="00DF68A6" w:rsidRPr="0098236F">
        <w:rPr>
          <w:rFonts w:ascii="GHEA Grapalat" w:hAnsi="GHEA Grapalat" w:cs="Sylfaen"/>
          <w:color w:val="000000" w:themeColor="text1"/>
          <w:sz w:val="20"/>
          <w:lang w:val="af-ZA"/>
        </w:rPr>
        <w:t xml:space="preserve"> </w:t>
      </w:r>
      <w:r w:rsidR="00F96621" w:rsidRPr="0098236F">
        <w:rPr>
          <w:rFonts w:ascii="GHEA Grapalat" w:hAnsi="GHEA Grapalat" w:cs="Arial"/>
          <w:color w:val="000000" w:themeColor="text1"/>
          <w:sz w:val="20"/>
        </w:rPr>
        <w:t>ներառյալ</w:t>
      </w:r>
      <w:r w:rsidR="000212A8" w:rsidRPr="0098236F">
        <w:rPr>
          <w:rStyle w:val="FootnoteReference"/>
          <w:rFonts w:ascii="GHEA Grapalat" w:hAnsi="GHEA Grapalat" w:cs="Arial"/>
          <w:color w:val="000000" w:themeColor="text1"/>
          <w:sz w:val="20"/>
        </w:rPr>
        <w:footnoteReference w:id="3"/>
      </w:r>
      <w:r w:rsidR="00EE5DD1" w:rsidRPr="0098236F">
        <w:rPr>
          <w:rFonts w:ascii="GHEA Grapalat" w:hAnsi="GHEA Grapalat" w:cs="Arial"/>
          <w:color w:val="000000" w:themeColor="text1"/>
          <w:sz w:val="20"/>
          <w:vertAlign w:val="superscript"/>
          <w:lang w:val="hy-AM"/>
        </w:rPr>
        <w:t>.</w:t>
      </w:r>
      <w:r w:rsidR="00491A74" w:rsidRPr="0098236F">
        <w:rPr>
          <w:rFonts w:ascii="GHEA Grapalat" w:hAnsi="GHEA Grapalat" w:cs="Arial"/>
          <w:color w:val="000000" w:themeColor="text1"/>
          <w:sz w:val="20"/>
          <w:vertAlign w:val="superscript"/>
          <w:lang w:val="hy-AM"/>
        </w:rPr>
        <w:t>2</w:t>
      </w:r>
      <w:r w:rsidR="000212A8" w:rsidRPr="0098236F">
        <w:rPr>
          <w:rFonts w:ascii="GHEA Grapalat" w:hAnsi="GHEA Grapalat" w:cs="Arial"/>
          <w:color w:val="000000" w:themeColor="text1"/>
          <w:sz w:val="20"/>
          <w:lang w:val="af-ZA"/>
        </w:rPr>
        <w:t>:</w:t>
      </w:r>
      <w:r w:rsidR="00775810" w:rsidRPr="0098236F">
        <w:rPr>
          <w:rFonts w:ascii="GHEA Grapalat" w:hAnsi="GHEA Grapalat" w:cs="Arial"/>
          <w:color w:val="000000" w:themeColor="text1"/>
          <w:sz w:val="20"/>
          <w:lang w:val="af-ZA"/>
        </w:rPr>
        <w:t xml:space="preserve"> </w:t>
      </w:r>
    </w:p>
    <w:p w14:paraId="05ACF673" w14:textId="0F925912" w:rsidR="00775810" w:rsidRPr="0098236F" w:rsidRDefault="00775810" w:rsidP="00775810">
      <w:pPr>
        <w:ind w:firstLine="567"/>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Եթե</w:t>
      </w:r>
      <w:r w:rsidRPr="0098236F">
        <w:rPr>
          <w:rFonts w:ascii="GHEA Grapalat" w:hAnsi="GHEA Grapalat" w:cs="Arial"/>
          <w:color w:val="000000" w:themeColor="text1"/>
          <w:sz w:val="20"/>
          <w:lang w:val="af-ZA"/>
        </w:rPr>
        <w:t xml:space="preserve"> </w:t>
      </w:r>
      <w:r w:rsidRPr="0098236F">
        <w:rPr>
          <w:rFonts w:ascii="GHEA Grapalat" w:hAnsi="GHEA Grapalat" w:cs="Arial"/>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8236F">
        <w:rPr>
          <w:rFonts w:ascii="GHEA Grapalat" w:hAnsi="GHEA Grapalat" w:cs="Arial"/>
          <w:color w:val="000000" w:themeColor="text1"/>
          <w:sz w:val="20"/>
          <w:lang w:val="hy-AM"/>
        </w:rPr>
        <w:t xml:space="preserve"> մասով </w:t>
      </w:r>
      <w:r w:rsidR="000212A8" w:rsidRPr="0098236F">
        <w:rPr>
          <w:rFonts w:ascii="GHEA Grapalat" w:hAnsi="GHEA Grapalat" w:cs="Arial"/>
          <w:color w:val="000000" w:themeColor="text1"/>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8236F">
        <w:rPr>
          <w:rFonts w:ascii="GHEA Grapalat" w:hAnsi="GHEA Grapalat" w:cs="Sylfaen"/>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8236F">
        <w:rPr>
          <w:rFonts w:ascii="GHEA Grapalat" w:hAnsi="GHEA Grapalat" w:cs="Arial"/>
          <w:color w:val="000000" w:themeColor="text1"/>
          <w:sz w:val="20"/>
          <w:lang w:val="hy-AM"/>
        </w:rPr>
        <w:t xml:space="preserve"> </w:t>
      </w:r>
      <w:r w:rsidR="00D4097A" w:rsidRPr="0098236F">
        <w:rPr>
          <w:rFonts w:ascii="GHEA Grapalat" w:hAnsi="GHEA Grapalat" w:cs="Sylfaen"/>
          <w:color w:val="000000" w:themeColor="text1"/>
          <w:sz w:val="20"/>
          <w:lang w:val="hy-AM"/>
        </w:rPr>
        <w:t xml:space="preserve"> </w:t>
      </w:r>
      <w:r w:rsidRPr="0098236F">
        <w:rPr>
          <w:rFonts w:ascii="GHEA Grapalat" w:hAnsi="GHEA Grapalat"/>
          <w:color w:val="000000" w:themeColor="text1"/>
          <w:sz w:val="20"/>
          <w:szCs w:val="20"/>
          <w:lang w:val="hy-AM"/>
        </w:rPr>
        <w:t>Կանխիկ</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փողի</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ձևով</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ներկայացված</w:t>
      </w:r>
      <w:r w:rsidRPr="0098236F">
        <w:rPr>
          <w:rFonts w:ascii="GHEA Grapalat" w:hAnsi="GHEA Grapalat"/>
          <w:color w:val="000000" w:themeColor="text1"/>
          <w:sz w:val="20"/>
          <w:szCs w:val="20"/>
          <w:lang w:val="af-ZA"/>
        </w:rPr>
        <w:t xml:space="preserve"> </w:t>
      </w:r>
      <w:r w:rsidRPr="0098236F">
        <w:rPr>
          <w:rFonts w:ascii="GHEA Grapalat" w:hAnsi="GHEA Grapalat" w:cs="Arial"/>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8236F" w:rsidRDefault="00775810" w:rsidP="00775810">
      <w:pPr>
        <w:ind w:firstLine="567"/>
        <w:contextualSpacing/>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8236F" w:rsidRDefault="00775810" w:rsidP="00775810">
      <w:pPr>
        <w:ind w:firstLine="567"/>
        <w:contextualSpacing/>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8236F">
        <w:rPr>
          <w:rFonts w:ascii="GHEA Grapalat" w:hAnsi="GHEA Grapalat" w:cs="Arial"/>
          <w:color w:val="000000" w:themeColor="text1"/>
          <w:sz w:val="20"/>
          <w:lang w:val="hy-AM"/>
        </w:rPr>
        <w:t xml:space="preserve"> այդ փուլի գումարի նկատմամբ հաշվարկված համամասնությամբ։</w:t>
      </w:r>
      <w:r w:rsidRPr="0098236F">
        <w:rPr>
          <w:rFonts w:ascii="GHEA Grapalat" w:hAnsi="GHEA Grapalat" w:cs="Arial"/>
          <w:color w:val="000000" w:themeColor="text1"/>
          <w:sz w:val="20"/>
          <w:lang w:val="hy-AM"/>
        </w:rPr>
        <w:t xml:space="preserve">  </w:t>
      </w:r>
    </w:p>
    <w:p w14:paraId="7523BB5C" w14:textId="76D7B71F" w:rsidR="00C849E5" w:rsidRPr="0098236F" w:rsidRDefault="00ED01B4" w:rsidP="00C849E5">
      <w:pPr>
        <w:pStyle w:val="NormalWeb"/>
        <w:shd w:val="clear" w:color="auto" w:fill="FFFFFF"/>
        <w:spacing w:before="0" w:beforeAutospacing="0" w:after="0" w:afterAutospacing="0"/>
        <w:ind w:firstLine="375"/>
        <w:jc w:val="both"/>
        <w:rPr>
          <w:rFonts w:ascii="GHEA Grapalat" w:hAnsi="GHEA Grapalat" w:cs="Arial"/>
          <w:color w:val="000000" w:themeColor="text1"/>
          <w:sz w:val="20"/>
          <w:lang w:val="hy-AM"/>
        </w:rPr>
      </w:pPr>
      <w:r w:rsidRPr="0098236F">
        <w:rPr>
          <w:rStyle w:val="FootnoteReference"/>
          <w:rFonts w:ascii="GHEA Grapalat" w:hAnsi="GHEA Grapalat" w:cs="Arial"/>
          <w:color w:val="000000" w:themeColor="text1"/>
          <w:sz w:val="20"/>
        </w:rPr>
        <w:footnoteReference w:id="4"/>
      </w:r>
      <w:r w:rsidR="00C849E5" w:rsidRPr="0098236F">
        <w:rPr>
          <w:rFonts w:ascii="GHEA Grapalat" w:hAnsi="GHEA Grapalat" w:cs="Arial"/>
          <w:color w:val="000000" w:themeColor="text1"/>
          <w:sz w:val="20"/>
          <w:lang w:val="hy-AM"/>
        </w:rPr>
        <w:t xml:space="preserve"> 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00C849E5" w:rsidRPr="0098236F">
        <w:rPr>
          <w:rFonts w:ascii="GHEA Grapalat" w:hAnsi="GHEA Grapalat" w:cs="Arial"/>
          <w:color w:val="000000" w:themeColor="text1"/>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FD396D8" w14:textId="77777777" w:rsidR="00CF12EE" w:rsidRPr="0098236F" w:rsidRDefault="00CF12EE" w:rsidP="00CF12EE">
      <w:pPr>
        <w:ind w:firstLine="567"/>
        <w:jc w:val="both"/>
        <w:rPr>
          <w:rFonts w:ascii="GHEA Grapalat" w:hAnsi="GHEA Grapalat" w:cs="Arial"/>
          <w:color w:val="000000" w:themeColor="text1"/>
          <w:sz w:val="20"/>
          <w:lang w:val="hy-AM"/>
        </w:rPr>
      </w:pPr>
    </w:p>
    <w:p w14:paraId="734ED04E" w14:textId="77777777" w:rsidR="00501A05" w:rsidRPr="0098236F" w:rsidRDefault="00501A05" w:rsidP="00501A05">
      <w:pPr>
        <w:ind w:firstLine="567"/>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07738BD" w14:textId="77777777" w:rsidR="00C044D3" w:rsidRPr="0098236F" w:rsidRDefault="00281740" w:rsidP="00C044D3">
      <w:pPr>
        <w:ind w:firstLine="567"/>
        <w:jc w:val="both"/>
        <w:rPr>
          <w:rFonts w:ascii="GHEA Grapalat" w:hAnsi="GHEA Grapalat" w:cs="Sylfaen"/>
          <w:color w:val="000000" w:themeColor="text1"/>
          <w:lang w:val="hy-AM"/>
        </w:rPr>
      </w:pPr>
      <w:r w:rsidRPr="0098236F">
        <w:rPr>
          <w:rFonts w:ascii="GHEA Grapalat" w:hAnsi="GHEA Grapalat" w:cs="Sylfaen"/>
          <w:color w:val="000000" w:themeColor="text1"/>
          <w:sz w:val="20"/>
          <w:lang w:val="hy-AM"/>
        </w:rPr>
        <w:t xml:space="preserve">10.3. </w:t>
      </w:r>
      <w:r w:rsidR="00C044D3" w:rsidRPr="0098236F">
        <w:rPr>
          <w:rFonts w:ascii="GHEA Grapalat" w:hAnsi="GHEA Grapalat" w:cs="Sylfaen"/>
          <w:color w:val="000000" w:themeColor="text1"/>
          <w:sz w:val="20"/>
          <w:lang w:val="hy-AM"/>
        </w:rPr>
        <w:t>Պայմանագրի</w:t>
      </w:r>
      <w:r w:rsidR="00C044D3" w:rsidRPr="0098236F">
        <w:rPr>
          <w:rFonts w:ascii="GHEA Grapalat" w:hAnsi="GHEA Grapalat" w:cs="Sylfaen"/>
          <w:color w:val="000000" w:themeColor="text1"/>
          <w:sz w:val="20"/>
          <w:lang w:val="af-ZA"/>
        </w:rPr>
        <w:t xml:space="preserve"> </w:t>
      </w:r>
      <w:r w:rsidR="00C044D3" w:rsidRPr="0098236F">
        <w:rPr>
          <w:rFonts w:ascii="GHEA Grapalat" w:hAnsi="GHEA Grapalat" w:cs="Sylfaen"/>
          <w:color w:val="000000" w:themeColor="text1"/>
          <w:sz w:val="20"/>
          <w:lang w:val="hy-AM"/>
        </w:rPr>
        <w:t>ապահովման</w:t>
      </w:r>
      <w:r w:rsidR="00C044D3" w:rsidRPr="0098236F">
        <w:rPr>
          <w:rFonts w:ascii="GHEA Grapalat" w:hAnsi="GHEA Grapalat" w:cs="Sylfaen"/>
          <w:color w:val="000000" w:themeColor="text1"/>
          <w:sz w:val="20"/>
          <w:lang w:val="af-ZA"/>
        </w:rPr>
        <w:t xml:space="preserve"> </w:t>
      </w:r>
      <w:r w:rsidR="00C044D3" w:rsidRPr="0098236F">
        <w:rPr>
          <w:rFonts w:ascii="GHEA Grapalat" w:hAnsi="GHEA Grapalat" w:cs="Sylfaen"/>
          <w:color w:val="000000" w:themeColor="text1"/>
          <w:sz w:val="20"/>
          <w:lang w:val="hy-AM"/>
        </w:rPr>
        <w:t>չափը</w:t>
      </w:r>
      <w:r w:rsidR="00C044D3" w:rsidRPr="0098236F">
        <w:rPr>
          <w:rFonts w:ascii="GHEA Grapalat" w:hAnsi="GHEA Grapalat" w:cs="Sylfaen"/>
          <w:color w:val="000000" w:themeColor="text1"/>
          <w:sz w:val="20"/>
          <w:lang w:val="af-ZA"/>
        </w:rPr>
        <w:t xml:space="preserve"> </w:t>
      </w:r>
      <w:r w:rsidR="00C044D3" w:rsidRPr="0098236F">
        <w:rPr>
          <w:rFonts w:ascii="GHEA Grapalat" w:hAnsi="GHEA Grapalat" w:cs="Sylfaen"/>
          <w:color w:val="000000" w:themeColor="text1"/>
          <w:sz w:val="20"/>
          <w:lang w:val="hy-AM"/>
        </w:rPr>
        <w:t>կազմում</w:t>
      </w:r>
      <w:r w:rsidR="00C044D3" w:rsidRPr="0098236F">
        <w:rPr>
          <w:rFonts w:ascii="GHEA Grapalat" w:hAnsi="GHEA Grapalat" w:cs="Sylfaen"/>
          <w:color w:val="000000" w:themeColor="text1"/>
          <w:sz w:val="20"/>
          <w:lang w:val="af-ZA"/>
        </w:rPr>
        <w:t xml:space="preserve"> </w:t>
      </w:r>
      <w:r w:rsidR="00C044D3" w:rsidRPr="0098236F">
        <w:rPr>
          <w:rFonts w:ascii="GHEA Grapalat" w:hAnsi="GHEA Grapalat" w:cs="Sylfaen"/>
          <w:color w:val="000000" w:themeColor="text1"/>
          <w:sz w:val="20"/>
          <w:lang w:val="hy-AM"/>
        </w:rPr>
        <w:t>է</w:t>
      </w:r>
      <w:r w:rsidR="00C044D3" w:rsidRPr="0098236F">
        <w:rPr>
          <w:rFonts w:ascii="GHEA Grapalat" w:hAnsi="GHEA Grapalat" w:cs="Sylfaen"/>
          <w:color w:val="000000" w:themeColor="text1"/>
          <w:sz w:val="20"/>
          <w:lang w:val="af-ZA"/>
        </w:rPr>
        <w:t xml:space="preserve"> </w:t>
      </w:r>
      <w:r w:rsidR="00C044D3" w:rsidRPr="0098236F">
        <w:rPr>
          <w:rFonts w:ascii="GHEA Grapalat" w:hAnsi="GHEA Grapalat" w:cs="Sylfaen"/>
          <w:color w:val="000000" w:themeColor="text1"/>
          <w:sz w:val="20"/>
          <w:lang w:val="hy-AM"/>
        </w:rPr>
        <w:t>գնման գնի</w:t>
      </w:r>
      <w:r w:rsidR="00C044D3" w:rsidRPr="0098236F">
        <w:rPr>
          <w:rFonts w:ascii="GHEA Grapalat" w:hAnsi="GHEA Grapalat" w:cs="Sylfaen"/>
          <w:color w:val="000000" w:themeColor="text1"/>
          <w:sz w:val="20"/>
          <w:lang w:val="af-ZA"/>
        </w:rPr>
        <w:t xml:space="preserve"> 10  </w:t>
      </w:r>
      <w:r w:rsidR="00C044D3" w:rsidRPr="0098236F">
        <w:rPr>
          <w:rFonts w:ascii="GHEA Grapalat" w:hAnsi="GHEA Grapalat" w:cs="Sylfaen"/>
          <w:color w:val="000000" w:themeColor="text1"/>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C044D3" w:rsidRPr="0098236F">
        <w:rPr>
          <w:rFonts w:ascii="GHEA Grapalat" w:hAnsi="GHEA Grapalat" w:cs="Sylfaen"/>
          <w:color w:val="000000" w:themeColor="text1"/>
          <w:sz w:val="20"/>
          <w:szCs w:val="16"/>
          <w:lang w:val="hy-AM"/>
        </w:rPr>
        <w:t>միակողմանի հաստատված հայտարարության՝ տուժանքի (հավելված 5.1) կամ կանխիկ փողի ձևով</w:t>
      </w:r>
      <w:r w:rsidR="00C044D3" w:rsidRPr="0098236F">
        <w:rPr>
          <w:rFonts w:ascii="GHEA Grapalat" w:hAnsi="GHEA Grapalat" w:cs="Sylfaen"/>
          <w:color w:val="000000" w:themeColor="text1"/>
          <w:lang w:val="hy-AM"/>
        </w:rPr>
        <w:t>:</w:t>
      </w:r>
    </w:p>
    <w:p w14:paraId="0498C491" w14:textId="18C875BE" w:rsidR="00D4097A" w:rsidRPr="0098236F" w:rsidRDefault="00F562EA" w:rsidP="00C044D3">
      <w:pPr>
        <w:ind w:firstLine="567"/>
        <w:jc w:val="both"/>
        <w:rPr>
          <w:rFonts w:ascii="GHEA Grapalat" w:hAnsi="GHEA Grapalat"/>
          <w:color w:val="000000" w:themeColor="text1"/>
          <w:lang w:val="hy-AM"/>
        </w:rPr>
      </w:pPr>
      <w:r w:rsidRPr="0098236F">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8236F">
        <w:rPr>
          <w:rFonts w:ascii="GHEA Grapalat" w:hAnsi="GHEA Grapalat" w:cs="Sylfaen"/>
          <w:color w:val="000000" w:themeColor="text1"/>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8236F">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D4097A" w:rsidRPr="0098236F">
        <w:rPr>
          <w:rFonts w:ascii="GHEA Grapalat" w:hAnsi="GHEA Grapalat"/>
          <w:color w:val="000000" w:themeColor="text1"/>
          <w:lang w:val="hy-AM"/>
        </w:rPr>
        <w:t xml:space="preserve"> </w:t>
      </w:r>
    </w:p>
    <w:p w14:paraId="04A24BC8" w14:textId="1979D7E5" w:rsidR="00F562EA" w:rsidRPr="0098236F" w:rsidRDefault="00F562EA" w:rsidP="00F562EA">
      <w:pPr>
        <w:ind w:firstLine="567"/>
        <w:jc w:val="both"/>
        <w:rPr>
          <w:rFonts w:ascii="GHEA Grapalat" w:hAnsi="GHEA Grapalat" w:cs="Arial"/>
          <w:color w:val="000000" w:themeColor="text1"/>
          <w:sz w:val="20"/>
          <w:lang w:val="hy-AM"/>
        </w:rPr>
      </w:pPr>
    </w:p>
    <w:p w14:paraId="6141ED27" w14:textId="0FED5401" w:rsidR="00281740" w:rsidRPr="0098236F" w:rsidRDefault="00281740" w:rsidP="00281740">
      <w:pPr>
        <w:ind w:firstLine="567"/>
        <w:jc w:val="both"/>
        <w:rPr>
          <w:rFonts w:ascii="GHEA Grapalat" w:hAnsi="GHEA Grapalat"/>
          <w:color w:val="000000" w:themeColor="text1"/>
          <w:sz w:val="20"/>
          <w:szCs w:val="20"/>
          <w:lang w:val="hy-AM"/>
        </w:rPr>
      </w:pPr>
      <w:r w:rsidRPr="0098236F">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8236F">
        <w:rPr>
          <w:rFonts w:ascii="GHEA Grapalat" w:hAnsi="GHEA Grapalat" w:cs="Sylfaen"/>
          <w:color w:val="000000" w:themeColor="text1"/>
          <w:sz w:val="20"/>
          <w:lang w:val="hy-AM"/>
        </w:rPr>
        <w:t xml:space="preserve">ամբողջական կատարման վերջին օրվան հաջորդող </w:t>
      </w:r>
      <w:r w:rsidR="001B6CFC" w:rsidRPr="0098236F">
        <w:rPr>
          <w:rFonts w:ascii="GHEA Grapalat" w:hAnsi="GHEA Grapalat" w:cs="Sylfaen"/>
          <w:color w:val="000000" w:themeColor="text1"/>
          <w:sz w:val="20"/>
          <w:lang w:val="hy-AM"/>
        </w:rPr>
        <w:t>2</w:t>
      </w:r>
      <w:r w:rsidRPr="0098236F">
        <w:rPr>
          <w:rFonts w:ascii="GHEA Grapalat" w:hAnsi="GHEA Grapalat" w:cs="Sylfaen"/>
          <w:color w:val="000000" w:themeColor="text1"/>
          <w:sz w:val="20"/>
          <w:lang w:val="hy-AM"/>
        </w:rPr>
        <w:t xml:space="preserve">0-րդ </w:t>
      </w:r>
      <w:r w:rsidR="00A558B9" w:rsidRPr="0098236F">
        <w:rPr>
          <w:rFonts w:ascii="GHEA Grapalat" w:hAnsi="GHEA Grapalat" w:cs="Sylfaen"/>
          <w:color w:val="000000" w:themeColor="text1"/>
          <w:sz w:val="20"/>
          <w:lang w:val="hy-AM"/>
        </w:rPr>
        <w:t>աշխատանքային</w:t>
      </w:r>
      <w:r w:rsidRPr="0098236F">
        <w:rPr>
          <w:rFonts w:ascii="GHEA Grapalat" w:hAnsi="GHEA Grapalat" w:cs="Sylfaen"/>
          <w:color w:val="000000" w:themeColor="text1"/>
          <w:sz w:val="20"/>
          <w:lang w:val="hy-AM"/>
        </w:rPr>
        <w:t xml:space="preserve"> օրը ներառյալ:</w:t>
      </w:r>
      <w:r w:rsidRPr="0098236F">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8236F" w:rsidRDefault="00281740" w:rsidP="00281740">
      <w:pPr>
        <w:ind w:firstLine="567"/>
        <w:jc w:val="both"/>
        <w:rPr>
          <w:rFonts w:ascii="GHEA Grapalat" w:hAnsi="GHEA Grapalat" w:cs="Arial"/>
          <w:color w:val="000000" w:themeColor="text1"/>
          <w:sz w:val="20"/>
          <w:lang w:val="hy-AM"/>
        </w:rPr>
      </w:pPr>
      <w:r w:rsidRPr="0098236F">
        <w:rPr>
          <w:rFonts w:ascii="GHEA Grapalat" w:hAnsi="GHEA Grapalat"/>
          <w:color w:val="000000" w:themeColor="text1"/>
          <w:sz w:val="20"/>
          <w:szCs w:val="20"/>
          <w:lang w:val="hy-AM"/>
        </w:rPr>
        <w:t>Կանխիկ</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փողի</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ձևով</w:t>
      </w:r>
      <w:r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ներկայացված</w:t>
      </w:r>
      <w:r w:rsidRPr="0098236F">
        <w:rPr>
          <w:rFonts w:ascii="GHEA Grapalat" w:hAnsi="GHEA Grapalat"/>
          <w:color w:val="000000" w:themeColor="text1"/>
          <w:sz w:val="20"/>
          <w:szCs w:val="20"/>
          <w:lang w:val="af-ZA"/>
        </w:rPr>
        <w:t xml:space="preserve"> </w:t>
      </w:r>
      <w:r w:rsidRPr="0098236F">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8236F" w:rsidRDefault="00281740" w:rsidP="00F96621">
      <w:pPr>
        <w:ind w:firstLine="567"/>
        <w:jc w:val="both"/>
        <w:rPr>
          <w:rFonts w:ascii="GHEA Grapalat" w:hAnsi="GHEA Grapalat" w:cs="Arial"/>
          <w:color w:val="000000" w:themeColor="text1"/>
          <w:sz w:val="20"/>
          <w:lang w:val="hy-AM"/>
        </w:rPr>
      </w:pPr>
      <w:r w:rsidRPr="0098236F">
        <w:rPr>
          <w:rFonts w:ascii="GHEA Grapalat" w:hAnsi="GHEA Grapalat" w:cs="Sylfaen"/>
          <w:color w:val="000000" w:themeColor="text1"/>
          <w:sz w:val="20"/>
          <w:lang w:val="hy-AM"/>
        </w:rPr>
        <w:t xml:space="preserve">10.4 </w:t>
      </w:r>
      <w:r w:rsidR="00441C20" w:rsidRPr="0098236F">
        <w:rPr>
          <w:rFonts w:ascii="GHEA Grapalat" w:hAnsi="GHEA Grapalat" w:cs="Arial"/>
          <w:color w:val="000000" w:themeColor="text1"/>
          <w:sz w:val="20"/>
          <w:lang w:val="hy-AM"/>
        </w:rPr>
        <w:t>Ե</w:t>
      </w:r>
      <w:r w:rsidR="00F96621" w:rsidRPr="0098236F">
        <w:rPr>
          <w:rFonts w:ascii="GHEA Grapalat" w:hAnsi="GHEA Grapalat" w:cs="Arial"/>
          <w:color w:val="000000" w:themeColor="text1"/>
          <w:sz w:val="20"/>
          <w:lang w:val="hy-AM"/>
        </w:rPr>
        <w:t>թե</w:t>
      </w:r>
      <w:r w:rsidRPr="0098236F">
        <w:rPr>
          <w:rFonts w:ascii="GHEA Grapalat" w:hAnsi="GHEA Grapalat" w:cs="Arial"/>
          <w:color w:val="000000" w:themeColor="text1"/>
          <w:sz w:val="20"/>
          <w:lang w:val="hy-AM"/>
        </w:rPr>
        <w:t xml:space="preserve"> </w:t>
      </w:r>
      <w:r w:rsidR="00F96621" w:rsidRPr="0098236F">
        <w:rPr>
          <w:rFonts w:ascii="GHEA Grapalat" w:hAnsi="GHEA Grapalat" w:cs="Arial"/>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8236F">
        <w:rPr>
          <w:rFonts w:ascii="GHEA Grapalat" w:hAnsi="GHEA Grapalat" w:cs="Arial"/>
          <w:color w:val="000000" w:themeColor="text1"/>
          <w:sz w:val="20"/>
          <w:lang w:val="hy-AM"/>
        </w:rPr>
        <w:t xml:space="preserve">որակավորման և պայմանագրի ապահովումները ներկայացվում են </w:t>
      </w:r>
      <w:r w:rsidR="00F96621" w:rsidRPr="0098236F">
        <w:rPr>
          <w:rFonts w:ascii="GHEA Grapalat" w:hAnsi="GHEA Grapalat" w:cs="Arial"/>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Pr="0098236F">
        <w:rPr>
          <w:rFonts w:ascii="GHEA Grapalat" w:hAnsi="GHEA Grapalat" w:cs="Arial"/>
          <w:color w:val="000000" w:themeColor="text1"/>
          <w:sz w:val="20"/>
          <w:lang w:val="hy-AM"/>
        </w:rPr>
        <w:t>՝</w:t>
      </w:r>
    </w:p>
    <w:p w14:paraId="7A3BD8BC" w14:textId="73B9A67F" w:rsidR="001C336A" w:rsidRPr="0098236F" w:rsidRDefault="00F96621" w:rsidP="00EF3662">
      <w:pPr>
        <w:ind w:firstLine="567"/>
        <w:jc w:val="both"/>
        <w:rPr>
          <w:rFonts w:ascii="GHEA Grapalat" w:hAnsi="GHEA Grapalat" w:cs="Arial"/>
          <w:color w:val="000000" w:themeColor="text1"/>
          <w:sz w:val="20"/>
          <w:lang w:val="hy-AM"/>
        </w:rPr>
      </w:pPr>
      <w:r w:rsidRPr="0098236F">
        <w:rPr>
          <w:rFonts w:ascii="GHEA Grapalat" w:hAnsi="GHEA Grapalat" w:cs="Arial"/>
          <w:color w:val="000000" w:themeColor="text1"/>
          <w:sz w:val="20"/>
          <w:lang w:val="hy-AM"/>
        </w:rPr>
        <w:t xml:space="preserve">- </w:t>
      </w:r>
      <w:r w:rsidR="00543250" w:rsidRPr="0098236F">
        <w:rPr>
          <w:rFonts w:ascii="GHEA Grapalat" w:hAnsi="GHEA Grapalat" w:cs="Arial"/>
          <w:color w:val="000000" w:themeColor="text1"/>
          <w:sz w:val="20"/>
          <w:lang w:val="hy-AM"/>
        </w:rPr>
        <w:t xml:space="preserve">նախատեսված ֆինանսական միջոցները գերազանցում են </w:t>
      </w:r>
      <w:r w:rsidR="0033399B" w:rsidRPr="0098236F">
        <w:rPr>
          <w:rFonts w:ascii="GHEA Grapalat" w:hAnsi="GHEA Grapalat" w:cs="Arial"/>
          <w:color w:val="000000" w:themeColor="text1"/>
          <w:sz w:val="20"/>
          <w:lang w:val="hy-AM"/>
        </w:rPr>
        <w:t>25</w:t>
      </w:r>
      <w:r w:rsidR="00543250" w:rsidRPr="0098236F">
        <w:rPr>
          <w:rFonts w:ascii="GHEA Grapalat" w:hAnsi="GHEA Grapalat" w:cs="Arial"/>
          <w:color w:val="000000" w:themeColor="text1"/>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8236F">
        <w:rPr>
          <w:rFonts w:ascii="GHEA Grapalat" w:hAnsi="GHEA Grapalat" w:cs="Arial"/>
          <w:color w:val="000000" w:themeColor="text1"/>
          <w:sz w:val="20"/>
          <w:lang w:val="hy-AM"/>
        </w:rPr>
        <w:t xml:space="preserve"> և որակավորման</w:t>
      </w:r>
      <w:r w:rsidR="00543250" w:rsidRPr="0098236F">
        <w:rPr>
          <w:rFonts w:ascii="GHEA Grapalat" w:hAnsi="GHEA Grapalat" w:cs="Arial"/>
          <w:color w:val="000000" w:themeColor="text1"/>
          <w:sz w:val="20"/>
          <w:lang w:val="hy-AM"/>
        </w:rPr>
        <w:t xml:space="preserve"> ապահովում</w:t>
      </w:r>
      <w:r w:rsidR="0033399B" w:rsidRPr="0098236F">
        <w:rPr>
          <w:rFonts w:ascii="GHEA Grapalat" w:hAnsi="GHEA Grapalat" w:cs="Arial"/>
          <w:color w:val="000000" w:themeColor="text1"/>
          <w:sz w:val="20"/>
          <w:lang w:val="hy-AM"/>
        </w:rPr>
        <w:t>ներ</w:t>
      </w:r>
      <w:r w:rsidR="00543250" w:rsidRPr="0098236F">
        <w:rPr>
          <w:rFonts w:ascii="GHEA Grapalat" w:hAnsi="GHEA Grapalat" w:cs="Arial"/>
          <w:color w:val="000000" w:themeColor="text1"/>
          <w:sz w:val="20"/>
          <w:lang w:val="hy-AM"/>
        </w:rPr>
        <w:t xml:space="preserve">ը, հատկացված ֆինանսական միջոցների մասով, ներկայացվում </w:t>
      </w:r>
      <w:r w:rsidR="0033399B" w:rsidRPr="0098236F">
        <w:rPr>
          <w:rFonts w:ascii="GHEA Grapalat" w:hAnsi="GHEA Grapalat" w:cs="Arial"/>
          <w:color w:val="000000" w:themeColor="text1"/>
          <w:sz w:val="20"/>
          <w:lang w:val="hy-AM"/>
        </w:rPr>
        <w:t xml:space="preserve">են </w:t>
      </w:r>
      <w:r w:rsidR="00543250" w:rsidRPr="0098236F">
        <w:rPr>
          <w:rFonts w:ascii="GHEA Grapalat" w:hAnsi="GHEA Grapalat" w:cs="Arial"/>
          <w:color w:val="000000" w:themeColor="text1"/>
          <w:sz w:val="20"/>
          <w:lang w:val="hy-AM"/>
        </w:rPr>
        <w:t xml:space="preserve"> </w:t>
      </w:r>
      <w:r w:rsidR="00D4097A" w:rsidRPr="0098236F">
        <w:rPr>
          <w:rFonts w:ascii="GHEA Grapalat" w:hAnsi="GHEA Grapalat" w:cs="Arial"/>
          <w:color w:val="000000" w:themeColor="text1"/>
          <w:sz w:val="20"/>
          <w:lang w:val="hy-AM"/>
        </w:rPr>
        <w:t xml:space="preserve">բանկային </w:t>
      </w:r>
      <w:r w:rsidR="00543250" w:rsidRPr="0098236F">
        <w:rPr>
          <w:rFonts w:ascii="GHEA Grapalat" w:hAnsi="GHEA Grapalat" w:cs="Arial"/>
          <w:color w:val="000000" w:themeColor="text1"/>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1EBC6230" w:rsidR="00505AD4" w:rsidRPr="0098236F" w:rsidRDefault="00030D40" w:rsidP="00EF3662">
      <w:pPr>
        <w:ind w:firstLine="567"/>
        <w:jc w:val="both"/>
        <w:rPr>
          <w:rFonts w:ascii="GHEA Grapalat" w:hAnsi="GHEA Grapalat" w:cs="Sylfaen"/>
          <w:i/>
          <w:color w:val="000000" w:themeColor="text1"/>
          <w:sz w:val="20"/>
          <w:lang w:val="af-ZA"/>
        </w:rPr>
      </w:pPr>
      <w:r w:rsidRPr="0098236F">
        <w:rPr>
          <w:rFonts w:ascii="GHEA Grapalat" w:hAnsi="GHEA Grapalat" w:cs="Sylfaen"/>
          <w:color w:val="000000" w:themeColor="text1"/>
          <w:sz w:val="20"/>
          <w:lang w:val="hy-AM"/>
        </w:rPr>
        <w:t>10</w:t>
      </w:r>
      <w:r w:rsidR="00CA1C11" w:rsidRPr="0098236F">
        <w:rPr>
          <w:rFonts w:ascii="GHEA Grapalat" w:hAnsi="GHEA Grapalat" w:cs="Sylfaen"/>
          <w:color w:val="000000" w:themeColor="text1"/>
          <w:sz w:val="20"/>
          <w:lang w:val="af-ZA"/>
        </w:rPr>
        <w:t>.</w:t>
      </w:r>
      <w:r w:rsidR="00F562EA" w:rsidRPr="0098236F">
        <w:rPr>
          <w:rFonts w:ascii="GHEA Grapalat" w:hAnsi="GHEA Grapalat" w:cs="Sylfaen"/>
          <w:color w:val="000000" w:themeColor="text1"/>
          <w:sz w:val="20"/>
          <w:lang w:val="af-ZA"/>
        </w:rPr>
        <w:t>5</w:t>
      </w:r>
      <w:r w:rsidR="00D93027" w:rsidRPr="0098236F">
        <w:rPr>
          <w:rFonts w:ascii="GHEA Grapalat" w:hAnsi="GHEA Grapalat" w:cs="Sylfaen"/>
          <w:color w:val="000000" w:themeColor="text1"/>
          <w:sz w:val="20"/>
          <w:lang w:val="af-ZA"/>
        </w:rPr>
        <w:t xml:space="preserve"> </w:t>
      </w:r>
    </w:p>
    <w:p w14:paraId="762EA279" w14:textId="725C1E51" w:rsidR="005D7556" w:rsidRPr="0098236F" w:rsidRDefault="00030D40" w:rsidP="00EF3662">
      <w:pPr>
        <w:ind w:firstLine="567"/>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lang w:val="af-ZA"/>
        </w:rPr>
        <w:t>10</w:t>
      </w:r>
      <w:r w:rsidR="005162B1" w:rsidRPr="0098236F">
        <w:rPr>
          <w:rFonts w:ascii="GHEA Grapalat" w:hAnsi="GHEA Grapalat" w:cs="Sylfaen"/>
          <w:color w:val="000000" w:themeColor="text1"/>
          <w:sz w:val="20"/>
          <w:lang w:val="af-ZA"/>
        </w:rPr>
        <w:t>.</w:t>
      </w:r>
      <w:r w:rsidR="00F02DBC" w:rsidRPr="0098236F">
        <w:rPr>
          <w:rFonts w:ascii="GHEA Grapalat" w:hAnsi="GHEA Grapalat" w:cs="Sylfaen"/>
          <w:color w:val="000000" w:themeColor="text1"/>
          <w:sz w:val="20"/>
          <w:lang w:val="af-ZA"/>
        </w:rPr>
        <w:t>6</w:t>
      </w:r>
      <w:r w:rsidR="00D93027" w:rsidRPr="0098236F">
        <w:rPr>
          <w:rFonts w:ascii="GHEA Grapalat" w:hAnsi="GHEA Grapalat" w:cs="Sylfaen"/>
          <w:color w:val="000000" w:themeColor="text1"/>
          <w:sz w:val="20"/>
          <w:lang w:val="af-ZA"/>
        </w:rPr>
        <w:t xml:space="preserve"> </w:t>
      </w:r>
      <w:r w:rsidR="00F02DBC" w:rsidRPr="0098236F">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98236F" w:rsidRDefault="002A0AD3" w:rsidP="002A0AD3">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410B4467" w14:textId="77777777" w:rsidR="002A0AD3" w:rsidRPr="0098236F" w:rsidRDefault="002A0AD3" w:rsidP="00EF3662">
      <w:pPr>
        <w:ind w:firstLine="567"/>
        <w:jc w:val="both"/>
        <w:rPr>
          <w:rFonts w:ascii="GHEA Grapalat" w:hAnsi="GHEA Grapalat" w:cs="Sylfaen"/>
          <w:color w:val="000000" w:themeColor="text1"/>
          <w:sz w:val="20"/>
          <w:lang w:val="af-ZA"/>
        </w:rPr>
      </w:pPr>
    </w:p>
    <w:p w14:paraId="761C05E6" w14:textId="77777777" w:rsidR="005D7556" w:rsidRPr="0098236F" w:rsidRDefault="005D7556" w:rsidP="00EF3662">
      <w:pPr>
        <w:ind w:firstLine="567"/>
        <w:jc w:val="both"/>
        <w:rPr>
          <w:rFonts w:ascii="GHEA Grapalat" w:hAnsi="GHEA Grapalat" w:cs="Sylfaen"/>
          <w:color w:val="000000" w:themeColor="text1"/>
          <w:sz w:val="20"/>
          <w:lang w:val="hy-AM"/>
        </w:rPr>
      </w:pPr>
    </w:p>
    <w:p w14:paraId="0A1C87BA" w14:textId="77777777" w:rsidR="00096865" w:rsidRPr="0098236F" w:rsidRDefault="00096865" w:rsidP="00EF3662">
      <w:pPr>
        <w:jc w:val="center"/>
        <w:rPr>
          <w:rFonts w:ascii="GHEA Grapalat" w:hAnsi="GHEA Grapalat"/>
          <w:b/>
          <w:color w:val="000000" w:themeColor="text1"/>
          <w:szCs w:val="22"/>
          <w:lang w:val="af-ZA"/>
        </w:rPr>
      </w:pPr>
    </w:p>
    <w:p w14:paraId="038FB102" w14:textId="77777777" w:rsidR="00096865" w:rsidRPr="0098236F" w:rsidRDefault="008D5016" w:rsidP="00EF3662">
      <w:pPr>
        <w:jc w:val="center"/>
        <w:rPr>
          <w:rFonts w:ascii="GHEA Grapalat" w:hAnsi="GHEA Grapalat" w:cs="Arial"/>
          <w:b/>
          <w:color w:val="000000" w:themeColor="text1"/>
          <w:sz w:val="20"/>
          <w:lang w:val="af-ZA"/>
        </w:rPr>
      </w:pPr>
      <w:r w:rsidRPr="0098236F">
        <w:rPr>
          <w:rFonts w:ascii="GHEA Grapalat" w:hAnsi="GHEA Grapalat"/>
          <w:b/>
          <w:color w:val="000000" w:themeColor="text1"/>
          <w:sz w:val="20"/>
          <w:lang w:val="af-ZA"/>
        </w:rPr>
        <w:lastRenderedPageBreak/>
        <w:t>1</w:t>
      </w:r>
      <w:r w:rsidR="00030D40" w:rsidRPr="0098236F">
        <w:rPr>
          <w:rFonts w:ascii="GHEA Grapalat" w:hAnsi="GHEA Grapalat"/>
          <w:b/>
          <w:color w:val="000000" w:themeColor="text1"/>
          <w:sz w:val="20"/>
          <w:lang w:val="af-ZA"/>
        </w:rPr>
        <w:t>1</w:t>
      </w:r>
      <w:r w:rsidRPr="0098236F">
        <w:rPr>
          <w:rFonts w:ascii="GHEA Grapalat" w:hAnsi="GHEA Grapalat"/>
          <w:b/>
          <w:color w:val="000000" w:themeColor="text1"/>
          <w:sz w:val="20"/>
          <w:lang w:val="af-ZA"/>
        </w:rPr>
        <w:t xml:space="preserve">. </w:t>
      </w:r>
      <w:r w:rsidRPr="0098236F">
        <w:rPr>
          <w:rFonts w:ascii="GHEA Grapalat" w:hAnsi="GHEA Grapalat" w:cs="Sylfaen"/>
          <w:b/>
          <w:color w:val="000000" w:themeColor="text1"/>
          <w:sz w:val="20"/>
          <w:lang w:val="af-ZA"/>
        </w:rPr>
        <w:t>ԸՆԹԱՑԱԿԱՐԳԸ</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lang w:val="af-ZA"/>
        </w:rPr>
        <w:t>ՉԿԱՅԱՑԱԾ</w:t>
      </w:r>
      <w:r w:rsidRPr="0098236F">
        <w:rPr>
          <w:rFonts w:ascii="GHEA Grapalat" w:hAnsi="GHEA Grapalat" w:cs="Arial"/>
          <w:b/>
          <w:color w:val="000000" w:themeColor="text1"/>
          <w:sz w:val="20"/>
          <w:lang w:val="af-ZA"/>
        </w:rPr>
        <w:t xml:space="preserve"> </w:t>
      </w:r>
      <w:r w:rsidRPr="0098236F">
        <w:rPr>
          <w:rFonts w:ascii="GHEA Grapalat" w:hAnsi="GHEA Grapalat" w:cs="Sylfaen"/>
          <w:b/>
          <w:color w:val="000000" w:themeColor="text1"/>
          <w:sz w:val="20"/>
          <w:lang w:val="af-ZA"/>
        </w:rPr>
        <w:t>ՀԱՅՏԱՐԱՐԵԼԸ</w:t>
      </w:r>
    </w:p>
    <w:p w14:paraId="3A864350" w14:textId="77777777" w:rsidR="00096865" w:rsidRPr="0098236F" w:rsidRDefault="00096865" w:rsidP="00EF3662">
      <w:pPr>
        <w:jc w:val="center"/>
        <w:rPr>
          <w:rFonts w:ascii="GHEA Grapalat" w:hAnsi="GHEA Grapalat"/>
          <w:b/>
          <w:color w:val="000000" w:themeColor="text1"/>
          <w:sz w:val="20"/>
          <w:lang w:val="af-ZA"/>
        </w:rPr>
      </w:pPr>
    </w:p>
    <w:p w14:paraId="4BD126A2"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olor w:val="000000" w:themeColor="text1"/>
          <w:sz w:val="20"/>
          <w:lang w:val="af-ZA"/>
        </w:rPr>
        <w:t>1</w:t>
      </w:r>
      <w:r w:rsidR="00030D40" w:rsidRPr="0098236F">
        <w:rPr>
          <w:rFonts w:ascii="GHEA Grapalat" w:hAnsi="GHEA Grapalat"/>
          <w:color w:val="000000" w:themeColor="text1"/>
          <w:sz w:val="20"/>
          <w:lang w:val="af-ZA"/>
        </w:rPr>
        <w:t>1</w:t>
      </w:r>
      <w:r w:rsidRPr="0098236F">
        <w:rPr>
          <w:rFonts w:ascii="GHEA Grapalat" w:hAnsi="GHEA Grapalat"/>
          <w:color w:val="000000" w:themeColor="text1"/>
          <w:sz w:val="20"/>
          <w:lang w:val="af-ZA"/>
        </w:rPr>
        <w:t>.</w:t>
      </w:r>
      <w:r w:rsidRPr="0098236F">
        <w:rPr>
          <w:rFonts w:ascii="GHEA Grapalat" w:hAnsi="GHEA Grapalat" w:cs="Sylfaen"/>
          <w:color w:val="000000" w:themeColor="text1"/>
          <w:sz w:val="20"/>
          <w:lang w:val="af-ZA"/>
        </w:rPr>
        <w:t xml:space="preserve">1 </w:t>
      </w:r>
      <w:r w:rsidRPr="0098236F">
        <w:rPr>
          <w:rFonts w:ascii="GHEA Grapalat" w:hAnsi="GHEA Grapalat" w:cs="Sylfaen"/>
          <w:color w:val="000000" w:themeColor="text1"/>
          <w:sz w:val="20"/>
          <w:lang w:val="ru-RU"/>
        </w:rPr>
        <w:t>Օրենքի</w:t>
      </w:r>
      <w:r w:rsidRPr="0098236F">
        <w:rPr>
          <w:rFonts w:ascii="GHEA Grapalat" w:hAnsi="GHEA Grapalat" w:cs="Sylfaen"/>
          <w:color w:val="000000" w:themeColor="text1"/>
          <w:sz w:val="20"/>
          <w:lang w:val="af-ZA"/>
        </w:rPr>
        <w:t xml:space="preserve"> 3</w:t>
      </w:r>
      <w:r w:rsidR="00A747D4" w:rsidRPr="0098236F">
        <w:rPr>
          <w:rFonts w:ascii="GHEA Grapalat" w:hAnsi="GHEA Grapalat" w:cs="Sylfaen"/>
          <w:color w:val="000000" w:themeColor="text1"/>
          <w:sz w:val="20"/>
          <w:lang w:val="af-ZA"/>
        </w:rPr>
        <w:t>7</w:t>
      </w:r>
      <w:r w:rsidRPr="0098236F">
        <w:rPr>
          <w:rFonts w:ascii="GHEA Grapalat" w:hAnsi="GHEA Grapalat" w:cs="Sylfaen"/>
          <w:color w:val="000000" w:themeColor="text1"/>
          <w:sz w:val="20"/>
          <w:lang w:val="af-ZA"/>
        </w:rPr>
        <w:t>-</w:t>
      </w:r>
      <w:r w:rsidRPr="0098236F">
        <w:rPr>
          <w:rFonts w:ascii="GHEA Grapalat" w:hAnsi="GHEA Grapalat" w:cs="Sylfaen"/>
          <w:color w:val="000000" w:themeColor="text1"/>
          <w:sz w:val="20"/>
          <w:lang w:val="ru-RU"/>
        </w:rPr>
        <w:t>րդ</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հոդվածի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համաձայն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հանձնաժողովը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ընթացակարգը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չկայացած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հայտարարում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եթե</w:t>
      </w:r>
      <w:r w:rsidRPr="0098236F">
        <w:rPr>
          <w:rFonts w:ascii="GHEA Grapalat" w:hAnsi="GHEA Grapalat" w:cs="Sylfaen"/>
          <w:color w:val="000000" w:themeColor="text1"/>
          <w:sz w:val="20"/>
          <w:lang w:val="af-ZA"/>
        </w:rPr>
        <w:t>`</w:t>
      </w:r>
    </w:p>
    <w:p w14:paraId="31C3F523"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1) </w:t>
      </w:r>
      <w:r w:rsidRPr="0098236F">
        <w:rPr>
          <w:rFonts w:ascii="GHEA Grapalat" w:hAnsi="GHEA Grapalat" w:cs="Sylfaen"/>
          <w:color w:val="000000" w:themeColor="text1"/>
          <w:sz w:val="20"/>
          <w:lang w:val="ru-RU"/>
        </w:rPr>
        <w:t>հայտերից</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ոչ</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մեկը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համապատասխանում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հրավերի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պայմաններին</w:t>
      </w:r>
      <w:r w:rsidRPr="0098236F">
        <w:rPr>
          <w:rFonts w:ascii="GHEA Grapalat" w:hAnsi="GHEA Grapalat" w:cs="Sylfaen"/>
          <w:color w:val="000000" w:themeColor="text1"/>
          <w:sz w:val="20"/>
          <w:lang w:val="af-ZA"/>
        </w:rPr>
        <w:t>.</w:t>
      </w:r>
    </w:p>
    <w:p w14:paraId="45A002DA" w14:textId="44AA348F" w:rsidR="00096865" w:rsidRPr="0098236F" w:rsidRDefault="00096865" w:rsidP="00EF3662">
      <w:pPr>
        <w:ind w:firstLine="567"/>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lang w:val="af-ZA"/>
        </w:rPr>
        <w:t>2</w:t>
      </w:r>
      <w:r w:rsidR="001B6CFC" w:rsidRPr="0098236F">
        <w:rPr>
          <w:rFonts w:ascii="GHEA Grapalat" w:hAnsi="GHEA Grapalat" w:cs="Sylfaen"/>
          <w:color w:val="000000" w:themeColor="text1"/>
          <w:sz w:val="20"/>
          <w:lang w:val="ru-RU"/>
        </w:rPr>
        <w:t>դադարում</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է</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գոյություն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ունենալ</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գնման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պահանջը</w:t>
      </w:r>
      <w:r w:rsidR="001B6CFC" w:rsidRPr="0098236F">
        <w:rPr>
          <w:rFonts w:ascii="GHEA Grapalat" w:hAnsi="GHEA Grapalat" w:cs="Sylfaen"/>
          <w:color w:val="000000" w:themeColor="text1"/>
          <w:sz w:val="20"/>
          <w:lang w:val="hy-AM"/>
        </w:rPr>
        <w:t>: Ընդ որում պ</w:t>
      </w:r>
      <w:r w:rsidR="001B6CFC" w:rsidRPr="0098236F">
        <w:rPr>
          <w:rFonts w:ascii="GHEA Grapalat" w:hAnsi="GHEA Grapalat" w:cs="Sylfaen"/>
          <w:color w:val="000000" w:themeColor="text1"/>
          <w:sz w:val="20"/>
          <w:lang w:val="ru-RU"/>
        </w:rPr>
        <w:t>ետության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կարիքների</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համար</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կազմակերպված</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գնման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ընթացակարգը</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կարող</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է</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ամբողջությամբ</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կամ</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մասնակի</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չկայացած</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հայտարարվել</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համապատասխանաբար</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Հայաստանի</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Հանրապետության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ru-RU"/>
        </w:rPr>
        <w:t>կառավարության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lang w:val="hy-AM"/>
        </w:rPr>
        <w:t>ո</w:t>
      </w:r>
      <w:r w:rsidR="001B6CFC" w:rsidRPr="0098236F">
        <w:rPr>
          <w:rFonts w:ascii="GHEA Grapalat" w:hAnsi="GHEA Grapalat" w:cs="Sylfaen"/>
          <w:color w:val="000000" w:themeColor="text1"/>
          <w:sz w:val="20"/>
        </w:rPr>
        <w:t>րոշման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rPr>
        <w:t>հիման</w:t>
      </w:r>
      <w:r w:rsidR="001B6CFC" w:rsidRPr="0098236F">
        <w:rPr>
          <w:rFonts w:ascii="GHEA Grapalat" w:hAnsi="GHEA Grapalat" w:cs="Sylfaen"/>
          <w:color w:val="000000" w:themeColor="text1"/>
          <w:sz w:val="20"/>
          <w:lang w:val="af-ZA"/>
        </w:rPr>
        <w:t xml:space="preserve"> </w:t>
      </w:r>
      <w:r w:rsidR="001B6CFC" w:rsidRPr="0098236F">
        <w:rPr>
          <w:rFonts w:ascii="GHEA Grapalat" w:hAnsi="GHEA Grapalat" w:cs="Sylfaen"/>
          <w:color w:val="000000" w:themeColor="text1"/>
          <w:sz w:val="20"/>
        </w:rPr>
        <w:t>վրա</w:t>
      </w:r>
      <w:r w:rsidR="00A10D1E" w:rsidRPr="0098236F">
        <w:rPr>
          <w:rStyle w:val="FootnoteReference"/>
          <w:rFonts w:ascii="GHEA Grapalat" w:hAnsi="GHEA Grapalat" w:cs="Sylfaen"/>
          <w:color w:val="000000" w:themeColor="text1"/>
          <w:sz w:val="20"/>
        </w:rPr>
        <w:footnoteReference w:id="5"/>
      </w:r>
      <w:r w:rsidR="001C336A" w:rsidRPr="0098236F">
        <w:rPr>
          <w:rFonts w:ascii="GHEA Grapalat" w:hAnsi="GHEA Grapalat" w:cs="Sylfaen"/>
          <w:color w:val="000000" w:themeColor="text1"/>
          <w:sz w:val="20"/>
          <w:vertAlign w:val="superscript"/>
          <w:lang w:val="af-ZA"/>
        </w:rPr>
        <w:t>15</w:t>
      </w:r>
      <w:r w:rsidR="00FF0FE2" w:rsidRPr="0098236F">
        <w:rPr>
          <w:rFonts w:ascii="GHEA Grapalat" w:hAnsi="GHEA Grapalat" w:cs="Sylfaen"/>
          <w:color w:val="000000" w:themeColor="text1"/>
          <w:sz w:val="20"/>
          <w:lang w:val="hy-AM"/>
        </w:rPr>
        <w:t>:</w:t>
      </w:r>
    </w:p>
    <w:p w14:paraId="269A3572"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3) </w:t>
      </w:r>
      <w:r w:rsidRPr="0098236F">
        <w:rPr>
          <w:rFonts w:ascii="GHEA Grapalat" w:hAnsi="GHEA Grapalat" w:cs="Sylfaen"/>
          <w:color w:val="000000" w:themeColor="text1"/>
          <w:sz w:val="20"/>
          <w:lang w:val="hy-AM"/>
        </w:rPr>
        <w:t>ոչ</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մի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հայտ</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hy-AM"/>
        </w:rPr>
        <w:t>ներկայացվել</w:t>
      </w:r>
      <w:r w:rsidRPr="0098236F">
        <w:rPr>
          <w:rFonts w:ascii="GHEA Grapalat" w:hAnsi="GHEA Grapalat" w:cs="Sylfaen"/>
          <w:color w:val="000000" w:themeColor="text1"/>
          <w:sz w:val="20"/>
          <w:lang w:val="af-ZA"/>
        </w:rPr>
        <w:t>.</w:t>
      </w:r>
    </w:p>
    <w:p w14:paraId="05011E80"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4) </w:t>
      </w:r>
      <w:r w:rsidRPr="0098236F">
        <w:rPr>
          <w:rFonts w:ascii="GHEA Grapalat" w:hAnsi="GHEA Grapalat" w:cs="Sylfaen"/>
          <w:color w:val="000000" w:themeColor="text1"/>
          <w:sz w:val="20"/>
          <w:lang w:val="ru-RU"/>
        </w:rPr>
        <w:t>պայմանագիր</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չի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կնքվում</w:t>
      </w:r>
      <w:r w:rsidR="004D5671" w:rsidRPr="0098236F">
        <w:rPr>
          <w:rFonts w:ascii="GHEA Grapalat" w:hAnsi="GHEA Grapalat" w:cs="Sylfaen"/>
          <w:color w:val="000000" w:themeColor="text1"/>
          <w:sz w:val="20"/>
          <w:lang w:val="ru-RU"/>
        </w:rPr>
        <w:t>։</w:t>
      </w:r>
    </w:p>
    <w:p w14:paraId="16FBBDF0" w14:textId="77777777" w:rsidR="00B027EF" w:rsidRPr="0098236F" w:rsidRDefault="00B027EF" w:rsidP="00B027EF">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ընթացակարգը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Օրենքի</w:t>
      </w:r>
      <w:r w:rsidRPr="0098236F">
        <w:rPr>
          <w:rFonts w:ascii="GHEA Grapalat" w:hAnsi="GHEA Grapalat" w:cs="Sylfaen"/>
          <w:color w:val="000000" w:themeColor="text1"/>
          <w:sz w:val="20"/>
          <w:lang w:val="af-ZA"/>
        </w:rPr>
        <w:t xml:space="preserve"> 3</w:t>
      </w:r>
      <w:r w:rsidR="009B1175" w:rsidRPr="0098236F">
        <w:rPr>
          <w:rFonts w:ascii="GHEA Grapalat" w:hAnsi="GHEA Grapalat" w:cs="Sylfaen"/>
          <w:color w:val="000000" w:themeColor="text1"/>
          <w:sz w:val="20"/>
          <w:lang w:val="hy-AM"/>
        </w:rPr>
        <w:t>7</w:t>
      </w:r>
      <w:r w:rsidRPr="0098236F">
        <w:rPr>
          <w:rFonts w:ascii="GHEA Grapalat" w:hAnsi="GHEA Grapalat" w:cs="Sylfaen"/>
          <w:color w:val="000000" w:themeColor="text1"/>
          <w:sz w:val="20"/>
          <w:lang w:val="af-ZA"/>
        </w:rPr>
        <w:t>-</w:t>
      </w:r>
      <w:r w:rsidRPr="0098236F">
        <w:rPr>
          <w:rFonts w:ascii="GHEA Grapalat" w:hAnsi="GHEA Grapalat" w:cs="Sylfaen"/>
          <w:color w:val="000000" w:themeColor="text1"/>
          <w:sz w:val="20"/>
        </w:rPr>
        <w:t>րդ</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հոդվածի</w:t>
      </w:r>
      <w:r w:rsidRPr="0098236F">
        <w:rPr>
          <w:rFonts w:ascii="GHEA Grapalat" w:hAnsi="GHEA Grapalat" w:cs="Sylfaen"/>
          <w:color w:val="000000" w:themeColor="text1"/>
          <w:sz w:val="20"/>
          <w:lang w:val="af-ZA"/>
        </w:rPr>
        <w:t xml:space="preserve"> 1-</w:t>
      </w:r>
      <w:r w:rsidRPr="0098236F">
        <w:rPr>
          <w:rFonts w:ascii="GHEA Grapalat" w:hAnsi="GHEA Grapalat" w:cs="Sylfaen"/>
          <w:color w:val="000000" w:themeColor="text1"/>
          <w:sz w:val="20"/>
        </w:rPr>
        <w:t>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մասի</w:t>
      </w:r>
      <w:r w:rsidRPr="0098236F">
        <w:rPr>
          <w:rFonts w:ascii="GHEA Grapalat" w:hAnsi="GHEA Grapalat" w:cs="Sylfaen"/>
          <w:color w:val="000000" w:themeColor="text1"/>
          <w:sz w:val="20"/>
          <w:lang w:val="af-ZA"/>
        </w:rPr>
        <w:t xml:space="preserve"> 4-</w:t>
      </w:r>
      <w:r w:rsidRPr="0098236F">
        <w:rPr>
          <w:rFonts w:ascii="GHEA Grapalat" w:hAnsi="GHEA Grapalat" w:cs="Sylfaen"/>
          <w:color w:val="000000" w:themeColor="text1"/>
          <w:sz w:val="20"/>
        </w:rPr>
        <w:t>րդ</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կետի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հիման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վրա</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հայտարարվում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չկայացած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եթե</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ընթացակարգի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շրջանակում</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սահմանված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հայտերի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ներկայացման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վերջնաժամկետը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լրանալու</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պահի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դրությամբ</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էլեկտրոնային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գնումների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համակարգը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խափանված</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rPr>
        <w:t>է</w:t>
      </w:r>
      <w:r w:rsidRPr="0098236F">
        <w:rPr>
          <w:rFonts w:ascii="GHEA Grapalat" w:hAnsi="GHEA Grapalat" w:cs="Sylfaen"/>
          <w:color w:val="000000" w:themeColor="text1"/>
          <w:sz w:val="20"/>
          <w:lang w:val="af-ZA"/>
        </w:rPr>
        <w:t xml:space="preserve">:  </w:t>
      </w:r>
    </w:p>
    <w:p w14:paraId="52B264D2" w14:textId="77777777" w:rsidR="00CA1C11" w:rsidRPr="0098236F" w:rsidRDefault="00731D26"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1</w:t>
      </w:r>
      <w:r w:rsidR="00030D40" w:rsidRPr="0098236F">
        <w:rPr>
          <w:rFonts w:ascii="GHEA Grapalat" w:hAnsi="GHEA Grapalat" w:cs="Sylfaen"/>
          <w:color w:val="000000" w:themeColor="text1"/>
          <w:sz w:val="20"/>
          <w:lang w:val="af-ZA"/>
        </w:rPr>
        <w:t>1</w:t>
      </w:r>
      <w:r w:rsidRPr="0098236F">
        <w:rPr>
          <w:rFonts w:ascii="GHEA Grapalat" w:hAnsi="GHEA Grapalat" w:cs="Sylfaen"/>
          <w:color w:val="000000" w:themeColor="text1"/>
          <w:sz w:val="20"/>
          <w:lang w:val="af-ZA"/>
        </w:rPr>
        <w:t>.2</w:t>
      </w:r>
      <w:r w:rsidR="00FE5743" w:rsidRPr="0098236F">
        <w:rPr>
          <w:rFonts w:ascii="GHEA Grapalat" w:hAnsi="GHEA Grapalat" w:cs="Sylfaen"/>
          <w:color w:val="000000" w:themeColor="text1"/>
          <w:sz w:val="20"/>
          <w:lang w:val="af-ZA"/>
        </w:rPr>
        <w:t xml:space="preserve"> Գ</w:t>
      </w:r>
      <w:r w:rsidR="00CA1C11" w:rsidRPr="0098236F">
        <w:rPr>
          <w:rFonts w:ascii="GHEA Grapalat" w:hAnsi="GHEA Grapalat" w:cs="Sylfaen"/>
          <w:color w:val="000000" w:themeColor="text1"/>
          <w:sz w:val="20"/>
          <w:lang w:val="ru-RU"/>
        </w:rPr>
        <w:t>նման</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ընթացակարգը</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չկայացած</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հայտարարվելու</w:t>
      </w:r>
      <w:r w:rsidR="00A747D4" w:rsidRPr="0098236F">
        <w:rPr>
          <w:rFonts w:ascii="GHEA Grapalat" w:hAnsi="GHEA Grapalat" w:cs="Sylfaen"/>
          <w:color w:val="000000" w:themeColor="text1"/>
          <w:sz w:val="20"/>
        </w:rPr>
        <w:t>ն</w:t>
      </w:r>
      <w:r w:rsidR="00A747D4" w:rsidRPr="0098236F">
        <w:rPr>
          <w:rFonts w:ascii="GHEA Grapalat" w:hAnsi="GHEA Grapalat" w:cs="Sylfaen"/>
          <w:color w:val="000000" w:themeColor="text1"/>
          <w:sz w:val="20"/>
          <w:lang w:val="af-ZA"/>
        </w:rPr>
        <w:t xml:space="preserve"> </w:t>
      </w:r>
      <w:r w:rsidR="00A747D4" w:rsidRPr="0098236F">
        <w:rPr>
          <w:rFonts w:ascii="GHEA Grapalat" w:hAnsi="GHEA Grapalat" w:cs="Sylfaen"/>
          <w:color w:val="000000" w:themeColor="text1"/>
          <w:sz w:val="20"/>
        </w:rPr>
        <w:t>հաջորդող</w:t>
      </w:r>
      <w:r w:rsidR="00A747D4" w:rsidRPr="0098236F">
        <w:rPr>
          <w:rFonts w:ascii="GHEA Grapalat" w:hAnsi="GHEA Grapalat" w:cs="Sylfaen"/>
          <w:color w:val="000000" w:themeColor="text1"/>
          <w:sz w:val="20"/>
          <w:lang w:val="af-ZA"/>
        </w:rPr>
        <w:t xml:space="preserve"> </w:t>
      </w:r>
      <w:r w:rsidR="00A747D4" w:rsidRPr="0098236F">
        <w:rPr>
          <w:rFonts w:ascii="GHEA Grapalat" w:hAnsi="GHEA Grapalat" w:cs="Sylfaen"/>
          <w:color w:val="000000" w:themeColor="text1"/>
          <w:sz w:val="20"/>
        </w:rPr>
        <w:t>աշխատանքային</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օրվա</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ընթացքում</w:t>
      </w:r>
      <w:r w:rsidR="00CA1C11" w:rsidRPr="0098236F">
        <w:rPr>
          <w:rFonts w:ascii="GHEA Grapalat" w:hAnsi="GHEA Grapalat" w:cs="Sylfaen"/>
          <w:color w:val="000000" w:themeColor="text1"/>
          <w:sz w:val="20"/>
          <w:lang w:val="af-ZA"/>
        </w:rPr>
        <w:t xml:space="preserve">, </w:t>
      </w:r>
      <w:r w:rsidR="003A2BE0" w:rsidRPr="0098236F">
        <w:rPr>
          <w:rFonts w:ascii="GHEA Grapalat" w:hAnsi="GHEA Grapalat" w:cs="Sylfaen"/>
          <w:color w:val="000000" w:themeColor="text1"/>
          <w:sz w:val="20"/>
          <w:lang w:val="af-ZA"/>
        </w:rPr>
        <w:t>պ</w:t>
      </w:r>
      <w:r w:rsidR="00CA1C11" w:rsidRPr="0098236F">
        <w:rPr>
          <w:rFonts w:ascii="GHEA Grapalat" w:hAnsi="GHEA Grapalat" w:cs="Sylfaen"/>
          <w:color w:val="000000" w:themeColor="text1"/>
          <w:sz w:val="20"/>
          <w:lang w:val="ru-RU"/>
        </w:rPr>
        <w:t>ատվիրատուն</w:t>
      </w:r>
      <w:r w:rsidR="00CA1C11" w:rsidRPr="0098236F">
        <w:rPr>
          <w:rFonts w:ascii="GHEA Grapalat" w:hAnsi="GHEA Grapalat" w:cs="Sylfaen"/>
          <w:color w:val="000000" w:themeColor="text1"/>
          <w:sz w:val="20"/>
          <w:lang w:val="af-ZA"/>
        </w:rPr>
        <w:t xml:space="preserve"> </w:t>
      </w:r>
      <w:r w:rsidR="00A747D4" w:rsidRPr="0098236F">
        <w:rPr>
          <w:rFonts w:ascii="GHEA Grapalat" w:hAnsi="GHEA Grapalat" w:cs="Sylfaen"/>
          <w:color w:val="000000" w:themeColor="text1"/>
          <w:sz w:val="20"/>
          <w:lang w:val="af-ZA"/>
        </w:rPr>
        <w:t xml:space="preserve">տեղեկագրում </w:t>
      </w:r>
      <w:r w:rsidR="005F7C1D" w:rsidRPr="0098236F">
        <w:rPr>
          <w:rFonts w:ascii="GHEA Grapalat" w:hAnsi="GHEA Grapalat" w:cs="Sylfaen"/>
          <w:color w:val="000000" w:themeColor="text1"/>
          <w:sz w:val="20"/>
          <w:lang w:val="af-ZA"/>
        </w:rPr>
        <w:t xml:space="preserve">հրապարակում է </w:t>
      </w:r>
      <w:r w:rsidR="00CA1C11" w:rsidRPr="0098236F">
        <w:rPr>
          <w:rFonts w:ascii="GHEA Grapalat" w:hAnsi="GHEA Grapalat" w:cs="Sylfaen"/>
          <w:color w:val="000000" w:themeColor="text1"/>
          <w:sz w:val="20"/>
          <w:lang w:val="ru-RU"/>
        </w:rPr>
        <w:t>հայտարարություն</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որում</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նշվում</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է</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գնման</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ընթացակարգը</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չկայացած</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հայտարարվելու</w:t>
      </w:r>
      <w:r w:rsidR="00CA1C11" w:rsidRPr="0098236F">
        <w:rPr>
          <w:rFonts w:ascii="GHEA Grapalat" w:hAnsi="GHEA Grapalat" w:cs="Sylfaen"/>
          <w:color w:val="000000" w:themeColor="text1"/>
          <w:sz w:val="20"/>
          <w:lang w:val="af-ZA"/>
        </w:rPr>
        <w:t xml:space="preserve"> </w:t>
      </w:r>
      <w:r w:rsidR="00CA1C11" w:rsidRPr="0098236F">
        <w:rPr>
          <w:rFonts w:ascii="GHEA Grapalat" w:hAnsi="GHEA Grapalat" w:cs="Sylfaen"/>
          <w:color w:val="000000" w:themeColor="text1"/>
          <w:sz w:val="20"/>
          <w:lang w:val="ru-RU"/>
        </w:rPr>
        <w:t>հիմնավորումը։</w:t>
      </w:r>
      <w:r w:rsidR="00CA1C11" w:rsidRPr="0098236F">
        <w:rPr>
          <w:rFonts w:ascii="GHEA Grapalat" w:hAnsi="GHEA Grapalat" w:cs="Sylfaen"/>
          <w:color w:val="000000" w:themeColor="text1"/>
          <w:sz w:val="20"/>
          <w:lang w:val="af-ZA"/>
        </w:rPr>
        <w:t xml:space="preserve"> </w:t>
      </w:r>
    </w:p>
    <w:p w14:paraId="20D2B4D1" w14:textId="77777777" w:rsidR="00CA1C11" w:rsidRPr="0098236F" w:rsidRDefault="00CA1C11" w:rsidP="00EF3662">
      <w:pPr>
        <w:ind w:firstLine="567"/>
        <w:jc w:val="both"/>
        <w:rPr>
          <w:rFonts w:ascii="GHEA Grapalat" w:hAnsi="GHEA Grapalat" w:cs="Sylfaen"/>
          <w:color w:val="000000" w:themeColor="text1"/>
          <w:sz w:val="20"/>
          <w:lang w:val="af-ZA"/>
        </w:rPr>
      </w:pPr>
    </w:p>
    <w:p w14:paraId="4E6F7850" w14:textId="77777777" w:rsidR="00096865" w:rsidRPr="0098236F" w:rsidRDefault="00096865" w:rsidP="00EF3662">
      <w:pPr>
        <w:pStyle w:val="BodyTextIndent"/>
        <w:spacing w:line="240" w:lineRule="auto"/>
        <w:rPr>
          <w:rFonts w:ascii="GHEA Grapalat" w:hAnsi="GHEA Grapalat"/>
          <w:i w:val="0"/>
          <w:color w:val="000000" w:themeColor="text1"/>
          <w:sz w:val="18"/>
          <w:szCs w:val="18"/>
          <w:u w:val="single"/>
          <w:lang w:val="af-ZA"/>
        </w:rPr>
      </w:pPr>
    </w:p>
    <w:p w14:paraId="25676C5B" w14:textId="77777777" w:rsidR="008D5016" w:rsidRPr="0098236F" w:rsidRDefault="008D5016" w:rsidP="00EF3662">
      <w:pPr>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1</w:t>
      </w:r>
      <w:r w:rsidR="00375FD2" w:rsidRPr="0098236F">
        <w:rPr>
          <w:rFonts w:ascii="GHEA Grapalat" w:hAnsi="GHEA Grapalat"/>
          <w:b/>
          <w:color w:val="000000" w:themeColor="text1"/>
          <w:sz w:val="20"/>
          <w:lang w:val="af-ZA"/>
        </w:rPr>
        <w:t>2</w:t>
      </w:r>
      <w:r w:rsidRPr="0098236F">
        <w:rPr>
          <w:rFonts w:ascii="GHEA Grapalat" w:hAnsi="GHEA Grapalat"/>
          <w:b/>
          <w:color w:val="000000" w:themeColor="text1"/>
          <w:sz w:val="20"/>
          <w:lang w:val="af-ZA"/>
        </w:rPr>
        <w:t xml:space="preserve">. ԳՆՄԱՆ ԳՈՐԾԸՆԹԱՑԻ ՀԵՏ ԿԱՊՎԱԾ ԳՈՐԾՈՂՈՒԹՅՈՒՆՆԵՐԸ ԵՎ (ԿԱՄ) </w:t>
      </w:r>
    </w:p>
    <w:p w14:paraId="0BB4A9FE" w14:textId="77777777" w:rsidR="008D5016" w:rsidRPr="0098236F" w:rsidRDefault="008D5016" w:rsidP="00EF3662">
      <w:pPr>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 xml:space="preserve">ԸՆԴՈՒՆՎԱԾ ՈՐՈՇՈՒՄՆԵՐԸ ԲՈՂՈՔԱՐԿԵԼՈՒ ՄԱՍՆԱԿՑԻ </w:t>
      </w:r>
    </w:p>
    <w:p w14:paraId="2CEA1AF7" w14:textId="77777777" w:rsidR="00096865" w:rsidRPr="0098236F" w:rsidRDefault="008D5016" w:rsidP="00EF3662">
      <w:pPr>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ԻՐԱՎՈՒՆՔԸ ԵՎ ԿԱՐԳԸ</w:t>
      </w:r>
    </w:p>
    <w:p w14:paraId="2C193738" w14:textId="77777777" w:rsidR="00996C19" w:rsidRPr="0098236F" w:rsidRDefault="00996C19" w:rsidP="00EF3662">
      <w:pPr>
        <w:jc w:val="center"/>
        <w:rPr>
          <w:rFonts w:ascii="GHEA Grapalat" w:hAnsi="GHEA Grapalat"/>
          <w:b/>
          <w:color w:val="000000" w:themeColor="text1"/>
          <w:sz w:val="20"/>
          <w:lang w:val="af-ZA"/>
        </w:rPr>
      </w:pPr>
    </w:p>
    <w:p w14:paraId="30D89643" w14:textId="77777777" w:rsidR="00D4097A" w:rsidRPr="0098236F" w:rsidRDefault="00D4097A" w:rsidP="00EF3662">
      <w:pPr>
        <w:ind w:firstLine="567"/>
        <w:jc w:val="center"/>
        <w:rPr>
          <w:rFonts w:ascii="GHEA Grapalat" w:hAnsi="GHEA Grapalat" w:cs="Sylfaen"/>
          <w:b/>
          <w:color w:val="000000" w:themeColor="text1"/>
          <w:szCs w:val="22"/>
          <w:lang w:val="hy-AM"/>
        </w:rPr>
      </w:pPr>
    </w:p>
    <w:p w14:paraId="00094868" w14:textId="77777777"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 </w:t>
      </w:r>
      <w:r w:rsidRPr="0098236F">
        <w:rPr>
          <w:rFonts w:ascii="GHEA Grapalat" w:hAnsi="GHEA Grapalat"/>
          <w:color w:val="000000" w:themeColor="text1"/>
          <w:sz w:val="20"/>
          <w:szCs w:val="20"/>
          <w:lang w:val="hy-AM"/>
        </w:rPr>
        <w:t>Յուրաքանչյուր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շահագրգիռ</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անձ</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իրավունք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ունի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բողոքարկելու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գործողությունները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անգործությունը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որոշումները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Հայաստանի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Հանրապետության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քաղաքացիական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դատավարության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օրենսգրքով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այսուհետ՝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Օրենսգիրք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lang w:val="hy-AM"/>
        </w:rPr>
        <w:t>կարգով</w:t>
      </w:r>
      <w:r w:rsidRPr="0098236F">
        <w:rPr>
          <w:rFonts w:ascii="GHEA Grapalat" w:hAnsi="GHEA Grapalat"/>
          <w:color w:val="000000" w:themeColor="text1"/>
          <w:sz w:val="20"/>
          <w:szCs w:val="20"/>
          <w:lang w:val="es-ES"/>
        </w:rPr>
        <w:t>:</w:t>
      </w:r>
    </w:p>
    <w:p w14:paraId="7F2B7CDE" w14:textId="77777777"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rPr>
        <w:t>Յուրաքանչյուր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իրավունք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Օրենսգրքով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մինչև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հայտերի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վերջնաժամկետը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առարկայի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բնութագրերը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հրավերի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պահանջները</w:t>
      </w:r>
      <w:r w:rsidRPr="0098236F">
        <w:rPr>
          <w:rFonts w:ascii="GHEA Grapalat" w:hAnsi="GHEA Grapalat"/>
          <w:color w:val="000000" w:themeColor="text1"/>
          <w:sz w:val="20"/>
          <w:szCs w:val="20"/>
          <w:lang w:val="es-ES"/>
        </w:rPr>
        <w:t>:</w:t>
      </w:r>
    </w:p>
    <w:p w14:paraId="42624E9B" w14:textId="77777777"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2.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ընթացակարգի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հարաբերությունները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վարչական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հարաբերություններ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չեն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դրանք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կարգավորվում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Հայաստանի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Հանրապետության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քաղաքացիաիրավական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հարաբերությունները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կարգավորող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օրենսդրությամբ</w:t>
      </w:r>
      <w:r w:rsidRPr="0098236F">
        <w:rPr>
          <w:rFonts w:ascii="GHEA Grapalat" w:hAnsi="GHEA Grapalat"/>
          <w:color w:val="000000" w:themeColor="text1"/>
          <w:sz w:val="20"/>
          <w:szCs w:val="20"/>
          <w:lang w:val="es-ES"/>
        </w:rPr>
        <w:t>:</w:t>
      </w:r>
    </w:p>
    <w:p w14:paraId="506E5E75" w14:textId="77777777"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3. </w:t>
      </w:r>
      <w:r w:rsidRPr="0098236F">
        <w:rPr>
          <w:rFonts w:ascii="GHEA Grapalat" w:hAnsi="GHEA Grapalat"/>
          <w:color w:val="000000" w:themeColor="text1"/>
          <w:sz w:val="20"/>
          <w:szCs w:val="20"/>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կատարած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հետևանքով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պատճառված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վնասները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հատուցվում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Հայաստանի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Հանրապետության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քաղաքացիական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օրենսգրքով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կարգով</w:t>
      </w:r>
      <w:r w:rsidRPr="0098236F">
        <w:rPr>
          <w:rFonts w:ascii="GHEA Grapalat" w:hAnsi="GHEA Grapalat"/>
          <w:color w:val="000000" w:themeColor="text1"/>
          <w:sz w:val="20"/>
          <w:szCs w:val="20"/>
          <w:lang w:val="es-ES"/>
        </w:rPr>
        <w:t>:</w:t>
      </w:r>
    </w:p>
    <w:p w14:paraId="352A99A7" w14:textId="6567E613"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4.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հրավերով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վաղեմության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բացառությամբ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Օրենքի</w:t>
      </w:r>
      <w:r w:rsidRPr="0098236F">
        <w:rPr>
          <w:rFonts w:ascii="GHEA Grapalat" w:hAnsi="GHEA Grapalat"/>
          <w:color w:val="000000" w:themeColor="text1"/>
          <w:sz w:val="20"/>
          <w:szCs w:val="20"/>
          <w:lang w:val="es-ES"/>
        </w:rPr>
        <w:t xml:space="preserve"> 6-</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հոդվածի</w:t>
      </w:r>
      <w:r w:rsidRPr="0098236F">
        <w:rPr>
          <w:rFonts w:ascii="GHEA Grapalat" w:hAnsi="GHEA Grapalat"/>
          <w:color w:val="000000" w:themeColor="text1"/>
          <w:sz w:val="20"/>
          <w:szCs w:val="20"/>
          <w:lang w:val="es-ES"/>
        </w:rPr>
        <w:t xml:space="preserve"> 2-</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պայմանագիրը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միակողմանի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լուծելու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որոնց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վաղեմության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երեսուն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օրացուցային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00640568" w:rsidRPr="0098236F">
        <w:rPr>
          <w:rFonts w:ascii="GHEA Grapalat" w:hAnsi="GHEA Grapalat"/>
          <w:color w:val="000000" w:themeColor="text1"/>
          <w:sz w:val="20"/>
          <w:szCs w:val="20"/>
          <w:lang w:val="es-ES"/>
        </w:rPr>
        <w:t>:</w:t>
      </w:r>
    </w:p>
    <w:p w14:paraId="3E556BC4" w14:textId="77777777" w:rsidR="00D4097A" w:rsidRPr="0098236F"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5</w:t>
      </w:r>
      <w:r w:rsidRPr="0098236F">
        <w:rPr>
          <w:rFonts w:ascii="Cambria Math" w:hAnsi="Cambria Math" w:cs="Cambria Math"/>
          <w:color w:val="000000" w:themeColor="text1"/>
          <w:sz w:val="20"/>
          <w:szCs w:val="20"/>
          <w:lang w:val="es-ES"/>
        </w:rPr>
        <w:t>․</w:t>
      </w:r>
      <w:r w:rsidRPr="0098236F">
        <w:rPr>
          <w:rFonts w:ascii="GHEA Grapalat" w:hAnsi="GHEA Grapalat" w:cs="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ընթացակարգի</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վեճերը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լուծվում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Երևան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քաղաքի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առաջին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ատյանի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ընդհանուր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իրավասության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հետո՝</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երեսուն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օրվա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ընթացքում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պատճառաբանված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որոշմամբ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երկարաձգվել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մեկ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մինչև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տասն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օրացուցային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օրով</w:t>
      </w:r>
      <w:r w:rsidRPr="0098236F">
        <w:rPr>
          <w:rFonts w:ascii="GHEA Grapalat" w:hAnsi="GHEA Grapalat"/>
          <w:color w:val="000000" w:themeColor="text1"/>
          <w:sz w:val="20"/>
          <w:szCs w:val="20"/>
          <w:lang w:val="es-ES"/>
        </w:rPr>
        <w:t>:</w:t>
      </w:r>
    </w:p>
    <w:p w14:paraId="6E141EB5"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12.6.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հարցը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լուծում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ներկայացվելուց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հետո՝</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եռօրյա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ժամկետում</w:t>
      </w:r>
      <w:r w:rsidRPr="0098236F">
        <w:rPr>
          <w:rFonts w:ascii="GHEA Grapalat" w:hAnsi="GHEA Grapalat"/>
          <w:color w:val="000000" w:themeColor="text1"/>
          <w:sz w:val="20"/>
          <w:szCs w:val="20"/>
          <w:lang w:val="es-ES"/>
        </w:rPr>
        <w:t>:</w:t>
      </w:r>
    </w:p>
    <w:p w14:paraId="14EB0429"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12.7.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միաժամանակ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տվյալ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գործընթացի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տիրապետման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տակ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գտնվող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բոլոր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w:t>
      </w:r>
    </w:p>
    <w:p w14:paraId="170B5CDB"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12.8. </w:t>
      </w:r>
      <w:r w:rsidRPr="0098236F">
        <w:rPr>
          <w:rFonts w:ascii="GHEA Grapalat" w:hAnsi="GHEA Grapalat"/>
          <w:color w:val="000000" w:themeColor="text1"/>
          <w:sz w:val="20"/>
          <w:szCs w:val="20"/>
        </w:rPr>
        <w:t>Ապացույցներ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կատարվում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կողմից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ստանալուց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հետո՝</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հնգօրյա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ժամկետում</w:t>
      </w:r>
      <w:r w:rsidRPr="0098236F">
        <w:rPr>
          <w:rFonts w:ascii="GHEA Grapalat" w:hAnsi="GHEA Grapalat"/>
          <w:color w:val="000000" w:themeColor="text1"/>
          <w:sz w:val="20"/>
          <w:szCs w:val="20"/>
          <w:lang w:val="es-ES"/>
        </w:rPr>
        <w:t>:</w:t>
      </w:r>
    </w:p>
    <w:p w14:paraId="29F60DBC"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կետով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կողմից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չկատարվելու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դրանում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առկա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հիման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վրա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իսկ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հայցվորի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վկայակոչած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փաստերը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ենթակա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հաստատման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տիրապետման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տակ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գտնվող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համարվում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հաստատված</w:t>
      </w:r>
      <w:r w:rsidRPr="0098236F">
        <w:rPr>
          <w:rFonts w:ascii="GHEA Grapalat" w:hAnsi="GHEA Grapalat"/>
          <w:color w:val="000000" w:themeColor="text1"/>
          <w:sz w:val="20"/>
          <w:szCs w:val="20"/>
          <w:lang w:val="es-ES"/>
        </w:rPr>
        <w:t>:</w:t>
      </w:r>
    </w:p>
    <w:p w14:paraId="5F79A668"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lastRenderedPageBreak/>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9.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գործընթացին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բաժնով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մեկ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վարույթում</w:t>
      </w:r>
      <w:r w:rsidRPr="0098236F">
        <w:rPr>
          <w:rFonts w:ascii="GHEA Grapalat" w:hAnsi="GHEA Grapalat"/>
          <w:color w:val="000000" w:themeColor="text1"/>
          <w:sz w:val="20"/>
          <w:szCs w:val="20"/>
          <w:lang w:val="es-ES"/>
        </w:rPr>
        <w:t>:</w:t>
      </w:r>
    </w:p>
    <w:p w14:paraId="58F1DE10"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10.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անհապաղ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ուղարկվում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պաշտոնական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էլեկտրոնային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փոստի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հասցեին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մարմինը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կետով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անհապաղ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տեղեկագրում՝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նշելով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կասեցման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օրը</w:t>
      </w:r>
      <w:r w:rsidRPr="0098236F">
        <w:rPr>
          <w:rFonts w:ascii="GHEA Grapalat" w:hAnsi="GHEA Grapalat"/>
          <w:color w:val="000000" w:themeColor="text1"/>
          <w:sz w:val="20"/>
          <w:szCs w:val="20"/>
          <w:lang w:val="es-ES"/>
        </w:rPr>
        <w:t>:</w:t>
      </w:r>
    </w:p>
    <w:p w14:paraId="51E0F66F"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11</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պատվիրատուն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ստանալուց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հետո՝</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հնգօրյա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ժամկետում</w:t>
      </w:r>
      <w:r w:rsidRPr="0098236F">
        <w:rPr>
          <w:rFonts w:ascii="GHEA Grapalat" w:hAnsi="GHEA Grapalat"/>
          <w:color w:val="000000" w:themeColor="text1"/>
          <w:sz w:val="20"/>
          <w:szCs w:val="20"/>
          <w:lang w:val="es-ES"/>
        </w:rPr>
        <w:t>:</w:t>
      </w:r>
    </w:p>
    <w:p w14:paraId="3E5AEC5F"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Calibri" w:hAnsi="Calibri" w:cs="Calibri"/>
          <w:color w:val="000000" w:themeColor="text1"/>
          <w:sz w:val="20"/>
          <w:szCs w:val="20"/>
          <w:lang w:val="es-ES"/>
        </w:rPr>
        <w:t> </w:t>
      </w: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12 </w:t>
      </w:r>
      <w:r w:rsidRPr="0098236F">
        <w:rPr>
          <w:rFonts w:ascii="GHEA Grapalat" w:hAnsi="GHEA Grapalat"/>
          <w:color w:val="000000" w:themeColor="text1"/>
          <w:sz w:val="20"/>
          <w:szCs w:val="20"/>
        </w:rPr>
        <w:t>Գործին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մասնակցող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անձինք</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նրանց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ներկայացուցիչները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նիստի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ժամանակի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վայրի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ինչպես</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Օրենսգրքով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դեպքերում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առանձին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դատավարական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կատարելու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ծանուցվում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էլեկտրոնային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հաղորդակցության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միջոցով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ծանուցագրերը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փաստաթղթեր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Օրենսգրքի</w:t>
      </w:r>
      <w:r w:rsidRPr="0098236F">
        <w:rPr>
          <w:rFonts w:ascii="GHEA Grapalat" w:hAnsi="GHEA Grapalat"/>
          <w:color w:val="000000" w:themeColor="text1"/>
          <w:sz w:val="20"/>
          <w:szCs w:val="20"/>
          <w:lang w:val="es-ES"/>
        </w:rPr>
        <w:t xml:space="preserve"> 97-</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հոդվածով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նշված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էլեկտրոնային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փոստին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ուղարկելու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եղանակով</w:t>
      </w:r>
      <w:r w:rsidRPr="0098236F">
        <w:rPr>
          <w:rFonts w:ascii="GHEA Grapalat" w:hAnsi="GHEA Grapalat"/>
          <w:color w:val="000000" w:themeColor="text1"/>
          <w:sz w:val="20"/>
          <w:szCs w:val="20"/>
          <w:lang w:val="es-ES"/>
        </w:rPr>
        <w:t>:</w:t>
      </w:r>
    </w:p>
    <w:p w14:paraId="412ACF81"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13</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բաժնով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դրանց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վճիռները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գրավոր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ընթացակարգով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բացառությամբ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մասնակցող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անձի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միջնորդությամբ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նախաձեռնությամբ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եկել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եզրահանգման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անհրաժեշտ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նիստում</w:t>
      </w:r>
      <w:r w:rsidRPr="0098236F">
        <w:rPr>
          <w:rFonts w:ascii="GHEA Grapalat" w:hAnsi="GHEA Grapalat"/>
          <w:color w:val="000000" w:themeColor="text1"/>
          <w:sz w:val="20"/>
          <w:szCs w:val="20"/>
          <w:lang w:val="es-ES"/>
        </w:rPr>
        <w:t>:</w:t>
      </w:r>
    </w:p>
    <w:p w14:paraId="22675D49"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14. </w:t>
      </w:r>
      <w:r w:rsidRPr="0098236F">
        <w:rPr>
          <w:rFonts w:ascii="GHEA Grapalat" w:hAnsi="GHEA Grapalat"/>
          <w:color w:val="000000" w:themeColor="text1"/>
          <w:sz w:val="20"/>
          <w:szCs w:val="20"/>
        </w:rPr>
        <w:t>Գործը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նիստում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վերաբերյալ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միջնորդությունը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մասնակցող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անձը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մինչև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համար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լրանալը</w:t>
      </w:r>
      <w:r w:rsidRPr="0098236F">
        <w:rPr>
          <w:rFonts w:ascii="GHEA Grapalat" w:hAnsi="GHEA Grapalat"/>
          <w:color w:val="000000" w:themeColor="text1"/>
          <w:sz w:val="20"/>
          <w:szCs w:val="20"/>
          <w:lang w:val="es-ES"/>
        </w:rPr>
        <w:t>:</w:t>
      </w:r>
    </w:p>
    <w:p w14:paraId="72726FB1"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15. </w:t>
      </w:r>
      <w:r w:rsidRPr="0098236F">
        <w:rPr>
          <w:rFonts w:ascii="GHEA Grapalat" w:hAnsi="GHEA Grapalat"/>
          <w:color w:val="000000" w:themeColor="text1"/>
          <w:sz w:val="20"/>
          <w:szCs w:val="20"/>
        </w:rPr>
        <w:t>Գործը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նիստում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համար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լրանալուց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հետո՝</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եռօրյա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ժամկետում</w:t>
      </w:r>
      <w:r w:rsidRPr="0098236F">
        <w:rPr>
          <w:rFonts w:ascii="GHEA Grapalat" w:hAnsi="GHEA Grapalat"/>
          <w:color w:val="000000" w:themeColor="text1"/>
          <w:sz w:val="20"/>
          <w:szCs w:val="20"/>
          <w:lang w:val="es-ES"/>
        </w:rPr>
        <w:t>:</w:t>
      </w:r>
    </w:p>
    <w:p w14:paraId="2B33BFA8"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16. </w:t>
      </w:r>
      <w:r w:rsidRPr="0098236F">
        <w:rPr>
          <w:rFonts w:ascii="GHEA Grapalat" w:hAnsi="GHEA Grapalat"/>
          <w:color w:val="000000" w:themeColor="text1"/>
          <w:sz w:val="20"/>
          <w:szCs w:val="20"/>
        </w:rPr>
        <w:t>Գործը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նիստում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հարցը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լուծվել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հայցադիմումը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վարույթ</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որոշմամբ</w:t>
      </w:r>
      <w:r w:rsidRPr="0098236F">
        <w:rPr>
          <w:rFonts w:ascii="GHEA Grapalat" w:hAnsi="GHEA Grapalat"/>
          <w:color w:val="000000" w:themeColor="text1"/>
          <w:sz w:val="20"/>
          <w:szCs w:val="20"/>
          <w:lang w:val="es-ES"/>
        </w:rPr>
        <w:t>:</w:t>
      </w:r>
    </w:p>
    <w:p w14:paraId="7B4C484D"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17</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Վիճարկվող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հիմքում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ընկած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հանգամանքների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ինչպես</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տվյալ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կատարման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ընդունման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իրավական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ակտերով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կարգը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պահպանված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փաստերն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ապացուցելու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պարտականությունը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կրում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պատասխանողը</w:t>
      </w:r>
      <w:r w:rsidRPr="0098236F">
        <w:rPr>
          <w:rFonts w:ascii="GHEA Grapalat" w:hAnsi="GHEA Grapalat"/>
          <w:color w:val="000000" w:themeColor="text1"/>
          <w:sz w:val="20"/>
          <w:szCs w:val="20"/>
          <w:lang w:val="es-ES"/>
        </w:rPr>
        <w:t>:</w:t>
      </w:r>
    </w:p>
    <w:p w14:paraId="387E9B9F"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18</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Պատասխանողը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վիճարկվող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իրավաչափությունը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հիմնավորող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կարող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ներկայացնել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ապացույցները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պահանջելու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կատարման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ընթացքում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բացառությամբ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հիմնավորում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ապացույցի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ներկայացման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անհնարինությունը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իրենից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անկախ</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պատճառներով</w:t>
      </w:r>
      <w:r w:rsidRPr="0098236F">
        <w:rPr>
          <w:rFonts w:ascii="GHEA Grapalat" w:hAnsi="GHEA Grapalat"/>
          <w:color w:val="000000" w:themeColor="text1"/>
          <w:sz w:val="20"/>
          <w:szCs w:val="20"/>
          <w:lang w:val="es-ES"/>
        </w:rPr>
        <w:t>:</w:t>
      </w:r>
    </w:p>
    <w:p w14:paraId="6C250118"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proofErr w:type="gramStart"/>
      <w:r w:rsidRPr="0098236F">
        <w:rPr>
          <w:rFonts w:ascii="GHEA Grapalat" w:hAnsi="GHEA Grapalat"/>
          <w:color w:val="000000" w:themeColor="text1"/>
          <w:sz w:val="20"/>
          <w:szCs w:val="20"/>
          <w:lang w:val="es-ES"/>
        </w:rPr>
        <w:t>19 .</w:t>
      </w:r>
      <w:proofErr w:type="gramEnd"/>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բացառությամբ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Օրենքի</w:t>
      </w:r>
      <w:r w:rsidRPr="0098236F">
        <w:rPr>
          <w:rFonts w:ascii="GHEA Grapalat" w:hAnsi="GHEA Grapalat"/>
          <w:color w:val="000000" w:themeColor="text1"/>
          <w:sz w:val="20"/>
          <w:szCs w:val="20"/>
          <w:lang w:val="es-ES"/>
        </w:rPr>
        <w:t xml:space="preserve"> 6-</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հոդվածի</w:t>
      </w:r>
      <w:r w:rsidRPr="0098236F">
        <w:rPr>
          <w:rFonts w:ascii="GHEA Grapalat" w:hAnsi="GHEA Grapalat"/>
          <w:color w:val="000000" w:themeColor="text1"/>
          <w:sz w:val="20"/>
          <w:szCs w:val="20"/>
          <w:lang w:val="es-ES"/>
        </w:rPr>
        <w:t xml:space="preserve"> 2-</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ինքնաբերաբար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կասեցնում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գործընթացը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հրավերի</w:t>
      </w:r>
      <w:r w:rsidRPr="0098236F">
        <w:rPr>
          <w:rFonts w:ascii="GHEA Grapalat" w:hAnsi="GHEA Grapalat"/>
          <w:color w:val="000000" w:themeColor="text1"/>
          <w:sz w:val="20"/>
          <w:szCs w:val="20"/>
          <w:lang w:val="es-ES"/>
        </w:rPr>
        <w:t xml:space="preserve"> 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10 </w:t>
      </w:r>
      <w:r w:rsidRPr="0098236F">
        <w:rPr>
          <w:rFonts w:ascii="GHEA Grapalat" w:hAnsi="GHEA Grapalat" w:cs="GHEA Grapalat"/>
          <w:color w:val="000000" w:themeColor="text1"/>
          <w:sz w:val="20"/>
          <w:szCs w:val="20"/>
        </w:rPr>
        <w:t>կետով</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հրապարակվելու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օրվանից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մինչև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քննության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արդյունքներով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առաջին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ատյանի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կայացրած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ակտն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ուժի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մեջ</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մտնելու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օրը</w:t>
      </w:r>
      <w:r w:rsidRPr="0098236F">
        <w:rPr>
          <w:rFonts w:ascii="GHEA Grapalat" w:hAnsi="GHEA Grapalat"/>
          <w:color w:val="000000" w:themeColor="text1"/>
          <w:sz w:val="20"/>
          <w:szCs w:val="20"/>
          <w:lang w:val="es-ES"/>
        </w:rPr>
        <w:t>:</w:t>
      </w:r>
    </w:p>
    <w:p w14:paraId="62A7E9DB"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20</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դեպքերում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երբ</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հանրային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պաշտպանության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ազգային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անվտանգության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շահերից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ելնելով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անհրաժեշտ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շարունակել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գործընթացը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Օրենքի</w:t>
      </w:r>
      <w:r w:rsidRPr="0098236F">
        <w:rPr>
          <w:rFonts w:ascii="GHEA Grapalat" w:hAnsi="GHEA Grapalat"/>
          <w:color w:val="000000" w:themeColor="text1"/>
          <w:sz w:val="20"/>
          <w:szCs w:val="20"/>
          <w:lang w:val="es-ES"/>
        </w:rPr>
        <w:t xml:space="preserve"> 2-</w:t>
      </w:r>
      <w:r w:rsidRPr="0098236F">
        <w:rPr>
          <w:rFonts w:ascii="GHEA Grapalat" w:hAnsi="GHEA Grapalat"/>
          <w:color w:val="000000" w:themeColor="text1"/>
          <w:sz w:val="20"/>
          <w:szCs w:val="20"/>
        </w:rPr>
        <w:t>րդ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հոդվածի</w:t>
      </w:r>
      <w:r w:rsidRPr="0098236F">
        <w:rPr>
          <w:rFonts w:ascii="GHEA Grapalat" w:hAnsi="GHEA Grapalat"/>
          <w:color w:val="000000" w:themeColor="text1"/>
          <w:sz w:val="20"/>
          <w:szCs w:val="20"/>
          <w:lang w:val="es-ES"/>
        </w:rPr>
        <w:t xml:space="preserve"> 1-</w:t>
      </w:r>
      <w:r w:rsidRPr="0098236F">
        <w:rPr>
          <w:rFonts w:ascii="GHEA Grapalat" w:hAnsi="GHEA Grapalat"/>
          <w:color w:val="000000" w:themeColor="text1"/>
          <w:sz w:val="20"/>
          <w:szCs w:val="20"/>
        </w:rPr>
        <w:t>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մարմինների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ղեկավարների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իսկ</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իրավաբանական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անձանց</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դեպքում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գործադիր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ղեկավարի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գրավոր</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միջնորդության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հիման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վրա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գործընթացի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կասեցումը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վերացնելու</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սույն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կետով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կայացման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անհապաղ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ուղարկում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պաշտոնական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էլեկտրոնային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փոստի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հասցեին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մարմինն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այդ</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անհապաղ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տեղեկագրում</w:t>
      </w:r>
      <w:r w:rsidRPr="0098236F">
        <w:rPr>
          <w:rFonts w:ascii="GHEA Grapalat" w:hAnsi="GHEA Grapalat"/>
          <w:color w:val="000000" w:themeColor="text1"/>
          <w:sz w:val="20"/>
          <w:szCs w:val="20"/>
          <w:lang w:val="es-ES"/>
        </w:rPr>
        <w:t>:</w:t>
      </w:r>
    </w:p>
    <w:p w14:paraId="5EC36560"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Calibri" w:hAnsi="Calibri" w:cs="Calibri"/>
          <w:color w:val="000000" w:themeColor="text1"/>
          <w:sz w:val="20"/>
          <w:szCs w:val="20"/>
          <w:lang w:val="es-ES"/>
        </w:rPr>
        <w:t> </w:t>
      </w: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21</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ակտն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ուժի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մեջ</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մտնում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պահից</w:t>
      </w:r>
      <w:r w:rsidRPr="0098236F">
        <w:rPr>
          <w:rFonts w:ascii="GHEA Grapalat" w:hAnsi="GHEA Grapalat"/>
          <w:color w:val="000000" w:themeColor="text1"/>
          <w:sz w:val="20"/>
          <w:szCs w:val="20"/>
          <w:lang w:val="es-ES"/>
        </w:rPr>
        <w:t>:</w:t>
      </w:r>
    </w:p>
    <w:p w14:paraId="09150685"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12.22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Պատվիրատուի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գնահատող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հանձնաժողովի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գործողությունների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անգործության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և</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որոշումների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բողոքարկման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հետ</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կապված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վեճերով</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վճռի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ակտը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դրա</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հրապարակման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ուղարկվում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պաշտոնական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էլեկտրոնային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փոստի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հասցեին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Լիազորված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մարմինը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դատարանի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վճռի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կամ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այլ</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եզրափակիչ</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դատական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ակտն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անհապաղ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հրապարակում</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է</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տեղեկագրում</w:t>
      </w:r>
      <w:r w:rsidRPr="0098236F">
        <w:rPr>
          <w:rFonts w:ascii="GHEA Grapalat" w:hAnsi="GHEA Grapalat"/>
          <w:color w:val="000000" w:themeColor="text1"/>
          <w:sz w:val="20"/>
          <w:szCs w:val="20"/>
          <w:lang w:val="es-ES"/>
        </w:rPr>
        <w:t>:</w:t>
      </w:r>
    </w:p>
    <w:p w14:paraId="06A7CC59" w14:textId="77777777" w:rsidR="00D4097A" w:rsidRPr="0098236F" w:rsidRDefault="00D4097A" w:rsidP="00D4097A">
      <w:pPr>
        <w:shd w:val="clear" w:color="auto" w:fill="FFFFFF"/>
        <w:ind w:firstLine="375"/>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12</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23</w:t>
      </w:r>
      <w:r w:rsidRPr="0098236F">
        <w:rPr>
          <w:rFonts w:ascii="Cambria Math" w:hAnsi="Cambria Math" w:cs="Cambria Math"/>
          <w:color w:val="000000" w:themeColor="text1"/>
          <w:sz w:val="20"/>
          <w:szCs w:val="20"/>
          <w:lang w:val="es-ES"/>
        </w:rPr>
        <w:t>․</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Բողոքարկման</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համար</w:t>
      </w:r>
      <w:r w:rsidRPr="0098236F">
        <w:rPr>
          <w:rFonts w:ascii="GHEA Grapalat" w:hAnsi="GHEA Grapalat"/>
          <w:color w:val="000000" w:themeColor="text1"/>
          <w:sz w:val="20"/>
          <w:szCs w:val="20"/>
          <w:lang w:val="es-ES"/>
        </w:rPr>
        <w:t xml:space="preserve"> </w:t>
      </w:r>
      <w:r w:rsidRPr="0098236F">
        <w:rPr>
          <w:rFonts w:ascii="GHEA Grapalat" w:hAnsi="GHEA Grapalat" w:cs="GHEA Grapalat"/>
          <w:color w:val="000000" w:themeColor="text1"/>
          <w:sz w:val="20"/>
          <w:szCs w:val="20"/>
        </w:rPr>
        <w:t>գանձվող</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պետական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տուրքերի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դրույքաչափերը</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են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Պետական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տուրքի</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մասին</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օրենքով։</w:t>
      </w:r>
    </w:p>
    <w:p w14:paraId="35919B59" w14:textId="6E57365D" w:rsidR="00E74BF6" w:rsidRPr="0098236F" w:rsidRDefault="00D4097A" w:rsidP="00D4097A">
      <w:pPr>
        <w:ind w:firstLine="567"/>
        <w:jc w:val="center"/>
        <w:rPr>
          <w:rFonts w:ascii="GHEA Grapalat" w:hAnsi="GHEA Grapalat" w:cs="Sylfaen"/>
          <w:b/>
          <w:color w:val="000000" w:themeColor="text1"/>
          <w:szCs w:val="22"/>
          <w:lang w:val="es-ES"/>
        </w:rPr>
      </w:pPr>
      <w:r w:rsidRPr="0098236F">
        <w:rPr>
          <w:rFonts w:ascii="GHEA Grapalat" w:hAnsi="GHEA Grapalat" w:cs="Sylfaen"/>
          <w:b/>
          <w:color w:val="000000" w:themeColor="text1"/>
          <w:szCs w:val="22"/>
          <w:lang w:val="es-ES"/>
        </w:rPr>
        <w:br w:type="page"/>
      </w:r>
    </w:p>
    <w:p w14:paraId="2E01797A" w14:textId="2376918D" w:rsidR="00096865" w:rsidRPr="0098236F" w:rsidRDefault="00096865" w:rsidP="00EF3662">
      <w:pPr>
        <w:ind w:firstLine="567"/>
        <w:jc w:val="center"/>
        <w:rPr>
          <w:rFonts w:ascii="GHEA Grapalat" w:hAnsi="GHEA Grapalat"/>
          <w:b/>
          <w:color w:val="000000" w:themeColor="text1"/>
          <w:szCs w:val="22"/>
          <w:lang w:val="af-ZA"/>
        </w:rPr>
      </w:pPr>
      <w:proofErr w:type="gramStart"/>
      <w:r w:rsidRPr="0098236F">
        <w:rPr>
          <w:rFonts w:ascii="GHEA Grapalat" w:hAnsi="GHEA Grapalat" w:cs="Sylfaen"/>
          <w:b/>
          <w:color w:val="000000" w:themeColor="text1"/>
          <w:szCs w:val="22"/>
          <w:lang w:val="es-ES"/>
        </w:rPr>
        <w:lastRenderedPageBreak/>
        <w:t>ՄԱՍ</w:t>
      </w:r>
      <w:r w:rsidRPr="0098236F">
        <w:rPr>
          <w:rFonts w:ascii="GHEA Grapalat" w:hAnsi="GHEA Grapalat"/>
          <w:b/>
          <w:color w:val="000000" w:themeColor="text1"/>
          <w:szCs w:val="22"/>
          <w:lang w:val="af-ZA"/>
        </w:rPr>
        <w:t xml:space="preserve">  II</w:t>
      </w:r>
      <w:proofErr w:type="gramEnd"/>
    </w:p>
    <w:p w14:paraId="099E167D" w14:textId="77777777" w:rsidR="00096865" w:rsidRPr="0098236F" w:rsidRDefault="00096865" w:rsidP="00EF3662">
      <w:pPr>
        <w:pStyle w:val="BodyText"/>
        <w:ind w:right="-7"/>
        <w:jc w:val="center"/>
        <w:rPr>
          <w:rFonts w:ascii="GHEA Grapalat" w:hAnsi="GHEA Grapalat"/>
          <w:b/>
          <w:color w:val="000000" w:themeColor="text1"/>
          <w:szCs w:val="22"/>
          <w:lang w:val="af-ZA"/>
        </w:rPr>
      </w:pPr>
      <w:r w:rsidRPr="0098236F">
        <w:rPr>
          <w:rFonts w:ascii="GHEA Grapalat" w:hAnsi="GHEA Grapalat" w:cs="Sylfaen"/>
          <w:b/>
          <w:color w:val="000000" w:themeColor="text1"/>
          <w:szCs w:val="22"/>
          <w:lang w:val="es-ES"/>
        </w:rPr>
        <w:t>Հ</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Ր</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Ա</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Հ</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Ա</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Ն</w:t>
      </w:r>
      <w:r w:rsidRPr="0098236F">
        <w:rPr>
          <w:rFonts w:ascii="GHEA Grapalat" w:hAnsi="GHEA Grapalat"/>
          <w:b/>
          <w:color w:val="000000" w:themeColor="text1"/>
          <w:szCs w:val="22"/>
          <w:lang w:val="af-ZA"/>
        </w:rPr>
        <w:t xml:space="preserve"> </w:t>
      </w:r>
      <w:r w:rsidRPr="0098236F">
        <w:rPr>
          <w:rFonts w:ascii="GHEA Grapalat" w:hAnsi="GHEA Grapalat" w:cs="Sylfaen"/>
          <w:b/>
          <w:color w:val="000000" w:themeColor="text1"/>
          <w:szCs w:val="22"/>
          <w:lang w:val="es-ES"/>
        </w:rPr>
        <w:t>Գ</w:t>
      </w:r>
    </w:p>
    <w:p w14:paraId="10D172BC" w14:textId="4EDC9237" w:rsidR="00096865" w:rsidRPr="0098236F" w:rsidRDefault="00B95BDF" w:rsidP="00EF3662">
      <w:pPr>
        <w:pStyle w:val="BodyText"/>
        <w:ind w:right="-7"/>
        <w:jc w:val="center"/>
        <w:rPr>
          <w:rFonts w:ascii="GHEA Grapalat" w:hAnsi="GHEA Grapalat"/>
          <w:b/>
          <w:color w:val="000000" w:themeColor="text1"/>
          <w:szCs w:val="22"/>
          <w:lang w:val="af-ZA"/>
        </w:rPr>
      </w:pPr>
      <w:r w:rsidRPr="0098236F">
        <w:rPr>
          <w:rFonts w:ascii="GHEA Grapalat" w:hAnsi="GHEA Grapalat" w:cs="Sylfaen"/>
          <w:b/>
          <w:color w:val="000000" w:themeColor="text1"/>
          <w:szCs w:val="22"/>
          <w:lang w:val="hy-AM"/>
        </w:rPr>
        <w:t xml:space="preserve">ԳՆԱՆՇՄԱՆ ՀԱՐՑՄԱՆ </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Հ</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Ա</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Յ</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Տ</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Ը</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Պ</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Ա</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Տ</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Ր</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Ա</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Ս</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Տ</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Ե</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Լ</w:t>
      </w:r>
      <w:r w:rsidR="00096865" w:rsidRPr="0098236F">
        <w:rPr>
          <w:rFonts w:ascii="GHEA Grapalat" w:hAnsi="GHEA Grapalat"/>
          <w:b/>
          <w:color w:val="000000" w:themeColor="text1"/>
          <w:szCs w:val="22"/>
          <w:lang w:val="af-ZA"/>
        </w:rPr>
        <w:t xml:space="preserve"> </w:t>
      </w:r>
      <w:r w:rsidR="00096865" w:rsidRPr="0098236F">
        <w:rPr>
          <w:rFonts w:ascii="GHEA Grapalat" w:hAnsi="GHEA Grapalat" w:cs="Sylfaen"/>
          <w:b/>
          <w:color w:val="000000" w:themeColor="text1"/>
          <w:szCs w:val="22"/>
          <w:lang w:val="es-ES"/>
        </w:rPr>
        <w:t>ՈՒ</w:t>
      </w:r>
    </w:p>
    <w:p w14:paraId="4E2B480C" w14:textId="77777777" w:rsidR="00096865" w:rsidRPr="0098236F" w:rsidRDefault="00096865" w:rsidP="00EF3662">
      <w:pPr>
        <w:ind w:firstLine="567"/>
        <w:jc w:val="center"/>
        <w:rPr>
          <w:rFonts w:ascii="GHEA Grapalat" w:hAnsi="GHEA Grapalat"/>
          <w:color w:val="000000" w:themeColor="text1"/>
          <w:szCs w:val="22"/>
          <w:lang w:val="af-ZA"/>
        </w:rPr>
      </w:pPr>
    </w:p>
    <w:p w14:paraId="6D77E593" w14:textId="77777777" w:rsidR="00096865" w:rsidRPr="0098236F" w:rsidRDefault="008D5016" w:rsidP="00EF3662">
      <w:pPr>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 xml:space="preserve">1. </w:t>
      </w:r>
      <w:r w:rsidRPr="0098236F">
        <w:rPr>
          <w:rFonts w:ascii="GHEA Grapalat" w:hAnsi="GHEA Grapalat" w:cs="Sylfaen"/>
          <w:b/>
          <w:color w:val="000000" w:themeColor="text1"/>
          <w:sz w:val="20"/>
          <w:lang w:val="es-ES"/>
        </w:rPr>
        <w:t>ԸՆԴՀԱՆՈՒՐ</w:t>
      </w:r>
      <w:r w:rsidRPr="0098236F">
        <w:rPr>
          <w:rFonts w:ascii="GHEA Grapalat" w:hAnsi="GHEA Grapalat"/>
          <w:b/>
          <w:color w:val="000000" w:themeColor="text1"/>
          <w:sz w:val="20"/>
          <w:lang w:val="af-ZA"/>
        </w:rPr>
        <w:t xml:space="preserve"> </w:t>
      </w:r>
      <w:r w:rsidRPr="0098236F">
        <w:rPr>
          <w:rFonts w:ascii="GHEA Grapalat" w:hAnsi="GHEA Grapalat" w:cs="Sylfaen"/>
          <w:b/>
          <w:color w:val="000000" w:themeColor="text1"/>
          <w:sz w:val="20"/>
          <w:lang w:val="es-ES"/>
        </w:rPr>
        <w:t>ԴՐՈՒՅԹՆԵՐ</w:t>
      </w:r>
    </w:p>
    <w:p w14:paraId="2BAF23DA" w14:textId="77777777" w:rsidR="00096865" w:rsidRPr="0098236F" w:rsidRDefault="00096865" w:rsidP="00EF3662">
      <w:pPr>
        <w:ind w:firstLine="567"/>
        <w:jc w:val="both"/>
        <w:rPr>
          <w:rFonts w:ascii="GHEA Grapalat" w:hAnsi="GHEA Grapalat"/>
          <w:color w:val="000000" w:themeColor="text1"/>
          <w:szCs w:val="22"/>
          <w:lang w:val="af-ZA"/>
        </w:rPr>
      </w:pPr>
      <w:r w:rsidRPr="0098236F">
        <w:rPr>
          <w:rFonts w:ascii="GHEA Grapalat" w:hAnsi="GHEA Grapalat"/>
          <w:color w:val="000000" w:themeColor="text1"/>
          <w:szCs w:val="22"/>
          <w:lang w:val="af-ZA"/>
        </w:rPr>
        <w:t xml:space="preserve"> </w:t>
      </w:r>
    </w:p>
    <w:p w14:paraId="78FF27F3"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1.1 </w:t>
      </w:r>
      <w:r w:rsidRPr="0098236F">
        <w:rPr>
          <w:rFonts w:ascii="GHEA Grapalat" w:hAnsi="GHEA Grapalat" w:cs="Sylfaen"/>
          <w:color w:val="000000" w:themeColor="text1"/>
          <w:sz w:val="20"/>
          <w:lang w:val="ru-RU"/>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հրահանգը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նպատակ</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ունի</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օժանդակել</w:t>
      </w:r>
      <w:r w:rsidRPr="0098236F">
        <w:rPr>
          <w:rFonts w:ascii="GHEA Grapalat" w:hAnsi="GHEA Grapalat" w:cs="Sylfaen"/>
          <w:color w:val="000000" w:themeColor="text1"/>
          <w:sz w:val="20"/>
          <w:lang w:val="af-ZA"/>
        </w:rPr>
        <w:t xml:space="preserve"> </w:t>
      </w:r>
      <w:r w:rsidR="000F4B86" w:rsidRPr="0098236F">
        <w:rPr>
          <w:rFonts w:ascii="GHEA Grapalat" w:hAnsi="GHEA Grapalat" w:cs="Sylfaen"/>
          <w:color w:val="000000" w:themeColor="text1"/>
          <w:sz w:val="20"/>
          <w:lang w:val="af-ZA"/>
        </w:rPr>
        <w:t>մ</w:t>
      </w:r>
      <w:r w:rsidRPr="0098236F">
        <w:rPr>
          <w:rFonts w:ascii="GHEA Grapalat" w:hAnsi="GHEA Grapalat" w:cs="Sylfaen"/>
          <w:color w:val="000000" w:themeColor="text1"/>
          <w:sz w:val="20"/>
          <w:lang w:val="ru-RU"/>
        </w:rPr>
        <w:t>ասնակիցներին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հայտը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պատրաստելիս</w:t>
      </w:r>
      <w:r w:rsidR="004D5671" w:rsidRPr="0098236F">
        <w:rPr>
          <w:rFonts w:ascii="GHEA Grapalat" w:hAnsi="GHEA Grapalat" w:cs="Sylfaen"/>
          <w:color w:val="000000" w:themeColor="text1"/>
          <w:sz w:val="20"/>
          <w:lang w:val="ru-RU"/>
        </w:rPr>
        <w:t>։</w:t>
      </w:r>
    </w:p>
    <w:p w14:paraId="6FAC9999"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1.2 </w:t>
      </w:r>
      <w:r w:rsidRPr="0098236F">
        <w:rPr>
          <w:rFonts w:ascii="GHEA Grapalat" w:hAnsi="GHEA Grapalat" w:cs="Sylfaen"/>
          <w:color w:val="000000" w:themeColor="text1"/>
          <w:sz w:val="20"/>
          <w:lang w:val="ru-RU"/>
        </w:rPr>
        <w:t>Նպատակահարմարության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դեպքում</w:t>
      </w:r>
      <w:r w:rsidRPr="0098236F">
        <w:rPr>
          <w:rFonts w:ascii="GHEA Grapalat" w:hAnsi="GHEA Grapalat" w:cs="Sylfaen"/>
          <w:color w:val="000000" w:themeColor="text1"/>
          <w:sz w:val="20"/>
          <w:lang w:val="af-ZA"/>
        </w:rPr>
        <w:t xml:space="preserve"> </w:t>
      </w:r>
      <w:r w:rsidR="000F4B86" w:rsidRPr="0098236F">
        <w:rPr>
          <w:rFonts w:ascii="GHEA Grapalat" w:hAnsi="GHEA Grapalat" w:cs="Sylfaen"/>
          <w:color w:val="000000" w:themeColor="text1"/>
          <w:sz w:val="20"/>
          <w:lang w:val="af-ZA"/>
        </w:rPr>
        <w:t>մ</w:t>
      </w:r>
      <w:r w:rsidRPr="0098236F">
        <w:rPr>
          <w:rFonts w:ascii="GHEA Grapalat" w:hAnsi="GHEA Grapalat" w:cs="Sylfaen"/>
          <w:color w:val="000000" w:themeColor="text1"/>
          <w:sz w:val="20"/>
          <w:lang w:val="ru-RU"/>
        </w:rPr>
        <w:t>ասնակիցը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պահանջվող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տեղեկությունները</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կարող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է</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ներկայացնել</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սույն</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հրահանգով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առաջարկվող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ձևերից</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տարբերվող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այլ</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ձևերով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պահպանելով</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պահանջվող</w:t>
      </w:r>
      <w:r w:rsidRPr="0098236F">
        <w:rPr>
          <w:rFonts w:ascii="GHEA Grapalat" w:hAnsi="GHEA Grapalat" w:cs="Sylfaen"/>
          <w:color w:val="000000" w:themeColor="text1"/>
          <w:sz w:val="20"/>
          <w:lang w:val="af-ZA"/>
        </w:rPr>
        <w:t xml:space="preserve"> </w:t>
      </w:r>
      <w:r w:rsidRPr="0098236F">
        <w:rPr>
          <w:rFonts w:ascii="GHEA Grapalat" w:hAnsi="GHEA Grapalat" w:cs="Sylfaen"/>
          <w:color w:val="000000" w:themeColor="text1"/>
          <w:sz w:val="20"/>
          <w:lang w:val="ru-RU"/>
        </w:rPr>
        <w:t>վավերապայմանները</w:t>
      </w:r>
      <w:r w:rsidR="004D5671" w:rsidRPr="0098236F">
        <w:rPr>
          <w:rFonts w:ascii="GHEA Grapalat" w:hAnsi="GHEA Grapalat" w:cs="Sylfaen"/>
          <w:color w:val="000000" w:themeColor="text1"/>
          <w:sz w:val="20"/>
          <w:lang w:val="ru-RU"/>
        </w:rPr>
        <w:t>։</w:t>
      </w:r>
    </w:p>
    <w:p w14:paraId="4B8D7A64" w14:textId="77777777" w:rsidR="00096865"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 xml:space="preserve">1.3 </w:t>
      </w:r>
      <w:r w:rsidRPr="0098236F">
        <w:rPr>
          <w:rFonts w:ascii="GHEA Grapalat" w:hAnsi="GHEA Grapalat" w:cs="Sylfaen"/>
          <w:color w:val="000000" w:themeColor="text1"/>
          <w:sz w:val="20"/>
          <w:lang w:val="ru-RU"/>
        </w:rPr>
        <w:t>Հայտերը</w:t>
      </w:r>
      <w:r w:rsidR="00AE679C" w:rsidRPr="0098236F">
        <w:rPr>
          <w:rFonts w:ascii="GHEA Grapalat" w:hAnsi="GHEA Grapalat" w:cs="Sylfaen"/>
          <w:color w:val="000000" w:themeColor="text1"/>
          <w:sz w:val="20"/>
          <w:lang w:val="af-ZA"/>
        </w:rPr>
        <w:t>,</w:t>
      </w:r>
      <w:r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հայերենից</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բացի</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կարող</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են</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ներկայացվել</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նաև</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անգլերեն</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կամ</w:t>
      </w:r>
      <w:r w:rsidR="005D71EF" w:rsidRPr="0098236F">
        <w:rPr>
          <w:rFonts w:ascii="GHEA Grapalat" w:hAnsi="GHEA Grapalat" w:cs="Sylfaen"/>
          <w:color w:val="000000" w:themeColor="text1"/>
          <w:sz w:val="20"/>
          <w:lang w:val="af-ZA"/>
        </w:rPr>
        <w:t xml:space="preserve"> </w:t>
      </w:r>
      <w:r w:rsidR="005D71EF" w:rsidRPr="0098236F">
        <w:rPr>
          <w:rFonts w:ascii="GHEA Grapalat" w:hAnsi="GHEA Grapalat" w:cs="Sylfaen"/>
          <w:color w:val="000000" w:themeColor="text1"/>
          <w:sz w:val="20"/>
          <w:lang w:val="ru-RU"/>
        </w:rPr>
        <w:t>ռուսերեն</w:t>
      </w:r>
      <w:r w:rsidR="004D5671" w:rsidRPr="0098236F">
        <w:rPr>
          <w:rFonts w:ascii="GHEA Grapalat" w:hAnsi="GHEA Grapalat" w:cs="Sylfaen"/>
          <w:color w:val="000000" w:themeColor="text1"/>
          <w:sz w:val="20"/>
          <w:lang w:val="ru-RU"/>
        </w:rPr>
        <w:t>։</w:t>
      </w:r>
      <w:r w:rsidRPr="0098236F">
        <w:rPr>
          <w:rFonts w:ascii="GHEA Grapalat" w:hAnsi="GHEA Grapalat" w:cs="Sylfaen"/>
          <w:color w:val="000000" w:themeColor="text1"/>
          <w:sz w:val="20"/>
          <w:lang w:val="af-ZA"/>
        </w:rPr>
        <w:t xml:space="preserve"> </w:t>
      </w:r>
    </w:p>
    <w:p w14:paraId="0D9D3941" w14:textId="77777777" w:rsidR="00096865" w:rsidRPr="0098236F" w:rsidRDefault="00096865" w:rsidP="00EF3662">
      <w:pPr>
        <w:jc w:val="center"/>
        <w:rPr>
          <w:rFonts w:ascii="GHEA Grapalat" w:hAnsi="GHEA Grapalat"/>
          <w:b/>
          <w:color w:val="000000" w:themeColor="text1"/>
          <w:szCs w:val="22"/>
          <w:lang w:val="af-ZA"/>
        </w:rPr>
      </w:pPr>
    </w:p>
    <w:p w14:paraId="63AA2DCE" w14:textId="77777777" w:rsidR="00096865" w:rsidRPr="0098236F" w:rsidRDefault="008D5016" w:rsidP="00EF3662">
      <w:pPr>
        <w:jc w:val="center"/>
        <w:rPr>
          <w:rFonts w:ascii="GHEA Grapalat" w:hAnsi="GHEA Grapalat"/>
          <w:b/>
          <w:color w:val="000000" w:themeColor="text1"/>
          <w:sz w:val="20"/>
          <w:lang w:val="af-ZA"/>
        </w:rPr>
      </w:pPr>
      <w:r w:rsidRPr="0098236F">
        <w:rPr>
          <w:rFonts w:ascii="GHEA Grapalat" w:hAnsi="GHEA Grapalat"/>
          <w:b/>
          <w:color w:val="000000" w:themeColor="text1"/>
          <w:sz w:val="20"/>
          <w:lang w:val="af-ZA"/>
        </w:rPr>
        <w:t xml:space="preserve">2. </w:t>
      </w:r>
      <w:r w:rsidRPr="0098236F">
        <w:rPr>
          <w:rFonts w:ascii="GHEA Grapalat" w:hAnsi="GHEA Grapalat" w:cs="Sylfaen"/>
          <w:b/>
          <w:color w:val="000000" w:themeColor="text1"/>
          <w:sz w:val="20"/>
          <w:lang w:val="es-ES"/>
        </w:rPr>
        <w:t>ԸՆԹԱՑԱԿԱՐԳԻ</w:t>
      </w:r>
      <w:r w:rsidRPr="0098236F">
        <w:rPr>
          <w:rFonts w:ascii="GHEA Grapalat" w:hAnsi="GHEA Grapalat"/>
          <w:b/>
          <w:color w:val="000000" w:themeColor="text1"/>
          <w:sz w:val="20"/>
          <w:lang w:val="af-ZA"/>
        </w:rPr>
        <w:t xml:space="preserve"> </w:t>
      </w:r>
      <w:r w:rsidRPr="0098236F">
        <w:rPr>
          <w:rFonts w:ascii="GHEA Grapalat" w:hAnsi="GHEA Grapalat" w:cs="Sylfaen"/>
          <w:b/>
          <w:color w:val="000000" w:themeColor="text1"/>
          <w:sz w:val="20"/>
          <w:lang w:val="es-ES"/>
        </w:rPr>
        <w:t>ՀԱՅՏԸ</w:t>
      </w:r>
    </w:p>
    <w:p w14:paraId="12AC24B6" w14:textId="77777777" w:rsidR="00096865" w:rsidRPr="0098236F" w:rsidRDefault="00096865" w:rsidP="00EF3662">
      <w:pPr>
        <w:ind w:firstLine="720"/>
        <w:jc w:val="center"/>
        <w:rPr>
          <w:rFonts w:ascii="GHEA Grapalat" w:hAnsi="GHEA Grapalat"/>
          <w:color w:val="000000" w:themeColor="text1"/>
          <w:szCs w:val="22"/>
          <w:lang w:val="af-ZA"/>
        </w:rPr>
      </w:pPr>
    </w:p>
    <w:p w14:paraId="71090AAB" w14:textId="77777777" w:rsidR="0078387F" w:rsidRPr="0098236F" w:rsidRDefault="0078387F" w:rsidP="00EF3662">
      <w:pPr>
        <w:ind w:firstLine="567"/>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hy-AM"/>
        </w:rPr>
        <w:t xml:space="preserve">Ընթացակարգին մասնակցելու համար </w:t>
      </w:r>
      <w:r w:rsidR="004F78EF" w:rsidRPr="0098236F">
        <w:rPr>
          <w:rFonts w:ascii="GHEA Grapalat" w:hAnsi="GHEA Grapalat"/>
          <w:color w:val="000000" w:themeColor="text1"/>
          <w:sz w:val="20"/>
          <w:szCs w:val="20"/>
        </w:rPr>
        <w:t>մ</w:t>
      </w:r>
      <w:r w:rsidRPr="0098236F">
        <w:rPr>
          <w:rFonts w:ascii="GHEA Grapalat" w:hAnsi="GHEA Grapalat"/>
          <w:color w:val="000000" w:themeColor="text1"/>
          <w:sz w:val="20"/>
          <w:szCs w:val="20"/>
          <w:lang w:val="hy-AM"/>
        </w:rPr>
        <w:t xml:space="preserve">ասնակիցը </w:t>
      </w:r>
      <w:r w:rsidR="004F78EF" w:rsidRPr="0098236F">
        <w:rPr>
          <w:rFonts w:ascii="GHEA Grapalat" w:hAnsi="GHEA Grapalat"/>
          <w:color w:val="000000" w:themeColor="text1"/>
          <w:sz w:val="20"/>
          <w:szCs w:val="20"/>
        </w:rPr>
        <w:t>հ</w:t>
      </w:r>
      <w:r w:rsidR="001F6578" w:rsidRPr="0098236F">
        <w:rPr>
          <w:rFonts w:ascii="GHEA Grapalat" w:hAnsi="GHEA Grapalat"/>
          <w:color w:val="000000" w:themeColor="text1"/>
          <w:sz w:val="20"/>
          <w:szCs w:val="20"/>
        </w:rPr>
        <w:t>ամակարգի</w:t>
      </w:r>
      <w:r w:rsidR="001F6578" w:rsidRPr="0098236F">
        <w:rPr>
          <w:rFonts w:ascii="GHEA Grapalat" w:hAnsi="GHEA Grapalat"/>
          <w:color w:val="000000" w:themeColor="text1"/>
          <w:sz w:val="20"/>
          <w:szCs w:val="20"/>
          <w:lang w:val="af-ZA"/>
        </w:rPr>
        <w:t xml:space="preserve"> </w:t>
      </w:r>
      <w:r w:rsidRPr="0098236F">
        <w:rPr>
          <w:rFonts w:ascii="GHEA Grapalat" w:hAnsi="GHEA Grapalat"/>
          <w:color w:val="000000" w:themeColor="text1"/>
          <w:sz w:val="20"/>
          <w:szCs w:val="20"/>
          <w:lang w:val="hy-AM"/>
        </w:rPr>
        <w:t>միջոցով ներկայացնում է հայտ: Հայտին կցվում են սույն հրավերով նախատեսված համապատասխան փաստաթղթեր</w:t>
      </w:r>
      <w:r w:rsidRPr="0098236F">
        <w:rPr>
          <w:rFonts w:ascii="GHEA Grapalat" w:hAnsi="GHEA Grapalat"/>
          <w:color w:val="000000" w:themeColor="text1"/>
          <w:sz w:val="20"/>
          <w:szCs w:val="20"/>
          <w:lang w:val="es-ES"/>
        </w:rPr>
        <w:t>ը (տեղեկությունները):</w:t>
      </w:r>
    </w:p>
    <w:p w14:paraId="02EB36F0" w14:textId="77777777" w:rsidR="002D5CF0" w:rsidRPr="0098236F" w:rsidRDefault="0078387F" w:rsidP="00EF3662">
      <w:pPr>
        <w:ind w:firstLine="567"/>
        <w:jc w:val="both"/>
        <w:rPr>
          <w:rFonts w:ascii="GHEA Grapalat" w:hAnsi="GHEA Grapalat" w:cs="Sylfaen"/>
          <w:color w:val="000000" w:themeColor="text1"/>
          <w:sz w:val="20"/>
          <w:lang w:val="es-ES"/>
        </w:rPr>
      </w:pPr>
      <w:r w:rsidRPr="0098236F">
        <w:rPr>
          <w:rFonts w:ascii="GHEA Grapalat" w:hAnsi="GHEA Grapalat" w:cs="Sylfaen"/>
          <w:color w:val="000000" w:themeColor="text1"/>
          <w:sz w:val="20"/>
        </w:rPr>
        <w:t>Մասնակիցը</w:t>
      </w:r>
      <w:r w:rsidRPr="0098236F">
        <w:rPr>
          <w:rFonts w:ascii="GHEA Grapalat" w:hAnsi="GHEA Grapalat" w:cs="Sylfaen"/>
          <w:color w:val="000000" w:themeColor="text1"/>
          <w:sz w:val="20"/>
          <w:lang w:val="es-ES"/>
        </w:rPr>
        <w:t xml:space="preserve"> </w:t>
      </w:r>
      <w:r w:rsidR="002240AB" w:rsidRPr="0098236F">
        <w:rPr>
          <w:rFonts w:ascii="GHEA Grapalat" w:hAnsi="GHEA Grapalat" w:cs="Sylfaen"/>
          <w:color w:val="000000" w:themeColor="text1"/>
          <w:sz w:val="20"/>
        </w:rPr>
        <w:t>հայտով</w:t>
      </w:r>
      <w:r w:rsidR="002240AB"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rPr>
        <w:t>ներկայացնում</w:t>
      </w:r>
      <w:r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rPr>
        <w:t>է</w:t>
      </w:r>
      <w:r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rPr>
        <w:t>իր</w:t>
      </w:r>
      <w:r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rPr>
        <w:t>կողմից</w:t>
      </w:r>
      <w:r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rPr>
        <w:t>հաստատված</w:t>
      </w:r>
      <w:r w:rsidRPr="0098236F">
        <w:rPr>
          <w:rFonts w:ascii="GHEA Grapalat" w:hAnsi="GHEA Grapalat" w:cs="Sylfaen"/>
          <w:color w:val="000000" w:themeColor="text1"/>
          <w:sz w:val="20"/>
          <w:lang w:val="es-ES"/>
        </w:rPr>
        <w:t>`</w:t>
      </w:r>
    </w:p>
    <w:p w14:paraId="14A74F8F" w14:textId="77777777" w:rsidR="002D5CF0" w:rsidRPr="0098236F" w:rsidRDefault="002D5CF0" w:rsidP="00EF3662">
      <w:pPr>
        <w:ind w:firstLine="567"/>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1) </w:t>
      </w:r>
      <w:r w:rsidR="00A76C15" w:rsidRPr="0098236F">
        <w:rPr>
          <w:rFonts w:ascii="GHEA Grapalat" w:hAnsi="GHEA Grapalat"/>
          <w:b/>
          <w:color w:val="000000" w:themeColor="text1"/>
          <w:sz w:val="20"/>
          <w:szCs w:val="20"/>
          <w:lang w:val="es-ES"/>
        </w:rPr>
        <w:t>«</w:t>
      </w:r>
      <w:r w:rsidRPr="0098236F">
        <w:rPr>
          <w:rFonts w:ascii="GHEA Grapalat" w:hAnsi="GHEA Grapalat"/>
          <w:b/>
          <w:color w:val="000000" w:themeColor="text1"/>
          <w:sz w:val="20"/>
          <w:szCs w:val="20"/>
          <w:lang w:val="es-ES"/>
        </w:rPr>
        <w:t>Պիտանելիության չափորոշիչ</w:t>
      </w:r>
      <w:r w:rsidR="00A76C15" w:rsidRPr="0098236F">
        <w:rPr>
          <w:rFonts w:ascii="GHEA Grapalat" w:hAnsi="GHEA Grapalat"/>
          <w:b/>
          <w:color w:val="000000" w:themeColor="text1"/>
          <w:sz w:val="20"/>
          <w:szCs w:val="20"/>
          <w:lang w:val="es-ES"/>
        </w:rPr>
        <w:t>»</w:t>
      </w:r>
      <w:r w:rsidRPr="0098236F">
        <w:rPr>
          <w:rFonts w:ascii="GHEA Grapalat" w:hAnsi="GHEA Grapalat"/>
          <w:b/>
          <w:color w:val="000000" w:themeColor="text1"/>
          <w:sz w:val="20"/>
          <w:szCs w:val="20"/>
          <w:lang w:val="es-ES"/>
        </w:rPr>
        <w:t>.</w:t>
      </w:r>
    </w:p>
    <w:p w14:paraId="71A3E788" w14:textId="77777777" w:rsidR="00096865" w:rsidRPr="0098236F" w:rsidRDefault="002D5CF0" w:rsidP="00EF3662">
      <w:pPr>
        <w:ind w:firstLine="567"/>
        <w:jc w:val="both"/>
        <w:rPr>
          <w:rFonts w:ascii="GHEA Grapalat" w:hAnsi="GHEA Grapalat" w:cs="Sylfaen"/>
          <w:color w:val="000000" w:themeColor="text1"/>
          <w:sz w:val="20"/>
          <w:lang w:val="es-ES"/>
        </w:rPr>
      </w:pPr>
      <w:r w:rsidRPr="0098236F">
        <w:rPr>
          <w:rFonts w:ascii="GHEA Grapalat" w:hAnsi="GHEA Grapalat" w:cs="Sylfaen"/>
          <w:color w:val="000000" w:themeColor="text1"/>
          <w:sz w:val="20"/>
          <w:lang w:val="es-ES"/>
        </w:rPr>
        <w:t>2.</w:t>
      </w:r>
      <w:r w:rsidR="00D76BBA" w:rsidRPr="0098236F">
        <w:rPr>
          <w:rFonts w:ascii="GHEA Grapalat" w:hAnsi="GHEA Grapalat" w:cs="Sylfaen"/>
          <w:color w:val="000000" w:themeColor="text1"/>
          <w:sz w:val="20"/>
          <w:lang w:val="es-ES"/>
        </w:rPr>
        <w:t>1</w:t>
      </w:r>
      <w:r w:rsidRPr="0098236F">
        <w:rPr>
          <w:rFonts w:ascii="GHEA Grapalat" w:hAnsi="GHEA Grapalat" w:cs="Sylfaen"/>
          <w:color w:val="000000" w:themeColor="text1"/>
          <w:sz w:val="20"/>
          <w:lang w:val="es-ES"/>
        </w:rPr>
        <w:t xml:space="preserve"> </w:t>
      </w:r>
      <w:r w:rsidR="00096865" w:rsidRPr="0098236F">
        <w:rPr>
          <w:rFonts w:ascii="GHEA Grapalat" w:hAnsi="GHEA Grapalat" w:cs="Sylfaen"/>
          <w:color w:val="000000" w:themeColor="text1"/>
          <w:sz w:val="20"/>
          <w:lang w:val="ru-RU"/>
        </w:rPr>
        <w:t>ընթացակարգին</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մասնակցելու</w:t>
      </w:r>
      <w:r w:rsidR="00096865" w:rsidRPr="0098236F">
        <w:rPr>
          <w:rFonts w:ascii="GHEA Grapalat" w:hAnsi="GHEA Grapalat" w:cs="Sylfaen"/>
          <w:color w:val="000000" w:themeColor="text1"/>
          <w:sz w:val="20"/>
          <w:lang w:val="af-ZA"/>
        </w:rPr>
        <w:t xml:space="preserve"> </w:t>
      </w:r>
      <w:r w:rsidR="00096865" w:rsidRPr="0098236F">
        <w:rPr>
          <w:rFonts w:ascii="GHEA Grapalat" w:hAnsi="GHEA Grapalat" w:cs="Sylfaen"/>
          <w:color w:val="000000" w:themeColor="text1"/>
          <w:sz w:val="20"/>
          <w:lang w:val="ru-RU"/>
        </w:rPr>
        <w:t>դիմում</w:t>
      </w:r>
      <w:r w:rsidR="00EF4630" w:rsidRPr="0098236F">
        <w:rPr>
          <w:rFonts w:ascii="GHEA Grapalat" w:hAnsi="GHEA Grapalat" w:cs="Sylfaen"/>
          <w:color w:val="000000" w:themeColor="text1"/>
          <w:sz w:val="20"/>
          <w:lang w:val="es-ES"/>
        </w:rPr>
        <w:t>-</w:t>
      </w:r>
      <w:r w:rsidR="00EF4630" w:rsidRPr="0098236F">
        <w:rPr>
          <w:rFonts w:ascii="GHEA Grapalat" w:hAnsi="GHEA Grapalat" w:cs="Sylfaen"/>
          <w:color w:val="000000" w:themeColor="text1"/>
          <w:sz w:val="20"/>
        </w:rPr>
        <w:t>հայտարարություն</w:t>
      </w:r>
      <w:r w:rsidR="00096865" w:rsidRPr="0098236F">
        <w:rPr>
          <w:rFonts w:ascii="GHEA Grapalat" w:hAnsi="GHEA Grapalat" w:cs="Sylfaen"/>
          <w:color w:val="000000" w:themeColor="text1"/>
          <w:sz w:val="20"/>
          <w:lang w:val="af-ZA"/>
        </w:rPr>
        <w:t xml:space="preserve">` </w:t>
      </w:r>
      <w:r w:rsidR="006F49AA" w:rsidRPr="0098236F">
        <w:rPr>
          <w:rFonts w:ascii="GHEA Grapalat" w:hAnsi="GHEA Grapalat" w:cs="Sylfaen"/>
          <w:color w:val="000000" w:themeColor="text1"/>
          <w:sz w:val="20"/>
          <w:lang w:val="af-ZA"/>
        </w:rPr>
        <w:t>համաձայն հ</w:t>
      </w:r>
      <w:r w:rsidR="00096865" w:rsidRPr="0098236F">
        <w:rPr>
          <w:rFonts w:ascii="GHEA Grapalat" w:hAnsi="GHEA Grapalat" w:cs="Sylfaen"/>
          <w:color w:val="000000" w:themeColor="text1"/>
          <w:sz w:val="20"/>
          <w:lang w:val="ru-RU"/>
        </w:rPr>
        <w:t>ավելված</w:t>
      </w:r>
      <w:r w:rsidR="00096865" w:rsidRPr="0098236F">
        <w:rPr>
          <w:rFonts w:ascii="GHEA Grapalat" w:hAnsi="GHEA Grapalat" w:cs="Sylfaen"/>
          <w:color w:val="000000" w:themeColor="text1"/>
          <w:sz w:val="20"/>
          <w:lang w:val="af-ZA"/>
        </w:rPr>
        <w:t xml:space="preserve"> N 1</w:t>
      </w:r>
      <w:r w:rsidR="006F49AA" w:rsidRPr="0098236F">
        <w:rPr>
          <w:rFonts w:ascii="GHEA Grapalat" w:hAnsi="GHEA Grapalat" w:cs="Sylfaen"/>
          <w:color w:val="000000" w:themeColor="text1"/>
          <w:sz w:val="20"/>
          <w:lang w:val="af-ZA"/>
        </w:rPr>
        <w:t>-ի</w:t>
      </w:r>
      <w:r w:rsidR="00BC6807" w:rsidRPr="0098236F">
        <w:rPr>
          <w:rFonts w:ascii="GHEA Grapalat" w:hAnsi="GHEA Grapalat" w:cs="Sylfaen"/>
          <w:color w:val="000000" w:themeColor="text1"/>
          <w:sz w:val="20"/>
          <w:lang w:val="es-ES"/>
        </w:rPr>
        <w:t>.</w:t>
      </w:r>
    </w:p>
    <w:p w14:paraId="37F6414C" w14:textId="77777777" w:rsidR="00EF4630" w:rsidRPr="0098236F" w:rsidRDefault="00096865" w:rsidP="00EF4630">
      <w:pPr>
        <w:pStyle w:val="norm"/>
        <w:spacing w:line="276" w:lineRule="auto"/>
        <w:ind w:firstLine="567"/>
        <w:rPr>
          <w:rFonts w:ascii="GHEA Grapalat" w:hAnsi="GHEA Grapalat" w:cs="Sylfaen"/>
          <w:color w:val="000000" w:themeColor="text1"/>
          <w:sz w:val="20"/>
          <w:szCs w:val="24"/>
          <w:lang w:val="hy-AM" w:eastAsia="en-US"/>
        </w:rPr>
      </w:pPr>
      <w:r w:rsidRPr="0098236F">
        <w:rPr>
          <w:rFonts w:ascii="GHEA Grapalat" w:hAnsi="GHEA Grapalat" w:cs="Sylfaen"/>
          <w:color w:val="000000" w:themeColor="text1"/>
          <w:sz w:val="20"/>
          <w:lang w:val="af-ZA"/>
        </w:rPr>
        <w:t>2.</w:t>
      </w:r>
      <w:r w:rsidR="00180EE9" w:rsidRPr="0098236F">
        <w:rPr>
          <w:rFonts w:ascii="GHEA Grapalat" w:hAnsi="GHEA Grapalat" w:cs="Sylfaen"/>
          <w:color w:val="000000" w:themeColor="text1"/>
          <w:sz w:val="20"/>
          <w:lang w:val="af-ZA"/>
        </w:rPr>
        <w:t>2</w:t>
      </w:r>
      <w:r w:rsidRPr="0098236F">
        <w:rPr>
          <w:rFonts w:ascii="GHEA Grapalat" w:hAnsi="GHEA Grapalat" w:cs="Sylfaen"/>
          <w:color w:val="000000" w:themeColor="text1"/>
          <w:sz w:val="20"/>
          <w:lang w:val="af-ZA"/>
        </w:rPr>
        <w:t xml:space="preserve"> </w:t>
      </w:r>
      <w:r w:rsidR="00C96127" w:rsidRPr="0098236F">
        <w:rPr>
          <w:rFonts w:ascii="GHEA Grapalat" w:hAnsi="GHEA Grapalat" w:cs="Sylfaen"/>
          <w:color w:val="000000" w:themeColor="text1"/>
          <w:sz w:val="20"/>
          <w:lang w:val="af-ZA"/>
        </w:rPr>
        <w:t xml:space="preserve">ենթակապալի </w:t>
      </w:r>
      <w:r w:rsidR="00EF4630" w:rsidRPr="0098236F">
        <w:rPr>
          <w:rFonts w:ascii="GHEA Grapalat" w:hAnsi="GHEA Grapalat" w:cs="Sylfaen"/>
          <w:color w:val="000000" w:themeColor="text1"/>
          <w:sz w:val="20"/>
          <w:szCs w:val="24"/>
          <w:lang w:eastAsia="en-US"/>
        </w:rPr>
        <w:t>պայմանագրի</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պատճենը</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և</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դրա</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կողմ</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հանդիսացող</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անձի</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տվյալները</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եթե</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պայմանագիրն</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իրականացվելու</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է</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գործակալության</w:t>
      </w:r>
      <w:r w:rsidR="00EF4630" w:rsidRPr="0098236F">
        <w:rPr>
          <w:rFonts w:ascii="GHEA Grapalat" w:hAnsi="GHEA Grapalat" w:cs="Sylfaen"/>
          <w:color w:val="000000" w:themeColor="text1"/>
          <w:sz w:val="20"/>
          <w:szCs w:val="24"/>
          <w:lang w:val="af-ZA" w:eastAsia="en-US"/>
        </w:rPr>
        <w:t xml:space="preserve"> </w:t>
      </w:r>
      <w:r w:rsidR="00EF4630" w:rsidRPr="0098236F">
        <w:rPr>
          <w:rFonts w:ascii="GHEA Grapalat" w:hAnsi="GHEA Grapalat" w:cs="Sylfaen"/>
          <w:color w:val="000000" w:themeColor="text1"/>
          <w:sz w:val="20"/>
          <w:szCs w:val="24"/>
          <w:lang w:eastAsia="en-US"/>
        </w:rPr>
        <w:t>միջոցով</w:t>
      </w:r>
      <w:r w:rsidR="00EF4630" w:rsidRPr="0098236F">
        <w:rPr>
          <w:rFonts w:ascii="GHEA Grapalat" w:hAnsi="GHEA Grapalat" w:cs="Sylfaen"/>
          <w:color w:val="000000" w:themeColor="text1"/>
          <w:sz w:val="20"/>
          <w:szCs w:val="24"/>
          <w:lang w:val="af-ZA" w:eastAsia="en-US"/>
        </w:rPr>
        <w:t>.</w:t>
      </w:r>
    </w:p>
    <w:p w14:paraId="45A169DE" w14:textId="77777777" w:rsidR="00EF4630" w:rsidRPr="0098236F" w:rsidRDefault="00EF4630" w:rsidP="00505AD4">
      <w:pPr>
        <w:pStyle w:val="norm"/>
        <w:spacing w:line="240" w:lineRule="auto"/>
        <w:ind w:firstLine="567"/>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af-ZA" w:eastAsia="en-US"/>
        </w:rPr>
        <w:t xml:space="preserve">2.3 </w:t>
      </w:r>
      <w:r w:rsidRPr="0098236F">
        <w:rPr>
          <w:rFonts w:ascii="GHEA Grapalat" w:hAnsi="GHEA Grapalat" w:cs="Sylfaen"/>
          <w:color w:val="000000" w:themeColor="text1"/>
          <w:sz w:val="20"/>
          <w:szCs w:val="24"/>
          <w:lang w:val="hy-AM" w:eastAsia="en-US"/>
        </w:rPr>
        <w:t>համատեղ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գործունեության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պայմանագիրը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եթե</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մասնակիցները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գնման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ընթացակարգին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մասնակցում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համատեղ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գործունեության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կարգով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val="hy-AM" w:eastAsia="en-US"/>
        </w:rPr>
        <w:t>կոնսորցիումով</w:t>
      </w:r>
      <w:r w:rsidRPr="0098236F">
        <w:rPr>
          <w:rFonts w:ascii="GHEA Grapalat" w:hAnsi="GHEA Grapalat" w:cs="Sylfaen"/>
          <w:color w:val="000000" w:themeColor="text1"/>
          <w:sz w:val="20"/>
          <w:szCs w:val="24"/>
          <w:lang w:val="af-ZA" w:eastAsia="en-US"/>
        </w:rPr>
        <w:t>).</w:t>
      </w:r>
      <w:r w:rsidR="001C336A" w:rsidRPr="0098236F">
        <w:rPr>
          <w:rFonts w:ascii="GHEA Grapalat" w:hAnsi="GHEA Grapalat" w:cs="Sylfaen"/>
          <w:color w:val="000000" w:themeColor="text1"/>
          <w:sz w:val="20"/>
          <w:szCs w:val="24"/>
          <w:vertAlign w:val="superscript"/>
          <w:lang w:val="af-ZA" w:eastAsia="en-US"/>
        </w:rPr>
        <w:t>16</w:t>
      </w:r>
      <w:r w:rsidRPr="0098236F">
        <w:rPr>
          <w:rStyle w:val="FootnoteReference"/>
          <w:rFonts w:ascii="GHEA Grapalat" w:hAnsi="GHEA Grapalat" w:cs="Sylfaen"/>
          <w:color w:val="000000" w:themeColor="text1"/>
          <w:sz w:val="20"/>
          <w:szCs w:val="24"/>
          <w:lang w:val="af-ZA" w:eastAsia="en-US"/>
        </w:rPr>
        <w:footnoteReference w:id="6"/>
      </w:r>
    </w:p>
    <w:p w14:paraId="5C674C2D" w14:textId="7EE237FF" w:rsidR="006505D2" w:rsidRPr="0098236F" w:rsidRDefault="002C4DBF" w:rsidP="006A26BE">
      <w:pPr>
        <w:ind w:firstLine="567"/>
        <w:jc w:val="both"/>
        <w:rPr>
          <w:rFonts w:ascii="GHEA Grapalat" w:hAnsi="GHEA Grapalat"/>
          <w:color w:val="000000" w:themeColor="text1"/>
          <w:sz w:val="20"/>
          <w:vertAlign w:val="superscript"/>
          <w:lang w:val="af-ZA"/>
        </w:rPr>
      </w:pPr>
      <w:r w:rsidRPr="0098236F">
        <w:rPr>
          <w:rFonts w:ascii="GHEA Grapalat" w:hAnsi="GHEA Grapalat" w:cs="Sylfaen"/>
          <w:color w:val="000000" w:themeColor="text1"/>
          <w:sz w:val="20"/>
          <w:lang w:val="af-ZA"/>
        </w:rPr>
        <w:t>2</w:t>
      </w:r>
      <w:r w:rsidR="00E968EF" w:rsidRPr="0098236F">
        <w:rPr>
          <w:rFonts w:ascii="GHEA Grapalat" w:hAnsi="GHEA Grapalat" w:cs="Sylfaen"/>
          <w:color w:val="000000" w:themeColor="text1"/>
          <w:sz w:val="20"/>
          <w:lang w:val="af-ZA"/>
        </w:rPr>
        <w:t>.</w:t>
      </w:r>
      <w:r w:rsidR="002E11D1" w:rsidRPr="0098236F">
        <w:rPr>
          <w:rFonts w:ascii="GHEA Grapalat" w:hAnsi="GHEA Grapalat" w:cs="Sylfaen"/>
          <w:color w:val="000000" w:themeColor="text1"/>
          <w:sz w:val="20"/>
          <w:lang w:val="af-ZA"/>
        </w:rPr>
        <w:t>4</w:t>
      </w:r>
      <w:r w:rsidR="002240AB" w:rsidRPr="0098236F">
        <w:rPr>
          <w:rFonts w:ascii="GHEA Grapalat" w:hAnsi="GHEA Grapalat" w:cs="Sylfaen"/>
          <w:color w:val="000000" w:themeColor="text1"/>
          <w:sz w:val="20"/>
          <w:lang w:val="af-ZA"/>
        </w:rPr>
        <w:t xml:space="preserve"> </w:t>
      </w:r>
    </w:p>
    <w:p w14:paraId="01E25516" w14:textId="77777777" w:rsidR="002C4DBF" w:rsidRPr="0098236F" w:rsidRDefault="00505AD4" w:rsidP="00EF3662">
      <w:pPr>
        <w:tabs>
          <w:tab w:val="left" w:pos="1248"/>
        </w:tabs>
        <w:ind w:firstLine="540"/>
        <w:jc w:val="both"/>
        <w:rPr>
          <w:rFonts w:ascii="GHEA Grapalat" w:hAnsi="GHEA Grapalat"/>
          <w:color w:val="000000" w:themeColor="text1"/>
          <w:sz w:val="20"/>
          <w:szCs w:val="20"/>
          <w:lang w:val="es-ES"/>
        </w:rPr>
      </w:pPr>
      <w:r w:rsidRPr="0098236F">
        <w:rPr>
          <w:rFonts w:ascii="GHEA Grapalat" w:hAnsi="GHEA Grapalat"/>
          <w:b/>
          <w:color w:val="000000" w:themeColor="text1"/>
          <w:sz w:val="20"/>
          <w:szCs w:val="20"/>
          <w:lang w:val="es-ES"/>
        </w:rPr>
        <w:t>2</w:t>
      </w:r>
      <w:r w:rsidR="002C4DBF" w:rsidRPr="0098236F">
        <w:rPr>
          <w:rFonts w:ascii="GHEA Grapalat" w:hAnsi="GHEA Grapalat"/>
          <w:b/>
          <w:color w:val="000000" w:themeColor="text1"/>
          <w:sz w:val="20"/>
          <w:szCs w:val="20"/>
          <w:lang w:val="es-ES"/>
        </w:rPr>
        <w:t xml:space="preserve">) </w:t>
      </w:r>
      <w:r w:rsidR="00FF3F8F" w:rsidRPr="0098236F">
        <w:rPr>
          <w:rFonts w:ascii="GHEA Grapalat" w:hAnsi="GHEA Grapalat"/>
          <w:b/>
          <w:color w:val="000000" w:themeColor="text1"/>
          <w:sz w:val="20"/>
          <w:szCs w:val="20"/>
          <w:lang w:val="es-ES"/>
        </w:rPr>
        <w:t>«</w:t>
      </w:r>
      <w:r w:rsidR="002C4DBF" w:rsidRPr="0098236F">
        <w:rPr>
          <w:rFonts w:ascii="GHEA Grapalat" w:hAnsi="GHEA Grapalat"/>
          <w:b/>
          <w:color w:val="000000" w:themeColor="text1"/>
          <w:sz w:val="20"/>
          <w:szCs w:val="20"/>
          <w:lang w:val="es-ES"/>
        </w:rPr>
        <w:t>Ֆինանսական</w:t>
      </w:r>
      <w:r w:rsidR="00FF3F8F" w:rsidRPr="0098236F">
        <w:rPr>
          <w:rFonts w:ascii="GHEA Grapalat" w:hAnsi="GHEA Grapalat"/>
          <w:b/>
          <w:color w:val="000000" w:themeColor="text1"/>
          <w:sz w:val="20"/>
          <w:szCs w:val="20"/>
          <w:lang w:val="es-ES"/>
        </w:rPr>
        <w:t xml:space="preserve"> չափորոշիչ»</w:t>
      </w:r>
      <w:r w:rsidR="00FF3F8F" w:rsidRPr="0098236F">
        <w:rPr>
          <w:rFonts w:ascii="GHEA Grapalat" w:hAnsi="GHEA Grapalat" w:cs="Sylfaen"/>
          <w:color w:val="000000" w:themeColor="text1"/>
          <w:sz w:val="20"/>
          <w:lang w:val="es-ES"/>
        </w:rPr>
        <w:t>.</w:t>
      </w:r>
    </w:p>
    <w:p w14:paraId="62E6CE55" w14:textId="77777777" w:rsidR="002E11D1" w:rsidRPr="0098236F" w:rsidRDefault="00096865"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af-ZA"/>
        </w:rPr>
        <w:t>2.</w:t>
      </w:r>
      <w:r w:rsidR="002E11D1" w:rsidRPr="0098236F">
        <w:rPr>
          <w:rFonts w:ascii="GHEA Grapalat" w:hAnsi="GHEA Grapalat" w:cs="Sylfaen"/>
          <w:color w:val="000000" w:themeColor="text1"/>
          <w:sz w:val="20"/>
          <w:lang w:val="af-ZA"/>
        </w:rPr>
        <w:t>5</w:t>
      </w:r>
      <w:r w:rsidR="001C336A"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գնային</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առաջարկ</w:t>
      </w:r>
      <w:r w:rsidR="00294FFF" w:rsidRPr="0098236F">
        <w:rPr>
          <w:rFonts w:ascii="GHEA Grapalat" w:hAnsi="GHEA Grapalat" w:cs="Sylfaen"/>
          <w:color w:val="000000" w:themeColor="text1"/>
          <w:sz w:val="20"/>
          <w:lang w:val="af-ZA"/>
        </w:rPr>
        <w:t xml:space="preserve">` </w:t>
      </w:r>
      <w:r w:rsidR="00294FFF" w:rsidRPr="0098236F">
        <w:rPr>
          <w:rFonts w:ascii="GHEA Grapalat" w:hAnsi="GHEA Grapalat" w:cs="Sylfaen"/>
          <w:color w:val="000000" w:themeColor="text1"/>
          <w:sz w:val="20"/>
          <w:lang w:val="hy-AM"/>
        </w:rPr>
        <w:t>համաձայն</w:t>
      </w:r>
      <w:r w:rsidR="00294FFF" w:rsidRPr="0098236F">
        <w:rPr>
          <w:rFonts w:ascii="GHEA Grapalat" w:hAnsi="GHEA Grapalat" w:cs="Sylfaen"/>
          <w:color w:val="000000" w:themeColor="text1"/>
          <w:sz w:val="20"/>
          <w:lang w:val="af-ZA"/>
        </w:rPr>
        <w:t xml:space="preserve"> </w:t>
      </w:r>
      <w:r w:rsidR="00294FFF" w:rsidRPr="0098236F">
        <w:rPr>
          <w:rFonts w:ascii="GHEA Grapalat" w:hAnsi="GHEA Grapalat" w:cs="Sylfaen"/>
          <w:color w:val="000000" w:themeColor="text1"/>
          <w:sz w:val="20"/>
          <w:lang w:val="hy-AM"/>
        </w:rPr>
        <w:t>հավելված</w:t>
      </w:r>
      <w:r w:rsidR="00294FFF" w:rsidRPr="0098236F">
        <w:rPr>
          <w:rFonts w:ascii="GHEA Grapalat" w:hAnsi="GHEA Grapalat" w:cs="Sylfaen"/>
          <w:color w:val="000000" w:themeColor="text1"/>
          <w:sz w:val="20"/>
          <w:lang w:val="af-ZA"/>
        </w:rPr>
        <w:t xml:space="preserve"> N </w:t>
      </w:r>
      <w:r w:rsidR="004D557A" w:rsidRPr="0098236F">
        <w:rPr>
          <w:rFonts w:ascii="GHEA Grapalat" w:hAnsi="GHEA Grapalat" w:cs="Sylfaen"/>
          <w:color w:val="000000" w:themeColor="text1"/>
          <w:sz w:val="20"/>
          <w:lang w:val="af-ZA"/>
        </w:rPr>
        <w:t>2</w:t>
      </w:r>
      <w:r w:rsidR="00294FFF" w:rsidRPr="0098236F">
        <w:rPr>
          <w:rFonts w:ascii="GHEA Grapalat" w:hAnsi="GHEA Grapalat" w:cs="Sylfaen"/>
          <w:color w:val="000000" w:themeColor="text1"/>
          <w:sz w:val="20"/>
          <w:lang w:val="af-ZA"/>
        </w:rPr>
        <w:t>-</w:t>
      </w:r>
      <w:r w:rsidR="00294FFF" w:rsidRPr="0098236F">
        <w:rPr>
          <w:rFonts w:ascii="GHEA Grapalat" w:hAnsi="GHEA Grapalat" w:cs="Sylfaen"/>
          <w:color w:val="000000" w:themeColor="text1"/>
          <w:sz w:val="20"/>
          <w:lang w:val="hy-AM"/>
        </w:rPr>
        <w:t>ի</w:t>
      </w:r>
      <w:r w:rsidR="00294FFF" w:rsidRPr="0098236F">
        <w:rPr>
          <w:rFonts w:ascii="GHEA Grapalat" w:hAnsi="GHEA Grapalat" w:cs="Sylfaen"/>
          <w:color w:val="000000" w:themeColor="text1"/>
          <w:sz w:val="20"/>
          <w:lang w:val="af-ZA"/>
        </w:rPr>
        <w:t>: Գնային առաջարկը</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ներկայացվում</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է</w:t>
      </w:r>
      <w:r w:rsidR="00E67BA7" w:rsidRPr="0098236F">
        <w:rPr>
          <w:rFonts w:ascii="GHEA Grapalat" w:hAnsi="GHEA Grapalat" w:cs="Sylfaen"/>
          <w:color w:val="000000" w:themeColor="text1"/>
          <w:sz w:val="20"/>
          <w:lang w:val="af-ZA"/>
        </w:rPr>
        <w:t xml:space="preserve"> </w:t>
      </w:r>
      <w:r w:rsidR="00DD2073" w:rsidRPr="0098236F">
        <w:rPr>
          <w:rFonts w:ascii="GHEA Grapalat" w:hAnsi="GHEA Grapalat" w:cs="Sylfaen"/>
          <w:color w:val="000000" w:themeColor="text1"/>
          <w:sz w:val="20"/>
          <w:lang w:val="hy-AM"/>
        </w:rPr>
        <w:t xml:space="preserve">արժեք (ինքնարժեքի և կանխատեսվող շահույթի հանրագումարը) </w:t>
      </w:r>
      <w:r w:rsidR="00E67BA7" w:rsidRPr="0098236F">
        <w:rPr>
          <w:rFonts w:ascii="GHEA Grapalat" w:hAnsi="GHEA Grapalat" w:cs="Sylfaen"/>
          <w:color w:val="000000" w:themeColor="text1"/>
          <w:sz w:val="20"/>
          <w:lang w:val="hy-AM"/>
        </w:rPr>
        <w:t>և ավելացված</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արժեքի</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հարկ</w:t>
      </w:r>
      <w:r w:rsidR="00E67BA7" w:rsidRPr="0098236F" w:rsidDel="001A1F55">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ընդհանրական</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բաղադրիչներից</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բաղկացած</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հաշվարկի</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hy-AM"/>
        </w:rPr>
        <w:t>ձևով։</w:t>
      </w:r>
      <w:r w:rsidR="00E67BA7" w:rsidRPr="0098236F">
        <w:rPr>
          <w:rFonts w:ascii="GHEA Grapalat" w:hAnsi="GHEA Grapalat" w:cs="Sylfaen"/>
          <w:color w:val="000000" w:themeColor="text1"/>
          <w:sz w:val="20"/>
          <w:lang w:val="af-ZA"/>
        </w:rPr>
        <w:t xml:space="preserve"> </w:t>
      </w:r>
      <w:r w:rsidR="00E93241" w:rsidRPr="0098236F">
        <w:rPr>
          <w:rFonts w:ascii="GHEA Grapalat" w:hAnsi="GHEA Grapalat" w:cs="Sylfaen"/>
          <w:color w:val="000000" w:themeColor="text1"/>
          <w:sz w:val="20"/>
        </w:rPr>
        <w:t>Ա</w:t>
      </w:r>
      <w:r w:rsidR="00E93241" w:rsidRPr="0098236F">
        <w:rPr>
          <w:rFonts w:ascii="GHEA Grapalat" w:hAnsi="GHEA Grapalat" w:cs="Sylfaen"/>
          <w:color w:val="000000" w:themeColor="text1"/>
          <w:sz w:val="20"/>
          <w:lang w:val="hy-AM"/>
        </w:rPr>
        <w:t>րժեքի</w:t>
      </w:r>
      <w:r w:rsidR="00E93241"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բաղադրիչների</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հաշվարկ</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բացվածք</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կամ</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այլ</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մանրամասներ</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չեն</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պահանջվում</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և</w:t>
      </w:r>
      <w:r w:rsidR="00E67BA7" w:rsidRPr="0098236F">
        <w:rPr>
          <w:rFonts w:ascii="GHEA Grapalat" w:hAnsi="GHEA Grapalat" w:cs="Sylfaen"/>
          <w:color w:val="000000" w:themeColor="text1"/>
          <w:sz w:val="20"/>
          <w:lang w:val="af-ZA"/>
        </w:rPr>
        <w:t xml:space="preserve"> </w:t>
      </w:r>
      <w:r w:rsidR="00E67BA7" w:rsidRPr="0098236F">
        <w:rPr>
          <w:rFonts w:ascii="GHEA Grapalat" w:hAnsi="GHEA Grapalat" w:cs="Sylfaen"/>
          <w:color w:val="000000" w:themeColor="text1"/>
          <w:sz w:val="20"/>
          <w:lang w:val="ru-RU"/>
        </w:rPr>
        <w:t>ներկայացվում</w:t>
      </w:r>
      <w:r w:rsidR="002E11D1" w:rsidRPr="0098236F">
        <w:rPr>
          <w:rFonts w:ascii="GHEA Grapalat" w:hAnsi="GHEA Grapalat" w:cs="Sylfaen"/>
          <w:color w:val="000000" w:themeColor="text1"/>
          <w:sz w:val="20"/>
          <w:lang w:val="af-ZA"/>
        </w:rPr>
        <w:t>.</w:t>
      </w:r>
    </w:p>
    <w:p w14:paraId="4B868C90" w14:textId="77777777" w:rsidR="002E11D1" w:rsidRPr="0098236F" w:rsidRDefault="002E11D1" w:rsidP="002E11D1">
      <w:pPr>
        <w:pStyle w:val="norm"/>
        <w:spacing w:line="240" w:lineRule="auto"/>
        <w:ind w:firstLine="567"/>
        <w:rPr>
          <w:rFonts w:ascii="GHEA Grapalat" w:hAnsi="GHEA Grapalat" w:cs="Sylfaen"/>
          <w:color w:val="000000" w:themeColor="text1"/>
          <w:sz w:val="20"/>
          <w:szCs w:val="24"/>
          <w:lang w:val="af-ZA" w:eastAsia="en-US"/>
        </w:rPr>
      </w:pPr>
      <w:r w:rsidRPr="0098236F">
        <w:rPr>
          <w:rFonts w:ascii="GHEA Grapalat" w:hAnsi="GHEA Grapalat"/>
          <w:color w:val="000000" w:themeColor="text1"/>
          <w:sz w:val="20"/>
          <w:lang w:val="af-ZA"/>
        </w:rPr>
        <w:t xml:space="preserve">2.6 </w:t>
      </w:r>
      <w:r w:rsidRPr="0098236F">
        <w:rPr>
          <w:rFonts w:ascii="GHEA Grapalat" w:hAnsi="GHEA Grapalat" w:cs="Sylfaen"/>
          <w:color w:val="000000" w:themeColor="text1"/>
          <w:sz w:val="20"/>
          <w:szCs w:val="24"/>
          <w:lang w:eastAsia="en-US"/>
        </w:rPr>
        <w:t>շինարարական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աշխատանքների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գնման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դեպքում՝</w:t>
      </w:r>
    </w:p>
    <w:p w14:paraId="03CB608F" w14:textId="77777777" w:rsidR="002E11D1" w:rsidRPr="0098236F" w:rsidRDefault="002E11D1" w:rsidP="002E11D1">
      <w:pPr>
        <w:pStyle w:val="norm"/>
        <w:spacing w:line="240" w:lineRule="auto"/>
        <w:rPr>
          <w:rFonts w:ascii="GHEA Grapalat" w:hAnsi="GHEA Grapalat" w:cs="Sylfaen"/>
          <w:color w:val="000000" w:themeColor="text1"/>
          <w:sz w:val="20"/>
          <w:szCs w:val="24"/>
          <w:lang w:val="af-ZA" w:eastAsia="en-US"/>
        </w:rPr>
      </w:pP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իր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կողմից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հաստատված՝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լրացված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ծավալաթերթ</w:t>
      </w:r>
      <w:r w:rsidRPr="0098236F">
        <w:rPr>
          <w:rFonts w:ascii="GHEA Grapalat" w:hAnsi="GHEA Grapalat" w:cs="Sylfaen"/>
          <w:color w:val="000000" w:themeColor="text1"/>
          <w:sz w:val="20"/>
          <w:szCs w:val="24"/>
          <w:lang w:val="af-ZA" w:eastAsia="en-US"/>
        </w:rPr>
        <w:t>-</w:t>
      </w:r>
      <w:r w:rsidRPr="0098236F">
        <w:rPr>
          <w:rFonts w:ascii="GHEA Grapalat" w:hAnsi="GHEA Grapalat" w:cs="Sylfaen"/>
          <w:color w:val="000000" w:themeColor="text1"/>
          <w:sz w:val="20"/>
          <w:szCs w:val="24"/>
          <w:lang w:eastAsia="en-US"/>
        </w:rPr>
        <w:t>նախահաշիվ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հաշվի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առնելով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հրավերին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կցված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ծավալաթերթով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ըստ</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աշխատանքների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նախահաշվային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բաժինների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համար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սահմանված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առավելագույն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կշիռները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Ընդ</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որում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կշիռները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կիրառվում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մասնակցի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կողմից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ներկայացված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գնային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առաջարկի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նկատմամբ</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նկատի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ունենալով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որ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շեղումը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չի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կարող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ավել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կամ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պակաս</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լինել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սույն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հրավերին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կցված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ծավալաթերթով</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տվյալ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բաժնի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համար</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սահմանված</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կշռի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չափի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տաս</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տոկոսից</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Աշխատանքների</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բաժինները</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չեն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կարող</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արհեստականորեն</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միավորվել</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կամ</w:t>
      </w:r>
      <w:r w:rsidRPr="0098236F">
        <w:rPr>
          <w:rFonts w:ascii="GHEA Grapalat" w:hAnsi="GHEA Grapalat" w:cs="Sylfaen"/>
          <w:color w:val="000000" w:themeColor="text1"/>
          <w:sz w:val="20"/>
          <w:szCs w:val="24"/>
          <w:lang w:val="af-ZA" w:eastAsia="en-US"/>
        </w:rPr>
        <w:t xml:space="preserve"> </w:t>
      </w:r>
      <w:r w:rsidRPr="0098236F">
        <w:rPr>
          <w:rFonts w:ascii="GHEA Grapalat" w:hAnsi="GHEA Grapalat" w:cs="Sylfaen"/>
          <w:color w:val="000000" w:themeColor="text1"/>
          <w:sz w:val="20"/>
          <w:szCs w:val="24"/>
          <w:lang w:eastAsia="en-US"/>
        </w:rPr>
        <w:t>առանձնացվել</w:t>
      </w:r>
      <w:r w:rsidRPr="0098236F">
        <w:rPr>
          <w:rFonts w:ascii="GHEA Grapalat" w:hAnsi="GHEA Grapalat" w:cs="Sylfaen"/>
          <w:color w:val="000000" w:themeColor="text1"/>
          <w:sz w:val="20"/>
          <w:szCs w:val="24"/>
          <w:lang w:val="af-ZA" w:eastAsia="en-US"/>
        </w:rPr>
        <w:t xml:space="preserve">. </w:t>
      </w:r>
    </w:p>
    <w:p w14:paraId="48873DCE" w14:textId="77777777" w:rsidR="00A67EAC" w:rsidRPr="0098236F" w:rsidRDefault="002B01B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hy-AM"/>
        </w:rPr>
        <w:t>2.</w:t>
      </w:r>
      <w:r w:rsidR="001557AE" w:rsidRPr="0098236F">
        <w:rPr>
          <w:rFonts w:ascii="GHEA Grapalat" w:hAnsi="GHEA Grapalat" w:cs="Sylfaen"/>
          <w:color w:val="000000" w:themeColor="text1"/>
          <w:sz w:val="20"/>
          <w:lang w:val="af-ZA"/>
        </w:rPr>
        <w:t>7</w:t>
      </w:r>
      <w:r w:rsidR="00A67EAC" w:rsidRPr="0098236F">
        <w:rPr>
          <w:rFonts w:ascii="GHEA Grapalat" w:hAnsi="GHEA Grapalat" w:cs="Sylfaen"/>
          <w:color w:val="000000" w:themeColor="text1"/>
          <w:sz w:val="20"/>
          <w:lang w:val="af-ZA"/>
        </w:rPr>
        <w:t xml:space="preserve"> </w:t>
      </w:r>
      <w:r w:rsidR="003946B4" w:rsidRPr="0098236F">
        <w:rPr>
          <w:rFonts w:ascii="GHEA Grapalat" w:hAnsi="GHEA Grapalat" w:cs="Sylfaen"/>
          <w:color w:val="000000" w:themeColor="text1"/>
          <w:sz w:val="20"/>
          <w:lang w:val="af-ZA"/>
        </w:rPr>
        <w:t xml:space="preserve">Սույն </w:t>
      </w:r>
      <w:r w:rsidR="003946B4" w:rsidRPr="0098236F">
        <w:rPr>
          <w:rFonts w:ascii="GHEA Grapalat" w:hAnsi="GHEA Grapalat" w:cs="Sylfaen"/>
          <w:color w:val="000000" w:themeColor="text1"/>
          <w:sz w:val="20"/>
          <w:lang w:val="ru-RU"/>
        </w:rPr>
        <w:t>հրավերով</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նախատեսված</w:t>
      </w:r>
      <w:r w:rsidR="003946B4" w:rsidRPr="0098236F">
        <w:rPr>
          <w:rFonts w:ascii="GHEA Grapalat" w:hAnsi="GHEA Grapalat" w:cs="Sylfaen"/>
          <w:color w:val="000000" w:themeColor="text1"/>
          <w:sz w:val="20"/>
          <w:lang w:val="es-ES"/>
        </w:rPr>
        <w:t xml:space="preserve">` </w:t>
      </w:r>
      <w:r w:rsidR="00EE0EB3" w:rsidRPr="0098236F">
        <w:rPr>
          <w:rFonts w:ascii="GHEA Grapalat" w:hAnsi="GHEA Grapalat" w:cs="Sylfaen"/>
          <w:color w:val="000000" w:themeColor="text1"/>
          <w:sz w:val="20"/>
          <w:lang w:val="es-ES"/>
        </w:rPr>
        <w:t>մ</w:t>
      </w:r>
      <w:r w:rsidR="003946B4" w:rsidRPr="0098236F">
        <w:rPr>
          <w:rFonts w:ascii="GHEA Grapalat" w:hAnsi="GHEA Grapalat" w:cs="Sylfaen"/>
          <w:color w:val="000000" w:themeColor="text1"/>
          <w:sz w:val="20"/>
          <w:lang w:val="ru-RU"/>
        </w:rPr>
        <w:t>ասնակցի</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կազմված</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փաստաթղթերը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ստորագրում</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է</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դրանք</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ներկայացնող</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անձը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կամ</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վերջինիս</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լիազորված</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անձը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այսուհետ</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գործակալ</w:t>
      </w:r>
      <w:r w:rsidR="003946B4" w:rsidRPr="0098236F">
        <w:rPr>
          <w:rFonts w:ascii="GHEA Grapalat" w:hAnsi="GHEA Grapalat" w:cs="Sylfaen"/>
          <w:color w:val="000000" w:themeColor="text1"/>
          <w:sz w:val="20"/>
          <w:lang w:val="es-ES"/>
        </w:rPr>
        <w:t>)</w:t>
      </w:r>
      <w:r w:rsidR="003946B4" w:rsidRPr="0098236F">
        <w:rPr>
          <w:rFonts w:ascii="GHEA Grapalat" w:hAnsi="GHEA Grapalat" w:cs="Sylfaen"/>
          <w:color w:val="000000" w:themeColor="text1"/>
          <w:sz w:val="20"/>
          <w:lang w:val="ru-RU"/>
        </w:rPr>
        <w:t>։</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Եթե</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հայտը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ներկայացնում</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է</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գործակալը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ապա</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հայտով</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ներկայացվում</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է</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վերջինիս</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այդ</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լիազորությունը</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վերապահված</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լինելու</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մասին</w:t>
      </w:r>
      <w:r w:rsidR="003946B4" w:rsidRPr="0098236F">
        <w:rPr>
          <w:rFonts w:ascii="GHEA Grapalat" w:hAnsi="GHEA Grapalat" w:cs="Sylfaen"/>
          <w:color w:val="000000" w:themeColor="text1"/>
          <w:sz w:val="20"/>
          <w:lang w:val="es-ES"/>
        </w:rPr>
        <w:t xml:space="preserve"> </w:t>
      </w:r>
      <w:r w:rsidR="003946B4" w:rsidRPr="0098236F">
        <w:rPr>
          <w:rFonts w:ascii="GHEA Grapalat" w:hAnsi="GHEA Grapalat" w:cs="Sylfaen"/>
          <w:color w:val="000000" w:themeColor="text1"/>
          <w:sz w:val="20"/>
          <w:lang w:val="ru-RU"/>
        </w:rPr>
        <w:t>փաստաթուղթ։</w:t>
      </w:r>
    </w:p>
    <w:p w14:paraId="075AD2FE" w14:textId="77777777" w:rsidR="00A67EAC" w:rsidRPr="0098236F" w:rsidRDefault="002B01B8" w:rsidP="00EF3662">
      <w:pPr>
        <w:ind w:firstLine="567"/>
        <w:jc w:val="both"/>
        <w:rPr>
          <w:rFonts w:ascii="GHEA Grapalat" w:hAnsi="GHEA Grapalat" w:cs="Sylfaen"/>
          <w:color w:val="000000" w:themeColor="text1"/>
          <w:sz w:val="20"/>
          <w:lang w:val="af-ZA"/>
        </w:rPr>
      </w:pPr>
      <w:r w:rsidRPr="0098236F">
        <w:rPr>
          <w:rFonts w:ascii="GHEA Grapalat" w:hAnsi="GHEA Grapalat" w:cs="Sylfaen"/>
          <w:color w:val="000000" w:themeColor="text1"/>
          <w:sz w:val="20"/>
          <w:lang w:val="hy-AM"/>
        </w:rPr>
        <w:t>2.</w:t>
      </w:r>
      <w:r w:rsidR="001557AE" w:rsidRPr="0098236F">
        <w:rPr>
          <w:rFonts w:ascii="GHEA Grapalat" w:hAnsi="GHEA Grapalat" w:cs="Sylfaen"/>
          <w:color w:val="000000" w:themeColor="text1"/>
          <w:sz w:val="20"/>
          <w:lang w:val="af-ZA"/>
        </w:rPr>
        <w:t>8</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Հայտում</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ներառվող</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բնօրինակ</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փաստաթղթերի</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փոխարեն</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կարող</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են</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ներկայացվել</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դրանց</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նոտարական</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կարգով</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վավերացված</w:t>
      </w:r>
      <w:r w:rsidR="00A67EAC" w:rsidRPr="0098236F">
        <w:rPr>
          <w:rFonts w:ascii="GHEA Grapalat" w:hAnsi="GHEA Grapalat" w:cs="Sylfaen"/>
          <w:color w:val="000000" w:themeColor="text1"/>
          <w:sz w:val="20"/>
          <w:lang w:val="af-ZA"/>
        </w:rPr>
        <w:t xml:space="preserve"> </w:t>
      </w:r>
      <w:r w:rsidR="00A67EAC" w:rsidRPr="0098236F">
        <w:rPr>
          <w:rFonts w:ascii="GHEA Grapalat" w:hAnsi="GHEA Grapalat" w:cs="Sylfaen"/>
          <w:color w:val="000000" w:themeColor="text1"/>
          <w:sz w:val="20"/>
          <w:lang w:val="ru-RU"/>
        </w:rPr>
        <w:t>օրինակները։</w:t>
      </w:r>
    </w:p>
    <w:p w14:paraId="425D14DE" w14:textId="77777777" w:rsidR="00460CA5" w:rsidRPr="0098236F" w:rsidRDefault="00460CA5" w:rsidP="00EF3662">
      <w:pPr>
        <w:jc w:val="center"/>
        <w:rPr>
          <w:rFonts w:ascii="GHEA Grapalat" w:hAnsi="GHEA Grapalat"/>
          <w:b/>
          <w:color w:val="000000" w:themeColor="text1"/>
          <w:sz w:val="20"/>
          <w:lang w:val="af-ZA"/>
        </w:rPr>
      </w:pPr>
    </w:p>
    <w:p w14:paraId="07F66424" w14:textId="77777777" w:rsidR="00E74BF6" w:rsidRPr="0098236F" w:rsidRDefault="00E74BF6" w:rsidP="00EF3662">
      <w:pPr>
        <w:pStyle w:val="norm"/>
        <w:spacing w:line="240" w:lineRule="auto"/>
        <w:ind w:firstLine="284"/>
        <w:jc w:val="right"/>
        <w:rPr>
          <w:rFonts w:ascii="GHEA Grapalat" w:hAnsi="GHEA Grapalat" w:cs="Sylfaen"/>
          <w:b/>
          <w:color w:val="000000" w:themeColor="text1"/>
          <w:sz w:val="20"/>
          <w:lang w:val="es-ES"/>
        </w:rPr>
      </w:pPr>
    </w:p>
    <w:p w14:paraId="126C643D" w14:textId="77777777" w:rsidR="00E74BF6" w:rsidRPr="0098236F" w:rsidRDefault="00E74BF6" w:rsidP="00EF3662">
      <w:pPr>
        <w:pStyle w:val="norm"/>
        <w:spacing w:line="240" w:lineRule="auto"/>
        <w:ind w:firstLine="284"/>
        <w:jc w:val="right"/>
        <w:rPr>
          <w:rFonts w:ascii="GHEA Grapalat" w:hAnsi="GHEA Grapalat" w:cs="Sylfaen"/>
          <w:b/>
          <w:color w:val="000000" w:themeColor="text1"/>
          <w:sz w:val="20"/>
          <w:lang w:val="es-ES"/>
        </w:rPr>
      </w:pPr>
    </w:p>
    <w:p w14:paraId="634E439C" w14:textId="77777777" w:rsidR="00E74BF6" w:rsidRPr="0098236F" w:rsidRDefault="00E74BF6" w:rsidP="00EF3662">
      <w:pPr>
        <w:pStyle w:val="norm"/>
        <w:spacing w:line="240" w:lineRule="auto"/>
        <w:ind w:firstLine="284"/>
        <w:jc w:val="right"/>
        <w:rPr>
          <w:rFonts w:ascii="GHEA Grapalat" w:hAnsi="GHEA Grapalat" w:cs="Sylfaen"/>
          <w:b/>
          <w:color w:val="000000" w:themeColor="text1"/>
          <w:sz w:val="20"/>
          <w:lang w:val="es-ES"/>
        </w:rPr>
      </w:pPr>
    </w:p>
    <w:p w14:paraId="4C84B481" w14:textId="77777777" w:rsidR="00E74BF6" w:rsidRPr="0098236F" w:rsidRDefault="006C3873" w:rsidP="00EF3662">
      <w:pPr>
        <w:pStyle w:val="norm"/>
        <w:spacing w:line="240" w:lineRule="auto"/>
        <w:ind w:firstLine="284"/>
        <w:jc w:val="right"/>
        <w:rPr>
          <w:rFonts w:ascii="GHEA Grapalat" w:hAnsi="GHEA Grapalat" w:cs="Sylfaen"/>
          <w:b/>
          <w:color w:val="000000" w:themeColor="text1"/>
          <w:sz w:val="20"/>
          <w:lang w:val="es-ES"/>
        </w:rPr>
      </w:pPr>
      <w:r w:rsidRPr="0098236F">
        <w:rPr>
          <w:rFonts w:ascii="GHEA Grapalat" w:hAnsi="GHEA Grapalat" w:cs="Sylfaen"/>
          <w:b/>
          <w:color w:val="000000" w:themeColor="text1"/>
          <w:sz w:val="20"/>
          <w:lang w:val="es-ES"/>
        </w:rPr>
        <w:br w:type="page"/>
      </w:r>
    </w:p>
    <w:p w14:paraId="6EAFCF09" w14:textId="77777777" w:rsidR="007D09E0" w:rsidRPr="0093002B" w:rsidRDefault="007D09E0" w:rsidP="007D09E0">
      <w:pPr>
        <w:pStyle w:val="norm"/>
        <w:spacing w:line="240" w:lineRule="auto"/>
        <w:ind w:firstLine="284"/>
        <w:jc w:val="right"/>
        <w:rPr>
          <w:rFonts w:ascii="GHEA Grapalat" w:hAnsi="GHEA Grapalat" w:cs="Sylfaen"/>
          <w:b/>
          <w:sz w:val="20"/>
          <w:lang w:val="es-ES"/>
        </w:rPr>
      </w:pPr>
    </w:p>
    <w:p w14:paraId="69A67EC2" w14:textId="77777777" w:rsidR="007D09E0" w:rsidRPr="0093002B" w:rsidRDefault="007D09E0" w:rsidP="007D09E0">
      <w:pPr>
        <w:pStyle w:val="norm"/>
        <w:spacing w:line="240" w:lineRule="auto"/>
        <w:ind w:firstLine="284"/>
        <w:jc w:val="right"/>
        <w:rPr>
          <w:rFonts w:ascii="GHEA Grapalat" w:hAnsi="GHEA Grapalat" w:cs="Arial"/>
          <w:b/>
          <w:sz w:val="20"/>
          <w:lang w:val="es-ES"/>
        </w:rPr>
      </w:pPr>
      <w:proofErr w:type="gramStart"/>
      <w:r w:rsidRPr="0093002B">
        <w:rPr>
          <w:rFonts w:ascii="GHEA Grapalat" w:hAnsi="GHEA Grapalat" w:cs="Sylfaen"/>
          <w:b/>
          <w:sz w:val="20"/>
          <w:lang w:val="es-ES"/>
        </w:rPr>
        <w:t>Հավելված</w:t>
      </w:r>
      <w:r w:rsidRPr="0093002B">
        <w:rPr>
          <w:rFonts w:ascii="GHEA Grapalat" w:hAnsi="GHEA Grapalat" w:cs="Arial"/>
          <w:b/>
          <w:sz w:val="20"/>
          <w:lang w:val="es-ES"/>
        </w:rPr>
        <w:t xml:space="preserve">  N</w:t>
      </w:r>
      <w:proofErr w:type="gramEnd"/>
      <w:r w:rsidRPr="0093002B">
        <w:rPr>
          <w:rFonts w:ascii="GHEA Grapalat" w:hAnsi="GHEA Grapalat" w:cs="Arial"/>
          <w:b/>
          <w:sz w:val="20"/>
          <w:lang w:val="es-ES"/>
        </w:rPr>
        <w:t xml:space="preserve"> 1</w:t>
      </w:r>
    </w:p>
    <w:p w14:paraId="3359C74C" w14:textId="19B510CB" w:rsidR="007D09E0" w:rsidRPr="0093002B" w:rsidRDefault="007D09E0" w:rsidP="007D09E0">
      <w:pPr>
        <w:pStyle w:val="BodyTextIndent3"/>
        <w:spacing w:line="240" w:lineRule="auto"/>
        <w:jc w:val="right"/>
        <w:rPr>
          <w:rFonts w:ascii="GHEA Grapalat" w:hAnsi="GHEA Grapalat" w:cs="Arial"/>
          <w:b/>
          <w:lang w:val="es-ES"/>
        </w:rPr>
      </w:pPr>
      <w:r w:rsidRPr="007D09E0">
        <w:rPr>
          <w:rFonts w:ascii="GHEA Grapalat" w:hAnsi="GHEA Grapalat"/>
          <w:sz w:val="24"/>
          <w:szCs w:val="24"/>
          <w:lang w:val="af-ZA"/>
        </w:rPr>
        <w:t>ԱԳՆ-ԳՀԱՇՁԲ-24/01</w:t>
      </w:r>
      <w:r w:rsidRPr="0093002B">
        <w:rPr>
          <w:rFonts w:ascii="GHEA Grapalat" w:hAnsi="GHEA Grapalat"/>
          <w:b/>
          <w:lang w:val="es-ES"/>
        </w:rPr>
        <w:t xml:space="preserve">  </w:t>
      </w:r>
      <w:r w:rsidRPr="0093002B">
        <w:rPr>
          <w:rFonts w:ascii="GHEA Grapalat" w:hAnsi="GHEA Grapalat" w:cs="Sylfaen"/>
          <w:b/>
          <w:lang w:val="es-ES"/>
        </w:rPr>
        <w:t>ծածկագրով</w:t>
      </w:r>
    </w:p>
    <w:p w14:paraId="163F7AE4" w14:textId="386BE4A5" w:rsidR="007D09E0" w:rsidRPr="0093002B" w:rsidRDefault="007D09E0" w:rsidP="007D09E0">
      <w:pPr>
        <w:pStyle w:val="BodyTextIndent3"/>
        <w:spacing w:line="240" w:lineRule="auto"/>
        <w:jc w:val="right"/>
        <w:rPr>
          <w:rFonts w:ascii="GHEA Grapalat" w:hAnsi="GHEA Grapalat" w:cs="Arial"/>
          <w:b/>
          <w:lang w:val="es-ES"/>
        </w:rPr>
      </w:pPr>
      <w:r w:rsidRPr="007D09E0">
        <w:rPr>
          <w:rFonts w:ascii="GHEA Grapalat" w:hAnsi="GHEA Grapalat" w:cs="Sylfaen"/>
          <w:b/>
          <w:lang w:val="es-ES"/>
        </w:rPr>
        <w:t xml:space="preserve">գնանշման հարցման </w:t>
      </w:r>
      <w:r w:rsidRPr="0093002B">
        <w:rPr>
          <w:rFonts w:ascii="GHEA Grapalat" w:hAnsi="GHEA Grapalat" w:cs="Sylfaen"/>
          <w:b/>
          <w:lang w:val="es-ES"/>
        </w:rPr>
        <w:t>հրավերի</w:t>
      </w:r>
    </w:p>
    <w:p w14:paraId="1C5A2CDC" w14:textId="77777777" w:rsidR="007D09E0" w:rsidRPr="0093002B" w:rsidRDefault="007D09E0" w:rsidP="007D09E0">
      <w:pPr>
        <w:jc w:val="center"/>
        <w:rPr>
          <w:rFonts w:ascii="GHEA Grapalat" w:hAnsi="GHEA Grapalat" w:cs="Sylfaen"/>
          <w:b/>
          <w:lang w:val="es-ES"/>
        </w:rPr>
      </w:pPr>
    </w:p>
    <w:p w14:paraId="4A77B7F5" w14:textId="77777777" w:rsidR="007D09E0" w:rsidRPr="0093002B" w:rsidRDefault="007D09E0" w:rsidP="007D09E0">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6DD90925" w14:textId="4D7C299D" w:rsidR="007D09E0" w:rsidRPr="0093002B" w:rsidRDefault="003C6488" w:rsidP="007D09E0">
      <w:pPr>
        <w:pStyle w:val="Heading6"/>
        <w:jc w:val="center"/>
        <w:rPr>
          <w:rFonts w:ascii="GHEA Grapalat" w:hAnsi="GHEA Grapalat" w:cs="Arial"/>
          <w:color w:val="auto"/>
          <w:sz w:val="24"/>
          <w:szCs w:val="24"/>
          <w:lang w:val="es-ES"/>
        </w:rPr>
      </w:pPr>
      <w:r w:rsidRPr="003C6488">
        <w:rPr>
          <w:rFonts w:ascii="GHEA Grapalat" w:hAnsi="GHEA Grapalat" w:cs="Sylfaen"/>
          <w:color w:val="auto"/>
          <w:sz w:val="24"/>
          <w:szCs w:val="24"/>
          <w:lang w:val="es-ES"/>
        </w:rPr>
        <w:t>գնանշման հարցման</w:t>
      </w:r>
      <w:r w:rsidR="007D09E0" w:rsidRPr="0093002B">
        <w:rPr>
          <w:rFonts w:ascii="GHEA Grapalat" w:hAnsi="GHEA Grapalat" w:cs="Sylfaen"/>
          <w:color w:val="auto"/>
          <w:sz w:val="24"/>
          <w:szCs w:val="24"/>
          <w:lang w:val="es-ES"/>
        </w:rPr>
        <w:t xml:space="preserve"> մասնակցելու</w:t>
      </w:r>
      <w:r w:rsidR="007D09E0" w:rsidRPr="0093002B">
        <w:rPr>
          <w:rFonts w:ascii="GHEA Grapalat" w:hAnsi="GHEA Grapalat" w:cs="Arial"/>
          <w:color w:val="auto"/>
          <w:sz w:val="24"/>
          <w:szCs w:val="24"/>
          <w:lang w:val="es-ES"/>
        </w:rPr>
        <w:t xml:space="preserve">  </w:t>
      </w:r>
    </w:p>
    <w:p w14:paraId="3A40B3CC" w14:textId="77777777" w:rsidR="007D09E0" w:rsidRPr="0093002B" w:rsidRDefault="007D09E0" w:rsidP="007D09E0">
      <w:pPr>
        <w:rPr>
          <w:lang w:val="es-ES" w:eastAsia="ru-RU"/>
        </w:rPr>
      </w:pPr>
    </w:p>
    <w:p w14:paraId="5F3E6D8D" w14:textId="77777777" w:rsidR="007D09E0" w:rsidRPr="0093002B" w:rsidRDefault="007D09E0" w:rsidP="007D09E0">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78FDAF42" w14:textId="77777777" w:rsidR="007D09E0" w:rsidRPr="0093002B" w:rsidRDefault="007D09E0" w:rsidP="007D09E0">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37396C8A" w14:textId="62895252" w:rsidR="007D09E0" w:rsidRPr="0093002B" w:rsidRDefault="007D09E0" w:rsidP="007D09E0">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sidRPr="0093002B">
        <w:rPr>
          <w:rFonts w:ascii="GHEA Grapalat" w:hAnsi="GHEA Grapalat"/>
          <w:sz w:val="22"/>
          <w:szCs w:val="22"/>
          <w:u w:val="single"/>
          <w:lang w:val="es-ES"/>
        </w:rPr>
        <w:t xml:space="preserve"> </w:t>
      </w:r>
      <w:r w:rsidRPr="007D09E0">
        <w:rPr>
          <w:rFonts w:ascii="GHEA Grapalat" w:hAnsi="GHEA Grapalat"/>
          <w:lang w:val="es-ES"/>
        </w:rPr>
        <w:t>ԱԳՆ-ԳՀԱՇՁԲ-24/01</w:t>
      </w:r>
      <w:r w:rsidRPr="0093002B">
        <w:rPr>
          <w:rFonts w:ascii="GHEA Grapalat" w:hAnsi="GHEA Grapalat"/>
          <w:sz w:val="20"/>
          <w:szCs w:val="20"/>
          <w:lang w:val="es-ES"/>
        </w:rPr>
        <w:t xml:space="preserve"> </w:t>
      </w:r>
      <w:r w:rsidRPr="0093002B">
        <w:rPr>
          <w:rFonts w:ascii="GHEA Grapalat" w:hAnsi="GHEA Grapalat" w:cs="Sylfaen"/>
          <w:sz w:val="20"/>
          <w:szCs w:val="20"/>
          <w:lang w:val="es-ES"/>
        </w:rPr>
        <w:t>ծածկագրով հայտարարված</w:t>
      </w:r>
    </w:p>
    <w:p w14:paraId="3105C3D3" w14:textId="77777777" w:rsidR="007D09E0" w:rsidRPr="0093002B" w:rsidRDefault="007D09E0" w:rsidP="007D09E0">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պատվիրատուի անվանումը</w:t>
      </w:r>
    </w:p>
    <w:p w14:paraId="45363963" w14:textId="7EA9545A" w:rsidR="007D09E0" w:rsidRPr="0093002B" w:rsidRDefault="007D09E0" w:rsidP="007D09E0">
      <w:pPr>
        <w:jc w:val="both"/>
        <w:rPr>
          <w:rFonts w:ascii="GHEA Grapalat" w:hAnsi="GHEA Grapalat" w:cs="Sylfaen"/>
          <w:sz w:val="20"/>
          <w:szCs w:val="20"/>
          <w:lang w:val="es-ES"/>
        </w:rPr>
      </w:pPr>
      <w:r w:rsidRPr="007D09E0">
        <w:rPr>
          <w:rFonts w:ascii="GHEA Grapalat" w:hAnsi="GHEA Grapalat" w:cs="Sylfaen"/>
          <w:sz w:val="20"/>
          <w:szCs w:val="20"/>
          <w:lang w:val="es-ES"/>
        </w:rPr>
        <w:t>գնանշման հարցման</w:t>
      </w:r>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gramStart"/>
      <w:r w:rsidRPr="0093002B">
        <w:rPr>
          <w:rFonts w:ascii="GHEA Grapalat" w:hAnsi="GHEA Grapalat" w:cs="Sylfaen"/>
          <w:sz w:val="20"/>
          <w:szCs w:val="20"/>
          <w:lang w:val="es-ES"/>
        </w:rPr>
        <w:t>չափաբաժնին</w:t>
      </w:r>
      <w:r w:rsidRPr="0093002B">
        <w:rPr>
          <w:rFonts w:ascii="GHEA Grapalat" w:hAnsi="GHEA Grapalat" w:cs="Arial"/>
          <w:sz w:val="20"/>
          <w:szCs w:val="20"/>
          <w:lang w:val="es-ES"/>
        </w:rPr>
        <w:t xml:space="preserve">  (</w:t>
      </w:r>
      <w:proofErr w:type="gramEnd"/>
      <w:r w:rsidRPr="0093002B">
        <w:rPr>
          <w:rFonts w:ascii="GHEA Grapalat" w:hAnsi="GHEA Grapalat" w:cs="Sylfaen"/>
          <w:sz w:val="20"/>
          <w:szCs w:val="20"/>
          <w:lang w:val="es-ES"/>
        </w:rPr>
        <w:t>չափաբաժիններին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հրավերի </w:t>
      </w:r>
    </w:p>
    <w:p w14:paraId="4C446C99" w14:textId="77777777" w:rsidR="007D09E0" w:rsidRPr="0093002B" w:rsidRDefault="007D09E0" w:rsidP="007D09E0">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չափաբաժնի</w:t>
      </w:r>
      <w:r w:rsidRPr="0093002B">
        <w:rPr>
          <w:rFonts w:ascii="GHEA Grapalat" w:hAnsi="GHEA Grapalat" w:cs="Arial"/>
          <w:vertAlign w:val="superscript"/>
          <w:lang w:val="es-ES"/>
        </w:rPr>
        <w:t xml:space="preserve">  (</w:t>
      </w:r>
      <w:proofErr w:type="gramEnd"/>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7806F70E" w14:textId="77777777" w:rsidR="007D09E0" w:rsidRPr="0093002B" w:rsidRDefault="007D09E0" w:rsidP="007D09E0">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 xml:space="preserve">պահանջներին </w:t>
      </w:r>
      <w:proofErr w:type="gramStart"/>
      <w:r w:rsidRPr="0093002B">
        <w:rPr>
          <w:rFonts w:ascii="GHEA Grapalat" w:hAnsi="GHEA Grapalat" w:cs="Sylfaen"/>
          <w:sz w:val="20"/>
          <w:szCs w:val="20"/>
          <w:lang w:val="es-ES"/>
        </w:rPr>
        <w:t>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3E40CD3F" w14:textId="77777777" w:rsidR="007D09E0" w:rsidRPr="0093002B" w:rsidRDefault="007D09E0" w:rsidP="007D09E0">
      <w:pPr>
        <w:jc w:val="both"/>
        <w:rPr>
          <w:rFonts w:ascii="GHEA Grapalat" w:hAnsi="GHEA Grapalat"/>
          <w:sz w:val="12"/>
          <w:szCs w:val="12"/>
          <w:u w:val="single"/>
          <w:lang w:val="es-ES"/>
        </w:rPr>
      </w:pPr>
    </w:p>
    <w:p w14:paraId="570EB8C9"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6AD3DB1F"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5C8A27E0"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3B28A0B4" w14:textId="77777777" w:rsidR="007D09E0" w:rsidRPr="0093002B" w:rsidRDefault="007D09E0" w:rsidP="007D09E0">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20A9FB8D" w14:textId="77777777" w:rsidR="007D09E0" w:rsidRPr="0093002B" w:rsidDel="00437CDB" w:rsidRDefault="007D09E0" w:rsidP="007D09E0">
      <w:pPr>
        <w:jc w:val="both"/>
        <w:rPr>
          <w:rFonts w:ascii="GHEA Grapalat" w:hAnsi="GHEA Grapalat" w:cs="Sylfaen"/>
          <w:sz w:val="20"/>
          <w:szCs w:val="20"/>
          <w:lang w:val="es-ES"/>
        </w:rPr>
      </w:pPr>
    </w:p>
    <w:p w14:paraId="342401C0"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463FF0F"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6B3CDA42" w14:textId="77777777" w:rsidR="007D09E0" w:rsidRPr="0093002B" w:rsidRDefault="007D09E0" w:rsidP="007D09E0">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88E00D4" w14:textId="77777777" w:rsidR="007D09E0" w:rsidRPr="0093002B" w:rsidRDefault="007D09E0" w:rsidP="007D09E0">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AC27965" w14:textId="77777777" w:rsidR="007D09E0" w:rsidRPr="0093002B" w:rsidRDefault="007D09E0" w:rsidP="007D09E0">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31B7C9E5" w14:textId="77777777" w:rsidR="007D09E0" w:rsidRPr="0093002B" w:rsidRDefault="007D09E0" w:rsidP="007D09E0">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72C9247D" w14:textId="77777777" w:rsidR="007D09E0" w:rsidRPr="0093002B" w:rsidRDefault="007D09E0" w:rsidP="007D09E0">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2989C87F" w14:textId="77777777" w:rsidR="007D09E0" w:rsidRPr="0093002B" w:rsidRDefault="007D09E0" w:rsidP="007D09E0">
      <w:pPr>
        <w:jc w:val="right"/>
        <w:rPr>
          <w:rFonts w:ascii="GHEA Grapalat" w:hAnsi="GHEA Grapalat"/>
          <w:sz w:val="10"/>
          <w:szCs w:val="10"/>
          <w:lang w:val="es-ES"/>
        </w:rPr>
      </w:pPr>
    </w:p>
    <w:p w14:paraId="25DD77FF" w14:textId="77777777" w:rsidR="007D09E0" w:rsidRPr="0093002B" w:rsidRDefault="007D09E0" w:rsidP="007D09E0">
      <w:pPr>
        <w:jc w:val="right"/>
        <w:rPr>
          <w:rFonts w:ascii="GHEA Grapalat" w:hAnsi="GHEA Grapalat"/>
          <w:sz w:val="10"/>
          <w:szCs w:val="10"/>
          <w:lang w:val="es-ES"/>
        </w:rPr>
      </w:pPr>
    </w:p>
    <w:p w14:paraId="3C512C88" w14:textId="77777777" w:rsidR="007D09E0" w:rsidRPr="0093002B" w:rsidRDefault="007D09E0" w:rsidP="007D09E0">
      <w:pPr>
        <w:jc w:val="right"/>
        <w:rPr>
          <w:rFonts w:ascii="GHEA Grapalat" w:hAnsi="GHEA Grapalat"/>
          <w:sz w:val="10"/>
          <w:szCs w:val="10"/>
          <w:lang w:val="es-ES"/>
        </w:rPr>
      </w:pPr>
    </w:p>
    <w:p w14:paraId="11262E68" w14:textId="77777777" w:rsidR="007D09E0" w:rsidRPr="0093002B" w:rsidRDefault="007D09E0" w:rsidP="007D09E0">
      <w:pPr>
        <w:jc w:val="right"/>
        <w:rPr>
          <w:rFonts w:ascii="GHEA Grapalat" w:hAnsi="GHEA Grapalat"/>
          <w:sz w:val="10"/>
          <w:szCs w:val="10"/>
          <w:lang w:val="hy-AM"/>
        </w:rPr>
      </w:pPr>
    </w:p>
    <w:p w14:paraId="00CF0CD3" w14:textId="77777777" w:rsidR="007D09E0" w:rsidRPr="0093002B" w:rsidRDefault="007D09E0" w:rsidP="007D09E0">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222BA13E" w14:textId="77777777" w:rsidR="007D09E0" w:rsidRPr="0093002B" w:rsidRDefault="007D09E0" w:rsidP="007D09E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7ED58FE7" w14:textId="77777777" w:rsidR="007D09E0" w:rsidRPr="0093002B" w:rsidRDefault="007D09E0" w:rsidP="007D09E0">
      <w:pPr>
        <w:jc w:val="right"/>
        <w:rPr>
          <w:rFonts w:ascii="GHEA Grapalat" w:hAnsi="GHEA Grapalat"/>
          <w:sz w:val="10"/>
          <w:szCs w:val="10"/>
          <w:lang w:val="hy-AM"/>
        </w:rPr>
      </w:pPr>
    </w:p>
    <w:p w14:paraId="61FE8817" w14:textId="77777777" w:rsidR="007D09E0" w:rsidRPr="0093002B" w:rsidRDefault="007D09E0" w:rsidP="007D09E0">
      <w:pPr>
        <w:ind w:firstLine="708"/>
        <w:jc w:val="both"/>
        <w:rPr>
          <w:rFonts w:ascii="GHEA Grapalat" w:hAnsi="GHEA Grapalat" w:cs="Arial"/>
          <w:sz w:val="20"/>
          <w:szCs w:val="20"/>
          <w:lang w:val="hy-AM"/>
        </w:rPr>
      </w:pPr>
    </w:p>
    <w:p w14:paraId="7CB7C3A0" w14:textId="77777777" w:rsidR="007D09E0" w:rsidRPr="0093002B" w:rsidRDefault="007D09E0" w:rsidP="007D09E0">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30D8D932" w14:textId="77777777" w:rsidR="007D09E0" w:rsidRPr="0093002B" w:rsidRDefault="007D09E0" w:rsidP="007D09E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0A11279D" w14:textId="77777777" w:rsidR="007D09E0" w:rsidRPr="0093002B" w:rsidRDefault="007D09E0" w:rsidP="007D09E0">
      <w:pPr>
        <w:ind w:firstLine="709"/>
        <w:jc w:val="both"/>
        <w:rPr>
          <w:rFonts w:ascii="GHEA Grapalat" w:hAnsi="GHEA Grapalat" w:cs="Arial"/>
          <w:sz w:val="20"/>
          <w:szCs w:val="20"/>
          <w:lang w:val="hy-AM"/>
        </w:rPr>
      </w:pPr>
    </w:p>
    <w:p w14:paraId="4F295A59" w14:textId="77777777" w:rsidR="007D09E0" w:rsidRPr="0093002B" w:rsidRDefault="007D09E0" w:rsidP="007D09E0">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007BD789" w14:textId="77777777" w:rsidR="007D09E0" w:rsidRPr="0093002B" w:rsidRDefault="007D09E0" w:rsidP="007D09E0">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2A085606" w14:textId="77777777" w:rsidR="007D09E0" w:rsidRPr="0093002B" w:rsidRDefault="007D09E0" w:rsidP="007D09E0">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1CD8E0F3" w14:textId="77777777" w:rsidR="007D09E0" w:rsidRPr="0093002B" w:rsidRDefault="007D09E0" w:rsidP="007D09E0">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73A952B" w14:textId="177DAD80" w:rsidR="007D09E0" w:rsidRPr="0093002B" w:rsidRDefault="007D09E0" w:rsidP="007D09E0">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r w:rsidRPr="0093002B">
        <w:rPr>
          <w:rFonts w:ascii="GHEA Grapalat" w:hAnsi="GHEA Grapalat" w:cs="Arial"/>
          <w:sz w:val="20"/>
          <w:szCs w:val="20"/>
          <w:lang w:val="es-ES"/>
        </w:rPr>
        <w:t xml:space="preserve">բավարարում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Pr="007D09E0">
        <w:rPr>
          <w:rFonts w:ascii="GHEA Grapalat" w:hAnsi="GHEA Grapalat" w:cs="Arial"/>
          <w:sz w:val="20"/>
          <w:szCs w:val="20"/>
          <w:lang w:val="es-ES"/>
        </w:rPr>
        <w:t>ԱԳՆ-ԳՀԱՇՁԲ-24/</w:t>
      </w:r>
      <w:proofErr w:type="gramStart"/>
      <w:r w:rsidRPr="007D09E0">
        <w:rPr>
          <w:rFonts w:ascii="GHEA Grapalat" w:hAnsi="GHEA Grapalat" w:cs="Arial"/>
          <w:sz w:val="20"/>
          <w:szCs w:val="20"/>
          <w:lang w:val="es-ES"/>
        </w:rPr>
        <w:t>01</w:t>
      </w:r>
      <w:r w:rsidRPr="0093002B">
        <w:rPr>
          <w:rFonts w:ascii="GHEA Grapalat" w:hAnsi="GHEA Grapalat" w:cs="Arial"/>
          <w:sz w:val="20"/>
          <w:szCs w:val="20"/>
          <w:lang w:val="es-ES"/>
        </w:rPr>
        <w:t xml:space="preserve">  ծածկագրով</w:t>
      </w:r>
      <w:proofErr w:type="gramEnd"/>
      <w:r w:rsidRPr="0093002B">
        <w:rPr>
          <w:rFonts w:ascii="GHEA Grapalat" w:hAnsi="GHEA Grapalat" w:cs="Arial"/>
          <w:sz w:val="20"/>
          <w:szCs w:val="20"/>
          <w:lang w:val="es-ES"/>
        </w:rPr>
        <w:t xml:space="preserve">  </w:t>
      </w:r>
      <w:r w:rsidRPr="007D09E0">
        <w:rPr>
          <w:rFonts w:ascii="GHEA Grapalat" w:hAnsi="GHEA Grapalat" w:cs="Arial"/>
          <w:sz w:val="20"/>
          <w:szCs w:val="20"/>
          <w:lang w:val="es-ES"/>
        </w:rPr>
        <w:t>գնանշման հարցման</w:t>
      </w:r>
      <w:r w:rsidRPr="0093002B">
        <w:rPr>
          <w:rFonts w:ascii="GHEA Grapalat" w:hAnsi="GHEA Grapalat" w:cs="Arial"/>
          <w:sz w:val="20"/>
          <w:szCs w:val="20"/>
          <w:lang w:val="es-ES"/>
        </w:rPr>
        <w:t xml:space="preserve">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2D796E5F" w14:textId="77777777" w:rsidR="007D09E0" w:rsidRPr="0093002B" w:rsidRDefault="007D09E0" w:rsidP="007D09E0">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268C0948" w14:textId="77777777" w:rsidR="007D09E0" w:rsidRPr="0093002B" w:rsidRDefault="007D09E0" w:rsidP="007D09E0">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654CCFAB" w14:textId="5AB501C0" w:rsidR="007D09E0" w:rsidRPr="0093002B" w:rsidRDefault="007D09E0" w:rsidP="007D09E0">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Pr="007D09E0">
        <w:rPr>
          <w:rFonts w:ascii="GHEA Grapalat" w:hAnsi="GHEA Grapalat"/>
          <w:lang w:val="es-ES"/>
        </w:rPr>
        <w:t>ԱԳՆ-ԳՀԱՇՁԲ-24/01</w:t>
      </w:r>
      <w:r w:rsidRPr="0093002B">
        <w:rPr>
          <w:rFonts w:ascii="GHEA Grapalat" w:hAnsi="GHEA Grapalat" w:cs="Sylfaen"/>
          <w:sz w:val="22"/>
          <w:szCs w:val="22"/>
          <w:lang w:val="hy-AM"/>
        </w:rPr>
        <w:t xml:space="preserve">  </w:t>
      </w:r>
      <w:r w:rsidRPr="0093002B">
        <w:rPr>
          <w:rFonts w:ascii="GHEA Grapalat" w:hAnsi="GHEA Grapalat" w:cs="Arial"/>
          <w:sz w:val="20"/>
          <w:szCs w:val="20"/>
          <w:lang w:val="es-ES"/>
        </w:rPr>
        <w:t xml:space="preserve">ծածկագրով </w:t>
      </w:r>
      <w:r w:rsidRPr="007D09E0">
        <w:rPr>
          <w:rFonts w:ascii="GHEA Grapalat" w:hAnsi="GHEA Grapalat" w:cs="Arial"/>
          <w:sz w:val="20"/>
          <w:szCs w:val="20"/>
          <w:lang w:val="es-ES"/>
        </w:rPr>
        <w:t>գնանշման հարցման</w:t>
      </w:r>
      <w:r w:rsidRPr="0093002B">
        <w:rPr>
          <w:rFonts w:ascii="GHEA Grapalat" w:hAnsi="GHEA Grapalat" w:cs="Arial"/>
          <w:sz w:val="20"/>
          <w:szCs w:val="20"/>
          <w:lang w:val="es-ES"/>
        </w:rPr>
        <w:t xml:space="preserve"> մասնակցելու շրջանակում`</w:t>
      </w:r>
      <w:r w:rsidRPr="0093002B">
        <w:rPr>
          <w:rFonts w:ascii="GHEA Grapalat" w:hAnsi="GHEA Grapalat" w:cs="Sylfaen"/>
          <w:sz w:val="22"/>
          <w:szCs w:val="22"/>
          <w:lang w:val="es-ES"/>
        </w:rPr>
        <w:t xml:space="preserve">  </w:t>
      </w:r>
    </w:p>
    <w:p w14:paraId="4EC7BC05" w14:textId="77777777" w:rsidR="007D09E0" w:rsidRPr="0093002B" w:rsidRDefault="007D09E0" w:rsidP="007D09E0">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5F84F10B" w14:textId="77777777" w:rsidR="007D09E0" w:rsidRPr="0093002B" w:rsidRDefault="007D09E0" w:rsidP="007D09E0">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0A201C0D" w14:textId="77777777" w:rsidR="007D09E0" w:rsidRPr="0093002B" w:rsidRDefault="007D09E0" w:rsidP="007D09E0">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0CE0C52A" w14:textId="77777777" w:rsidR="007D09E0" w:rsidRPr="0093002B" w:rsidRDefault="007D09E0" w:rsidP="007D09E0">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5F896B4" w14:textId="77777777" w:rsidR="007D09E0" w:rsidRPr="0093002B" w:rsidRDefault="007D09E0" w:rsidP="007D09E0">
      <w:pPr>
        <w:jc w:val="both"/>
        <w:rPr>
          <w:rFonts w:ascii="GHEA Grapalat" w:hAnsi="GHEA Grapalat"/>
          <w:sz w:val="22"/>
          <w:szCs w:val="22"/>
          <w:u w:val="single"/>
          <w:lang w:val="es-ES"/>
        </w:rPr>
      </w:pPr>
      <w:r w:rsidRPr="0093002B">
        <w:rPr>
          <w:rFonts w:ascii="GHEA Grapalat" w:hAnsi="GHEA Grapalat" w:cs="Sylfaen"/>
          <w:vertAlign w:val="superscript"/>
          <w:lang w:val="es-ES"/>
        </w:rPr>
        <w:lastRenderedPageBreak/>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CBA44F1" w14:textId="77777777" w:rsidR="007D09E0" w:rsidRPr="0093002B" w:rsidRDefault="007D09E0" w:rsidP="007D09E0">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20F3AB51" w14:textId="77777777" w:rsidR="007D09E0" w:rsidRPr="0093002B" w:rsidRDefault="007D09E0" w:rsidP="007D09E0">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000D21" w14:textId="77777777" w:rsidR="007D09E0" w:rsidRPr="0093002B" w:rsidRDefault="007D09E0" w:rsidP="007D09E0">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0048881" w14:textId="77777777" w:rsidR="007D09E0" w:rsidRPr="0093002B" w:rsidRDefault="007D09E0" w:rsidP="007D09E0">
      <w:pPr>
        <w:jc w:val="both"/>
        <w:rPr>
          <w:rFonts w:ascii="GHEA Grapalat" w:hAnsi="GHEA Grapalat"/>
          <w:sz w:val="22"/>
          <w:szCs w:val="22"/>
          <w:u w:val="single"/>
          <w:lang w:val="hy-AM"/>
        </w:rPr>
      </w:pPr>
      <w:r w:rsidRPr="0093002B">
        <w:rPr>
          <w:rFonts w:ascii="GHEA Grapalat" w:hAnsi="GHEA Grapalat" w:cs="Arial"/>
          <w:sz w:val="20"/>
          <w:szCs w:val="20"/>
          <w:lang w:val="es-ES"/>
        </w:rPr>
        <w:t xml:space="preserve">Ստորև </w:t>
      </w:r>
      <w:proofErr w:type="gramStart"/>
      <w:r w:rsidRPr="0093002B">
        <w:rPr>
          <w:rFonts w:ascii="GHEA Grapalat" w:hAnsi="GHEA Grapalat" w:cs="Arial"/>
          <w:sz w:val="20"/>
          <w:szCs w:val="20"/>
          <w:lang w:val="es-ES"/>
        </w:rPr>
        <w:t xml:space="preserve">ներկայացնում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48F5645A" w14:textId="77777777" w:rsidR="007D09E0" w:rsidRPr="0093002B" w:rsidRDefault="007D09E0" w:rsidP="007D09E0">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9179FF9" w14:textId="77777777" w:rsidR="007D09E0" w:rsidRPr="0093002B" w:rsidRDefault="007D09E0" w:rsidP="007D09E0">
      <w:pPr>
        <w:jc w:val="both"/>
        <w:rPr>
          <w:rFonts w:ascii="GHEA Grapalat" w:hAnsi="GHEA Grapalat" w:cs="Sylfaen"/>
          <w:sz w:val="20"/>
          <w:lang w:val="es-ES"/>
        </w:rPr>
      </w:pPr>
    </w:p>
    <w:p w14:paraId="6A60DB89" w14:textId="77777777" w:rsidR="007D09E0" w:rsidRPr="0093002B" w:rsidRDefault="007D09E0" w:rsidP="007D09E0">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20D30CEF" w14:textId="77777777" w:rsidR="007D09E0" w:rsidRPr="0093002B" w:rsidRDefault="007D09E0" w:rsidP="007D09E0">
      <w:pPr>
        <w:jc w:val="right"/>
        <w:rPr>
          <w:rFonts w:ascii="GHEA Grapalat" w:hAnsi="GHEA Grapalat"/>
          <w:sz w:val="10"/>
          <w:szCs w:val="10"/>
          <w:lang w:val="es-ES"/>
        </w:rPr>
      </w:pPr>
    </w:p>
    <w:p w14:paraId="5BA3F175" w14:textId="77777777" w:rsidR="007D09E0" w:rsidRPr="0093002B" w:rsidRDefault="007D09E0" w:rsidP="007D09E0">
      <w:pPr>
        <w:ind w:firstLine="708"/>
        <w:jc w:val="both"/>
        <w:rPr>
          <w:rFonts w:ascii="GHEA Grapalat" w:hAnsi="GHEA Grapalat"/>
          <w:sz w:val="20"/>
          <w:lang w:val="es-ES"/>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93002B">
        <w:rPr>
          <w:rFonts w:ascii="GHEA Grapalat" w:hAnsi="GHEA Grapalat"/>
          <w:sz w:val="20"/>
          <w:lang w:val="hy-AM"/>
        </w:rPr>
        <w:t>մակնիշները</w:t>
      </w:r>
      <w:r w:rsidRPr="0093002B">
        <w:rPr>
          <w:rFonts w:ascii="GHEA Grapalat" w:hAnsi="GHEA Grapalat"/>
          <w:sz w:val="20"/>
          <w:lang w:val="es-ES"/>
        </w:rPr>
        <w:t xml:space="preserve">, արտադրողները և երաշխիքային </w:t>
      </w:r>
      <w:proofErr w:type="gramStart"/>
      <w:r w:rsidRPr="0093002B">
        <w:rPr>
          <w:rFonts w:ascii="GHEA Grapalat" w:hAnsi="GHEA Grapalat"/>
          <w:sz w:val="20"/>
          <w:lang w:val="es-ES"/>
        </w:rPr>
        <w:t>ժամկետները:*</w:t>
      </w:r>
      <w:proofErr w:type="gramEnd"/>
      <w:r w:rsidRPr="0093002B">
        <w:rPr>
          <w:rFonts w:ascii="GHEA Grapalat" w:hAnsi="GHEA Grapalat"/>
          <w:sz w:val="20"/>
          <w:lang w:val="es-ES"/>
        </w:rPr>
        <w:t>**</w:t>
      </w:r>
    </w:p>
    <w:p w14:paraId="3B72FE08" w14:textId="77777777" w:rsidR="007D09E0" w:rsidRPr="0093002B" w:rsidRDefault="007D09E0" w:rsidP="007D09E0">
      <w:pPr>
        <w:ind w:firstLine="708"/>
        <w:jc w:val="both"/>
        <w:rPr>
          <w:rFonts w:ascii="GHEA Grapalat" w:hAnsi="GHEA Grapalat"/>
          <w:sz w:val="20"/>
          <w:lang w:val="es-ES"/>
        </w:rPr>
      </w:pPr>
    </w:p>
    <w:p w14:paraId="45883B4B" w14:textId="77777777" w:rsidR="007D09E0" w:rsidRPr="0093002B" w:rsidRDefault="007D09E0" w:rsidP="007D09E0">
      <w:pPr>
        <w:ind w:firstLine="708"/>
        <w:jc w:val="both"/>
        <w:rPr>
          <w:rFonts w:ascii="GHEA Grapalat" w:hAnsi="GHEA Grapalat"/>
          <w:sz w:val="20"/>
          <w:lang w:val="es-ES"/>
        </w:rPr>
      </w:pPr>
    </w:p>
    <w:p w14:paraId="1657838A" w14:textId="77777777" w:rsidR="007D09E0" w:rsidRPr="0093002B" w:rsidRDefault="007D09E0" w:rsidP="007D09E0">
      <w:pPr>
        <w:ind w:firstLine="708"/>
        <w:jc w:val="both"/>
        <w:rPr>
          <w:rFonts w:ascii="GHEA Grapalat" w:hAnsi="GHEA Grapalat"/>
          <w:sz w:val="20"/>
          <w:lang w:val="es-ES"/>
        </w:rPr>
      </w:pPr>
    </w:p>
    <w:p w14:paraId="365E1010" w14:textId="77777777" w:rsidR="007D09E0" w:rsidRPr="0093002B" w:rsidRDefault="007D09E0" w:rsidP="007D09E0">
      <w:pPr>
        <w:jc w:val="both"/>
        <w:rPr>
          <w:rFonts w:ascii="GHEA Grapalat" w:hAnsi="GHEA Grapalat"/>
          <w:sz w:val="20"/>
          <w:lang w:val="es-ES"/>
        </w:rPr>
      </w:pPr>
    </w:p>
    <w:p w14:paraId="519B01DD" w14:textId="77777777" w:rsidR="007D09E0" w:rsidRPr="0093002B" w:rsidRDefault="007D09E0" w:rsidP="007D09E0">
      <w:pPr>
        <w:jc w:val="both"/>
        <w:rPr>
          <w:rFonts w:ascii="GHEA Grapalat" w:hAnsi="GHEA Grapalat"/>
          <w:sz w:val="20"/>
          <w:lang w:val="es-ES"/>
        </w:rPr>
      </w:pPr>
    </w:p>
    <w:p w14:paraId="42A36323" w14:textId="77777777" w:rsidR="007D09E0" w:rsidRPr="0093002B" w:rsidRDefault="007D09E0" w:rsidP="007D09E0">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11F061E" w14:textId="77777777" w:rsidR="007D09E0" w:rsidRPr="0093002B" w:rsidRDefault="007D09E0" w:rsidP="007D09E0">
      <w:pPr>
        <w:jc w:val="both"/>
        <w:rPr>
          <w:rFonts w:ascii="GHEA Grapalat" w:hAnsi="GHEA Grapalat" w:cs="Arial"/>
          <w:sz w:val="20"/>
          <w:vertAlign w:val="superscript"/>
          <w:lang w:val="es-ES"/>
        </w:rPr>
      </w:pPr>
    </w:p>
    <w:p w14:paraId="6E3A5C8D" w14:textId="77777777" w:rsidR="007D09E0" w:rsidRPr="0093002B" w:rsidRDefault="007D09E0" w:rsidP="007D09E0">
      <w:pPr>
        <w:jc w:val="both"/>
        <w:rPr>
          <w:rFonts w:ascii="GHEA Grapalat" w:hAnsi="GHEA Grapalat"/>
          <w:sz w:val="20"/>
          <w:lang w:val="hy-AM"/>
        </w:rPr>
      </w:pPr>
      <w:r w:rsidRPr="0093002B">
        <w:rPr>
          <w:rFonts w:ascii="GHEA Grapalat" w:hAnsi="GHEA Grapalat"/>
          <w:sz w:val="20"/>
          <w:lang w:val="hy-AM"/>
        </w:rPr>
        <w:t xml:space="preserve">    </w:t>
      </w:r>
    </w:p>
    <w:p w14:paraId="4FFD7B24" w14:textId="77777777" w:rsidR="007D09E0" w:rsidRPr="0093002B" w:rsidRDefault="007D09E0" w:rsidP="007D09E0">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4A69FFE6" w14:textId="77777777" w:rsidR="007D09E0" w:rsidRPr="0093002B" w:rsidRDefault="007D09E0" w:rsidP="007D09E0">
      <w:pPr>
        <w:pStyle w:val="BodyTextIndent3"/>
        <w:spacing w:line="240" w:lineRule="auto"/>
        <w:jc w:val="right"/>
        <w:rPr>
          <w:rFonts w:ascii="GHEA Grapalat" w:hAnsi="GHEA Grapalat"/>
          <w:b/>
          <w:lang w:val="hy-AM"/>
        </w:rPr>
      </w:pPr>
    </w:p>
    <w:p w14:paraId="5F8B0301" w14:textId="77777777" w:rsidR="007D09E0" w:rsidRPr="0093002B" w:rsidRDefault="007D09E0" w:rsidP="007D09E0">
      <w:pPr>
        <w:pStyle w:val="BodyTextIndent3"/>
        <w:spacing w:line="240" w:lineRule="auto"/>
        <w:jc w:val="right"/>
        <w:rPr>
          <w:rFonts w:ascii="GHEA Grapalat" w:hAnsi="GHEA Grapalat"/>
          <w:b/>
          <w:sz w:val="18"/>
          <w:szCs w:val="18"/>
          <w:lang w:val="hy-AM"/>
        </w:rPr>
      </w:pPr>
    </w:p>
    <w:p w14:paraId="72FF1F24" w14:textId="77777777" w:rsidR="007D09E0" w:rsidRPr="0093002B" w:rsidRDefault="007D09E0" w:rsidP="007D09E0">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405AA9DB" w14:textId="77777777" w:rsidR="007D09E0" w:rsidRPr="00927C52" w:rsidRDefault="007D09E0" w:rsidP="007D09E0">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7133011C" w14:textId="77777777" w:rsidR="007D09E0" w:rsidRPr="0093002B" w:rsidRDefault="007D09E0" w:rsidP="007D09E0">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CBE851C" w14:textId="77777777" w:rsidR="007D09E0" w:rsidRPr="0093002B" w:rsidRDefault="007D09E0" w:rsidP="007D09E0">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405596A" w14:textId="77777777" w:rsidR="007D09E0" w:rsidRPr="00621E6E" w:rsidRDefault="007D09E0" w:rsidP="007D09E0">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A0D83DF" w14:textId="1C4413F9" w:rsidR="00E74BF6" w:rsidRPr="0098236F" w:rsidRDefault="007D09E0" w:rsidP="007D09E0">
      <w:pPr>
        <w:pStyle w:val="norm"/>
        <w:spacing w:line="240" w:lineRule="auto"/>
        <w:ind w:firstLine="284"/>
        <w:jc w:val="right"/>
        <w:rPr>
          <w:rFonts w:ascii="GHEA Grapalat" w:hAnsi="GHEA Grapalat" w:cs="Sylfaen"/>
          <w:b/>
          <w:color w:val="000000" w:themeColor="text1"/>
          <w:sz w:val="20"/>
          <w:lang w:val="es-ES"/>
        </w:rPr>
      </w:pPr>
      <w:r w:rsidRPr="0093002B">
        <w:rPr>
          <w:rFonts w:ascii="GHEA Grapalat" w:hAnsi="GHEA Grapalat" w:cs="Sylfaen"/>
          <w:b/>
          <w:lang w:val="hy-AM"/>
        </w:rPr>
        <w:br w:type="page"/>
      </w:r>
    </w:p>
    <w:p w14:paraId="58F12E77" w14:textId="77777777" w:rsidR="00614AC6" w:rsidRPr="0098236F" w:rsidRDefault="00614AC6" w:rsidP="00614AC6">
      <w:pPr>
        <w:pStyle w:val="BodyTextIndent3"/>
        <w:spacing w:line="240" w:lineRule="auto"/>
        <w:ind w:firstLine="0"/>
        <w:jc w:val="right"/>
        <w:rPr>
          <w:rFonts w:ascii="GHEA Grapalat" w:hAnsi="GHEA Grapalat"/>
          <w:b/>
          <w:color w:val="000000" w:themeColor="text1"/>
          <w:lang w:val="hy-AM"/>
        </w:rPr>
      </w:pPr>
    </w:p>
    <w:p w14:paraId="727E766F" w14:textId="6358ECD9" w:rsidR="000E20A1" w:rsidRPr="0098236F" w:rsidRDefault="000E20A1">
      <w:pPr>
        <w:pStyle w:val="Heading3"/>
        <w:spacing w:line="240" w:lineRule="auto"/>
        <w:ind w:firstLine="567"/>
        <w:jc w:val="right"/>
        <w:rPr>
          <w:rFonts w:ascii="GHEA Grapalat" w:hAnsi="GHEA Grapalat" w:cs="Arial"/>
          <w:b/>
          <w:i w:val="0"/>
          <w:color w:val="000000" w:themeColor="text1"/>
          <w:lang w:val="hy-AM"/>
        </w:rPr>
      </w:pPr>
      <w:r w:rsidRPr="0098236F">
        <w:rPr>
          <w:rFonts w:ascii="GHEA Grapalat" w:hAnsi="GHEA Grapalat" w:cs="Sylfaen"/>
          <w:b/>
          <w:i w:val="0"/>
          <w:color w:val="000000" w:themeColor="text1"/>
          <w:lang w:val="hy-AM"/>
        </w:rPr>
        <w:t>Հավելված</w:t>
      </w:r>
      <w:r w:rsidRPr="0098236F">
        <w:rPr>
          <w:rFonts w:ascii="GHEA Grapalat" w:hAnsi="GHEA Grapalat" w:cs="Arial"/>
          <w:b/>
          <w:i w:val="0"/>
          <w:color w:val="000000" w:themeColor="text1"/>
          <w:lang w:val="hy-AM"/>
        </w:rPr>
        <w:t xml:space="preserve"> 1.</w:t>
      </w:r>
      <w:r w:rsidR="004357DC" w:rsidRPr="0098236F">
        <w:rPr>
          <w:rFonts w:ascii="GHEA Grapalat" w:hAnsi="GHEA Grapalat" w:cs="Arial"/>
          <w:b/>
          <w:i w:val="0"/>
          <w:color w:val="000000" w:themeColor="text1"/>
          <w:lang w:val="hy-AM"/>
        </w:rPr>
        <w:t>3</w:t>
      </w:r>
      <w:r w:rsidRPr="0098236F">
        <w:rPr>
          <w:rFonts w:ascii="GHEA Grapalat" w:hAnsi="GHEA Grapalat" w:cs="Arial"/>
          <w:b/>
          <w:i w:val="0"/>
          <w:color w:val="000000" w:themeColor="text1"/>
          <w:lang w:val="hy-AM"/>
        </w:rPr>
        <w:t>**</w:t>
      </w:r>
    </w:p>
    <w:p w14:paraId="593F9466" w14:textId="7DDD81E7" w:rsidR="009742DD" w:rsidRPr="0098236F" w:rsidRDefault="007D09E0" w:rsidP="009742DD">
      <w:pPr>
        <w:pStyle w:val="BodyTextIndent3"/>
        <w:spacing w:line="240" w:lineRule="auto"/>
        <w:jc w:val="right"/>
        <w:rPr>
          <w:rFonts w:ascii="GHEA Grapalat" w:hAnsi="GHEA Grapalat" w:cs="Arial"/>
          <w:b/>
          <w:color w:val="000000" w:themeColor="text1"/>
          <w:lang w:val="es-ES"/>
        </w:rPr>
      </w:pPr>
      <w:r w:rsidRPr="007D09E0">
        <w:rPr>
          <w:rFonts w:ascii="GHEA Grapalat" w:hAnsi="GHEA Grapalat"/>
          <w:b/>
          <w:iCs/>
          <w:color w:val="000000" w:themeColor="text1"/>
          <w:lang w:val="hy-AM"/>
        </w:rPr>
        <w:t>ԱԳՆ-ԳՀԱՇՁԲ-24/01</w:t>
      </w:r>
      <w:r w:rsidR="009742DD" w:rsidRPr="0098236F">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772CE5EB" w14:textId="77777777" w:rsidR="009742DD"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Pr="0098236F">
        <w:rPr>
          <w:rFonts w:ascii="GHEA Grapalat" w:hAnsi="GHEA Grapalat" w:cs="Sylfaen"/>
          <w:b/>
          <w:color w:val="000000" w:themeColor="text1"/>
          <w:lang w:val="es-ES"/>
        </w:rPr>
        <w:t>հրավերի</w:t>
      </w:r>
    </w:p>
    <w:p w14:paraId="107D528C" w14:textId="77777777" w:rsidR="009742DD" w:rsidRPr="0098236F" w:rsidRDefault="009742DD" w:rsidP="009742DD">
      <w:pPr>
        <w:jc w:val="right"/>
        <w:rPr>
          <w:rFonts w:ascii="GHEA Grapalat" w:hAnsi="GHEA Grapalat" w:cs="Sylfaen"/>
          <w:b/>
          <w:color w:val="000000" w:themeColor="text1"/>
          <w:lang w:val="es-ES"/>
        </w:rPr>
      </w:pPr>
    </w:p>
    <w:p w14:paraId="2FF56887" w14:textId="77777777" w:rsidR="00C17342" w:rsidRPr="0098236F" w:rsidRDefault="00C17342" w:rsidP="00C17342">
      <w:pPr>
        <w:ind w:left="360" w:hanging="360"/>
        <w:jc w:val="center"/>
        <w:rPr>
          <w:rFonts w:ascii="GHEA Grapalat" w:eastAsia="GHEA Grapalat" w:hAnsi="GHEA Grapalat" w:cs="GHEA Grapalat"/>
          <w:color w:val="000000" w:themeColor="text1"/>
          <w:lang w:val="hy-AM"/>
        </w:rPr>
      </w:pPr>
      <w:r w:rsidRPr="0098236F">
        <w:rPr>
          <w:rFonts w:ascii="GHEA Grapalat" w:eastAsia="GHEA Grapalat" w:hAnsi="GHEA Grapalat" w:cs="GHEA Grapalat"/>
          <w:color w:val="000000" w:themeColor="text1"/>
          <w:lang w:val="hy-AM"/>
        </w:rPr>
        <w:t>ՁԵՎ</w:t>
      </w:r>
    </w:p>
    <w:p w14:paraId="74B7C4E7" w14:textId="77777777" w:rsidR="00C17342" w:rsidRPr="0098236F" w:rsidRDefault="00C17342" w:rsidP="00C17342">
      <w:pPr>
        <w:pStyle w:val="BodyTextIndent3"/>
        <w:tabs>
          <w:tab w:val="left" w:pos="4792"/>
        </w:tabs>
        <w:spacing w:line="240" w:lineRule="auto"/>
        <w:jc w:val="left"/>
        <w:rPr>
          <w:rFonts w:ascii="GHEA Grapalat" w:hAnsi="GHEA Grapalat" w:cs="Sylfaen"/>
          <w:b/>
          <w:color w:val="000000" w:themeColor="text1"/>
          <w:lang w:val="hy-AM"/>
        </w:rPr>
      </w:pPr>
    </w:p>
    <w:p w14:paraId="4909C528" w14:textId="77777777" w:rsidR="00C17342" w:rsidRPr="0098236F" w:rsidRDefault="00C17342" w:rsidP="00C17342">
      <w:pPr>
        <w:ind w:left="360" w:hanging="360"/>
        <w:jc w:val="center"/>
        <w:rPr>
          <w:rFonts w:ascii="GHEA Grapalat" w:eastAsia="GHEA Grapalat" w:hAnsi="GHEA Grapalat" w:cs="GHEA Grapalat"/>
          <w:color w:val="000000" w:themeColor="text1"/>
          <w:lang w:val="hy-AM"/>
        </w:rPr>
      </w:pPr>
      <w:r w:rsidRPr="0098236F">
        <w:rPr>
          <w:rFonts w:ascii="GHEA Grapalat" w:eastAsia="GHEA Grapalat" w:hAnsi="GHEA Grapalat" w:cs="GHEA Grapalat"/>
          <w:color w:val="000000" w:themeColor="text1"/>
          <w:lang w:val="hy-AM"/>
        </w:rPr>
        <w:t>ԻՐԱԿԱՆ ՇԱՀԱՌՈՒՆԵՐԻ ՎԵՐԱԲԵՐՅԱԼ ՀԱՅՏԱՐԱՐԱԳՐԻ</w:t>
      </w:r>
    </w:p>
    <w:p w14:paraId="1FE2904E"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0854F562"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5401FE3A" w14:textId="77777777" w:rsidR="000E20A1" w:rsidRPr="0098236F" w:rsidRDefault="000E20A1" w:rsidP="000E20A1">
      <w:pPr>
        <w:ind w:left="360" w:hanging="360"/>
        <w:jc w:val="center"/>
        <w:rPr>
          <w:rFonts w:ascii="GHEA Grapalat" w:eastAsia="GHEA Grapalat" w:hAnsi="GHEA Grapalat" w:cs="GHEA Grapalat"/>
          <w:color w:val="000000" w:themeColor="text1"/>
          <w:lang w:val="hy-AM"/>
        </w:rPr>
      </w:pPr>
    </w:p>
    <w:p w14:paraId="6B82C7D7" w14:textId="77777777" w:rsidR="000E20A1" w:rsidRPr="0098236F"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98236F">
        <w:rPr>
          <w:rFonts w:ascii="GHEA Grapalat" w:eastAsia="GHEA Grapalat" w:hAnsi="GHEA Grapalat" w:cs="GHEA Grapalat"/>
          <w:b/>
          <w:color w:val="000000" w:themeColor="text1"/>
        </w:rPr>
        <w:t>Կազմակերպությունը</w:t>
      </w:r>
    </w:p>
    <w:p w14:paraId="13397BF8"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8236F" w14:paraId="3E0F3A2A" w14:textId="77777777" w:rsidTr="007E39F5">
        <w:tc>
          <w:tcPr>
            <w:tcW w:w="2836" w:type="dxa"/>
            <w:shd w:val="clear" w:color="auto" w:fill="D9E2F3"/>
            <w:vAlign w:val="center"/>
          </w:tcPr>
          <w:p w14:paraId="1F558C1F"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w:t>
            </w:r>
          </w:p>
        </w:tc>
        <w:tc>
          <w:tcPr>
            <w:tcW w:w="6180" w:type="dxa"/>
            <w:vAlign w:val="center"/>
          </w:tcPr>
          <w:p w14:paraId="2FED4F7D"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DA0BEBC" w14:textId="77777777" w:rsidTr="007E39F5">
        <w:tc>
          <w:tcPr>
            <w:tcW w:w="2836" w:type="dxa"/>
            <w:shd w:val="clear" w:color="auto" w:fill="D9E2F3"/>
            <w:vAlign w:val="center"/>
          </w:tcPr>
          <w:p w14:paraId="6937293C"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 լատինատառ</w:t>
            </w:r>
          </w:p>
        </w:tc>
        <w:tc>
          <w:tcPr>
            <w:tcW w:w="6180" w:type="dxa"/>
            <w:vAlign w:val="center"/>
          </w:tcPr>
          <w:p w14:paraId="0435C3AF"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C07F975" w14:textId="77777777" w:rsidTr="007E39F5">
        <w:tc>
          <w:tcPr>
            <w:tcW w:w="2836" w:type="dxa"/>
            <w:shd w:val="clear" w:color="auto" w:fill="D9E2F3"/>
            <w:vAlign w:val="center"/>
          </w:tcPr>
          <w:p w14:paraId="3AC1E19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Պետական գրանցման համարը</w:t>
            </w:r>
          </w:p>
        </w:tc>
        <w:tc>
          <w:tcPr>
            <w:tcW w:w="6180" w:type="dxa"/>
            <w:vAlign w:val="center"/>
          </w:tcPr>
          <w:p w14:paraId="3AF7B5D8"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3D0728C" w14:textId="77777777" w:rsidTr="007E39F5">
        <w:tc>
          <w:tcPr>
            <w:tcW w:w="2836" w:type="dxa"/>
            <w:shd w:val="clear" w:color="auto" w:fill="D9E2F3"/>
            <w:vAlign w:val="center"/>
          </w:tcPr>
          <w:p w14:paraId="68F9DD1C"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օրը, ամիսը, տարին</w:t>
            </w:r>
          </w:p>
        </w:tc>
        <w:tc>
          <w:tcPr>
            <w:tcW w:w="6180" w:type="dxa"/>
            <w:vAlign w:val="center"/>
          </w:tcPr>
          <w:p w14:paraId="54A472A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35F1146" w14:textId="77777777" w:rsidTr="007E39F5">
        <w:tc>
          <w:tcPr>
            <w:tcW w:w="2836" w:type="dxa"/>
            <w:shd w:val="clear" w:color="auto" w:fill="D9E2F3"/>
            <w:vAlign w:val="center"/>
          </w:tcPr>
          <w:p w14:paraId="2EC74FEF"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հասցեն</w:t>
            </w:r>
          </w:p>
        </w:tc>
        <w:tc>
          <w:tcPr>
            <w:tcW w:w="6180" w:type="dxa"/>
            <w:vAlign w:val="center"/>
          </w:tcPr>
          <w:p w14:paraId="2F524CF5"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A669147" w14:textId="77777777" w:rsidTr="007E39F5">
        <w:tc>
          <w:tcPr>
            <w:tcW w:w="2836" w:type="dxa"/>
            <w:shd w:val="clear" w:color="auto" w:fill="D9E2F3"/>
            <w:vAlign w:val="center"/>
          </w:tcPr>
          <w:p w14:paraId="71265BBB"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պետությունը</w:t>
            </w:r>
          </w:p>
        </w:tc>
        <w:tc>
          <w:tcPr>
            <w:tcW w:w="6180" w:type="dxa"/>
            <w:vAlign w:val="center"/>
          </w:tcPr>
          <w:p w14:paraId="679A02B4"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63E00C7" w14:textId="77777777" w:rsidTr="007E39F5">
        <w:tc>
          <w:tcPr>
            <w:tcW w:w="2836" w:type="dxa"/>
            <w:shd w:val="clear" w:color="auto" w:fill="D9E2F3"/>
            <w:vAlign w:val="center"/>
          </w:tcPr>
          <w:p w14:paraId="6BE01B1F"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0F7D554C"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23B0A6AA"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165E4977" w14:textId="77777777" w:rsidTr="007E39F5">
        <w:tc>
          <w:tcPr>
            <w:tcW w:w="2835" w:type="dxa"/>
            <w:shd w:val="clear" w:color="auto" w:fill="D9E2F3"/>
            <w:vAlign w:val="center"/>
          </w:tcPr>
          <w:p w14:paraId="4AF68F77"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Հայտարարագիրը ներկայացնող անձի անունը և ազգանունը</w:t>
            </w:r>
          </w:p>
        </w:tc>
        <w:tc>
          <w:tcPr>
            <w:tcW w:w="6180" w:type="dxa"/>
            <w:vAlign w:val="center"/>
          </w:tcPr>
          <w:p w14:paraId="6FEA9B8C"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EF5162F" w14:textId="77777777" w:rsidTr="007E39F5">
        <w:tc>
          <w:tcPr>
            <w:tcW w:w="2835" w:type="dxa"/>
            <w:shd w:val="clear" w:color="auto" w:fill="D9E2F3"/>
            <w:vAlign w:val="center"/>
          </w:tcPr>
          <w:p w14:paraId="3A351A9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Հայտարարագիրը ներկայացնող անձի պաշտոնը</w:t>
            </w:r>
          </w:p>
        </w:tc>
        <w:tc>
          <w:tcPr>
            <w:tcW w:w="6180" w:type="dxa"/>
            <w:vAlign w:val="center"/>
          </w:tcPr>
          <w:p w14:paraId="224A142F"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6B60CB02"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03216970" w14:textId="77777777" w:rsidTr="007E39F5">
        <w:tc>
          <w:tcPr>
            <w:tcW w:w="2835" w:type="dxa"/>
            <w:shd w:val="clear" w:color="auto" w:fill="D9E2F3"/>
            <w:vAlign w:val="center"/>
          </w:tcPr>
          <w:p w14:paraId="7B5905E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lastRenderedPageBreak/>
              <w:t>Հայտարարագրի ստորագրման օրը, ամիսը, տարին</w:t>
            </w:r>
          </w:p>
        </w:tc>
        <w:tc>
          <w:tcPr>
            <w:tcW w:w="6180" w:type="dxa"/>
            <w:vAlign w:val="center"/>
          </w:tcPr>
          <w:p w14:paraId="2145858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674B1E66" w14:textId="77777777" w:rsidTr="007E39F5">
        <w:tc>
          <w:tcPr>
            <w:tcW w:w="2835" w:type="dxa"/>
            <w:shd w:val="clear" w:color="auto" w:fill="D9E2F3"/>
            <w:vAlign w:val="center"/>
          </w:tcPr>
          <w:p w14:paraId="33D6A0CA"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էջերի քանակը</w:t>
            </w:r>
          </w:p>
        </w:tc>
        <w:tc>
          <w:tcPr>
            <w:tcW w:w="6180" w:type="dxa"/>
            <w:vAlign w:val="center"/>
          </w:tcPr>
          <w:p w14:paraId="4BE33A94"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387AE09B" w14:textId="77777777" w:rsidTr="007E39F5">
        <w:tc>
          <w:tcPr>
            <w:tcW w:w="2835" w:type="dxa"/>
            <w:shd w:val="clear" w:color="auto" w:fill="D9E2F3"/>
            <w:vAlign w:val="center"/>
          </w:tcPr>
          <w:p w14:paraId="47DA18B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Հայտարարագիրը ներկայացնող անձի ստորագրությունը</w:t>
            </w:r>
          </w:p>
        </w:tc>
        <w:tc>
          <w:tcPr>
            <w:tcW w:w="6180" w:type="dxa"/>
            <w:vAlign w:val="center"/>
          </w:tcPr>
          <w:p w14:paraId="14F28F94"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5D076ADB" w14:textId="77777777" w:rsidR="000E20A1" w:rsidRPr="0098236F" w:rsidRDefault="000E20A1" w:rsidP="000E20A1">
      <w:pPr>
        <w:rPr>
          <w:rFonts w:ascii="GHEA Grapalat" w:eastAsia="GHEA Grapalat" w:hAnsi="GHEA Grapalat" w:cs="GHEA Grapalat"/>
          <w:color w:val="000000" w:themeColor="text1"/>
        </w:rPr>
      </w:pPr>
    </w:p>
    <w:p w14:paraId="009B3784" w14:textId="77777777" w:rsidR="000E20A1" w:rsidRPr="0098236F" w:rsidRDefault="000E20A1" w:rsidP="000E20A1">
      <w:pPr>
        <w:rPr>
          <w:rFonts w:ascii="GHEA Grapalat" w:eastAsia="GHEA Grapalat" w:hAnsi="GHEA Grapalat" w:cs="GHEA Grapalat"/>
          <w:color w:val="000000" w:themeColor="text1"/>
        </w:rPr>
      </w:pPr>
      <w:r w:rsidRPr="0098236F">
        <w:rPr>
          <w:rFonts w:ascii="GHEA Grapalat" w:hAnsi="GHEA Grapalat"/>
          <w:color w:val="000000" w:themeColor="text1"/>
        </w:rPr>
        <w:br w:type="page"/>
      </w:r>
    </w:p>
    <w:p w14:paraId="5DAD8244" w14:textId="77777777" w:rsidR="000E20A1" w:rsidRPr="0098236F"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98236F">
        <w:rPr>
          <w:rFonts w:ascii="GHEA Grapalat" w:eastAsia="GHEA Grapalat" w:hAnsi="GHEA Grapalat" w:cs="GHEA Grapalat"/>
          <w:b/>
          <w:color w:val="000000" w:themeColor="text1"/>
        </w:rPr>
        <w:lastRenderedPageBreak/>
        <w:t>Բաժնետոմսերի</w:t>
      </w:r>
      <w:r w:rsidRPr="0098236F">
        <w:rPr>
          <w:rFonts w:ascii="GHEA Grapalat" w:eastAsia="GHEA Grapalat" w:hAnsi="GHEA Grapalat" w:cs="GHEA Grapalat"/>
          <w:color w:val="000000" w:themeColor="text1"/>
        </w:rPr>
        <w:t xml:space="preserve"> </w:t>
      </w:r>
      <w:r w:rsidRPr="0098236F">
        <w:rPr>
          <w:rFonts w:ascii="GHEA Grapalat" w:eastAsia="GHEA Grapalat" w:hAnsi="GHEA Grapalat" w:cs="GHEA Grapalat"/>
          <w:b/>
          <w:color w:val="000000" w:themeColor="text1"/>
        </w:rPr>
        <w:t>ցուցակման տվյալները</w:t>
      </w:r>
    </w:p>
    <w:p w14:paraId="646B5733"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39B27613" w14:textId="77777777" w:rsidTr="007E39F5">
        <w:tc>
          <w:tcPr>
            <w:tcW w:w="2835" w:type="dxa"/>
            <w:shd w:val="clear" w:color="auto" w:fill="D9E2F3"/>
            <w:vAlign w:val="center"/>
          </w:tcPr>
          <w:p w14:paraId="04FD256F"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Ֆոնդային բորսայի անվանումը</w:t>
            </w:r>
          </w:p>
        </w:tc>
        <w:tc>
          <w:tcPr>
            <w:tcW w:w="6180" w:type="dxa"/>
            <w:vAlign w:val="center"/>
          </w:tcPr>
          <w:p w14:paraId="7E91C7FF"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B0E60BF" w14:textId="77777777" w:rsidTr="007E39F5">
        <w:tc>
          <w:tcPr>
            <w:tcW w:w="2835" w:type="dxa"/>
            <w:shd w:val="clear" w:color="auto" w:fill="D9E2F3"/>
            <w:vAlign w:val="center"/>
          </w:tcPr>
          <w:p w14:paraId="0E689B3C"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5E180897"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51A25BB3"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73B2A06C" w14:textId="77777777" w:rsidTr="007E39F5">
        <w:tc>
          <w:tcPr>
            <w:tcW w:w="2835" w:type="dxa"/>
            <w:shd w:val="clear" w:color="auto" w:fill="D9E2F3"/>
            <w:vAlign w:val="center"/>
          </w:tcPr>
          <w:p w14:paraId="5CA4B379"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w:t>
            </w:r>
          </w:p>
        </w:tc>
        <w:tc>
          <w:tcPr>
            <w:tcW w:w="6180" w:type="dxa"/>
            <w:vAlign w:val="center"/>
          </w:tcPr>
          <w:p w14:paraId="358613C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DFBA401" w14:textId="77777777" w:rsidTr="007E39F5">
        <w:tc>
          <w:tcPr>
            <w:tcW w:w="2835" w:type="dxa"/>
            <w:shd w:val="clear" w:color="auto" w:fill="D9E2F3"/>
            <w:vAlign w:val="center"/>
          </w:tcPr>
          <w:p w14:paraId="26C1403A"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 լատինատառ</w:t>
            </w:r>
          </w:p>
        </w:tc>
        <w:tc>
          <w:tcPr>
            <w:tcW w:w="6180" w:type="dxa"/>
            <w:vAlign w:val="center"/>
          </w:tcPr>
          <w:p w14:paraId="5EC9C79C"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39B4918E" w14:textId="77777777" w:rsidTr="007E39F5">
        <w:tc>
          <w:tcPr>
            <w:tcW w:w="2835" w:type="dxa"/>
            <w:shd w:val="clear" w:color="auto" w:fill="D9E2F3"/>
            <w:vAlign w:val="center"/>
          </w:tcPr>
          <w:p w14:paraId="39CFAFA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Պետական գրանցման համարը</w:t>
            </w:r>
          </w:p>
        </w:tc>
        <w:tc>
          <w:tcPr>
            <w:tcW w:w="6180" w:type="dxa"/>
            <w:vAlign w:val="center"/>
          </w:tcPr>
          <w:p w14:paraId="6F91714D"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B8AD845" w14:textId="77777777" w:rsidTr="007E39F5">
        <w:tc>
          <w:tcPr>
            <w:tcW w:w="2835" w:type="dxa"/>
            <w:shd w:val="clear" w:color="auto" w:fill="D9E2F3"/>
            <w:vAlign w:val="center"/>
          </w:tcPr>
          <w:p w14:paraId="5F40D4B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օրը, ամիսը, տարին</w:t>
            </w:r>
          </w:p>
        </w:tc>
        <w:tc>
          <w:tcPr>
            <w:tcW w:w="6180" w:type="dxa"/>
            <w:vAlign w:val="center"/>
          </w:tcPr>
          <w:p w14:paraId="552D7268"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6097100E" w14:textId="77777777" w:rsidTr="007E39F5">
        <w:tc>
          <w:tcPr>
            <w:tcW w:w="2835" w:type="dxa"/>
            <w:shd w:val="clear" w:color="auto" w:fill="D9E2F3"/>
            <w:vAlign w:val="center"/>
          </w:tcPr>
          <w:p w14:paraId="2897BCC3"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հասցեն</w:t>
            </w:r>
          </w:p>
        </w:tc>
        <w:tc>
          <w:tcPr>
            <w:tcW w:w="6180" w:type="dxa"/>
            <w:vAlign w:val="center"/>
          </w:tcPr>
          <w:p w14:paraId="60315BA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958F5FD" w14:textId="77777777" w:rsidTr="007E39F5">
        <w:tc>
          <w:tcPr>
            <w:tcW w:w="2835" w:type="dxa"/>
            <w:shd w:val="clear" w:color="auto" w:fill="D9E2F3"/>
            <w:vAlign w:val="center"/>
          </w:tcPr>
          <w:p w14:paraId="1E4FCDD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պետությունը</w:t>
            </w:r>
          </w:p>
        </w:tc>
        <w:tc>
          <w:tcPr>
            <w:tcW w:w="6180" w:type="dxa"/>
            <w:vAlign w:val="center"/>
          </w:tcPr>
          <w:p w14:paraId="76997CE3"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630AE884" w14:textId="77777777" w:rsidTr="007E39F5">
        <w:tc>
          <w:tcPr>
            <w:tcW w:w="2835" w:type="dxa"/>
            <w:shd w:val="clear" w:color="auto" w:fill="D9E2F3"/>
            <w:vAlign w:val="center"/>
          </w:tcPr>
          <w:p w14:paraId="64E1EFE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ABD8101"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3486F209"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98236F">
        <w:rPr>
          <w:rFonts w:ascii="GHEA Grapalat" w:eastAsia="GHEA Grapalat" w:hAnsi="GHEA Grapalat" w:cs="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8236F" w14:paraId="6491DADE" w14:textId="77777777" w:rsidTr="007E39F5">
        <w:tc>
          <w:tcPr>
            <w:tcW w:w="2836" w:type="dxa"/>
            <w:shd w:val="clear" w:color="auto" w:fill="D9E2F3"/>
            <w:vAlign w:val="center"/>
          </w:tcPr>
          <w:p w14:paraId="38001431"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չափը (%)</w:t>
            </w:r>
          </w:p>
        </w:tc>
        <w:tc>
          <w:tcPr>
            <w:tcW w:w="6178" w:type="dxa"/>
            <w:vAlign w:val="center"/>
          </w:tcPr>
          <w:p w14:paraId="76137C3B"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AFBEE00" w14:textId="77777777" w:rsidTr="007E39F5">
        <w:tc>
          <w:tcPr>
            <w:tcW w:w="2836" w:type="dxa"/>
            <w:shd w:val="clear" w:color="auto" w:fill="D9E2F3"/>
            <w:vAlign w:val="center"/>
          </w:tcPr>
          <w:p w14:paraId="4A86652B"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տեսակը</w:t>
            </w:r>
          </w:p>
        </w:tc>
        <w:tc>
          <w:tcPr>
            <w:tcW w:w="6178" w:type="dxa"/>
            <w:vAlign w:val="center"/>
          </w:tcPr>
          <w:p w14:paraId="20E3F964"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0E20A1" w:rsidRPr="0098236F">
                  <w:rPr>
                    <w:rFonts w:ascii="MS Gothic" w:eastAsia="MS Gothic" w:hAnsi="MS Gothic" w:cs="GHEA Grapalat" w:hint="eastAsia"/>
                    <w:color w:val="000000" w:themeColor="text1"/>
                  </w:rPr>
                  <w:t>☐</w:t>
                </w:r>
              </w:sdtContent>
            </w:sdt>
            <w:r w:rsidR="000E20A1" w:rsidRPr="0098236F">
              <w:rPr>
                <w:rFonts w:ascii="GHEA Grapalat" w:eastAsia="GHEA Grapalat" w:hAnsi="GHEA Grapalat" w:cs="GHEA Grapalat"/>
                <w:color w:val="000000" w:themeColor="text1"/>
              </w:rPr>
              <w:tab/>
              <w:t>Ուղղակի մասնակցություն</w:t>
            </w:r>
          </w:p>
          <w:p w14:paraId="64E331D7"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0E20A1" w:rsidRPr="0098236F">
                  <w:rPr>
                    <w:rFonts w:ascii="MS Gothic" w:eastAsia="MS Gothic" w:hAnsi="MS Gothic" w:cs="GHEA Grapalat" w:hint="eastAsia"/>
                    <w:color w:val="000000" w:themeColor="text1"/>
                  </w:rPr>
                  <w:t>☐</w:t>
                </w:r>
              </w:sdtContent>
            </w:sdt>
            <w:r w:rsidR="000E20A1" w:rsidRPr="0098236F">
              <w:rPr>
                <w:rFonts w:ascii="GHEA Grapalat" w:eastAsia="GHEA Grapalat" w:hAnsi="GHEA Grapalat" w:cs="GHEA Grapalat"/>
                <w:color w:val="000000" w:themeColor="text1"/>
              </w:rPr>
              <w:tab/>
              <w:t>Անուղղակի մասնակցություն</w:t>
            </w:r>
          </w:p>
        </w:tc>
      </w:tr>
    </w:tbl>
    <w:p w14:paraId="2DE68198" w14:textId="77777777" w:rsidR="000E20A1" w:rsidRPr="0098236F" w:rsidRDefault="000E20A1" w:rsidP="000E20A1">
      <w:pPr>
        <w:pBdr>
          <w:top w:val="nil"/>
          <w:left w:val="nil"/>
          <w:bottom w:val="nil"/>
          <w:right w:val="nil"/>
          <w:between w:val="nil"/>
        </w:pBdr>
        <w:spacing w:before="240"/>
        <w:rPr>
          <w:rFonts w:ascii="GHEA Grapalat" w:eastAsia="GHEA Grapalat" w:hAnsi="GHEA Grapalat" w:cs="GHEA Grapalat"/>
          <w:color w:val="000000" w:themeColor="text1"/>
        </w:rPr>
      </w:pPr>
      <w:r w:rsidRPr="0098236F">
        <w:rPr>
          <w:rFonts w:ascii="GHEA Grapalat" w:hAnsi="GHEA Grapalat"/>
          <w:color w:val="000000" w:themeColor="text1"/>
        </w:rPr>
        <w:br w:type="page"/>
      </w:r>
    </w:p>
    <w:p w14:paraId="7F0666FA" w14:textId="77777777" w:rsidR="000E20A1" w:rsidRPr="0098236F"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98236F">
        <w:rPr>
          <w:rFonts w:ascii="GHEA Grapalat" w:eastAsia="GHEA Grapalat" w:hAnsi="GHEA Grapalat" w:cs="GHEA Grapalat"/>
          <w:b/>
          <w:color w:val="000000" w:themeColor="text1"/>
        </w:rPr>
        <w:lastRenderedPageBreak/>
        <w:t>Պետության, համայնքի կամ միջազգային կազմակերպության մասնակցությունը</w:t>
      </w:r>
    </w:p>
    <w:p w14:paraId="33A97EF4"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8236F" w14:paraId="05C2F814" w14:textId="77777777" w:rsidTr="007E39F5">
        <w:tc>
          <w:tcPr>
            <w:tcW w:w="2837" w:type="dxa"/>
            <w:shd w:val="clear" w:color="auto" w:fill="D9E2F3"/>
            <w:vAlign w:val="center"/>
          </w:tcPr>
          <w:p w14:paraId="0878337B"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Պետության անվանումը</w:t>
            </w:r>
          </w:p>
        </w:tc>
        <w:tc>
          <w:tcPr>
            <w:tcW w:w="6180" w:type="dxa"/>
            <w:vAlign w:val="center"/>
          </w:tcPr>
          <w:p w14:paraId="065BAB30"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6CF9F21" w14:textId="77777777" w:rsidTr="007E39F5">
        <w:tc>
          <w:tcPr>
            <w:tcW w:w="2837" w:type="dxa"/>
            <w:shd w:val="clear" w:color="auto" w:fill="D9E2F3"/>
            <w:vAlign w:val="center"/>
          </w:tcPr>
          <w:p w14:paraId="23B3CE1D"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Համայնքի անվանումը</w:t>
            </w:r>
          </w:p>
        </w:tc>
        <w:tc>
          <w:tcPr>
            <w:tcW w:w="6180" w:type="dxa"/>
            <w:vAlign w:val="center"/>
          </w:tcPr>
          <w:p w14:paraId="43F706E0"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38D2D190" w14:textId="77777777" w:rsidTr="007E39F5">
        <w:tc>
          <w:tcPr>
            <w:tcW w:w="2837" w:type="dxa"/>
            <w:shd w:val="clear" w:color="auto" w:fill="D9E2F3"/>
            <w:vAlign w:val="center"/>
          </w:tcPr>
          <w:p w14:paraId="1618BA7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չափը (%)</w:t>
            </w:r>
          </w:p>
        </w:tc>
        <w:tc>
          <w:tcPr>
            <w:tcW w:w="6180" w:type="dxa"/>
            <w:vAlign w:val="center"/>
          </w:tcPr>
          <w:p w14:paraId="4DB5217F"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5FC57C1" w14:textId="77777777" w:rsidTr="007E39F5">
        <w:tc>
          <w:tcPr>
            <w:tcW w:w="2837" w:type="dxa"/>
            <w:shd w:val="clear" w:color="auto" w:fill="D9E2F3"/>
            <w:vAlign w:val="center"/>
          </w:tcPr>
          <w:p w14:paraId="0ABE65A5"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տեսակը</w:t>
            </w:r>
          </w:p>
        </w:tc>
        <w:tc>
          <w:tcPr>
            <w:tcW w:w="6180" w:type="dxa"/>
            <w:vAlign w:val="center"/>
          </w:tcPr>
          <w:p w14:paraId="454E26BC"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Ուղղակի մասնակցություն</w:t>
            </w:r>
          </w:p>
          <w:p w14:paraId="6230D230"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Անուղղակի մասնակցություն</w:t>
            </w:r>
          </w:p>
        </w:tc>
      </w:tr>
    </w:tbl>
    <w:p w14:paraId="3CBF3233"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8236F" w14:paraId="58C141D7" w14:textId="77777777" w:rsidTr="007E39F5">
        <w:tc>
          <w:tcPr>
            <w:tcW w:w="2837" w:type="dxa"/>
            <w:shd w:val="clear" w:color="auto" w:fill="D9E2F3"/>
            <w:vAlign w:val="center"/>
          </w:tcPr>
          <w:p w14:paraId="0DF5930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Միջազգային կազմակերպության անվանումը</w:t>
            </w:r>
          </w:p>
        </w:tc>
        <w:tc>
          <w:tcPr>
            <w:tcW w:w="6180" w:type="dxa"/>
            <w:vAlign w:val="center"/>
          </w:tcPr>
          <w:p w14:paraId="2115B4A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65795FB1" w14:textId="77777777" w:rsidTr="007E39F5">
        <w:tc>
          <w:tcPr>
            <w:tcW w:w="2837" w:type="dxa"/>
            <w:shd w:val="clear" w:color="auto" w:fill="D9E2F3"/>
            <w:vAlign w:val="center"/>
          </w:tcPr>
          <w:p w14:paraId="0907ABA7"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Միջազգային կազմակերպության անվանումը լատինատառ</w:t>
            </w:r>
          </w:p>
        </w:tc>
        <w:tc>
          <w:tcPr>
            <w:tcW w:w="6180" w:type="dxa"/>
            <w:vAlign w:val="center"/>
          </w:tcPr>
          <w:p w14:paraId="0650D148"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6DB233C" w14:textId="77777777" w:rsidTr="007E39F5">
        <w:tc>
          <w:tcPr>
            <w:tcW w:w="2837" w:type="dxa"/>
            <w:shd w:val="clear" w:color="auto" w:fill="D9E2F3"/>
            <w:vAlign w:val="center"/>
          </w:tcPr>
          <w:p w14:paraId="7C58ED67"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չափը (%)</w:t>
            </w:r>
          </w:p>
        </w:tc>
        <w:tc>
          <w:tcPr>
            <w:tcW w:w="6180" w:type="dxa"/>
            <w:vAlign w:val="center"/>
          </w:tcPr>
          <w:p w14:paraId="7A987C07"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22CA737F" w14:textId="77777777" w:rsidTr="007E39F5">
        <w:tc>
          <w:tcPr>
            <w:tcW w:w="2837" w:type="dxa"/>
            <w:shd w:val="clear" w:color="auto" w:fill="D9E2F3"/>
            <w:vAlign w:val="center"/>
          </w:tcPr>
          <w:p w14:paraId="5FE39707"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տեսակը</w:t>
            </w:r>
          </w:p>
        </w:tc>
        <w:tc>
          <w:tcPr>
            <w:tcW w:w="6180" w:type="dxa"/>
            <w:vAlign w:val="center"/>
          </w:tcPr>
          <w:p w14:paraId="3925C667"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Ուղղակի մասնակցություն</w:t>
            </w:r>
          </w:p>
          <w:p w14:paraId="7939359B"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Անուղղակի մասնակցություն</w:t>
            </w:r>
          </w:p>
        </w:tc>
      </w:tr>
    </w:tbl>
    <w:p w14:paraId="4BBD9019" w14:textId="77777777" w:rsidR="000E20A1" w:rsidRPr="0098236F" w:rsidRDefault="000E20A1" w:rsidP="000E20A1">
      <w:pPr>
        <w:rPr>
          <w:rFonts w:ascii="GHEA Grapalat" w:eastAsia="GHEA Grapalat" w:hAnsi="GHEA Grapalat" w:cs="GHEA Grapalat"/>
          <w:b/>
          <w:color w:val="000000" w:themeColor="text1"/>
        </w:rPr>
      </w:pPr>
      <w:r w:rsidRPr="0098236F">
        <w:rPr>
          <w:rFonts w:ascii="GHEA Grapalat" w:hAnsi="GHEA Grapalat"/>
          <w:color w:val="000000" w:themeColor="text1"/>
        </w:rPr>
        <w:br w:type="page"/>
      </w:r>
    </w:p>
    <w:p w14:paraId="424DFB6E" w14:textId="77777777" w:rsidR="000E20A1" w:rsidRPr="0098236F"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98236F">
        <w:rPr>
          <w:rFonts w:ascii="GHEA Grapalat" w:eastAsia="GHEA Grapalat" w:hAnsi="GHEA Grapalat" w:cs="GHEA Grapalat"/>
          <w:b/>
          <w:color w:val="000000" w:themeColor="text1"/>
        </w:rPr>
        <w:lastRenderedPageBreak/>
        <w:t>Իրական շահառուի տվյալները</w:t>
      </w:r>
    </w:p>
    <w:p w14:paraId="44B37776"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8236F" w14:paraId="33563783" w14:textId="77777777" w:rsidTr="007E39F5">
        <w:tc>
          <w:tcPr>
            <w:tcW w:w="2836" w:type="dxa"/>
            <w:shd w:val="clear" w:color="auto" w:fill="D9E2F3"/>
            <w:vAlign w:val="center"/>
          </w:tcPr>
          <w:p w14:paraId="33FAD52A"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Անունը</w:t>
            </w:r>
          </w:p>
        </w:tc>
        <w:tc>
          <w:tcPr>
            <w:tcW w:w="6178" w:type="dxa"/>
            <w:vAlign w:val="center"/>
          </w:tcPr>
          <w:p w14:paraId="38D08A4B"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354F4C7" w14:textId="77777777" w:rsidTr="007E39F5">
        <w:tc>
          <w:tcPr>
            <w:tcW w:w="2836" w:type="dxa"/>
            <w:shd w:val="clear" w:color="auto" w:fill="D9E2F3"/>
            <w:vAlign w:val="center"/>
          </w:tcPr>
          <w:p w14:paraId="0D9C7562"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Ազգանունը</w:t>
            </w:r>
          </w:p>
        </w:tc>
        <w:tc>
          <w:tcPr>
            <w:tcW w:w="6178" w:type="dxa"/>
            <w:vAlign w:val="center"/>
          </w:tcPr>
          <w:p w14:paraId="464FED71"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55ACF27" w14:textId="77777777" w:rsidTr="007E39F5">
        <w:tc>
          <w:tcPr>
            <w:tcW w:w="2836" w:type="dxa"/>
            <w:shd w:val="clear" w:color="auto" w:fill="D9E2F3"/>
            <w:vAlign w:val="center"/>
          </w:tcPr>
          <w:p w14:paraId="6D3F18E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Անունը (լատինատառ)</w:t>
            </w:r>
          </w:p>
        </w:tc>
        <w:tc>
          <w:tcPr>
            <w:tcW w:w="6178" w:type="dxa"/>
            <w:vAlign w:val="center"/>
          </w:tcPr>
          <w:p w14:paraId="28AB7957"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F0BACB0" w14:textId="77777777" w:rsidTr="007E39F5">
        <w:tc>
          <w:tcPr>
            <w:tcW w:w="2836" w:type="dxa"/>
            <w:shd w:val="clear" w:color="auto" w:fill="D9E2F3"/>
            <w:vAlign w:val="center"/>
          </w:tcPr>
          <w:p w14:paraId="17C9EF2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Ազգանունը (լատինատառ)</w:t>
            </w:r>
          </w:p>
        </w:tc>
        <w:tc>
          <w:tcPr>
            <w:tcW w:w="6178" w:type="dxa"/>
            <w:vAlign w:val="center"/>
          </w:tcPr>
          <w:p w14:paraId="38E75DF1"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EBBB839" w14:textId="77777777" w:rsidTr="007E39F5">
        <w:tc>
          <w:tcPr>
            <w:tcW w:w="2836" w:type="dxa"/>
            <w:shd w:val="clear" w:color="auto" w:fill="D9E2F3"/>
            <w:vAlign w:val="center"/>
          </w:tcPr>
          <w:p w14:paraId="1DEC900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Քաղաքացիությունը</w:t>
            </w:r>
          </w:p>
        </w:tc>
        <w:tc>
          <w:tcPr>
            <w:tcW w:w="6178" w:type="dxa"/>
            <w:vAlign w:val="center"/>
          </w:tcPr>
          <w:p w14:paraId="175DA626"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1ECA963" w14:textId="77777777" w:rsidTr="007E39F5">
        <w:tc>
          <w:tcPr>
            <w:tcW w:w="2836" w:type="dxa"/>
            <w:shd w:val="clear" w:color="auto" w:fill="D9E2F3"/>
            <w:vAlign w:val="center"/>
          </w:tcPr>
          <w:p w14:paraId="02975A4C"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Ծննդյան օրը, ամիսը, տարին</w:t>
            </w:r>
          </w:p>
        </w:tc>
        <w:tc>
          <w:tcPr>
            <w:tcW w:w="6178" w:type="dxa"/>
            <w:vAlign w:val="center"/>
          </w:tcPr>
          <w:p w14:paraId="036FC531"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1F2B41D4"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8236F" w14:paraId="0900BF89" w14:textId="77777777" w:rsidTr="007E39F5">
        <w:tc>
          <w:tcPr>
            <w:tcW w:w="2837" w:type="dxa"/>
            <w:shd w:val="clear" w:color="auto" w:fill="D9E2F3"/>
            <w:vAlign w:val="center"/>
          </w:tcPr>
          <w:p w14:paraId="59892AEB"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Փաստաթղթի տեսակը</w:t>
            </w:r>
          </w:p>
        </w:tc>
        <w:tc>
          <w:tcPr>
            <w:tcW w:w="6178" w:type="dxa"/>
            <w:vAlign w:val="center"/>
          </w:tcPr>
          <w:p w14:paraId="7E406F74"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7368BEF" w14:textId="77777777" w:rsidTr="007E39F5">
        <w:tc>
          <w:tcPr>
            <w:tcW w:w="2837" w:type="dxa"/>
            <w:shd w:val="clear" w:color="auto" w:fill="D9E2F3"/>
            <w:vAlign w:val="center"/>
          </w:tcPr>
          <w:p w14:paraId="7CC0B12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Փաստաթղթի համարը</w:t>
            </w:r>
          </w:p>
        </w:tc>
        <w:tc>
          <w:tcPr>
            <w:tcW w:w="6178" w:type="dxa"/>
            <w:vAlign w:val="center"/>
          </w:tcPr>
          <w:p w14:paraId="075807F9"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28F93629" w14:textId="77777777" w:rsidTr="007E39F5">
        <w:tc>
          <w:tcPr>
            <w:tcW w:w="2837" w:type="dxa"/>
            <w:shd w:val="clear" w:color="auto" w:fill="D9E2F3"/>
            <w:vAlign w:val="center"/>
          </w:tcPr>
          <w:p w14:paraId="62A33DAB"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Տրամադրման օրը, ամիսը, տարին</w:t>
            </w:r>
          </w:p>
        </w:tc>
        <w:tc>
          <w:tcPr>
            <w:tcW w:w="6178" w:type="dxa"/>
            <w:vAlign w:val="center"/>
          </w:tcPr>
          <w:p w14:paraId="2B81ADE7"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F36278E" w14:textId="77777777" w:rsidTr="007E39F5">
        <w:tc>
          <w:tcPr>
            <w:tcW w:w="2837" w:type="dxa"/>
            <w:shd w:val="clear" w:color="auto" w:fill="D9E2F3"/>
            <w:vAlign w:val="center"/>
          </w:tcPr>
          <w:p w14:paraId="7B9F820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Տրամադրող մարմինը</w:t>
            </w:r>
          </w:p>
        </w:tc>
        <w:tc>
          <w:tcPr>
            <w:tcW w:w="6178" w:type="dxa"/>
            <w:vAlign w:val="center"/>
          </w:tcPr>
          <w:p w14:paraId="314D5803"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236B7482" w14:textId="77777777" w:rsidTr="007E39F5">
        <w:tc>
          <w:tcPr>
            <w:tcW w:w="2837" w:type="dxa"/>
            <w:shd w:val="clear" w:color="auto" w:fill="D9E2F3"/>
            <w:vAlign w:val="center"/>
          </w:tcPr>
          <w:p w14:paraId="5B9862D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ՀԾՀ կամ համարժեք համարը</w:t>
            </w:r>
          </w:p>
        </w:tc>
        <w:tc>
          <w:tcPr>
            <w:tcW w:w="6178" w:type="dxa"/>
            <w:vAlign w:val="center"/>
          </w:tcPr>
          <w:p w14:paraId="00143CC1"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6C616223"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8236F" w14:paraId="248A0ACE" w14:textId="77777777" w:rsidTr="007E39F5">
        <w:tc>
          <w:tcPr>
            <w:tcW w:w="2837" w:type="dxa"/>
            <w:shd w:val="clear" w:color="auto" w:fill="D9E2F3"/>
            <w:vAlign w:val="center"/>
          </w:tcPr>
          <w:p w14:paraId="6EFEC80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Պետությունը</w:t>
            </w:r>
          </w:p>
        </w:tc>
        <w:tc>
          <w:tcPr>
            <w:tcW w:w="6178" w:type="dxa"/>
            <w:vAlign w:val="center"/>
          </w:tcPr>
          <w:p w14:paraId="3F4DBE4B"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FFE8B8E" w14:textId="77777777" w:rsidTr="007E39F5">
        <w:tc>
          <w:tcPr>
            <w:tcW w:w="2837" w:type="dxa"/>
            <w:shd w:val="clear" w:color="auto" w:fill="D9E2F3"/>
            <w:vAlign w:val="center"/>
          </w:tcPr>
          <w:p w14:paraId="5ECD463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Համայնքը</w:t>
            </w:r>
          </w:p>
        </w:tc>
        <w:tc>
          <w:tcPr>
            <w:tcW w:w="6178" w:type="dxa"/>
            <w:vAlign w:val="center"/>
          </w:tcPr>
          <w:p w14:paraId="040BB3D4"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99899DB" w14:textId="77777777" w:rsidTr="007E39F5">
        <w:tc>
          <w:tcPr>
            <w:tcW w:w="2837" w:type="dxa"/>
            <w:shd w:val="clear" w:color="auto" w:fill="D9E2F3"/>
            <w:vAlign w:val="center"/>
          </w:tcPr>
          <w:p w14:paraId="733CA19F"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Վարչատարածքային միավորը</w:t>
            </w:r>
          </w:p>
        </w:tc>
        <w:tc>
          <w:tcPr>
            <w:tcW w:w="6178" w:type="dxa"/>
            <w:vAlign w:val="center"/>
          </w:tcPr>
          <w:p w14:paraId="78114532"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4A5BEDD" w14:textId="77777777" w:rsidTr="007E39F5">
        <w:tc>
          <w:tcPr>
            <w:tcW w:w="2837" w:type="dxa"/>
            <w:shd w:val="clear" w:color="auto" w:fill="D9E2F3"/>
            <w:vAlign w:val="center"/>
          </w:tcPr>
          <w:p w14:paraId="7E5348C9"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lastRenderedPageBreak/>
              <w:t>Փողոցի անվանումը, շենքը (տունը), բնակարանը</w:t>
            </w:r>
          </w:p>
        </w:tc>
        <w:tc>
          <w:tcPr>
            <w:tcW w:w="6178" w:type="dxa"/>
            <w:vAlign w:val="center"/>
          </w:tcPr>
          <w:p w14:paraId="5C1C4C3E"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2598040C"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8236F" w14:paraId="499AF23E" w14:textId="77777777" w:rsidTr="007E39F5">
        <w:tc>
          <w:tcPr>
            <w:tcW w:w="2837" w:type="dxa"/>
            <w:shd w:val="clear" w:color="auto" w:fill="D9E2F3"/>
            <w:vAlign w:val="center"/>
          </w:tcPr>
          <w:p w14:paraId="53DFF91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Պետությունը</w:t>
            </w:r>
          </w:p>
        </w:tc>
        <w:tc>
          <w:tcPr>
            <w:tcW w:w="6178" w:type="dxa"/>
            <w:vAlign w:val="center"/>
          </w:tcPr>
          <w:p w14:paraId="5263615C"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82C2592" w14:textId="77777777" w:rsidTr="007E39F5">
        <w:tc>
          <w:tcPr>
            <w:tcW w:w="2837" w:type="dxa"/>
            <w:shd w:val="clear" w:color="auto" w:fill="D9E2F3"/>
            <w:vAlign w:val="center"/>
          </w:tcPr>
          <w:p w14:paraId="584C1CF9"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Համայնքը</w:t>
            </w:r>
          </w:p>
        </w:tc>
        <w:tc>
          <w:tcPr>
            <w:tcW w:w="6178" w:type="dxa"/>
            <w:vAlign w:val="center"/>
          </w:tcPr>
          <w:p w14:paraId="7B005E3C"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C6C83DB" w14:textId="77777777" w:rsidTr="007E39F5">
        <w:tc>
          <w:tcPr>
            <w:tcW w:w="2837" w:type="dxa"/>
            <w:shd w:val="clear" w:color="auto" w:fill="D9E2F3"/>
            <w:vAlign w:val="center"/>
          </w:tcPr>
          <w:p w14:paraId="30AA42F5"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Վարչատարածքային միավորը</w:t>
            </w:r>
          </w:p>
        </w:tc>
        <w:tc>
          <w:tcPr>
            <w:tcW w:w="6178" w:type="dxa"/>
            <w:vAlign w:val="center"/>
          </w:tcPr>
          <w:p w14:paraId="0ED78095"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2164F7D" w14:textId="77777777" w:rsidTr="007E39F5">
        <w:tc>
          <w:tcPr>
            <w:tcW w:w="2837" w:type="dxa"/>
            <w:shd w:val="clear" w:color="auto" w:fill="D9E2F3"/>
            <w:vAlign w:val="center"/>
          </w:tcPr>
          <w:p w14:paraId="6A0B5D72"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Փողոցի անվանումը, շենքը (տունը), բնակարանը</w:t>
            </w:r>
          </w:p>
        </w:tc>
        <w:tc>
          <w:tcPr>
            <w:tcW w:w="6178" w:type="dxa"/>
            <w:vAlign w:val="center"/>
          </w:tcPr>
          <w:p w14:paraId="510CC60A"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5CF450CA" w14:textId="77777777" w:rsidR="000E20A1" w:rsidRPr="0098236F"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8236F" w14:paraId="6E168E87" w14:textId="77777777" w:rsidTr="007E39F5">
        <w:trPr>
          <w:trHeight w:val="924"/>
        </w:trPr>
        <w:tc>
          <w:tcPr>
            <w:tcW w:w="9016" w:type="dxa"/>
            <w:gridSpan w:val="2"/>
            <w:vAlign w:val="center"/>
          </w:tcPr>
          <w:p w14:paraId="23CC4241"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w:t>
            </w:r>
            <w:r w:rsidR="000E20A1" w:rsidRPr="0098236F">
              <w:rPr>
                <w:rFonts w:ascii="Cambria Math" w:eastAsia="Cambria Math" w:hAnsi="Cambria Math" w:cs="Cambria Math"/>
                <w:color w:val="000000" w:themeColor="text1"/>
              </w:rPr>
              <w:t>․</w:t>
            </w:r>
            <w:r w:rsidR="000E20A1" w:rsidRPr="0098236F">
              <w:rPr>
                <w:rFonts w:ascii="GHEA Grapalat" w:eastAsia="GHEA Grapalat" w:hAnsi="GHEA Grapalat" w:cs="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8236F" w14:paraId="703F5AE7" w14:textId="77777777" w:rsidTr="007E39F5">
        <w:trPr>
          <w:trHeight w:val="684"/>
        </w:trPr>
        <w:tc>
          <w:tcPr>
            <w:tcW w:w="4508" w:type="dxa"/>
            <w:shd w:val="clear" w:color="auto" w:fill="D9E2F3"/>
            <w:vAlign w:val="center"/>
          </w:tcPr>
          <w:p w14:paraId="7266C5DA"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չափը (%)</w:t>
            </w:r>
          </w:p>
        </w:tc>
        <w:tc>
          <w:tcPr>
            <w:tcW w:w="4508" w:type="dxa"/>
            <w:shd w:val="clear" w:color="auto" w:fill="FFFFFF"/>
            <w:vAlign w:val="center"/>
          </w:tcPr>
          <w:p w14:paraId="6BC1434A"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7E36449" w14:textId="77777777" w:rsidTr="007E39F5">
        <w:trPr>
          <w:trHeight w:val="1282"/>
        </w:trPr>
        <w:tc>
          <w:tcPr>
            <w:tcW w:w="4508" w:type="dxa"/>
            <w:shd w:val="clear" w:color="auto" w:fill="D9E2F3"/>
            <w:vAlign w:val="center"/>
          </w:tcPr>
          <w:p w14:paraId="498F34D9"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տեսակը</w:t>
            </w:r>
          </w:p>
        </w:tc>
        <w:tc>
          <w:tcPr>
            <w:tcW w:w="4508" w:type="dxa"/>
            <w:vAlign w:val="center"/>
          </w:tcPr>
          <w:p w14:paraId="15EB3616"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Ուղղակի մասնակցություն</w:t>
            </w:r>
          </w:p>
          <w:p w14:paraId="7B86A7E1"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Անուղղակի մասնակցություն</w:t>
            </w:r>
          </w:p>
        </w:tc>
      </w:tr>
      <w:tr w:rsidR="000E20A1" w:rsidRPr="0098236F" w14:paraId="1F2E7B14" w14:textId="77777777" w:rsidTr="007E39F5">
        <w:tc>
          <w:tcPr>
            <w:tcW w:w="9016" w:type="dxa"/>
            <w:gridSpan w:val="2"/>
            <w:vAlign w:val="center"/>
          </w:tcPr>
          <w:p w14:paraId="698B46F8"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բ</w:t>
            </w:r>
            <w:r w:rsidR="000E20A1" w:rsidRPr="0098236F">
              <w:rPr>
                <w:rFonts w:ascii="Cambria Math" w:eastAsia="Cambria Math" w:hAnsi="Cambria Math" w:cs="Cambria Math"/>
                <w:color w:val="000000" w:themeColor="text1"/>
              </w:rPr>
              <w:t>․</w:t>
            </w:r>
            <w:r w:rsidR="000E20A1" w:rsidRPr="0098236F">
              <w:rPr>
                <w:rFonts w:ascii="GHEA Grapalat" w:eastAsia="GHEA Grapalat" w:hAnsi="GHEA Grapalat" w:cs="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0E20A1" w:rsidRPr="0098236F" w14:paraId="5548EB30" w14:textId="77777777" w:rsidTr="007E39F5">
        <w:tc>
          <w:tcPr>
            <w:tcW w:w="9016" w:type="dxa"/>
            <w:gridSpan w:val="2"/>
            <w:vAlign w:val="center"/>
          </w:tcPr>
          <w:p w14:paraId="55345FB8"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գ</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000E20A1" w:rsidRPr="0098236F">
              <w:rPr>
                <w:rFonts w:ascii="GHEA Grapalat" w:hAnsi="GHEA Grapalat"/>
                <w:color w:val="000000" w:themeColor="text1"/>
              </w:rPr>
              <w:t xml:space="preserve"> </w:t>
            </w:r>
            <w:r w:rsidR="000E20A1" w:rsidRPr="0098236F">
              <w:rPr>
                <w:rFonts w:ascii="GHEA Grapalat" w:eastAsia="GHEA Grapalat" w:hAnsi="GHEA Grapalat" w:cs="GHEA Grapalat"/>
                <w:color w:val="000000" w:themeColor="text1"/>
              </w:rPr>
              <w:t>այն դեպքում, երբ առկա չէ «ա» և «բ» կետերի պահանջներին համապատասխանող ֆիզիկական անձ</w:t>
            </w:r>
          </w:p>
        </w:tc>
      </w:tr>
    </w:tbl>
    <w:p w14:paraId="69736601"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8236F" w14:paraId="7734D5D9" w14:textId="77777777" w:rsidTr="007E39F5">
        <w:trPr>
          <w:trHeight w:val="924"/>
        </w:trPr>
        <w:tc>
          <w:tcPr>
            <w:tcW w:w="9016" w:type="dxa"/>
            <w:gridSpan w:val="2"/>
            <w:vAlign w:val="center"/>
          </w:tcPr>
          <w:p w14:paraId="0B1D1ED7"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98236F" w14:paraId="63C176F0" w14:textId="77777777" w:rsidTr="007E39F5">
        <w:trPr>
          <w:trHeight w:val="684"/>
        </w:trPr>
        <w:tc>
          <w:tcPr>
            <w:tcW w:w="4508" w:type="dxa"/>
            <w:shd w:val="clear" w:color="auto" w:fill="D9E2F3"/>
            <w:vAlign w:val="center"/>
          </w:tcPr>
          <w:p w14:paraId="40FCEB6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չափը (%)</w:t>
            </w:r>
          </w:p>
        </w:tc>
        <w:tc>
          <w:tcPr>
            <w:tcW w:w="4508" w:type="dxa"/>
            <w:shd w:val="clear" w:color="auto" w:fill="auto"/>
            <w:vAlign w:val="center"/>
          </w:tcPr>
          <w:p w14:paraId="41E0AFB4"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4561D3B" w14:textId="77777777" w:rsidTr="007E39F5">
        <w:trPr>
          <w:trHeight w:val="1282"/>
        </w:trPr>
        <w:tc>
          <w:tcPr>
            <w:tcW w:w="4508" w:type="dxa"/>
            <w:shd w:val="clear" w:color="auto" w:fill="D9E2F3"/>
            <w:vAlign w:val="center"/>
          </w:tcPr>
          <w:p w14:paraId="0FFCBA45"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Մասնակցության տեսակը</w:t>
            </w:r>
          </w:p>
        </w:tc>
        <w:tc>
          <w:tcPr>
            <w:tcW w:w="4508" w:type="dxa"/>
            <w:vAlign w:val="center"/>
          </w:tcPr>
          <w:p w14:paraId="6D829DD0"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Ուղղակի մասնակցություն</w:t>
            </w:r>
          </w:p>
          <w:p w14:paraId="46ED2FF8"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Անուղղակի մասնակցություն</w:t>
            </w:r>
          </w:p>
        </w:tc>
      </w:tr>
      <w:tr w:rsidR="000E20A1" w:rsidRPr="0098236F" w14:paraId="52C6C057" w14:textId="77777777" w:rsidTr="007E39F5">
        <w:tc>
          <w:tcPr>
            <w:tcW w:w="9016" w:type="dxa"/>
            <w:gridSpan w:val="2"/>
            <w:vAlign w:val="center"/>
          </w:tcPr>
          <w:p w14:paraId="46AC15A2"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բ</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իրավունք ունի նշանակելու կամ հեռացնելու իրավաբանական անձի կառավարման մարմինների անդամների մեծամասնությանը</w:t>
            </w:r>
          </w:p>
        </w:tc>
      </w:tr>
      <w:tr w:rsidR="000E20A1" w:rsidRPr="0098236F" w14:paraId="47FDDBD0" w14:textId="77777777" w:rsidTr="007E39F5">
        <w:tc>
          <w:tcPr>
            <w:tcW w:w="9016" w:type="dxa"/>
            <w:gridSpan w:val="2"/>
            <w:vAlign w:val="center"/>
          </w:tcPr>
          <w:p w14:paraId="2DCDB74D"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գ</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8236F" w14:paraId="5BD7828F" w14:textId="77777777" w:rsidTr="007E39F5">
        <w:tc>
          <w:tcPr>
            <w:tcW w:w="9016" w:type="dxa"/>
            <w:gridSpan w:val="2"/>
            <w:vAlign w:val="center"/>
          </w:tcPr>
          <w:p w14:paraId="70E6A868"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դ</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իրավաբանական անձի նկատմամբ իրականացնում է իրական (փաստացի) վերահսկողություն այլ միջոցներով</w:t>
            </w:r>
          </w:p>
        </w:tc>
      </w:tr>
      <w:tr w:rsidR="000E20A1" w:rsidRPr="0098236F" w14:paraId="441E1F9F" w14:textId="77777777" w:rsidTr="007E39F5">
        <w:tc>
          <w:tcPr>
            <w:tcW w:w="9016" w:type="dxa"/>
            <w:gridSpan w:val="2"/>
            <w:vAlign w:val="center"/>
          </w:tcPr>
          <w:p w14:paraId="75B88DA0"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ե</w:t>
            </w:r>
            <w:r w:rsidR="000E20A1" w:rsidRPr="0098236F">
              <w:rPr>
                <w:rFonts w:ascii="Cambria Math" w:eastAsia="Cambria Math" w:hAnsi="Cambria Math" w:cs="Cambria Math"/>
                <w:color w:val="000000" w:themeColor="text1"/>
              </w:rPr>
              <w:t>․</w:t>
            </w:r>
            <w:r w:rsidR="000E20A1" w:rsidRPr="0098236F">
              <w:rPr>
                <w:rFonts w:ascii="GHEA Grapalat" w:eastAsia="Cambria Math" w:hAnsi="GHEA Grapalat" w:cs="Cambria Math"/>
                <w:color w:val="000000" w:themeColor="text1"/>
              </w:rPr>
              <w:t xml:space="preserve"> </w:t>
            </w:r>
            <w:r w:rsidR="000E20A1" w:rsidRPr="0098236F">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8236F" w14:paraId="08E5C03C" w14:textId="77777777" w:rsidTr="007E39F5">
        <w:tc>
          <w:tcPr>
            <w:tcW w:w="2837" w:type="dxa"/>
            <w:shd w:val="clear" w:color="auto" w:fill="D9E2F3"/>
            <w:vAlign w:val="center"/>
          </w:tcPr>
          <w:p w14:paraId="42C51495"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Իրական շահառու դառնալու օրը, ամիսը, տարին</w:t>
            </w:r>
          </w:p>
        </w:tc>
        <w:tc>
          <w:tcPr>
            <w:tcW w:w="6180" w:type="dxa"/>
            <w:vAlign w:val="center"/>
          </w:tcPr>
          <w:p w14:paraId="1DB376EA"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3D21972A" w14:textId="77777777" w:rsidTr="007E39F5">
        <w:tc>
          <w:tcPr>
            <w:tcW w:w="2837" w:type="dxa"/>
            <w:shd w:val="clear" w:color="auto" w:fill="D9E2F3"/>
            <w:vAlign w:val="center"/>
          </w:tcPr>
          <w:p w14:paraId="710C6D6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Կազմակերպության նկատմամբ վերահսկողության իրականացումը</w:t>
            </w:r>
          </w:p>
        </w:tc>
        <w:tc>
          <w:tcPr>
            <w:tcW w:w="6180" w:type="dxa"/>
            <w:vAlign w:val="center"/>
          </w:tcPr>
          <w:p w14:paraId="04CCE2D5"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 xml:space="preserve">Առանձին </w:t>
            </w:r>
          </w:p>
          <w:p w14:paraId="4326A8AC" w14:textId="77777777" w:rsidR="000E20A1" w:rsidRPr="0098236F" w:rsidRDefault="00E11226" w:rsidP="007E39F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Փոխկապակցված անձանց հետ համատեղ</w:t>
            </w:r>
          </w:p>
        </w:tc>
      </w:tr>
      <w:tr w:rsidR="000E20A1" w:rsidRPr="0098236F" w14:paraId="218777F6" w14:textId="77777777" w:rsidTr="007E39F5">
        <w:tc>
          <w:tcPr>
            <w:tcW w:w="2837" w:type="dxa"/>
            <w:shd w:val="clear" w:color="auto" w:fill="D9E2F3"/>
            <w:vAlign w:val="center"/>
          </w:tcPr>
          <w:p w14:paraId="4CB10770"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 xml:space="preserve">Ընդերքօգտագործման ոլորտի հաշվետու կազմակերպության իրական շահառուն </w:t>
            </w:r>
            <w:r w:rsidRPr="0098236F">
              <w:rPr>
                <w:rFonts w:ascii="GHEA Grapalat" w:eastAsia="GHEA Grapalat" w:hAnsi="GHEA Grapalat" w:cs="GHEA Grapalat"/>
                <w:color w:val="000000" w:themeColor="text1"/>
              </w:rPr>
              <w:lastRenderedPageBreak/>
              <w:t>հանդիսանում է պաշտոնատար անձ կամ նրա ընտանիքի անդամ</w:t>
            </w:r>
          </w:p>
        </w:tc>
        <w:tc>
          <w:tcPr>
            <w:tcW w:w="6180" w:type="dxa"/>
            <w:vAlign w:val="center"/>
          </w:tcPr>
          <w:p w14:paraId="3E774415"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Այո</w:t>
            </w:r>
          </w:p>
          <w:p w14:paraId="007B9ECB" w14:textId="77777777" w:rsidR="000E20A1" w:rsidRPr="0098236F" w:rsidRDefault="00E11226"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0E20A1" w:rsidRPr="0098236F">
                  <w:rPr>
                    <w:rFonts w:ascii="Segoe UI Symbol" w:eastAsia="MS Gothic" w:hAnsi="Segoe UI Symbol" w:cs="Segoe UI Symbol"/>
                    <w:color w:val="000000" w:themeColor="text1"/>
                  </w:rPr>
                  <w:t>☐</w:t>
                </w:r>
              </w:sdtContent>
            </w:sdt>
            <w:r w:rsidR="000E20A1" w:rsidRPr="0098236F">
              <w:rPr>
                <w:rFonts w:ascii="GHEA Grapalat" w:eastAsia="GHEA Grapalat" w:hAnsi="GHEA Grapalat" w:cs="GHEA Grapalat"/>
                <w:color w:val="000000" w:themeColor="text1"/>
              </w:rPr>
              <w:tab/>
              <w:t>Ոչ</w:t>
            </w:r>
          </w:p>
        </w:tc>
      </w:tr>
    </w:tbl>
    <w:p w14:paraId="6511E445"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8236F" w14:paraId="2C34275B" w14:textId="77777777" w:rsidTr="007E39F5">
        <w:tc>
          <w:tcPr>
            <w:tcW w:w="2837" w:type="dxa"/>
            <w:shd w:val="clear" w:color="auto" w:fill="D9E2F3"/>
            <w:vAlign w:val="center"/>
          </w:tcPr>
          <w:p w14:paraId="7A6F107B"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Էլ</w:t>
            </w:r>
            <w:r w:rsidRPr="0098236F">
              <w:rPr>
                <w:rFonts w:ascii="Cambria Math" w:eastAsia="Cambria Math" w:hAnsi="Cambria Math" w:cs="Cambria Math"/>
                <w:color w:val="000000" w:themeColor="text1"/>
              </w:rPr>
              <w:t>․</w:t>
            </w:r>
            <w:r w:rsidRPr="0098236F">
              <w:rPr>
                <w:rFonts w:ascii="GHEA Grapalat" w:eastAsia="GHEA Grapalat" w:hAnsi="GHEA Grapalat" w:cs="GHEA Grapalat"/>
                <w:color w:val="000000" w:themeColor="text1"/>
              </w:rPr>
              <w:t xml:space="preserve"> փոստի հասցեն</w:t>
            </w:r>
          </w:p>
        </w:tc>
        <w:tc>
          <w:tcPr>
            <w:tcW w:w="6180" w:type="dxa"/>
            <w:vAlign w:val="center"/>
          </w:tcPr>
          <w:p w14:paraId="11D825F0"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306D758E" w14:textId="77777777" w:rsidTr="007E39F5">
        <w:tc>
          <w:tcPr>
            <w:tcW w:w="2837" w:type="dxa"/>
            <w:shd w:val="clear" w:color="auto" w:fill="D9E2F3"/>
            <w:vAlign w:val="center"/>
          </w:tcPr>
          <w:p w14:paraId="67D68641"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Հեռախոսահամարը</w:t>
            </w:r>
          </w:p>
        </w:tc>
        <w:tc>
          <w:tcPr>
            <w:tcW w:w="6180" w:type="dxa"/>
            <w:vAlign w:val="center"/>
          </w:tcPr>
          <w:p w14:paraId="2BE94E4C"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7243880C" w14:textId="77777777" w:rsidR="000E20A1" w:rsidRPr="0098236F" w:rsidRDefault="000E20A1" w:rsidP="000E20A1">
      <w:pPr>
        <w:pBdr>
          <w:top w:val="nil"/>
          <w:left w:val="nil"/>
          <w:bottom w:val="nil"/>
          <w:right w:val="nil"/>
          <w:between w:val="nil"/>
        </w:pBdr>
        <w:ind w:left="792"/>
        <w:rPr>
          <w:rFonts w:ascii="GHEA Grapalat" w:eastAsia="GHEA Grapalat" w:hAnsi="GHEA Grapalat" w:cs="GHEA Grapalat"/>
          <w:i/>
          <w:color w:val="000000" w:themeColor="text1"/>
        </w:rPr>
      </w:pPr>
      <w:r w:rsidRPr="0098236F">
        <w:rPr>
          <w:rFonts w:ascii="GHEA Grapalat" w:hAnsi="GHEA Grapalat"/>
          <w:color w:val="000000" w:themeColor="text1"/>
        </w:rPr>
        <w:br w:type="page"/>
      </w:r>
    </w:p>
    <w:p w14:paraId="23C72ECB" w14:textId="77777777" w:rsidR="000E20A1" w:rsidRPr="0098236F"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98236F">
        <w:rPr>
          <w:rFonts w:ascii="GHEA Grapalat" w:eastAsia="GHEA Grapalat" w:hAnsi="GHEA Grapalat" w:cs="GHEA Grapalat"/>
          <w:b/>
          <w:color w:val="000000" w:themeColor="text1"/>
        </w:rPr>
        <w:lastRenderedPageBreak/>
        <w:t>Միջանկյալ իրավաբանական անձինք</w:t>
      </w:r>
    </w:p>
    <w:p w14:paraId="2B5AF418"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5E540140" w14:textId="77777777" w:rsidTr="007E39F5">
        <w:tc>
          <w:tcPr>
            <w:tcW w:w="2835" w:type="dxa"/>
            <w:shd w:val="clear" w:color="auto" w:fill="D9E2F3"/>
            <w:vAlign w:val="center"/>
          </w:tcPr>
          <w:p w14:paraId="5B530818"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w:t>
            </w:r>
          </w:p>
        </w:tc>
        <w:tc>
          <w:tcPr>
            <w:tcW w:w="6180" w:type="dxa"/>
            <w:vAlign w:val="center"/>
          </w:tcPr>
          <w:p w14:paraId="1B6A7695"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7CF26A72" w14:textId="77777777" w:rsidTr="007E39F5">
        <w:tc>
          <w:tcPr>
            <w:tcW w:w="2835" w:type="dxa"/>
            <w:shd w:val="clear" w:color="auto" w:fill="D9E2F3"/>
            <w:vAlign w:val="center"/>
          </w:tcPr>
          <w:p w14:paraId="57C0ED42"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Անվանումը լատինատառ</w:t>
            </w:r>
          </w:p>
        </w:tc>
        <w:tc>
          <w:tcPr>
            <w:tcW w:w="6180" w:type="dxa"/>
            <w:vAlign w:val="center"/>
          </w:tcPr>
          <w:p w14:paraId="1F5AE43B"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3025D74" w14:textId="77777777" w:rsidTr="007E39F5">
        <w:tc>
          <w:tcPr>
            <w:tcW w:w="2835" w:type="dxa"/>
            <w:shd w:val="clear" w:color="auto" w:fill="D9E2F3"/>
            <w:vAlign w:val="center"/>
          </w:tcPr>
          <w:p w14:paraId="7AEA8E66"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Պետական գրանցման համարը</w:t>
            </w:r>
          </w:p>
        </w:tc>
        <w:tc>
          <w:tcPr>
            <w:tcW w:w="6180" w:type="dxa"/>
            <w:vAlign w:val="center"/>
          </w:tcPr>
          <w:p w14:paraId="1365C9FB"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557084FD" w14:textId="77777777" w:rsidTr="007E39F5">
        <w:tc>
          <w:tcPr>
            <w:tcW w:w="2835" w:type="dxa"/>
            <w:shd w:val="clear" w:color="auto" w:fill="D9E2F3"/>
            <w:vAlign w:val="center"/>
          </w:tcPr>
          <w:p w14:paraId="4CC7F89E"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օրը, ամիսը, տարին</w:t>
            </w:r>
          </w:p>
        </w:tc>
        <w:tc>
          <w:tcPr>
            <w:tcW w:w="6180" w:type="dxa"/>
            <w:vAlign w:val="center"/>
          </w:tcPr>
          <w:p w14:paraId="2E999832"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49E1C5D0" w14:textId="77777777" w:rsidTr="007E39F5">
        <w:tc>
          <w:tcPr>
            <w:tcW w:w="2835" w:type="dxa"/>
            <w:shd w:val="clear" w:color="auto" w:fill="D9E2F3"/>
            <w:vAlign w:val="center"/>
          </w:tcPr>
          <w:p w14:paraId="58AABB0B"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հասցեն</w:t>
            </w:r>
          </w:p>
        </w:tc>
        <w:tc>
          <w:tcPr>
            <w:tcW w:w="6180" w:type="dxa"/>
            <w:vAlign w:val="center"/>
          </w:tcPr>
          <w:p w14:paraId="28D68CBC"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686C91B6" w14:textId="77777777" w:rsidTr="007E39F5">
        <w:tc>
          <w:tcPr>
            <w:tcW w:w="2835" w:type="dxa"/>
            <w:shd w:val="clear" w:color="auto" w:fill="D9E2F3"/>
            <w:vAlign w:val="center"/>
          </w:tcPr>
          <w:p w14:paraId="756E9B45"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Գրանցման պետությունը</w:t>
            </w:r>
          </w:p>
        </w:tc>
        <w:tc>
          <w:tcPr>
            <w:tcW w:w="6180" w:type="dxa"/>
            <w:vAlign w:val="center"/>
          </w:tcPr>
          <w:p w14:paraId="2F4796AF"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176237C" w14:textId="77777777" w:rsidTr="007E39F5">
        <w:tc>
          <w:tcPr>
            <w:tcW w:w="2835" w:type="dxa"/>
            <w:shd w:val="clear" w:color="auto" w:fill="D9E2F3"/>
            <w:vAlign w:val="center"/>
          </w:tcPr>
          <w:p w14:paraId="281EE0AA"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39DA2AA"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7C3C09B6"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46FC4489" w14:textId="77777777" w:rsidTr="007E39F5">
        <w:trPr>
          <w:trHeight w:val="853"/>
        </w:trPr>
        <w:tc>
          <w:tcPr>
            <w:tcW w:w="2835" w:type="dxa"/>
            <w:vMerge w:val="restart"/>
            <w:shd w:val="clear" w:color="auto" w:fill="D9E2F3"/>
            <w:vAlign w:val="center"/>
          </w:tcPr>
          <w:p w14:paraId="264D77C4"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631A014" w14:textId="77777777" w:rsidTr="007E39F5">
        <w:trPr>
          <w:trHeight w:val="850"/>
        </w:trPr>
        <w:tc>
          <w:tcPr>
            <w:tcW w:w="2835" w:type="dxa"/>
            <w:vMerge/>
            <w:shd w:val="clear" w:color="auto" w:fill="D9E2F3"/>
            <w:vAlign w:val="center"/>
          </w:tcPr>
          <w:p w14:paraId="56DE130F"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08E17BE"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F47A39C" w14:textId="77777777" w:rsidTr="007E39F5">
        <w:trPr>
          <w:trHeight w:val="850"/>
        </w:trPr>
        <w:tc>
          <w:tcPr>
            <w:tcW w:w="2835" w:type="dxa"/>
            <w:vMerge/>
            <w:shd w:val="clear" w:color="auto" w:fill="D9E2F3"/>
            <w:vAlign w:val="center"/>
          </w:tcPr>
          <w:p w14:paraId="38D6E0C1"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6791C83"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CD77669" w14:textId="77777777" w:rsidTr="007E39F5">
        <w:trPr>
          <w:trHeight w:val="850"/>
        </w:trPr>
        <w:tc>
          <w:tcPr>
            <w:tcW w:w="2835" w:type="dxa"/>
            <w:vMerge/>
            <w:shd w:val="clear" w:color="auto" w:fill="D9E2F3"/>
            <w:vAlign w:val="center"/>
          </w:tcPr>
          <w:p w14:paraId="4A5C5F3A"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54BE1FD1"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00DF7A1D" w14:textId="77777777" w:rsidTr="007E39F5">
        <w:trPr>
          <w:trHeight w:val="850"/>
        </w:trPr>
        <w:tc>
          <w:tcPr>
            <w:tcW w:w="2835" w:type="dxa"/>
            <w:vMerge/>
            <w:shd w:val="clear" w:color="auto" w:fill="D9E2F3"/>
            <w:vAlign w:val="center"/>
          </w:tcPr>
          <w:p w14:paraId="10E659B0" w14:textId="77777777" w:rsidR="000E20A1" w:rsidRPr="0098236F"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700B699C"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185C6881" w14:textId="77777777" w:rsidR="000E20A1" w:rsidRPr="0098236F"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8236F" w14:paraId="695B8231" w14:textId="77777777" w:rsidTr="007E39F5">
        <w:tc>
          <w:tcPr>
            <w:tcW w:w="2835" w:type="dxa"/>
            <w:shd w:val="clear" w:color="auto" w:fill="D9E2F3"/>
            <w:vAlign w:val="center"/>
          </w:tcPr>
          <w:p w14:paraId="2C21D8A9"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Ֆոնդային բորսայի անվանումը</w:t>
            </w:r>
          </w:p>
        </w:tc>
        <w:tc>
          <w:tcPr>
            <w:tcW w:w="6180" w:type="dxa"/>
            <w:vAlign w:val="center"/>
          </w:tcPr>
          <w:p w14:paraId="2981886D" w14:textId="77777777" w:rsidR="000E20A1" w:rsidRPr="0098236F" w:rsidRDefault="000E20A1" w:rsidP="007E39F5">
            <w:pPr>
              <w:spacing w:before="240" w:after="240"/>
              <w:rPr>
                <w:rFonts w:ascii="GHEA Grapalat" w:eastAsia="GHEA Grapalat" w:hAnsi="GHEA Grapalat" w:cs="GHEA Grapalat"/>
                <w:color w:val="000000" w:themeColor="text1"/>
              </w:rPr>
            </w:pPr>
          </w:p>
        </w:tc>
      </w:tr>
      <w:tr w:rsidR="000E20A1" w:rsidRPr="0098236F" w14:paraId="1D954F64" w14:textId="77777777" w:rsidTr="007E39F5">
        <w:tc>
          <w:tcPr>
            <w:tcW w:w="2835" w:type="dxa"/>
            <w:shd w:val="clear" w:color="auto" w:fill="D9E2F3"/>
            <w:vAlign w:val="center"/>
          </w:tcPr>
          <w:p w14:paraId="769E8A05" w14:textId="77777777" w:rsidR="000E20A1" w:rsidRPr="0098236F"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3B21DFD9" w14:textId="77777777" w:rsidR="000E20A1" w:rsidRPr="0098236F" w:rsidRDefault="000E20A1" w:rsidP="007E39F5">
            <w:pPr>
              <w:spacing w:before="240" w:after="240"/>
              <w:rPr>
                <w:rFonts w:ascii="GHEA Grapalat" w:eastAsia="GHEA Grapalat" w:hAnsi="GHEA Grapalat" w:cs="GHEA Grapalat"/>
                <w:color w:val="000000" w:themeColor="text1"/>
              </w:rPr>
            </w:pPr>
          </w:p>
        </w:tc>
      </w:tr>
    </w:tbl>
    <w:p w14:paraId="79714B99" w14:textId="32E30ACE" w:rsidR="000E20A1" w:rsidRPr="0098236F" w:rsidRDefault="000E20A1" w:rsidP="008E4DAE">
      <w:pPr>
        <w:pBdr>
          <w:top w:val="nil"/>
          <w:left w:val="nil"/>
          <w:bottom w:val="nil"/>
          <w:right w:val="nil"/>
          <w:between w:val="nil"/>
        </w:pBdr>
        <w:spacing w:before="240"/>
        <w:rPr>
          <w:rFonts w:ascii="GHEA Grapalat" w:eastAsia="GHEA Grapalat" w:hAnsi="GHEA Grapalat" w:cs="GHEA Grapalat"/>
          <w:b/>
          <w:color w:val="000000" w:themeColor="text1"/>
        </w:rPr>
      </w:pPr>
      <w:r w:rsidRPr="0098236F">
        <w:rPr>
          <w:rFonts w:ascii="GHEA Grapalat" w:eastAsia="GHEA Grapalat" w:hAnsi="GHEA Grapalat" w:cs="GHEA Grapalat"/>
          <w:i/>
          <w:color w:val="000000" w:themeColor="text1"/>
        </w:rPr>
        <w:br w:type="page"/>
      </w:r>
      <w:r w:rsidRPr="0098236F">
        <w:rPr>
          <w:rFonts w:ascii="GHEA Grapalat" w:eastAsia="GHEA Grapalat" w:hAnsi="GHEA Grapalat" w:cs="GHEA Grapalat"/>
          <w:b/>
          <w:color w:val="000000" w:themeColor="text1"/>
        </w:rPr>
        <w:lastRenderedPageBreak/>
        <w:t>Լրացուցիչ նշումներ</w:t>
      </w:r>
    </w:p>
    <w:p w14:paraId="0A6E127D" w14:textId="77777777" w:rsidR="000E20A1" w:rsidRPr="0098236F" w:rsidRDefault="000E20A1" w:rsidP="000E20A1">
      <w:pPr>
        <w:pBdr>
          <w:top w:val="nil"/>
          <w:left w:val="nil"/>
          <w:bottom w:val="nil"/>
          <w:right w:val="nil"/>
          <w:between w:val="nil"/>
        </w:pBdr>
        <w:rPr>
          <w:rFonts w:ascii="GHEA Grapalat" w:eastAsia="GHEA Grapalat" w:hAnsi="GHEA Grapalat" w:cs="GHEA Grapalat"/>
          <w:b/>
          <w:color w:val="000000" w:themeColor="text1"/>
        </w:rPr>
      </w:pPr>
    </w:p>
    <w:tbl>
      <w:tblPr>
        <w:tblStyle w:val="TableGrid"/>
        <w:tblW w:w="0" w:type="auto"/>
        <w:tblLayout w:type="fixed"/>
        <w:tblLook w:val="04A0" w:firstRow="1" w:lastRow="0" w:firstColumn="1" w:lastColumn="0" w:noHBand="0" w:noVBand="1"/>
      </w:tblPr>
      <w:tblGrid>
        <w:gridCol w:w="9016"/>
      </w:tblGrid>
      <w:tr w:rsidR="000E20A1" w:rsidRPr="0098236F" w14:paraId="01D1EC12" w14:textId="77777777" w:rsidTr="007E39F5">
        <w:tc>
          <w:tcPr>
            <w:tcW w:w="9016" w:type="dxa"/>
            <w:shd w:val="clear" w:color="auto" w:fill="DBE5F1" w:themeFill="accent1" w:themeFillTint="33"/>
          </w:tcPr>
          <w:p w14:paraId="3BC7FA16" w14:textId="77777777" w:rsidR="000E20A1" w:rsidRPr="0098236F" w:rsidRDefault="000E20A1" w:rsidP="007E39F5">
            <w:pPr>
              <w:spacing w:before="240" w:after="160" w:line="259" w:lineRule="auto"/>
              <w:rPr>
                <w:rFonts w:ascii="GHEA Grapalat" w:eastAsia="GHEA Grapalat" w:hAnsi="GHEA Grapalat" w:cs="GHEA Grapalat"/>
                <w:i/>
                <w:color w:val="000000" w:themeColor="text1"/>
              </w:rPr>
            </w:pPr>
            <w:r w:rsidRPr="0098236F">
              <w:rPr>
                <w:rFonts w:ascii="GHEA Grapalat" w:eastAsia="GHEA Grapalat" w:hAnsi="GHEA Grapalat" w:cs="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8236F" w14:paraId="37647348" w14:textId="77777777" w:rsidTr="007E39F5">
        <w:trPr>
          <w:trHeight w:val="10187"/>
        </w:trPr>
        <w:tc>
          <w:tcPr>
            <w:tcW w:w="9016" w:type="dxa"/>
          </w:tcPr>
          <w:p w14:paraId="6D5A2C5A" w14:textId="77777777" w:rsidR="000E20A1" w:rsidRPr="0098236F" w:rsidRDefault="000E20A1" w:rsidP="007E39F5">
            <w:pPr>
              <w:rPr>
                <w:rFonts w:ascii="GHEA Grapalat" w:eastAsia="GHEA Grapalat" w:hAnsi="GHEA Grapalat" w:cs="GHEA Grapalat"/>
                <w:b/>
                <w:color w:val="000000" w:themeColor="text1"/>
              </w:rPr>
            </w:pPr>
          </w:p>
        </w:tc>
      </w:tr>
    </w:tbl>
    <w:p w14:paraId="23A76202" w14:textId="77777777" w:rsidR="000E20A1" w:rsidRPr="0098236F" w:rsidRDefault="000E20A1" w:rsidP="000E20A1">
      <w:pPr>
        <w:pBdr>
          <w:top w:val="nil"/>
          <w:left w:val="nil"/>
          <w:bottom w:val="nil"/>
          <w:right w:val="nil"/>
          <w:between w:val="nil"/>
        </w:pBdr>
        <w:rPr>
          <w:rFonts w:ascii="GHEA Grapalat" w:eastAsia="GHEA Grapalat" w:hAnsi="GHEA Grapalat" w:cs="GHEA Grapalat"/>
          <w:b/>
          <w:color w:val="000000" w:themeColor="text1"/>
        </w:rPr>
      </w:pPr>
    </w:p>
    <w:p w14:paraId="676799D3" w14:textId="77777777" w:rsidR="000E20A1" w:rsidRPr="0098236F" w:rsidRDefault="000E20A1" w:rsidP="000E20A1">
      <w:pPr>
        <w:pStyle w:val="BodyTextIndent3"/>
        <w:spacing w:line="240" w:lineRule="auto"/>
        <w:jc w:val="right"/>
        <w:rPr>
          <w:rFonts w:ascii="GHEA Grapalat" w:hAnsi="GHEA Grapalat" w:cs="Arial"/>
          <w:b/>
          <w:color w:val="000000" w:themeColor="text1"/>
        </w:rPr>
      </w:pPr>
    </w:p>
    <w:p w14:paraId="0C852F36" w14:textId="77777777" w:rsidR="000E20A1" w:rsidRPr="0098236F"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6C70F23F" w14:textId="77777777" w:rsidR="000E20A1" w:rsidRPr="0098236F"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40A4D9A" w14:textId="77777777" w:rsidR="000E20A1" w:rsidRPr="0098236F"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5A4FEA61" w14:textId="77777777" w:rsidR="000E20A1" w:rsidRPr="0098236F"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6DF787C" w14:textId="77777777" w:rsidR="000E20A1" w:rsidRPr="0098236F" w:rsidRDefault="000E20A1" w:rsidP="000E20A1">
      <w:pPr>
        <w:pStyle w:val="BodyTextIndent3"/>
        <w:spacing w:line="240" w:lineRule="auto"/>
        <w:ind w:firstLine="0"/>
        <w:jc w:val="left"/>
        <w:rPr>
          <w:rFonts w:ascii="GHEA Grapalat" w:hAnsi="GHEA Grapalat"/>
          <w:b/>
          <w:color w:val="000000" w:themeColor="text1"/>
          <w:lang w:val="hy-AM"/>
        </w:rPr>
      </w:pPr>
    </w:p>
    <w:p w14:paraId="061E0072" w14:textId="77777777" w:rsidR="000E20A1" w:rsidRPr="0098236F" w:rsidRDefault="000E20A1" w:rsidP="000E20A1">
      <w:pPr>
        <w:pStyle w:val="BodyTextIndent3"/>
        <w:spacing w:line="240" w:lineRule="auto"/>
        <w:ind w:firstLine="0"/>
        <w:jc w:val="left"/>
        <w:rPr>
          <w:rFonts w:ascii="GHEA Grapalat" w:hAnsi="GHEA Grapalat"/>
          <w:b/>
          <w:color w:val="000000" w:themeColor="text1"/>
          <w:lang w:val="hy-AM"/>
        </w:rPr>
      </w:pPr>
    </w:p>
    <w:p w14:paraId="4803CF42" w14:textId="77777777" w:rsidR="000E20A1" w:rsidRPr="0098236F" w:rsidRDefault="000E20A1" w:rsidP="000E20A1">
      <w:pPr>
        <w:pStyle w:val="BodyTextIndent3"/>
        <w:spacing w:line="240" w:lineRule="auto"/>
        <w:ind w:firstLine="0"/>
        <w:jc w:val="left"/>
        <w:rPr>
          <w:rFonts w:ascii="GHEA Grapalat" w:hAnsi="GHEA Grapalat"/>
          <w:b/>
          <w:color w:val="000000" w:themeColor="text1"/>
          <w:lang w:val="hy-AM"/>
        </w:rPr>
      </w:pPr>
    </w:p>
    <w:p w14:paraId="5532F982" w14:textId="77777777" w:rsidR="000E20A1" w:rsidRPr="0098236F" w:rsidRDefault="000E20A1" w:rsidP="000E20A1">
      <w:pPr>
        <w:pStyle w:val="BodyTextIndent3"/>
        <w:spacing w:line="240" w:lineRule="auto"/>
        <w:ind w:firstLine="0"/>
        <w:jc w:val="left"/>
        <w:rPr>
          <w:rFonts w:ascii="GHEA Grapalat" w:hAnsi="GHEA Grapalat"/>
          <w:b/>
          <w:color w:val="000000" w:themeColor="text1"/>
          <w:lang w:val="hy-AM"/>
        </w:rPr>
      </w:pPr>
    </w:p>
    <w:p w14:paraId="1F9AC499" w14:textId="77777777" w:rsidR="000E20A1" w:rsidRPr="0098236F" w:rsidRDefault="000E20A1" w:rsidP="000E20A1">
      <w:pPr>
        <w:spacing w:line="360" w:lineRule="auto"/>
        <w:jc w:val="center"/>
        <w:rPr>
          <w:rFonts w:ascii="GHEA Grapalat" w:eastAsia="GHEA Grapalat" w:hAnsi="GHEA Grapalat" w:cs="GHEA Grapalat"/>
          <w:b/>
          <w:color w:val="000000" w:themeColor="text1"/>
        </w:rPr>
      </w:pPr>
    </w:p>
    <w:p w14:paraId="0F74E94B" w14:textId="77777777" w:rsidR="000E20A1" w:rsidRPr="0098236F" w:rsidRDefault="000E20A1" w:rsidP="000E20A1">
      <w:pPr>
        <w:spacing w:line="360" w:lineRule="auto"/>
        <w:jc w:val="center"/>
        <w:rPr>
          <w:rFonts w:ascii="GHEA Grapalat" w:eastAsia="GHEA Grapalat" w:hAnsi="GHEA Grapalat" w:cs="GHEA Grapalat"/>
          <w:b/>
          <w:color w:val="000000" w:themeColor="text1"/>
        </w:rPr>
      </w:pPr>
    </w:p>
    <w:p w14:paraId="13268F35" w14:textId="77777777" w:rsidR="000E20A1" w:rsidRPr="0098236F" w:rsidRDefault="000E20A1" w:rsidP="000E20A1">
      <w:pPr>
        <w:spacing w:line="360" w:lineRule="auto"/>
        <w:jc w:val="center"/>
        <w:rPr>
          <w:rFonts w:ascii="GHEA Grapalat" w:eastAsia="GHEA Grapalat" w:hAnsi="GHEA Grapalat" w:cs="GHEA Grapalat"/>
          <w:b/>
          <w:color w:val="000000" w:themeColor="text1"/>
        </w:rPr>
      </w:pPr>
      <w:r w:rsidRPr="0098236F">
        <w:rPr>
          <w:rFonts w:ascii="GHEA Grapalat" w:eastAsia="GHEA Grapalat" w:hAnsi="GHEA Grapalat" w:cs="GHEA Grapalat"/>
          <w:b/>
          <w:color w:val="000000" w:themeColor="text1"/>
        </w:rPr>
        <w:lastRenderedPageBreak/>
        <w:t>I. Հայտարարագրի լրացման կարգը</w:t>
      </w:r>
    </w:p>
    <w:p w14:paraId="49509721" w14:textId="77777777" w:rsidR="000E20A1" w:rsidRPr="0098236F"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themeColor="text1"/>
        </w:rPr>
      </w:pPr>
    </w:p>
    <w:p w14:paraId="33C2B3A4"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8236F">
        <w:rPr>
          <w:rFonts w:ascii="Cambria Math" w:eastAsia="GHEA Grapalat" w:hAnsi="Cambria Math" w:cs="GHEA Grapalat"/>
          <w:color w:val="000000" w:themeColor="text1"/>
        </w:rPr>
        <w:t>․</w:t>
      </w:r>
    </w:p>
    <w:p w14:paraId="4F726E92"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98236F"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 xml:space="preserve">«Հայտարարագիրը ներկայացնող անձը» ենթաբաժնում լրացվում է այն ֆիզիկական անձի տվյալները ով ստորագրում է </w:t>
      </w:r>
      <w:r w:rsidRPr="0098236F">
        <w:rPr>
          <w:rFonts w:ascii="GHEA Grapalat" w:eastAsia="GHEA Grapalat" w:hAnsi="GHEA Grapalat" w:cs="GHEA Grapalat"/>
          <w:color w:val="000000" w:themeColor="text1"/>
          <w:lang w:val="hy-AM"/>
        </w:rPr>
        <w:t xml:space="preserve">սույն ընթացակարգի </w:t>
      </w:r>
      <w:r w:rsidRPr="0098236F">
        <w:rPr>
          <w:rFonts w:ascii="GHEA Grapalat" w:eastAsia="GHEA Grapalat" w:hAnsi="GHEA Grapalat" w:cs="GHEA Grapalat"/>
          <w:color w:val="000000" w:themeColor="text1"/>
        </w:rPr>
        <w:t>հայտում ներառվող փաստաթղթերը.</w:t>
      </w:r>
    </w:p>
    <w:p w14:paraId="1005B06B" w14:textId="77777777" w:rsidR="000E20A1" w:rsidRPr="0098236F"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98236F" w:rsidRDefault="000E20A1" w:rsidP="000E20A1">
      <w:pPr>
        <w:spacing w:line="276" w:lineRule="auto"/>
        <w:ind w:firstLine="567"/>
        <w:jc w:val="both"/>
        <w:rPr>
          <w:rFonts w:ascii="GHEA Grapalat" w:eastAsia="GHEA Grapalat" w:hAnsi="GHEA Grapalat" w:cs="GHEA Grapalat"/>
          <w:color w:val="000000" w:themeColor="text1"/>
        </w:rPr>
      </w:pPr>
    </w:p>
    <w:p w14:paraId="4F7DA824"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2-րդ բաժինը (Բաժնետոմսերի ցուցակման տվյալները)</w:t>
      </w:r>
      <w:r w:rsidRPr="0098236F">
        <w:rPr>
          <w:rFonts w:ascii="GHEA Grapalat" w:eastAsia="GHEA Grapalat" w:hAnsi="GHEA Grapalat" w:cs="GHEA Grapalat"/>
          <w:b/>
          <w:color w:val="000000" w:themeColor="text1"/>
        </w:rPr>
        <w:t xml:space="preserve"> </w:t>
      </w:r>
      <w:r w:rsidRPr="0098236F">
        <w:rPr>
          <w:rFonts w:ascii="GHEA Grapalat" w:eastAsia="GHEA Grapalat" w:hAnsi="GHEA Grapalat" w:cs="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8236F">
        <w:rPr>
          <w:rFonts w:ascii="Cambria Math" w:eastAsia="GHEA Grapalat" w:hAnsi="Cambria Math" w:cs="GHEA Grapalat"/>
          <w:color w:val="000000" w:themeColor="text1"/>
        </w:rPr>
        <w:t>․</w:t>
      </w:r>
    </w:p>
    <w:p w14:paraId="22A85741"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98236F">
        <w:rPr>
          <w:rFonts w:ascii="GHEA Grapalat" w:eastAsia="GHEA Grapalat" w:hAnsi="GHEA Grapalat" w:cs="GHEA Grapalat"/>
          <w:color w:val="000000" w:themeColor="text1"/>
        </w:rPr>
        <w:lastRenderedPageBreak/>
        <w:t>պարունակում են տեղեկություններ տվյալ իրավաբանական անձի սեփականատերերի վերաբերյալ.</w:t>
      </w:r>
    </w:p>
    <w:p w14:paraId="2F281ADA"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«Վերահսկողության մակարդակը» ենթաբաժինը լրացվում է, եթե հայտարարագրի 2</w:t>
      </w:r>
      <w:r w:rsidRPr="0098236F">
        <w:rPr>
          <w:rFonts w:ascii="Cambria Math" w:eastAsia="Cambria Math" w:hAnsi="Cambria Math" w:cs="Cambria Math"/>
          <w:color w:val="000000" w:themeColor="text1"/>
        </w:rPr>
        <w:t>․</w:t>
      </w:r>
      <w:r w:rsidRPr="0098236F">
        <w:rPr>
          <w:rFonts w:ascii="GHEA Grapalat" w:eastAsia="GHEA Grapalat" w:hAnsi="GHEA Grapalat" w:cs="GHEA Grapalat"/>
          <w:color w:val="000000" w:themeColor="text1"/>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p>
    <w:p w14:paraId="201627FF"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3-րդ բաժինը (Պետության, համայնքի կամ միջազգային կազմակերպության մասնակցությունը)</w:t>
      </w:r>
      <w:r w:rsidRPr="0098236F">
        <w:rPr>
          <w:rFonts w:ascii="GHEA Grapalat" w:eastAsia="GHEA Grapalat" w:hAnsi="GHEA Grapalat" w:cs="GHEA Grapalat"/>
          <w:b/>
          <w:color w:val="000000" w:themeColor="text1"/>
        </w:rPr>
        <w:t xml:space="preserve"> </w:t>
      </w:r>
      <w:r w:rsidRPr="0098236F">
        <w:rPr>
          <w:rFonts w:ascii="GHEA Grapalat" w:eastAsia="GHEA Grapalat" w:hAnsi="GHEA Grapalat" w:cs="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8236F">
        <w:rPr>
          <w:rFonts w:ascii="Cambria Math" w:eastAsia="GHEA Grapalat" w:hAnsi="Cambria Math" w:cs="GHEA Grapalat"/>
          <w:color w:val="000000" w:themeColor="text1"/>
        </w:rPr>
        <w:t>․</w:t>
      </w:r>
    </w:p>
    <w:p w14:paraId="0D092A2C"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98236F">
        <w:rPr>
          <w:rFonts w:ascii="GHEA Grapalat" w:eastAsia="GHEA Grapalat" w:hAnsi="GHEA Grapalat" w:cs="GHEA Grapalat"/>
          <w:color w:val="000000" w:themeColor="text1"/>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98236F"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11845626"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8236F">
        <w:rPr>
          <w:rFonts w:ascii="Cambria Math" w:eastAsia="GHEA Grapalat" w:hAnsi="Cambria Math" w:cs="GHEA Grapalat"/>
          <w:color w:val="000000" w:themeColor="text1"/>
        </w:rPr>
        <w:t>․</w:t>
      </w:r>
    </w:p>
    <w:p w14:paraId="1CE99D10"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«Անձի հաշվառման հասցեն» ենթաբաժնում լրացվում է իրական շահառուի հաշվառման վայրի հասցեն.</w:t>
      </w:r>
    </w:p>
    <w:p w14:paraId="50E7AB2D"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lastRenderedPageBreak/>
        <w:t xml:space="preserve">«Իրական շահառու հանդիսանալու հիմքերը (բացառությամբ ընդերքօգտագործման ոլորտի հաշվետու </w:t>
      </w:r>
      <w:proofErr w:type="gramStart"/>
      <w:r w:rsidRPr="0098236F">
        <w:rPr>
          <w:rFonts w:ascii="GHEA Grapalat" w:eastAsia="GHEA Grapalat" w:hAnsi="GHEA Grapalat" w:cs="GHEA Grapalat"/>
          <w:color w:val="000000" w:themeColor="text1"/>
        </w:rPr>
        <w:t>կազմակերպությունների)»</w:t>
      </w:r>
      <w:proofErr w:type="gramEnd"/>
      <w:r w:rsidRPr="0098236F">
        <w:rPr>
          <w:rFonts w:ascii="GHEA Grapalat" w:eastAsia="GHEA Grapalat" w:hAnsi="GHEA Grapalat" w:cs="GHEA Grapalat"/>
          <w:color w:val="000000" w:themeColor="text1"/>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8236F">
        <w:rPr>
          <w:rFonts w:ascii="Cambria Math" w:eastAsia="GHEA Grapalat" w:hAnsi="Cambria Math" w:cs="GHEA Grapalat"/>
          <w:color w:val="000000" w:themeColor="text1"/>
        </w:rPr>
        <w:t>․</w:t>
      </w:r>
    </w:p>
    <w:p w14:paraId="7F5958E3"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w:t>
      </w:r>
      <w:r w:rsidRPr="0098236F">
        <w:rPr>
          <w:rFonts w:ascii="Cambria Math" w:eastAsia="GHEA Grapalat" w:hAnsi="Cambria Math" w:cs="GHEA Grapalat"/>
          <w:color w:val="000000" w:themeColor="text1"/>
        </w:rPr>
        <w:t>․</w:t>
      </w:r>
      <w:r w:rsidRPr="0098236F">
        <w:rPr>
          <w:rFonts w:ascii="GHEA Grapalat" w:eastAsia="GHEA Grapalat" w:hAnsi="GHEA Grapalat" w:cs="GHEA Grapalat"/>
          <w:color w:val="000000" w:themeColor="text1"/>
        </w:rPr>
        <w:t xml:space="preserve"> Այս ենթաբաժնի «</w:t>
      </w:r>
      <w:r w:rsidRPr="0098236F">
        <w:rPr>
          <w:rFonts w:ascii="GHEA Grapalat" w:eastAsia="GHEA Grapalat" w:hAnsi="GHEA Grapalat" w:cs="GHEA Grapalat"/>
          <w:b/>
          <w:color w:val="000000" w:themeColor="text1"/>
        </w:rPr>
        <w:t>ա</w:t>
      </w:r>
      <w:r w:rsidRPr="0098236F">
        <w:rPr>
          <w:rFonts w:ascii="GHEA Grapalat" w:eastAsia="GHEA Grapalat" w:hAnsi="GHEA Grapalat" w:cs="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8236F">
        <w:rPr>
          <w:rFonts w:ascii="GHEA Grapalat" w:eastAsia="GHEA Grapalat" w:hAnsi="GHEA Grapalat" w:cs="GHEA Grapalat"/>
          <w:color w:val="000000" w:themeColor="text1"/>
        </w:rPr>
        <w:t>մասնակցություն)։</w:t>
      </w:r>
      <w:proofErr w:type="gramEnd"/>
      <w:r w:rsidRPr="0098236F">
        <w:rPr>
          <w:rFonts w:ascii="GHEA Grapalat" w:eastAsia="GHEA Grapalat" w:hAnsi="GHEA Grapalat" w:cs="GHEA Grapalat"/>
          <w:color w:val="000000" w:themeColor="text1"/>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98236F">
        <w:rPr>
          <w:rFonts w:ascii="GHEA Grapalat" w:eastAsia="GHEA Grapalat" w:hAnsi="GHEA Grapalat" w:cs="GHEA Grapalat"/>
          <w:color w:val="000000" w:themeColor="text1"/>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բ</w:t>
      </w:r>
      <w:r w:rsidRPr="0098236F">
        <w:rPr>
          <w:rFonts w:ascii="Cambria Math" w:eastAsia="GHEA Grapalat" w:hAnsi="Cambria Math" w:cs="GHEA Grapalat"/>
          <w:color w:val="000000" w:themeColor="text1"/>
        </w:rPr>
        <w:t>․</w:t>
      </w:r>
      <w:r w:rsidRPr="0098236F">
        <w:rPr>
          <w:rFonts w:ascii="GHEA Grapalat" w:eastAsia="GHEA Grapalat" w:hAnsi="GHEA Grapalat" w:cs="GHEA Grapalat"/>
          <w:color w:val="000000" w:themeColor="text1"/>
        </w:rPr>
        <w:t xml:space="preserve"> Այս ենթաբաժնի «</w:t>
      </w:r>
      <w:r w:rsidRPr="0098236F">
        <w:rPr>
          <w:rFonts w:ascii="GHEA Grapalat" w:eastAsia="GHEA Grapalat" w:hAnsi="GHEA Grapalat" w:cs="GHEA Grapalat"/>
          <w:b/>
          <w:color w:val="000000" w:themeColor="text1"/>
        </w:rPr>
        <w:t>բ</w:t>
      </w:r>
      <w:r w:rsidRPr="0098236F">
        <w:rPr>
          <w:rFonts w:ascii="GHEA Grapalat" w:eastAsia="GHEA Grapalat" w:hAnsi="GHEA Grapalat" w:cs="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գ</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գ</w:t>
      </w:r>
      <w:r w:rsidRPr="0098236F">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bookmarkStart w:id="8" w:name="_heading=h.gjdgxs" w:colFirst="0" w:colLast="0"/>
      <w:bookmarkEnd w:id="8"/>
      <w:r w:rsidRPr="0098236F">
        <w:rPr>
          <w:rFonts w:ascii="GHEA Grapalat" w:eastAsia="GHEA Grapalat" w:hAnsi="GHEA Grapalat" w:cs="GHEA Grapalat"/>
          <w:color w:val="000000" w:themeColor="text1"/>
        </w:rPr>
        <w:t xml:space="preserve">«Իրական շահառու հանդիսանալու հիմքերը (ընդերքօգտագործման ոլորտի հաշվետու կազմակերպությունների </w:t>
      </w:r>
      <w:proofErr w:type="gramStart"/>
      <w:r w:rsidRPr="0098236F">
        <w:rPr>
          <w:rFonts w:ascii="GHEA Grapalat" w:eastAsia="GHEA Grapalat" w:hAnsi="GHEA Grapalat" w:cs="GHEA Grapalat"/>
          <w:color w:val="000000" w:themeColor="text1"/>
        </w:rPr>
        <w:t>համար)»</w:t>
      </w:r>
      <w:proofErr w:type="gramEnd"/>
      <w:r w:rsidRPr="0098236F">
        <w:rPr>
          <w:rFonts w:ascii="GHEA Grapalat" w:eastAsia="GHEA Grapalat" w:hAnsi="GHEA Grapalat" w:cs="GHEA Grapalat"/>
          <w:color w:val="000000" w:themeColor="text1"/>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8236F">
        <w:rPr>
          <w:rFonts w:ascii="Cambria Math" w:eastAsia="Cambria Math" w:hAnsi="Cambria Math" w:cs="Cambria Math"/>
          <w:color w:val="000000" w:themeColor="text1"/>
        </w:rPr>
        <w:t>․</w:t>
      </w:r>
      <w:r w:rsidRPr="0098236F">
        <w:rPr>
          <w:rFonts w:ascii="GHEA Grapalat" w:eastAsia="GHEA Grapalat" w:hAnsi="GHEA Grapalat" w:cs="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98236F">
        <w:rPr>
          <w:rFonts w:ascii="Cambria Math" w:eastAsia="GHEA Grapalat" w:hAnsi="Cambria Math" w:cs="GHEA Grapalat"/>
          <w:color w:val="000000" w:themeColor="text1"/>
        </w:rPr>
        <w:t>․</w:t>
      </w:r>
    </w:p>
    <w:p w14:paraId="4B61A4B8"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ա</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ա</w:t>
      </w:r>
      <w:r w:rsidRPr="0098236F">
        <w:rPr>
          <w:rFonts w:ascii="GHEA Grapalat" w:eastAsia="GHEA Grapalat" w:hAnsi="GHEA Grapalat" w:cs="GHEA Grapalat"/>
          <w:color w:val="000000" w:themeColor="text1"/>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բ</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բ</w:t>
      </w:r>
      <w:r w:rsidRPr="0098236F">
        <w:rPr>
          <w:rFonts w:ascii="GHEA Grapalat" w:eastAsia="GHEA Grapalat" w:hAnsi="GHEA Grapalat" w:cs="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lastRenderedPageBreak/>
        <w:t>գ</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գ</w:t>
      </w:r>
      <w:r w:rsidRPr="0098236F">
        <w:rPr>
          <w:rFonts w:ascii="GHEA Grapalat" w:eastAsia="GHEA Grapalat" w:hAnsi="GHEA Grapalat" w:cs="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դ</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դ</w:t>
      </w:r>
      <w:r w:rsidRPr="0098236F">
        <w:rPr>
          <w:rFonts w:ascii="GHEA Grapalat" w:eastAsia="GHEA Grapalat" w:hAnsi="GHEA Grapalat" w:cs="GHEA Grapalat"/>
          <w:color w:val="000000" w:themeColor="text1"/>
        </w:rPr>
        <w:t>»</w:t>
      </w:r>
      <w:r w:rsidRPr="0098236F">
        <w:rPr>
          <w:rFonts w:ascii="GHEA Grapalat" w:eastAsia="GHEA Grapalat" w:hAnsi="GHEA Grapalat" w:cs="GHEA Grapalat"/>
          <w:b/>
          <w:color w:val="000000" w:themeColor="text1"/>
        </w:rPr>
        <w:t xml:space="preserve"> </w:t>
      </w:r>
      <w:r w:rsidRPr="0098236F">
        <w:rPr>
          <w:rFonts w:ascii="GHEA Grapalat" w:eastAsia="GHEA Grapalat" w:hAnsi="GHEA Grapalat" w:cs="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98236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ե</w:t>
      </w:r>
      <w:r w:rsidRPr="0098236F">
        <w:rPr>
          <w:rFonts w:ascii="Cambria Math" w:eastAsia="GHEA Grapalat" w:hAnsi="Cambria Math" w:cs="GHEA Grapalat"/>
          <w:color w:val="000000" w:themeColor="text1"/>
        </w:rPr>
        <w:t xml:space="preserve">․ </w:t>
      </w:r>
      <w:r w:rsidRPr="0098236F">
        <w:rPr>
          <w:rFonts w:ascii="GHEA Grapalat" w:eastAsia="GHEA Grapalat" w:hAnsi="GHEA Grapalat" w:cs="GHEA Grapalat"/>
          <w:color w:val="000000" w:themeColor="text1"/>
        </w:rPr>
        <w:t>Այս ենթաբաժնի «</w:t>
      </w:r>
      <w:r w:rsidRPr="0098236F">
        <w:rPr>
          <w:rFonts w:ascii="GHEA Grapalat" w:eastAsia="GHEA Grapalat" w:hAnsi="GHEA Grapalat" w:cs="GHEA Grapalat"/>
          <w:b/>
          <w:color w:val="000000" w:themeColor="text1"/>
        </w:rPr>
        <w:t>ե</w:t>
      </w:r>
      <w:r w:rsidRPr="0098236F">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98236F"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3855405D"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98236F">
        <w:rPr>
          <w:rFonts w:ascii="GHEA Grapalat" w:eastAsia="GHEA Grapalat" w:hAnsi="GHEA Grapalat" w:cs="GHEA Grapalat"/>
          <w:color w:val="000000" w:themeColor="text1"/>
        </w:rPr>
        <w:lastRenderedPageBreak/>
        <w:t>իրավաբանական անձանց քանակով։ Այս բաժնում ենթաբաժինները լրացվում են հետևյալ կանոններով</w:t>
      </w:r>
      <w:r w:rsidRPr="0098236F">
        <w:rPr>
          <w:rFonts w:ascii="Cambria Math" w:eastAsia="GHEA Grapalat" w:hAnsi="Cambria Math" w:cs="GHEA Grapalat"/>
          <w:color w:val="000000" w:themeColor="text1"/>
        </w:rPr>
        <w:t>․</w:t>
      </w:r>
    </w:p>
    <w:p w14:paraId="3992FFF6"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98236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98236F"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773203B8"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98236F"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98236F">
        <w:rPr>
          <w:rFonts w:ascii="GHEA Grapalat" w:eastAsia="GHEA Grapalat" w:hAnsi="GHEA Grapalat" w:cs="GHEA Grapalat"/>
          <w:color w:val="000000" w:themeColor="text1"/>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0151453"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3B97006"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C0B4EAD"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68D61B09"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78D82074"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661E978" w14:textId="77777777" w:rsidR="000E20A1" w:rsidRPr="0098236F"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54666A7" w14:textId="77777777" w:rsidR="000E20A1" w:rsidRPr="0098236F" w:rsidRDefault="000E20A1" w:rsidP="000E20A1">
      <w:pPr>
        <w:pStyle w:val="BodyTextIndent3"/>
        <w:spacing w:line="240" w:lineRule="auto"/>
        <w:ind w:left="360" w:firstLine="0"/>
        <w:rPr>
          <w:rFonts w:ascii="GHEA Grapalat" w:hAnsi="GHEA Grapalat"/>
          <w:i/>
          <w:color w:val="000000" w:themeColor="text1"/>
          <w:sz w:val="16"/>
          <w:szCs w:val="16"/>
          <w:lang w:val="hy-AM"/>
        </w:rPr>
      </w:pPr>
      <w:r w:rsidRPr="0098236F">
        <w:rPr>
          <w:rFonts w:ascii="GHEA Grapalat" w:hAnsi="GHEA Grapalat" w:cs="Sylfaen"/>
          <w:i/>
          <w:color w:val="000000" w:themeColor="text1"/>
          <w:sz w:val="16"/>
          <w:szCs w:val="16"/>
          <w:lang w:val="hy-AM" w:eastAsia="ru-RU"/>
        </w:rPr>
        <w:t>*</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լրացվում</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է</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հանձնաժողովի</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քարտուղարի</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կողմից</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մինչև</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հրավերը</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տեղեկագրում</w:t>
      </w:r>
      <w:r w:rsidRPr="0098236F">
        <w:rPr>
          <w:rFonts w:ascii="GHEA Grapalat" w:hAnsi="GHEA Grapalat"/>
          <w:i/>
          <w:color w:val="000000" w:themeColor="text1"/>
          <w:sz w:val="16"/>
          <w:szCs w:val="16"/>
          <w:lang w:val="af-ZA"/>
        </w:rPr>
        <w:t xml:space="preserve"> </w:t>
      </w:r>
      <w:r w:rsidRPr="0098236F">
        <w:rPr>
          <w:rFonts w:ascii="GHEA Grapalat" w:hAnsi="GHEA Grapalat"/>
          <w:i/>
          <w:color w:val="000000" w:themeColor="text1"/>
          <w:sz w:val="16"/>
          <w:szCs w:val="16"/>
          <w:lang w:val="hy-AM"/>
        </w:rPr>
        <w:t>հրապարակելը:</w:t>
      </w:r>
    </w:p>
    <w:p w14:paraId="38DCE824" w14:textId="22AA7F70" w:rsidR="000E20A1" w:rsidRPr="0098236F" w:rsidRDefault="000E20A1" w:rsidP="000E20A1">
      <w:pPr>
        <w:pStyle w:val="BodyTextIndent3"/>
        <w:spacing w:line="240" w:lineRule="auto"/>
        <w:ind w:left="360" w:firstLine="0"/>
        <w:rPr>
          <w:rFonts w:ascii="GHEA Grapalat" w:hAnsi="GHEA Grapalat" w:cs="Sylfaen"/>
          <w:i/>
          <w:color w:val="000000" w:themeColor="text1"/>
          <w:lang w:val="hy-AM" w:eastAsia="ru-RU"/>
        </w:rPr>
      </w:pPr>
      <w:r w:rsidRPr="0098236F">
        <w:rPr>
          <w:rFonts w:ascii="GHEA Grapalat" w:hAnsi="GHEA Grapalat" w:cs="Sylfaen"/>
          <w:i/>
          <w:color w:val="000000" w:themeColor="text1"/>
          <w:lang w:val="hy-AM" w:eastAsia="ru-RU"/>
        </w:rPr>
        <w:t>** 1.3</w:t>
      </w:r>
      <w:r w:rsidRPr="0098236F">
        <w:rPr>
          <w:rFonts w:ascii="GHEA Grapalat" w:hAnsi="GHEA Grapalat"/>
          <w:i/>
          <w:color w:val="000000" w:themeColor="text1"/>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sidRPr="0098236F">
        <w:rPr>
          <w:rFonts w:ascii="GHEA Grapalat" w:hAnsi="GHEA Grapalat"/>
          <w:i/>
          <w:color w:val="000000" w:themeColor="text1"/>
          <w:lang w:val="hy-AM"/>
        </w:rPr>
        <w:t xml:space="preserve">ւմը, ինչպես նաև եթե մասնակիցը անհատ ձեռնարկատեր </w:t>
      </w:r>
      <w:r w:rsidRPr="0098236F">
        <w:rPr>
          <w:rFonts w:ascii="GHEA Grapalat" w:hAnsi="GHEA Grapalat"/>
          <w:i/>
          <w:color w:val="000000" w:themeColor="text1"/>
          <w:lang w:val="hy-AM"/>
        </w:rPr>
        <w:t xml:space="preserve"> է կամ ֆիզիկական անձ։</w:t>
      </w:r>
    </w:p>
    <w:p w14:paraId="3E56553E"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51C6C951"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5225FF1E"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16B901CF"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528728DB"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26373E6A"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30622EB8"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41A703E3"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3F4CFA66" w14:textId="77777777" w:rsidR="000E20A1" w:rsidRPr="0098236F" w:rsidRDefault="000E20A1" w:rsidP="000E20A1">
      <w:pPr>
        <w:pStyle w:val="BodyTextIndent3"/>
        <w:spacing w:line="240" w:lineRule="auto"/>
        <w:ind w:firstLine="0"/>
        <w:jc w:val="left"/>
        <w:rPr>
          <w:rFonts w:ascii="GHEA Grapalat" w:hAnsi="GHEA Grapalat" w:cs="Sylfaen"/>
          <w:b/>
          <w:color w:val="000000" w:themeColor="text1"/>
          <w:lang w:val="hy-AM"/>
        </w:rPr>
      </w:pPr>
    </w:p>
    <w:p w14:paraId="072EFA38" w14:textId="77777777" w:rsidR="000E20A1" w:rsidRPr="0098236F" w:rsidRDefault="000E20A1" w:rsidP="000E20A1">
      <w:pPr>
        <w:pStyle w:val="BodyTextIndent3"/>
        <w:spacing w:line="240" w:lineRule="auto"/>
        <w:ind w:firstLine="0"/>
        <w:jc w:val="left"/>
        <w:rPr>
          <w:rFonts w:ascii="GHEA Grapalat" w:hAnsi="GHEA Grapalat"/>
          <w:b/>
          <w:color w:val="000000" w:themeColor="text1"/>
          <w:lang w:val="hy-AM"/>
        </w:rPr>
      </w:pPr>
    </w:p>
    <w:p w14:paraId="76E117AF" w14:textId="77777777" w:rsidR="00614AC6" w:rsidRPr="0098236F" w:rsidRDefault="00614AC6" w:rsidP="000B1088">
      <w:pPr>
        <w:pStyle w:val="BodyTextIndent3"/>
        <w:spacing w:line="240" w:lineRule="auto"/>
        <w:ind w:firstLine="0"/>
        <w:jc w:val="right"/>
        <w:rPr>
          <w:rFonts w:ascii="GHEA Grapalat" w:hAnsi="GHEA Grapalat"/>
          <w:b/>
          <w:color w:val="000000" w:themeColor="text1"/>
          <w:lang w:val="hy-AM"/>
        </w:rPr>
      </w:pPr>
    </w:p>
    <w:p w14:paraId="26582D41"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0F82B9BF"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155E950"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42F0C469"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3D6B05FD"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AE88B11"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22A93AD1"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3CA0B13"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0E9FE577"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F2250E6"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3C49E3B6"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2D5DA227"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4FF56D5A"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2A6E17C0"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662211B7"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EDA23DD"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56B2E6B"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EC5D886"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FF9B76F"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4DB7DC0"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474C64D"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0A7BDC1A"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375F0450"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3D0902CA"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27B7F24"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B952E73"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6F549883"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06756E9"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6588DF5E"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C21E7F8"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C7360F9"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6878ECD"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69F6DE8C"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7D11B15"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05D4E693"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7C2D7C96"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51A5E0CA"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133870E6"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4D53566C" w14:textId="77777777" w:rsidR="007D09E0" w:rsidRDefault="007D09E0" w:rsidP="000B1088">
      <w:pPr>
        <w:pStyle w:val="BodyTextIndent3"/>
        <w:spacing w:line="240" w:lineRule="auto"/>
        <w:ind w:firstLine="0"/>
        <w:jc w:val="right"/>
        <w:rPr>
          <w:rFonts w:ascii="GHEA Grapalat" w:hAnsi="GHEA Grapalat" w:cs="Sylfaen"/>
          <w:b/>
          <w:color w:val="000000" w:themeColor="text1"/>
          <w:lang w:val="hy-AM"/>
        </w:rPr>
      </w:pPr>
    </w:p>
    <w:p w14:paraId="34568BF0" w14:textId="774FD961" w:rsidR="00B2572B" w:rsidRPr="0098236F" w:rsidRDefault="00B2572B" w:rsidP="000B1088">
      <w:pPr>
        <w:pStyle w:val="BodyTextIndent3"/>
        <w:spacing w:line="240" w:lineRule="auto"/>
        <w:ind w:firstLine="0"/>
        <w:jc w:val="right"/>
        <w:rPr>
          <w:rFonts w:ascii="GHEA Grapalat" w:hAnsi="GHEA Grapalat" w:cs="Arial"/>
          <w:b/>
          <w:color w:val="000000" w:themeColor="text1"/>
          <w:lang w:val="hy-AM"/>
        </w:rPr>
      </w:pPr>
      <w:r w:rsidRPr="0098236F">
        <w:rPr>
          <w:rFonts w:ascii="GHEA Grapalat" w:hAnsi="GHEA Grapalat" w:cs="Sylfaen"/>
          <w:b/>
          <w:color w:val="000000" w:themeColor="text1"/>
          <w:lang w:val="hy-AM"/>
        </w:rPr>
        <w:lastRenderedPageBreak/>
        <w:t>Հավելված</w:t>
      </w:r>
      <w:r w:rsidRPr="0098236F">
        <w:rPr>
          <w:rFonts w:ascii="GHEA Grapalat" w:hAnsi="GHEA Grapalat" w:cs="Arial"/>
          <w:b/>
          <w:color w:val="000000" w:themeColor="text1"/>
          <w:lang w:val="hy-AM"/>
        </w:rPr>
        <w:t xml:space="preserve"> </w:t>
      </w:r>
      <w:r w:rsidR="000265BD" w:rsidRPr="0098236F">
        <w:rPr>
          <w:rFonts w:ascii="GHEA Grapalat" w:hAnsi="GHEA Grapalat" w:cs="Arial"/>
          <w:b/>
          <w:color w:val="000000" w:themeColor="text1"/>
          <w:lang w:val="hy-AM"/>
        </w:rPr>
        <w:t>2</w:t>
      </w:r>
    </w:p>
    <w:p w14:paraId="32D4872C" w14:textId="2E1C1687" w:rsidR="009742DD" w:rsidRPr="0098236F" w:rsidRDefault="007D09E0" w:rsidP="009742DD">
      <w:pPr>
        <w:pStyle w:val="BodyTextIndent3"/>
        <w:spacing w:line="240" w:lineRule="auto"/>
        <w:jc w:val="right"/>
        <w:rPr>
          <w:rFonts w:ascii="GHEA Grapalat" w:hAnsi="GHEA Grapalat" w:cs="Arial"/>
          <w:b/>
          <w:color w:val="000000" w:themeColor="text1"/>
          <w:lang w:val="es-ES"/>
        </w:rPr>
      </w:pPr>
      <w:r w:rsidRPr="007D09E0">
        <w:rPr>
          <w:rFonts w:ascii="GHEA Grapalat" w:hAnsi="GHEA Grapalat"/>
          <w:b/>
          <w:iCs/>
          <w:color w:val="000000" w:themeColor="text1"/>
          <w:lang w:val="hy-AM"/>
        </w:rPr>
        <w:t>ԱԳՆ-ԳՀԱՇՁԲ-24/01</w:t>
      </w:r>
      <w:r>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1E52734F" w14:textId="77777777" w:rsidR="009742DD"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Pr="0098236F">
        <w:rPr>
          <w:rFonts w:ascii="GHEA Grapalat" w:hAnsi="GHEA Grapalat" w:cs="Sylfaen"/>
          <w:b/>
          <w:color w:val="000000" w:themeColor="text1"/>
          <w:lang w:val="es-ES"/>
        </w:rPr>
        <w:t>հրավերի</w:t>
      </w:r>
    </w:p>
    <w:p w14:paraId="5C1E6CBF" w14:textId="77777777" w:rsidR="009742DD" w:rsidRPr="0098236F" w:rsidRDefault="009742DD" w:rsidP="009742DD">
      <w:pPr>
        <w:jc w:val="right"/>
        <w:rPr>
          <w:rFonts w:ascii="GHEA Grapalat" w:hAnsi="GHEA Grapalat" w:cs="Sylfaen"/>
          <w:b/>
          <w:color w:val="000000" w:themeColor="text1"/>
          <w:lang w:val="es-ES"/>
        </w:rPr>
      </w:pPr>
    </w:p>
    <w:p w14:paraId="5D380D73" w14:textId="77777777" w:rsidR="00B2572B" w:rsidRPr="0098236F" w:rsidRDefault="00B2572B" w:rsidP="00EF3662">
      <w:pPr>
        <w:rPr>
          <w:rFonts w:ascii="GHEA Grapalat" w:hAnsi="GHEA Grapalat"/>
          <w:color w:val="000000" w:themeColor="text1"/>
          <w:lang w:val="es-ES"/>
        </w:rPr>
      </w:pPr>
    </w:p>
    <w:p w14:paraId="4A68E0D3" w14:textId="77777777" w:rsidR="00B2572B" w:rsidRPr="0098236F" w:rsidRDefault="00B2572B" w:rsidP="00EF3662">
      <w:pPr>
        <w:ind w:firstLine="567"/>
        <w:jc w:val="center"/>
        <w:rPr>
          <w:rFonts w:ascii="GHEA Grapalat" w:hAnsi="GHEA Grapalat"/>
          <w:color w:val="000000" w:themeColor="text1"/>
          <w:sz w:val="20"/>
          <w:lang w:val="hy-AM"/>
        </w:rPr>
      </w:pPr>
    </w:p>
    <w:p w14:paraId="3485D5A5" w14:textId="77777777" w:rsidR="00B2572B" w:rsidRPr="0098236F" w:rsidRDefault="00B2572B" w:rsidP="00EF3662">
      <w:pPr>
        <w:ind w:left="-66"/>
        <w:jc w:val="center"/>
        <w:rPr>
          <w:rFonts w:ascii="GHEA Grapalat" w:hAnsi="GHEA Grapalat"/>
          <w:b/>
          <w:color w:val="000000" w:themeColor="text1"/>
          <w:sz w:val="20"/>
          <w:lang w:val="hy-AM"/>
        </w:rPr>
      </w:pPr>
      <w:r w:rsidRPr="0098236F">
        <w:rPr>
          <w:rFonts w:ascii="GHEA Grapalat" w:hAnsi="GHEA Grapalat"/>
          <w:b/>
          <w:color w:val="000000" w:themeColor="text1"/>
          <w:sz w:val="20"/>
          <w:lang w:val="hy-AM"/>
        </w:rPr>
        <w:t>Գ Ն Ա Յ Ի Ն   Ա Ռ Ա Ջ Ա Ր Կ</w:t>
      </w:r>
    </w:p>
    <w:p w14:paraId="0D61F05D" w14:textId="77777777" w:rsidR="00B2572B" w:rsidRPr="0098236F" w:rsidRDefault="00B2572B" w:rsidP="00EF3662">
      <w:pPr>
        <w:ind w:firstLine="567"/>
        <w:rPr>
          <w:rFonts w:ascii="GHEA Grapalat" w:hAnsi="GHEA Grapalat"/>
          <w:color w:val="000000" w:themeColor="text1"/>
          <w:lang w:val="hy-AM"/>
        </w:rPr>
      </w:pPr>
    </w:p>
    <w:p w14:paraId="014ED5F6" w14:textId="39033EF2" w:rsidR="00B2572B" w:rsidRPr="0098236F" w:rsidRDefault="00B2572B" w:rsidP="00EF3662">
      <w:pPr>
        <w:ind w:firstLine="567"/>
        <w:jc w:val="both"/>
        <w:rPr>
          <w:rFonts w:ascii="GHEA Grapalat" w:hAnsi="GHEA Grapalat" w:cs="Arial"/>
          <w:color w:val="000000" w:themeColor="text1"/>
          <w:lang w:val="hy-AM"/>
        </w:rPr>
      </w:pPr>
      <w:r w:rsidRPr="0098236F">
        <w:rPr>
          <w:rFonts w:ascii="GHEA Grapalat" w:hAnsi="GHEA Grapalat" w:cs="Arial"/>
          <w:color w:val="000000" w:themeColor="text1"/>
          <w:sz w:val="20"/>
          <w:szCs w:val="20"/>
          <w:lang w:val="es-ES"/>
        </w:rPr>
        <w:t xml:space="preserve">Ուսումնասիրելով </w:t>
      </w:r>
      <w:r w:rsidR="00597A1B" w:rsidRPr="00597A1B">
        <w:rPr>
          <w:rFonts w:ascii="GHEA Grapalat" w:hAnsi="GHEA Grapalat"/>
          <w:i/>
          <w:color w:val="000000" w:themeColor="text1"/>
          <w:sz w:val="20"/>
          <w:szCs w:val="20"/>
          <w:lang w:val="hy-AM"/>
        </w:rPr>
        <w:t>ԱԳՆ-ԳՀԱՇՁԲ-2</w:t>
      </w:r>
      <w:r w:rsidR="007D09E0">
        <w:rPr>
          <w:rFonts w:ascii="GHEA Grapalat" w:hAnsi="GHEA Grapalat"/>
          <w:i/>
          <w:color w:val="000000" w:themeColor="text1"/>
          <w:sz w:val="20"/>
          <w:szCs w:val="20"/>
          <w:lang w:val="hy-AM"/>
        </w:rPr>
        <w:t>4</w:t>
      </w:r>
      <w:r w:rsidR="00597A1B" w:rsidRPr="00597A1B">
        <w:rPr>
          <w:rFonts w:ascii="GHEA Grapalat" w:hAnsi="GHEA Grapalat"/>
          <w:i/>
          <w:color w:val="000000" w:themeColor="text1"/>
          <w:sz w:val="20"/>
          <w:szCs w:val="20"/>
          <w:lang w:val="hy-AM"/>
        </w:rPr>
        <w:t>01</w:t>
      </w:r>
      <w:r w:rsidR="00B23372" w:rsidRPr="0098236F">
        <w:rPr>
          <w:rFonts w:ascii="GHEA Grapalat" w:hAnsi="GHEA Grapalat"/>
          <w:i/>
          <w:color w:val="000000" w:themeColor="text1"/>
          <w:sz w:val="20"/>
          <w:szCs w:val="20"/>
          <w:lang w:val="af-ZA"/>
        </w:rPr>
        <w:t xml:space="preserve">  </w:t>
      </w:r>
      <w:r w:rsidR="00B23372" w:rsidRPr="0098236F">
        <w:rPr>
          <w:rFonts w:ascii="GHEA Grapalat" w:hAnsi="GHEA Grapalat" w:cs="Times Armenian"/>
          <w:color w:val="000000" w:themeColor="text1"/>
          <w:sz w:val="20"/>
          <w:lang w:val="af-ZA"/>
        </w:rPr>
        <w:t xml:space="preserve"> </w:t>
      </w:r>
      <w:r w:rsidRPr="0098236F">
        <w:rPr>
          <w:rFonts w:ascii="GHEA Grapalat" w:hAnsi="GHEA Grapalat" w:cs="Arial"/>
          <w:color w:val="000000" w:themeColor="text1"/>
          <w:sz w:val="20"/>
          <w:szCs w:val="20"/>
          <w:lang w:val="es-ES"/>
        </w:rPr>
        <w:t xml:space="preserve">ծածկագրով </w:t>
      </w:r>
      <w:r w:rsidR="009742DD" w:rsidRPr="0098236F">
        <w:rPr>
          <w:rFonts w:ascii="GHEA Grapalat" w:hAnsi="GHEA Grapalat" w:cs="Arial"/>
          <w:color w:val="000000" w:themeColor="text1"/>
          <w:sz w:val="20"/>
          <w:szCs w:val="20"/>
          <w:lang w:val="hy-AM"/>
        </w:rPr>
        <w:t>գնանշման հարցման</w:t>
      </w:r>
      <w:r w:rsidR="009742DD" w:rsidRPr="0098236F">
        <w:rPr>
          <w:rFonts w:ascii="GHEA Grapalat" w:hAnsi="GHEA Grapalat" w:cs="Arial"/>
          <w:color w:val="000000" w:themeColor="text1"/>
          <w:sz w:val="20"/>
          <w:szCs w:val="20"/>
          <w:lang w:val="es-ES"/>
        </w:rPr>
        <w:t xml:space="preserve"> </w:t>
      </w:r>
      <w:r w:rsidRPr="0098236F">
        <w:rPr>
          <w:rFonts w:ascii="GHEA Grapalat" w:hAnsi="GHEA Grapalat" w:cs="Arial"/>
          <w:color w:val="000000" w:themeColor="text1"/>
          <w:sz w:val="20"/>
          <w:szCs w:val="20"/>
          <w:lang w:val="es-ES"/>
        </w:rPr>
        <w:t xml:space="preserve">հրավերը, այդ թվում </w:t>
      </w:r>
      <w:proofErr w:type="gramStart"/>
      <w:r w:rsidRPr="0098236F">
        <w:rPr>
          <w:rFonts w:ascii="GHEA Grapalat" w:hAnsi="GHEA Grapalat" w:cs="Arial"/>
          <w:color w:val="000000" w:themeColor="text1"/>
          <w:sz w:val="20"/>
          <w:szCs w:val="20"/>
          <w:lang w:val="es-ES"/>
        </w:rPr>
        <w:t>կնքվելիք  պայմանագրի</w:t>
      </w:r>
      <w:proofErr w:type="gramEnd"/>
      <w:r w:rsidRPr="0098236F">
        <w:rPr>
          <w:rFonts w:ascii="GHEA Grapalat" w:hAnsi="GHEA Grapalat" w:cs="Arial"/>
          <w:color w:val="000000" w:themeColor="text1"/>
          <w:sz w:val="20"/>
          <w:szCs w:val="20"/>
          <w:lang w:val="es-ES"/>
        </w:rPr>
        <w:t xml:space="preserve"> նախագիծը</w:t>
      </w:r>
      <w:r w:rsidRPr="0098236F">
        <w:rPr>
          <w:rFonts w:ascii="GHEA Grapalat" w:hAnsi="GHEA Grapalat" w:cs="Arial"/>
          <w:color w:val="000000" w:themeColor="text1"/>
          <w:lang w:val="hy-AM"/>
        </w:rPr>
        <w:t xml:space="preserve">, </w:t>
      </w:r>
      <w:r w:rsidRPr="0098236F">
        <w:rPr>
          <w:rFonts w:ascii="GHEA Grapalat" w:hAnsi="GHEA Grapalat"/>
          <w:color w:val="000000" w:themeColor="text1"/>
          <w:sz w:val="20"/>
          <w:u w:val="single"/>
          <w:lang w:val="hy-AM"/>
        </w:rPr>
        <w:t xml:space="preserve">                  </w:t>
      </w:r>
      <w:r w:rsidRPr="0098236F">
        <w:rPr>
          <w:rFonts w:ascii="GHEA Grapalat" w:hAnsi="GHEA Grapalat"/>
          <w:color w:val="000000" w:themeColor="text1"/>
          <w:sz w:val="20"/>
          <w:u w:val="single"/>
          <w:lang w:val="hy-AM"/>
        </w:rPr>
        <w:tab/>
      </w:r>
      <w:r w:rsidRPr="0098236F">
        <w:rPr>
          <w:rFonts w:ascii="GHEA Grapalat" w:hAnsi="GHEA Grapalat"/>
          <w:color w:val="000000" w:themeColor="text1"/>
          <w:sz w:val="20"/>
          <w:u w:val="single"/>
          <w:lang w:val="hy-AM"/>
        </w:rPr>
        <w:tab/>
      </w:r>
      <w:r w:rsidRPr="0098236F">
        <w:rPr>
          <w:rFonts w:ascii="GHEA Grapalat" w:hAnsi="GHEA Grapalat"/>
          <w:color w:val="000000" w:themeColor="text1"/>
          <w:sz w:val="20"/>
          <w:u w:val="single"/>
          <w:lang w:val="hy-AM"/>
        </w:rPr>
        <w:tab/>
      </w:r>
      <w:r w:rsidRPr="0098236F">
        <w:rPr>
          <w:rFonts w:ascii="GHEA Grapalat" w:hAnsi="GHEA Grapalat"/>
          <w:color w:val="000000" w:themeColor="text1"/>
          <w:sz w:val="20"/>
          <w:u w:val="single"/>
          <w:lang w:val="hy-AM"/>
        </w:rPr>
        <w:tab/>
        <w:t xml:space="preserve">     </w:t>
      </w:r>
      <w:r w:rsidRPr="0098236F">
        <w:rPr>
          <w:rFonts w:ascii="GHEA Grapalat" w:hAnsi="GHEA Grapalat"/>
          <w:color w:val="000000" w:themeColor="text1"/>
          <w:sz w:val="20"/>
          <w:u w:val="single"/>
          <w:lang w:val="hy-AM"/>
        </w:rPr>
        <w:tab/>
      </w:r>
      <w:r w:rsidRPr="0098236F">
        <w:rPr>
          <w:rFonts w:ascii="GHEA Grapalat" w:hAnsi="GHEA Grapalat"/>
          <w:color w:val="000000" w:themeColor="text1"/>
          <w:sz w:val="20"/>
          <w:u w:val="single"/>
          <w:lang w:val="hy-AM"/>
        </w:rPr>
        <w:tab/>
        <w:t xml:space="preserve">           </w:t>
      </w:r>
      <w:r w:rsidRPr="0098236F">
        <w:rPr>
          <w:rFonts w:ascii="GHEA Grapalat" w:hAnsi="GHEA Grapalat" w:cs="Arial"/>
          <w:color w:val="000000" w:themeColor="text1"/>
          <w:sz w:val="20"/>
          <w:szCs w:val="20"/>
          <w:lang w:val="es-ES"/>
        </w:rPr>
        <w:t>-ն առաջարկում է</w:t>
      </w:r>
      <w:r w:rsidRPr="0098236F">
        <w:rPr>
          <w:rFonts w:ascii="GHEA Grapalat" w:hAnsi="GHEA Grapalat" w:cs="Arial"/>
          <w:color w:val="000000" w:themeColor="text1"/>
          <w:lang w:val="hy-AM"/>
        </w:rPr>
        <w:t xml:space="preserve">   </w:t>
      </w:r>
    </w:p>
    <w:p w14:paraId="4872FE5B" w14:textId="77777777" w:rsidR="00B2572B" w:rsidRPr="0098236F" w:rsidRDefault="00B2572B" w:rsidP="00EF3662">
      <w:pPr>
        <w:ind w:firstLine="567"/>
        <w:jc w:val="both"/>
        <w:rPr>
          <w:rFonts w:ascii="GHEA Grapalat" w:hAnsi="GHEA Grapalat" w:cs="Arial"/>
          <w:color w:val="000000" w:themeColor="text1"/>
        </w:rPr>
      </w:pPr>
      <w:bookmarkStart w:id="9" w:name="_Hlk23147299"/>
      <w:r w:rsidRPr="0098236F">
        <w:rPr>
          <w:rFonts w:ascii="GHEA Grapalat" w:hAnsi="GHEA Grapalat" w:cs="Sylfaen"/>
          <w:color w:val="000000" w:themeColor="text1"/>
          <w:vertAlign w:val="superscript"/>
          <w:lang w:val="hy-AM"/>
        </w:rPr>
        <w:t xml:space="preserve">                                                                                     մասնակցի անվանումը</w:t>
      </w:r>
    </w:p>
    <w:bookmarkEnd w:id="9"/>
    <w:p w14:paraId="7E94C78A" w14:textId="77777777" w:rsidR="00B2572B" w:rsidRPr="0098236F" w:rsidRDefault="00B2572B" w:rsidP="00EF3662">
      <w:pPr>
        <w:jc w:val="both"/>
        <w:rPr>
          <w:rFonts w:ascii="GHEA Grapalat" w:hAnsi="GHEA Grapalat"/>
          <w:color w:val="000000" w:themeColor="text1"/>
          <w:sz w:val="20"/>
          <w:lang w:val="hy-AM"/>
        </w:rPr>
      </w:pPr>
      <w:r w:rsidRPr="0098236F">
        <w:rPr>
          <w:rFonts w:ascii="GHEA Grapalat" w:hAnsi="GHEA Grapalat" w:cs="Arial"/>
          <w:color w:val="000000" w:themeColor="text1"/>
          <w:sz w:val="20"/>
          <w:szCs w:val="20"/>
          <w:lang w:val="es-ES"/>
        </w:rPr>
        <w:t>պայմանագիրը կատարել ներքոհիշյալ ընդհանուր գներով.</w:t>
      </w:r>
    </w:p>
    <w:p w14:paraId="2CB806AD" w14:textId="77777777" w:rsidR="00B2572B" w:rsidRPr="0098236F" w:rsidRDefault="00B2572B" w:rsidP="00EF3662">
      <w:pPr>
        <w:jc w:val="center"/>
        <w:rPr>
          <w:rFonts w:ascii="GHEA Grapalat" w:hAnsi="GHEA Grapalat"/>
          <w:color w:val="000000" w:themeColor="text1"/>
          <w:sz w:val="20"/>
          <w:lang w:val="hy-AM"/>
        </w:rPr>
      </w:pP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E11226"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Չափա-</w:t>
            </w:r>
          </w:p>
          <w:p w14:paraId="277E4FCF" w14:textId="77777777" w:rsidR="003343B0" w:rsidRPr="0098236F" w:rsidRDefault="003343B0" w:rsidP="00EF3662">
            <w:pPr>
              <w:jc w:val="center"/>
              <w:rPr>
                <w:rFonts w:ascii="GHEA Grapalat" w:hAnsi="GHEA Grapalat"/>
                <w:b/>
                <w:bCs/>
                <w:color w:val="000000" w:themeColor="text1"/>
                <w:sz w:val="16"/>
                <w:lang w:val="es-ES"/>
              </w:rPr>
            </w:pPr>
            <w:r w:rsidRPr="0098236F">
              <w:rPr>
                <w:rFonts w:ascii="GHEA Grapalat" w:hAnsi="GHEA Grapalat"/>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98236F" w:rsidRDefault="003343B0" w:rsidP="00893E05">
            <w:pPr>
              <w:jc w:val="center"/>
              <w:rPr>
                <w:rFonts w:ascii="GHEA Grapalat" w:hAnsi="GHEA Grapalat"/>
                <w:b/>
                <w:bCs/>
                <w:color w:val="000000" w:themeColor="text1"/>
                <w:sz w:val="16"/>
                <w:szCs w:val="18"/>
                <w:lang w:val="hy-AM"/>
              </w:rPr>
            </w:pPr>
            <w:r w:rsidRPr="0098236F">
              <w:rPr>
                <w:rFonts w:ascii="GHEA Grapalat" w:hAnsi="GHEA Grapalat"/>
                <w:b/>
                <w:bCs/>
                <w:color w:val="000000" w:themeColor="text1"/>
                <w:sz w:val="16"/>
                <w:szCs w:val="18"/>
                <w:lang w:val="es-ES"/>
              </w:rPr>
              <w:t>Արժեք</w:t>
            </w:r>
            <w:r w:rsidR="00893E05" w:rsidRPr="0098236F">
              <w:rPr>
                <w:rFonts w:ascii="GHEA Grapalat" w:hAnsi="GHEA Grapalat"/>
                <w:b/>
                <w:bCs/>
                <w:color w:val="000000" w:themeColor="text1"/>
                <w:sz w:val="16"/>
                <w:szCs w:val="18"/>
                <w:lang w:val="es-ES"/>
              </w:rPr>
              <w:t xml:space="preserve"> </w:t>
            </w:r>
          </w:p>
          <w:p w14:paraId="0AF84E57" w14:textId="77777777" w:rsidR="003343B0" w:rsidRPr="0098236F" w:rsidRDefault="00291A55" w:rsidP="00893E05">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w:t>
            </w:r>
            <w:r w:rsidRPr="0098236F">
              <w:rPr>
                <w:rFonts w:ascii="GHEA Grapalat" w:hAnsi="GHEA Grapalat"/>
                <w:bCs/>
                <w:color w:val="000000" w:themeColor="text1"/>
                <w:sz w:val="16"/>
                <w:szCs w:val="18"/>
                <w:lang w:val="es-ES"/>
              </w:rPr>
              <w:t>ինքնարժեքի և կանխատեսվող շահույթի հանրագումարը</w:t>
            </w:r>
            <w:r w:rsidRPr="0098236F">
              <w:rPr>
                <w:rFonts w:ascii="GHEA Grapalat" w:hAnsi="GHEA Grapalat"/>
                <w:b/>
                <w:bCs/>
                <w:color w:val="000000" w:themeColor="text1"/>
                <w:sz w:val="16"/>
                <w:szCs w:val="18"/>
                <w:lang w:val="es-ES"/>
              </w:rPr>
              <w:t>)</w:t>
            </w:r>
            <w:r w:rsidR="003343B0" w:rsidRPr="0098236F">
              <w:rPr>
                <w:rFonts w:ascii="GHEA Grapalat" w:hAnsi="GHEA Grapalat"/>
                <w:b/>
                <w:bCs/>
                <w:color w:val="000000" w:themeColor="text1"/>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ԱԱՀ**</w:t>
            </w:r>
          </w:p>
          <w:p w14:paraId="67F427ED"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Ընդհանուր գինը</w:t>
            </w:r>
          </w:p>
          <w:p w14:paraId="246415F6" w14:textId="77777777" w:rsidR="003343B0" w:rsidRPr="0098236F" w:rsidRDefault="003343B0" w:rsidP="00EF3662">
            <w:pPr>
              <w:jc w:val="center"/>
              <w:rPr>
                <w:rFonts w:ascii="GHEA Grapalat" w:hAnsi="GHEA Grapalat"/>
                <w:b/>
                <w:bCs/>
                <w:color w:val="000000" w:themeColor="text1"/>
                <w:sz w:val="16"/>
                <w:szCs w:val="18"/>
                <w:lang w:val="es-ES"/>
              </w:rPr>
            </w:pPr>
            <w:r w:rsidRPr="0098236F">
              <w:rPr>
                <w:rFonts w:ascii="GHEA Grapalat" w:hAnsi="GHEA Grapalat"/>
                <w:b/>
                <w:bCs/>
                <w:color w:val="000000" w:themeColor="text1"/>
                <w:sz w:val="16"/>
                <w:szCs w:val="18"/>
                <w:lang w:val="es-ES"/>
              </w:rPr>
              <w:t xml:space="preserve"> /տառերով և թվերով/</w:t>
            </w:r>
          </w:p>
        </w:tc>
      </w:tr>
      <w:tr w:rsidR="003343B0" w:rsidRPr="0098236F"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8236F" w:rsidRDefault="003343B0" w:rsidP="00EF3662">
            <w:pPr>
              <w:jc w:val="center"/>
              <w:rPr>
                <w:rFonts w:ascii="GHEA Grapalat" w:hAnsi="GHEA Grapalat"/>
                <w:b/>
                <w:i/>
                <w:color w:val="000000" w:themeColor="text1"/>
                <w:sz w:val="16"/>
                <w:lang w:val="es-ES"/>
              </w:rPr>
            </w:pPr>
            <w:r w:rsidRPr="0098236F">
              <w:rPr>
                <w:rFonts w:ascii="GHEA Grapalat" w:hAnsi="GHEA Grapalat"/>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8236F" w:rsidRDefault="003343B0" w:rsidP="00EF3662">
            <w:pPr>
              <w:jc w:val="center"/>
              <w:rPr>
                <w:rFonts w:ascii="GHEA Grapalat" w:hAnsi="GHEA Grapalat"/>
                <w:b/>
                <w:i/>
                <w:color w:val="000000" w:themeColor="text1"/>
                <w:sz w:val="16"/>
                <w:lang w:val="es-ES"/>
              </w:rPr>
            </w:pPr>
            <w:r w:rsidRPr="0098236F">
              <w:rPr>
                <w:rFonts w:ascii="GHEA Grapalat" w:hAnsi="GHEA Grapalat"/>
                <w:b/>
                <w:i/>
                <w:color w:val="000000" w:themeColor="text1"/>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8236F" w:rsidRDefault="003343B0" w:rsidP="00EF3662">
            <w:pPr>
              <w:jc w:val="center"/>
              <w:rPr>
                <w:rFonts w:ascii="GHEA Grapalat" w:hAnsi="GHEA Grapalat"/>
                <w:i/>
                <w:color w:val="000000" w:themeColor="text1"/>
                <w:sz w:val="16"/>
                <w:lang w:val="es-ES"/>
              </w:rPr>
            </w:pPr>
            <w:r w:rsidRPr="0098236F">
              <w:rPr>
                <w:rFonts w:ascii="GHEA Grapalat" w:hAnsi="GHEA Grapalat"/>
                <w:b/>
                <w:i/>
                <w:color w:val="000000" w:themeColor="text1"/>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8236F" w:rsidRDefault="003343B0" w:rsidP="00EF3662">
            <w:pPr>
              <w:jc w:val="center"/>
              <w:rPr>
                <w:rFonts w:ascii="GHEA Grapalat" w:hAnsi="GHEA Grapalat"/>
                <w:i/>
                <w:color w:val="000000" w:themeColor="text1"/>
                <w:sz w:val="16"/>
                <w:lang w:val="es-ES"/>
              </w:rPr>
            </w:pPr>
            <w:r w:rsidRPr="0098236F">
              <w:rPr>
                <w:rFonts w:ascii="GHEA Grapalat" w:hAnsi="GHEA Grapalat"/>
                <w:b/>
                <w:i/>
                <w:color w:val="000000" w:themeColor="text1"/>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8236F" w:rsidRDefault="004434E9" w:rsidP="003343B0">
            <w:pPr>
              <w:jc w:val="center"/>
              <w:rPr>
                <w:rFonts w:ascii="GHEA Grapalat" w:hAnsi="GHEA Grapalat"/>
                <w:i/>
                <w:color w:val="000000" w:themeColor="text1"/>
                <w:sz w:val="16"/>
                <w:lang w:val="es-ES"/>
              </w:rPr>
            </w:pPr>
            <w:r w:rsidRPr="0098236F">
              <w:rPr>
                <w:rFonts w:ascii="GHEA Grapalat" w:hAnsi="GHEA Grapalat"/>
                <w:b/>
                <w:i/>
                <w:color w:val="000000" w:themeColor="text1"/>
                <w:sz w:val="16"/>
                <w:lang w:val="es-ES"/>
              </w:rPr>
              <w:t>5</w:t>
            </w:r>
            <w:r w:rsidR="003343B0" w:rsidRPr="0098236F">
              <w:rPr>
                <w:rFonts w:ascii="GHEA Grapalat" w:hAnsi="GHEA Grapalat"/>
                <w:b/>
                <w:i/>
                <w:color w:val="000000" w:themeColor="text1"/>
                <w:sz w:val="16"/>
                <w:lang w:val="es-ES"/>
              </w:rPr>
              <w:t>=3+4</w:t>
            </w:r>
          </w:p>
        </w:tc>
      </w:tr>
      <w:tr w:rsidR="003343B0" w:rsidRPr="00E11226"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98236F" w:rsidRDefault="003343B0" w:rsidP="00EF3662">
            <w:pPr>
              <w:jc w:val="center"/>
              <w:rPr>
                <w:rFonts w:ascii="GHEA Grapalat" w:hAnsi="GHEA Grapalat"/>
                <w:b/>
                <w:bCs/>
                <w:color w:val="000000" w:themeColor="text1"/>
                <w:sz w:val="18"/>
                <w:lang w:val="es-ES"/>
              </w:rPr>
            </w:pPr>
            <w:r w:rsidRPr="0098236F">
              <w:rPr>
                <w:rFonts w:ascii="GHEA Grapalat" w:hAnsi="GHEA Grapalat"/>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2970294F" w:rsidR="003343B0" w:rsidRPr="0098236F" w:rsidRDefault="00CB4401" w:rsidP="00EF3662">
            <w:pPr>
              <w:rPr>
                <w:rFonts w:ascii="GHEA Grapalat" w:hAnsi="GHEA Grapalat"/>
                <w:color w:val="000000" w:themeColor="text1"/>
                <w:lang w:val="hy-AM"/>
              </w:rPr>
            </w:pPr>
            <w:r w:rsidRPr="0098236F">
              <w:rPr>
                <w:rFonts w:ascii="GHEA Grapalat" w:hAnsi="GHEA Grapalat"/>
                <w:color w:val="000000" w:themeColor="text1"/>
                <w:lang w:val="hy-AM"/>
              </w:rPr>
              <w:t xml:space="preserve">շենքերի, շինությունների </w:t>
            </w:r>
            <w:r w:rsidR="004357DC" w:rsidRPr="0098236F">
              <w:rPr>
                <w:rFonts w:ascii="GHEA Grapalat" w:hAnsi="GHEA Grapalat"/>
                <w:color w:val="000000" w:themeColor="text1"/>
                <w:lang w:val="hy-AM"/>
              </w:rPr>
              <w:t>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98236F" w:rsidRDefault="003343B0" w:rsidP="00EF3662">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98236F" w:rsidRDefault="003343B0" w:rsidP="00EF3662">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98236F" w:rsidRDefault="003343B0" w:rsidP="00EF3662">
            <w:pPr>
              <w:jc w:val="center"/>
              <w:rPr>
                <w:rFonts w:ascii="GHEA Grapalat" w:hAnsi="GHEA Grapalat"/>
                <w:color w:val="000000" w:themeColor="text1"/>
                <w:lang w:val="es-ES"/>
              </w:rPr>
            </w:pPr>
          </w:p>
        </w:tc>
      </w:tr>
    </w:tbl>
    <w:p w14:paraId="58A3C98B" w14:textId="77777777" w:rsidR="00B2572B" w:rsidRPr="0098236F" w:rsidRDefault="00B2572B" w:rsidP="00EF3662">
      <w:pPr>
        <w:rPr>
          <w:rFonts w:ascii="GHEA Grapalat" w:hAnsi="GHEA Grapalat"/>
          <w:color w:val="000000" w:themeColor="text1"/>
          <w:sz w:val="18"/>
          <w:szCs w:val="18"/>
          <w:lang w:val="es-ES"/>
        </w:rPr>
      </w:pPr>
    </w:p>
    <w:p w14:paraId="1E77BC84" w14:textId="77777777" w:rsidR="00B2572B" w:rsidRPr="0098236F" w:rsidRDefault="00B2572B" w:rsidP="00EF3662">
      <w:pPr>
        <w:rPr>
          <w:rFonts w:ascii="GHEA Grapalat" w:hAnsi="GHEA Grapalat"/>
          <w:color w:val="000000" w:themeColor="text1"/>
          <w:sz w:val="18"/>
          <w:szCs w:val="18"/>
          <w:lang w:val="es-ES"/>
        </w:rPr>
      </w:pPr>
    </w:p>
    <w:p w14:paraId="7287DC08" w14:textId="77777777" w:rsidR="00B2572B" w:rsidRPr="0098236F" w:rsidRDefault="00B2572B" w:rsidP="00EF3662">
      <w:pPr>
        <w:rPr>
          <w:rFonts w:ascii="GHEA Grapalat" w:hAnsi="GHEA Grapalat"/>
          <w:color w:val="000000" w:themeColor="text1"/>
          <w:sz w:val="18"/>
          <w:szCs w:val="18"/>
          <w:lang w:val="hy-AM"/>
        </w:rPr>
      </w:pPr>
    </w:p>
    <w:p w14:paraId="61111511" w14:textId="77777777" w:rsidR="00B2572B" w:rsidRPr="0098236F" w:rsidRDefault="00B2572B" w:rsidP="00EF3662">
      <w:pPr>
        <w:ind w:left="720" w:firstLine="720"/>
        <w:jc w:val="both"/>
        <w:rPr>
          <w:rFonts w:ascii="GHEA Grapalat" w:hAnsi="GHEA Grapalat"/>
          <w:color w:val="000000" w:themeColor="text1"/>
          <w:sz w:val="20"/>
          <w:lang w:val="hy-AM"/>
        </w:rPr>
      </w:pPr>
      <w:r w:rsidRPr="0098236F">
        <w:rPr>
          <w:rFonts w:ascii="GHEA Grapalat" w:hAnsi="GHEA Grapalat"/>
          <w:color w:val="000000" w:themeColor="text1"/>
          <w:sz w:val="20"/>
          <w:lang w:val="es-ES"/>
        </w:rPr>
        <w:t xml:space="preserve">     </w:t>
      </w:r>
      <w:r w:rsidRPr="0098236F">
        <w:rPr>
          <w:rFonts w:ascii="GHEA Grapalat" w:hAnsi="GHEA Grapalat"/>
          <w:color w:val="000000" w:themeColor="text1"/>
          <w:sz w:val="20"/>
          <w:lang w:val="hy-AM"/>
        </w:rPr>
        <w:t xml:space="preserve">___________________________________________ </w:t>
      </w:r>
      <w:r w:rsidRPr="0098236F">
        <w:rPr>
          <w:rFonts w:ascii="GHEA Grapalat" w:hAnsi="GHEA Grapalat"/>
          <w:color w:val="000000" w:themeColor="text1"/>
          <w:sz w:val="20"/>
          <w:lang w:val="hy-AM"/>
        </w:rPr>
        <w:tab/>
        <w:t xml:space="preserve">                </w:t>
      </w:r>
      <w:r w:rsidRPr="0098236F">
        <w:rPr>
          <w:rFonts w:ascii="GHEA Grapalat" w:hAnsi="GHEA Grapalat"/>
          <w:color w:val="000000" w:themeColor="text1"/>
          <w:sz w:val="20"/>
          <w:lang w:val="es-ES"/>
        </w:rPr>
        <w:t xml:space="preserve">       </w:t>
      </w:r>
      <w:r w:rsidRPr="0098236F">
        <w:rPr>
          <w:rFonts w:ascii="GHEA Grapalat" w:hAnsi="GHEA Grapalat"/>
          <w:color w:val="000000" w:themeColor="text1"/>
          <w:sz w:val="20"/>
          <w:lang w:val="hy-AM"/>
        </w:rPr>
        <w:t xml:space="preserve">_____________ </w:t>
      </w:r>
    </w:p>
    <w:p w14:paraId="6762183F" w14:textId="77777777" w:rsidR="00B2572B" w:rsidRPr="0098236F" w:rsidRDefault="00B2572B" w:rsidP="00EF3662">
      <w:pPr>
        <w:jc w:val="both"/>
        <w:rPr>
          <w:rFonts w:ascii="GHEA Grapalat" w:hAnsi="GHEA Grapalat"/>
          <w:color w:val="000000" w:themeColor="text1"/>
          <w:sz w:val="20"/>
          <w:vertAlign w:val="superscript"/>
          <w:lang w:val="hy-AM"/>
        </w:rPr>
      </w:pPr>
      <w:r w:rsidRPr="0098236F">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98236F">
        <w:rPr>
          <w:rFonts w:ascii="GHEA Grapalat" w:hAnsi="GHEA Grapalat"/>
          <w:color w:val="000000" w:themeColor="text1"/>
          <w:sz w:val="20"/>
          <w:vertAlign w:val="superscript"/>
          <w:lang w:val="hy-AM"/>
        </w:rPr>
        <w:tab/>
      </w:r>
    </w:p>
    <w:p w14:paraId="39491861" w14:textId="77777777" w:rsidR="00B2572B" w:rsidRPr="0098236F" w:rsidRDefault="00B2572B" w:rsidP="00EF3662">
      <w:pPr>
        <w:jc w:val="right"/>
        <w:rPr>
          <w:rFonts w:ascii="GHEA Grapalat" w:hAnsi="GHEA Grapalat"/>
          <w:color w:val="000000" w:themeColor="text1"/>
          <w:sz w:val="20"/>
          <w:lang w:val="hy-AM"/>
        </w:rPr>
      </w:pPr>
      <w:r w:rsidRPr="0098236F">
        <w:rPr>
          <w:rFonts w:ascii="GHEA Grapalat" w:hAnsi="GHEA Grapalat"/>
          <w:color w:val="000000" w:themeColor="text1"/>
          <w:sz w:val="20"/>
          <w:lang w:val="hy-AM"/>
        </w:rPr>
        <w:t xml:space="preserve">    </w:t>
      </w:r>
    </w:p>
    <w:p w14:paraId="443925DE" w14:textId="77777777" w:rsidR="00B2572B" w:rsidRPr="0098236F" w:rsidRDefault="00B2572B" w:rsidP="00EF3662">
      <w:pPr>
        <w:jc w:val="right"/>
        <w:rPr>
          <w:rFonts w:ascii="GHEA Grapalat" w:hAnsi="GHEA Grapalat"/>
          <w:color w:val="000000" w:themeColor="text1"/>
          <w:sz w:val="20"/>
          <w:lang w:val="hy-AM"/>
        </w:rPr>
      </w:pPr>
      <w:r w:rsidRPr="0098236F">
        <w:rPr>
          <w:rFonts w:ascii="GHEA Grapalat" w:hAnsi="GHEA Grapalat"/>
          <w:color w:val="000000" w:themeColor="text1"/>
          <w:sz w:val="20"/>
          <w:lang w:val="hy-AM"/>
        </w:rPr>
        <w:t>Կ. Տ.</w:t>
      </w:r>
      <w:r w:rsidRPr="0098236F">
        <w:rPr>
          <w:rStyle w:val="FootnoteReference"/>
          <w:rFonts w:ascii="GHEA Grapalat" w:hAnsi="GHEA Grapalat"/>
          <w:color w:val="000000" w:themeColor="text1"/>
          <w:sz w:val="20"/>
          <w:lang w:val="hy-AM"/>
        </w:rPr>
        <w:footnoteReference w:id="7"/>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t xml:space="preserve"> </w:t>
      </w:r>
    </w:p>
    <w:p w14:paraId="5F6E8D50" w14:textId="77777777" w:rsidR="00B2572B" w:rsidRPr="0098236F" w:rsidRDefault="00B2572B" w:rsidP="00EF3662">
      <w:pPr>
        <w:jc w:val="right"/>
        <w:rPr>
          <w:rFonts w:ascii="GHEA Grapalat" w:hAnsi="GHEA Grapalat"/>
          <w:color w:val="000000" w:themeColor="text1"/>
          <w:sz w:val="20"/>
          <w:lang w:val="hy-AM"/>
        </w:rPr>
      </w:pPr>
    </w:p>
    <w:p w14:paraId="2F3023D5" w14:textId="77777777" w:rsidR="00B2572B" w:rsidRPr="0098236F" w:rsidRDefault="00B2572B" w:rsidP="00EF3662">
      <w:pPr>
        <w:rPr>
          <w:rFonts w:ascii="GHEA Grapalat" w:hAnsi="GHEA Grapalat" w:cs="Sylfaen"/>
          <w:i/>
          <w:color w:val="000000" w:themeColor="text1"/>
          <w:sz w:val="16"/>
          <w:szCs w:val="16"/>
          <w:lang w:val="hy-AM" w:eastAsia="ru-RU"/>
        </w:rPr>
      </w:pPr>
    </w:p>
    <w:p w14:paraId="64DB8030" w14:textId="77777777" w:rsidR="00B2572B" w:rsidRPr="0098236F" w:rsidRDefault="00B2572B" w:rsidP="00EF3662">
      <w:pPr>
        <w:rPr>
          <w:rFonts w:ascii="GHEA Grapalat" w:hAnsi="GHEA Grapalat" w:cs="Sylfaen"/>
          <w:i/>
          <w:color w:val="000000" w:themeColor="text1"/>
          <w:sz w:val="16"/>
          <w:szCs w:val="16"/>
          <w:lang w:val="hy-AM" w:eastAsia="ru-RU"/>
        </w:rPr>
      </w:pPr>
    </w:p>
    <w:p w14:paraId="53D19B29" w14:textId="77777777" w:rsidR="00B2572B" w:rsidRPr="0098236F" w:rsidRDefault="00B2572B" w:rsidP="00EF3662">
      <w:pPr>
        <w:rPr>
          <w:rFonts w:ascii="GHEA Grapalat" w:hAnsi="GHEA Grapalat" w:cs="Sylfaen"/>
          <w:i/>
          <w:color w:val="000000" w:themeColor="text1"/>
          <w:sz w:val="16"/>
          <w:szCs w:val="16"/>
          <w:lang w:val="hy-AM" w:eastAsia="ru-RU"/>
        </w:rPr>
      </w:pPr>
    </w:p>
    <w:p w14:paraId="2B3A590D" w14:textId="77777777" w:rsidR="00B2572B" w:rsidRPr="0098236F" w:rsidRDefault="00B2572B" w:rsidP="00EF3662">
      <w:pPr>
        <w:rPr>
          <w:rFonts w:ascii="GHEA Grapalat" w:hAnsi="GHEA Grapalat" w:cs="Sylfaen"/>
          <w:i/>
          <w:color w:val="000000" w:themeColor="text1"/>
          <w:sz w:val="16"/>
          <w:szCs w:val="16"/>
          <w:lang w:val="hy-AM" w:eastAsia="ru-RU"/>
        </w:rPr>
      </w:pPr>
    </w:p>
    <w:p w14:paraId="78770370" w14:textId="77777777" w:rsidR="00B2572B" w:rsidRPr="0098236F" w:rsidRDefault="00B2572B" w:rsidP="00EF3662">
      <w:pPr>
        <w:rPr>
          <w:rFonts w:ascii="GHEA Grapalat" w:hAnsi="GHEA Grapalat" w:cs="Sylfaen"/>
          <w:i/>
          <w:color w:val="000000" w:themeColor="text1"/>
          <w:sz w:val="16"/>
          <w:szCs w:val="16"/>
          <w:lang w:val="hy-AM" w:eastAsia="ru-RU"/>
        </w:rPr>
      </w:pPr>
    </w:p>
    <w:p w14:paraId="08CBD6FA" w14:textId="77777777" w:rsidR="00B2572B" w:rsidRPr="0098236F" w:rsidRDefault="00B2572B" w:rsidP="00EF3662">
      <w:pPr>
        <w:rPr>
          <w:rFonts w:ascii="GHEA Grapalat" w:hAnsi="GHEA Grapalat" w:cs="Sylfaen"/>
          <w:i/>
          <w:color w:val="000000" w:themeColor="text1"/>
          <w:sz w:val="16"/>
          <w:szCs w:val="16"/>
          <w:lang w:val="hy-AM" w:eastAsia="ru-RU"/>
        </w:rPr>
      </w:pPr>
    </w:p>
    <w:p w14:paraId="0F02EEE5" w14:textId="77777777" w:rsidR="00B2572B" w:rsidRPr="0098236F" w:rsidRDefault="00B2572B" w:rsidP="00EF3662">
      <w:pPr>
        <w:rPr>
          <w:rFonts w:ascii="GHEA Grapalat" w:hAnsi="GHEA Grapalat" w:cs="Sylfaen"/>
          <w:i/>
          <w:color w:val="000000" w:themeColor="text1"/>
          <w:sz w:val="16"/>
          <w:szCs w:val="16"/>
          <w:lang w:val="hy-AM" w:eastAsia="ru-RU"/>
        </w:rPr>
      </w:pPr>
    </w:p>
    <w:p w14:paraId="7E9371E6" w14:textId="77777777" w:rsidR="00B2572B" w:rsidRPr="0098236F" w:rsidRDefault="00B2572B" w:rsidP="00EF3662">
      <w:pPr>
        <w:rPr>
          <w:rFonts w:ascii="GHEA Grapalat" w:hAnsi="GHEA Grapalat" w:cs="Sylfaen"/>
          <w:i/>
          <w:color w:val="000000" w:themeColor="text1"/>
          <w:sz w:val="16"/>
          <w:szCs w:val="16"/>
          <w:lang w:val="hy-AM" w:eastAsia="ru-RU"/>
        </w:rPr>
      </w:pPr>
    </w:p>
    <w:p w14:paraId="798572EC" w14:textId="77777777" w:rsidR="00B2572B" w:rsidRPr="0098236F" w:rsidRDefault="00B2572B" w:rsidP="00EF3662">
      <w:pPr>
        <w:rPr>
          <w:rFonts w:ascii="GHEA Grapalat" w:hAnsi="GHEA Grapalat" w:cs="Sylfaen"/>
          <w:i/>
          <w:color w:val="000000" w:themeColor="text1"/>
          <w:sz w:val="16"/>
          <w:szCs w:val="16"/>
          <w:lang w:val="hy-AM" w:eastAsia="ru-RU"/>
        </w:rPr>
      </w:pPr>
    </w:p>
    <w:p w14:paraId="0F96B702" w14:textId="77777777" w:rsidR="00B2572B" w:rsidRPr="0098236F" w:rsidRDefault="00B2572B" w:rsidP="00EF3662">
      <w:pPr>
        <w:rPr>
          <w:rFonts w:ascii="GHEA Grapalat" w:hAnsi="GHEA Grapalat" w:cs="Sylfaen"/>
          <w:i/>
          <w:color w:val="000000" w:themeColor="text1"/>
          <w:sz w:val="16"/>
          <w:szCs w:val="16"/>
          <w:lang w:val="hy-AM" w:eastAsia="ru-RU"/>
        </w:rPr>
      </w:pPr>
    </w:p>
    <w:p w14:paraId="23F7712A" w14:textId="77777777" w:rsidR="00B2572B" w:rsidRPr="0098236F" w:rsidRDefault="00B2572B" w:rsidP="00EF3662">
      <w:pPr>
        <w:rPr>
          <w:rFonts w:ascii="GHEA Grapalat" w:hAnsi="GHEA Grapalat" w:cs="Sylfaen"/>
          <w:i/>
          <w:color w:val="000000" w:themeColor="text1"/>
          <w:sz w:val="16"/>
          <w:szCs w:val="16"/>
          <w:lang w:val="hy-AM" w:eastAsia="ru-RU"/>
        </w:rPr>
      </w:pPr>
    </w:p>
    <w:p w14:paraId="66BD1CE4" w14:textId="77777777" w:rsidR="00B2572B" w:rsidRPr="0098236F" w:rsidRDefault="00B2572B" w:rsidP="00EF3662">
      <w:pPr>
        <w:rPr>
          <w:rFonts w:ascii="GHEA Grapalat" w:hAnsi="GHEA Grapalat" w:cs="Sylfaen"/>
          <w:i/>
          <w:color w:val="000000" w:themeColor="text1"/>
          <w:sz w:val="16"/>
          <w:szCs w:val="16"/>
          <w:lang w:val="hy-AM" w:eastAsia="ru-RU"/>
        </w:rPr>
      </w:pPr>
    </w:p>
    <w:p w14:paraId="000A3F5B" w14:textId="77777777" w:rsidR="00B2572B" w:rsidRPr="0098236F" w:rsidRDefault="00B2572B" w:rsidP="00EF3662">
      <w:pPr>
        <w:pStyle w:val="BodyTextIndent3"/>
        <w:spacing w:line="240" w:lineRule="auto"/>
        <w:jc w:val="right"/>
        <w:rPr>
          <w:rFonts w:ascii="GHEA Grapalat" w:hAnsi="GHEA Grapalat"/>
          <w:i/>
          <w:color w:val="000000" w:themeColor="text1"/>
          <w:lang w:val="hy-AM"/>
        </w:rPr>
      </w:pPr>
    </w:p>
    <w:p w14:paraId="242D4872" w14:textId="77777777" w:rsidR="00B2572B" w:rsidRPr="0098236F" w:rsidRDefault="00B2572B" w:rsidP="00EF3662">
      <w:pPr>
        <w:pStyle w:val="BodyTextIndent3"/>
        <w:spacing w:line="240" w:lineRule="auto"/>
        <w:jc w:val="right"/>
        <w:rPr>
          <w:rFonts w:ascii="GHEA Grapalat" w:hAnsi="GHEA Grapalat"/>
          <w:i/>
          <w:color w:val="000000" w:themeColor="text1"/>
          <w:lang w:val="hy-AM"/>
        </w:rPr>
      </w:pPr>
    </w:p>
    <w:p w14:paraId="784114B4" w14:textId="77777777" w:rsidR="00B2572B" w:rsidRPr="0098236F" w:rsidRDefault="00B2572B" w:rsidP="00EF3662">
      <w:pPr>
        <w:pStyle w:val="BodyTextIndent3"/>
        <w:spacing w:line="240" w:lineRule="auto"/>
        <w:jc w:val="right"/>
        <w:rPr>
          <w:rFonts w:ascii="GHEA Grapalat" w:hAnsi="GHEA Grapalat"/>
          <w:i/>
          <w:color w:val="000000" w:themeColor="text1"/>
          <w:lang w:val="hy-AM"/>
        </w:rPr>
      </w:pPr>
    </w:p>
    <w:p w14:paraId="4A4AE43D" w14:textId="4286886A" w:rsidR="000B1088" w:rsidRPr="0098236F" w:rsidRDefault="000B1088" w:rsidP="000B1088">
      <w:pPr>
        <w:pStyle w:val="BodyTextIndent3"/>
        <w:spacing w:line="240" w:lineRule="auto"/>
        <w:jc w:val="right"/>
        <w:rPr>
          <w:rFonts w:ascii="GHEA Grapalat" w:hAnsi="GHEA Grapalat"/>
          <w:i/>
          <w:color w:val="000000" w:themeColor="text1"/>
          <w:lang w:val="es-ES" w:eastAsia="ru-RU"/>
        </w:rPr>
      </w:pPr>
    </w:p>
    <w:p w14:paraId="3E2C2984" w14:textId="3F419315" w:rsidR="00225E84" w:rsidRPr="0098236F" w:rsidRDefault="00225E84" w:rsidP="000B1088">
      <w:pPr>
        <w:pStyle w:val="BodyTextIndent3"/>
        <w:spacing w:line="240" w:lineRule="auto"/>
        <w:jc w:val="right"/>
        <w:rPr>
          <w:rFonts w:ascii="GHEA Grapalat" w:hAnsi="GHEA Grapalat"/>
          <w:i/>
          <w:color w:val="000000" w:themeColor="text1"/>
          <w:lang w:val="es-ES" w:eastAsia="ru-RU"/>
        </w:rPr>
      </w:pPr>
    </w:p>
    <w:p w14:paraId="51B45635" w14:textId="0E5C1755" w:rsidR="00225E84" w:rsidRPr="0098236F" w:rsidRDefault="00225E84" w:rsidP="000B1088">
      <w:pPr>
        <w:pStyle w:val="BodyTextIndent3"/>
        <w:spacing w:line="240" w:lineRule="auto"/>
        <w:jc w:val="right"/>
        <w:rPr>
          <w:rFonts w:ascii="GHEA Grapalat" w:hAnsi="GHEA Grapalat"/>
          <w:i/>
          <w:color w:val="000000" w:themeColor="text1"/>
          <w:lang w:val="es-ES" w:eastAsia="ru-RU"/>
        </w:rPr>
      </w:pPr>
    </w:p>
    <w:p w14:paraId="7DF7D6D1" w14:textId="27F8FFF2" w:rsidR="00225E84" w:rsidRPr="0098236F" w:rsidRDefault="00225E84" w:rsidP="000B1088">
      <w:pPr>
        <w:pStyle w:val="BodyTextIndent3"/>
        <w:spacing w:line="240" w:lineRule="auto"/>
        <w:jc w:val="right"/>
        <w:rPr>
          <w:rFonts w:ascii="GHEA Grapalat" w:hAnsi="GHEA Grapalat"/>
          <w:i/>
          <w:color w:val="000000" w:themeColor="text1"/>
          <w:lang w:val="es-ES" w:eastAsia="ru-RU"/>
        </w:rPr>
      </w:pPr>
    </w:p>
    <w:p w14:paraId="167FAFAC" w14:textId="3B831B46" w:rsidR="00225E84" w:rsidRPr="0098236F" w:rsidRDefault="00225E84" w:rsidP="000B1088">
      <w:pPr>
        <w:pStyle w:val="BodyTextIndent3"/>
        <w:spacing w:line="240" w:lineRule="auto"/>
        <w:jc w:val="right"/>
        <w:rPr>
          <w:rFonts w:ascii="GHEA Grapalat" w:hAnsi="GHEA Grapalat"/>
          <w:i/>
          <w:color w:val="000000" w:themeColor="text1"/>
          <w:lang w:val="es-ES" w:eastAsia="ru-RU"/>
        </w:rPr>
      </w:pPr>
    </w:p>
    <w:p w14:paraId="2FBA1257" w14:textId="4C92AEB1" w:rsidR="00225E84" w:rsidRDefault="00225E84" w:rsidP="000B1088">
      <w:pPr>
        <w:pStyle w:val="BodyTextIndent3"/>
        <w:spacing w:line="240" w:lineRule="auto"/>
        <w:jc w:val="right"/>
        <w:rPr>
          <w:rFonts w:ascii="GHEA Grapalat" w:hAnsi="GHEA Grapalat"/>
          <w:i/>
          <w:color w:val="000000" w:themeColor="text1"/>
          <w:lang w:val="es-ES" w:eastAsia="ru-RU"/>
        </w:rPr>
      </w:pPr>
    </w:p>
    <w:p w14:paraId="3244A1E8" w14:textId="0E040073" w:rsidR="007D09E0" w:rsidRDefault="007D09E0" w:rsidP="000B1088">
      <w:pPr>
        <w:pStyle w:val="BodyTextIndent3"/>
        <w:spacing w:line="240" w:lineRule="auto"/>
        <w:jc w:val="right"/>
        <w:rPr>
          <w:rFonts w:ascii="GHEA Grapalat" w:hAnsi="GHEA Grapalat"/>
          <w:i/>
          <w:color w:val="000000" w:themeColor="text1"/>
          <w:lang w:val="es-ES" w:eastAsia="ru-RU"/>
        </w:rPr>
      </w:pPr>
    </w:p>
    <w:p w14:paraId="4A91F3F9" w14:textId="5C497A23" w:rsidR="007D09E0" w:rsidRDefault="007D09E0" w:rsidP="000B1088">
      <w:pPr>
        <w:pStyle w:val="BodyTextIndent3"/>
        <w:spacing w:line="240" w:lineRule="auto"/>
        <w:jc w:val="right"/>
        <w:rPr>
          <w:rFonts w:ascii="GHEA Grapalat" w:hAnsi="GHEA Grapalat"/>
          <w:i/>
          <w:color w:val="000000" w:themeColor="text1"/>
          <w:lang w:val="es-ES" w:eastAsia="ru-RU"/>
        </w:rPr>
      </w:pPr>
    </w:p>
    <w:p w14:paraId="09DF7306" w14:textId="77777777" w:rsidR="007D09E0" w:rsidRPr="0098236F" w:rsidDel="000B1088" w:rsidRDefault="007D09E0" w:rsidP="000B1088">
      <w:pPr>
        <w:pStyle w:val="BodyTextIndent3"/>
        <w:spacing w:line="240" w:lineRule="auto"/>
        <w:jc w:val="right"/>
        <w:rPr>
          <w:rFonts w:ascii="GHEA Grapalat" w:hAnsi="GHEA Grapalat"/>
          <w:i/>
          <w:color w:val="000000" w:themeColor="text1"/>
          <w:lang w:val="es-ES" w:eastAsia="ru-RU"/>
        </w:rPr>
      </w:pPr>
    </w:p>
    <w:p w14:paraId="0FE5DEFD" w14:textId="7F9E7BCD" w:rsidR="007862B1" w:rsidRPr="0098236F" w:rsidRDefault="007862B1" w:rsidP="0030675A">
      <w:pPr>
        <w:pStyle w:val="BodyTextIndent3"/>
        <w:spacing w:line="240" w:lineRule="auto"/>
        <w:jc w:val="right"/>
        <w:rPr>
          <w:rFonts w:ascii="GHEA Grapalat" w:hAnsi="GHEA Grapalat" w:cs="Arial"/>
          <w:b/>
          <w:color w:val="000000" w:themeColor="text1"/>
          <w:lang w:val="hy-AM"/>
        </w:rPr>
      </w:pPr>
      <w:r w:rsidRPr="0098236F">
        <w:rPr>
          <w:rFonts w:ascii="GHEA Grapalat" w:hAnsi="GHEA Grapalat" w:cs="Sylfaen"/>
          <w:b/>
          <w:color w:val="000000" w:themeColor="text1"/>
          <w:lang w:val="hy-AM"/>
        </w:rPr>
        <w:lastRenderedPageBreak/>
        <w:t>Հավելված</w:t>
      </w:r>
      <w:r w:rsidRPr="0098236F">
        <w:rPr>
          <w:rFonts w:ascii="GHEA Grapalat" w:hAnsi="GHEA Grapalat" w:cs="Arial"/>
          <w:b/>
          <w:color w:val="000000" w:themeColor="text1"/>
          <w:lang w:val="hy-AM"/>
        </w:rPr>
        <w:t xml:space="preserve"> 4.</w:t>
      </w:r>
      <w:r w:rsidR="001C1CEB" w:rsidRPr="0098236F">
        <w:rPr>
          <w:rFonts w:ascii="GHEA Grapalat" w:hAnsi="GHEA Grapalat" w:cs="Arial"/>
          <w:b/>
          <w:color w:val="000000" w:themeColor="text1"/>
          <w:lang w:val="hy-AM"/>
        </w:rPr>
        <w:t>2</w:t>
      </w:r>
    </w:p>
    <w:p w14:paraId="163ECD6E" w14:textId="7AF0CA02" w:rsidR="009742DD" w:rsidRPr="0098236F" w:rsidRDefault="00597A1B" w:rsidP="009742DD">
      <w:pPr>
        <w:pStyle w:val="BodyTextIndent3"/>
        <w:spacing w:line="240" w:lineRule="auto"/>
        <w:jc w:val="right"/>
        <w:rPr>
          <w:rFonts w:ascii="GHEA Grapalat" w:hAnsi="GHEA Grapalat" w:cs="Arial"/>
          <w:b/>
          <w:color w:val="000000" w:themeColor="text1"/>
          <w:lang w:val="es-ES"/>
        </w:rPr>
      </w:pPr>
      <w:r w:rsidRPr="00597A1B">
        <w:rPr>
          <w:rFonts w:ascii="GHEA Grapalat" w:hAnsi="GHEA Grapalat"/>
          <w:b/>
          <w:iCs/>
          <w:color w:val="000000" w:themeColor="text1"/>
          <w:lang w:val="hy-AM"/>
        </w:rPr>
        <w:t>ԱԳՆ-ԳՀԱՇՁԲ-2</w:t>
      </w:r>
      <w:r w:rsidR="007D09E0">
        <w:rPr>
          <w:rFonts w:ascii="GHEA Grapalat" w:hAnsi="GHEA Grapalat"/>
          <w:b/>
          <w:iCs/>
          <w:color w:val="000000" w:themeColor="text1"/>
          <w:lang w:val="hy-AM"/>
        </w:rPr>
        <w:t>4</w:t>
      </w:r>
      <w:r w:rsidRPr="00597A1B">
        <w:rPr>
          <w:rFonts w:ascii="GHEA Grapalat" w:hAnsi="GHEA Grapalat"/>
          <w:b/>
          <w:iCs/>
          <w:color w:val="000000" w:themeColor="text1"/>
          <w:lang w:val="hy-AM"/>
        </w:rPr>
        <w:t>/01</w:t>
      </w:r>
      <w:r w:rsidR="009742DD" w:rsidRPr="0098236F">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025BB9F9" w14:textId="77777777" w:rsidR="009742DD"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Pr="0098236F">
        <w:rPr>
          <w:rFonts w:ascii="GHEA Grapalat" w:hAnsi="GHEA Grapalat" w:cs="Sylfaen"/>
          <w:b/>
          <w:color w:val="000000" w:themeColor="text1"/>
          <w:lang w:val="es-ES"/>
        </w:rPr>
        <w:t>հրավերի</w:t>
      </w:r>
    </w:p>
    <w:p w14:paraId="13FA441A" w14:textId="77777777" w:rsidR="009742DD" w:rsidRPr="0098236F" w:rsidRDefault="009742DD" w:rsidP="009742DD">
      <w:pPr>
        <w:jc w:val="right"/>
        <w:rPr>
          <w:rFonts w:ascii="GHEA Grapalat" w:hAnsi="GHEA Grapalat" w:cs="Sylfaen"/>
          <w:b/>
          <w:color w:val="000000" w:themeColor="text1"/>
          <w:lang w:val="es-ES"/>
        </w:rPr>
      </w:pPr>
    </w:p>
    <w:p w14:paraId="5CB2925A" w14:textId="77777777" w:rsidR="007862B1" w:rsidRPr="0098236F" w:rsidRDefault="007862B1" w:rsidP="007862B1">
      <w:pPr>
        <w:pStyle w:val="BodyTextIndent3"/>
        <w:spacing w:line="240" w:lineRule="auto"/>
        <w:jc w:val="right"/>
        <w:rPr>
          <w:rFonts w:ascii="GHEA Grapalat" w:hAnsi="GHEA Grapalat" w:cs="Sylfaen"/>
          <w:b/>
          <w:color w:val="000000" w:themeColor="text1"/>
          <w:lang w:val="es-ES"/>
        </w:rPr>
      </w:pPr>
    </w:p>
    <w:p w14:paraId="49A55BD0" w14:textId="77777777" w:rsidR="007862B1" w:rsidRPr="0098236F" w:rsidRDefault="007862B1" w:rsidP="007862B1">
      <w:pPr>
        <w:jc w:val="center"/>
        <w:rPr>
          <w:rFonts w:ascii="GHEA Grapalat" w:hAnsi="GHEA Grapalat" w:cs="GHEA Grapalat"/>
          <w:b/>
          <w:color w:val="000000" w:themeColor="text1"/>
          <w:sz w:val="20"/>
          <w:szCs w:val="20"/>
          <w:lang w:val="hy-AM"/>
        </w:rPr>
      </w:pPr>
      <w:r w:rsidRPr="0098236F">
        <w:rPr>
          <w:rFonts w:ascii="GHEA Grapalat" w:hAnsi="GHEA Grapalat" w:cs="GHEA Grapalat"/>
          <w:b/>
          <w:color w:val="000000" w:themeColor="text1"/>
          <w:sz w:val="18"/>
          <w:szCs w:val="18"/>
          <w:lang w:val="hy-AM"/>
        </w:rPr>
        <w:t xml:space="preserve">       </w:t>
      </w:r>
      <w:r w:rsidRPr="0098236F">
        <w:rPr>
          <w:rFonts w:ascii="GHEA Grapalat" w:hAnsi="GHEA Grapalat" w:cs="GHEA Grapalat"/>
          <w:b/>
          <w:color w:val="000000" w:themeColor="text1"/>
          <w:sz w:val="20"/>
          <w:szCs w:val="20"/>
          <w:lang w:val="hy-AM"/>
        </w:rPr>
        <w:t xml:space="preserve">ՏՈւԺԱՆՔԻ ՄԱՍԻՆ ՀԱՄԱՁԱՅՆԱԳԻՐ </w:t>
      </w:r>
    </w:p>
    <w:p w14:paraId="67C02196" w14:textId="77777777" w:rsidR="00631658" w:rsidRPr="0098236F" w:rsidRDefault="00631658" w:rsidP="007862B1">
      <w:pPr>
        <w:jc w:val="center"/>
        <w:rPr>
          <w:rFonts w:ascii="GHEA Grapalat" w:hAnsi="GHEA Grapalat" w:cs="GHEA Grapalat"/>
          <w:b/>
          <w:color w:val="000000" w:themeColor="text1"/>
          <w:sz w:val="20"/>
          <w:szCs w:val="20"/>
          <w:lang w:val="hy-AM"/>
        </w:rPr>
      </w:pPr>
      <w:r w:rsidRPr="0098236F">
        <w:rPr>
          <w:rFonts w:ascii="GHEA Grapalat" w:hAnsi="GHEA Grapalat" w:cs="GHEA Grapalat"/>
          <w:b/>
          <w:color w:val="000000" w:themeColor="text1"/>
          <w:sz w:val="18"/>
          <w:szCs w:val="18"/>
          <w:lang w:val="hy-AM"/>
        </w:rPr>
        <w:t xml:space="preserve">         (</w:t>
      </w:r>
      <w:r w:rsidR="001C7C1A" w:rsidRPr="0098236F">
        <w:rPr>
          <w:rFonts w:ascii="GHEA Grapalat" w:hAnsi="GHEA Grapalat" w:cs="GHEA Grapalat"/>
          <w:b/>
          <w:color w:val="000000" w:themeColor="text1"/>
          <w:sz w:val="18"/>
          <w:szCs w:val="18"/>
          <w:lang w:val="hy-AM"/>
        </w:rPr>
        <w:t xml:space="preserve">որակավորման </w:t>
      </w:r>
      <w:r w:rsidRPr="0098236F">
        <w:rPr>
          <w:rFonts w:ascii="GHEA Grapalat" w:hAnsi="GHEA Grapalat" w:cs="GHEA Grapalat"/>
          <w:b/>
          <w:color w:val="000000" w:themeColor="text1"/>
          <w:sz w:val="18"/>
          <w:szCs w:val="18"/>
          <w:lang w:val="hy-AM"/>
        </w:rPr>
        <w:t>ապահովում)</w:t>
      </w:r>
    </w:p>
    <w:p w14:paraId="50D56E54" w14:textId="77777777" w:rsidR="007862B1" w:rsidRPr="0098236F" w:rsidRDefault="007862B1" w:rsidP="007862B1">
      <w:pPr>
        <w:rPr>
          <w:rFonts w:ascii="GHEA Grapalat" w:hAnsi="GHEA Grapalat" w:cs="GHEA Grapalat"/>
          <w:b/>
          <w:color w:val="000000" w:themeColor="text1"/>
          <w:sz w:val="20"/>
          <w:szCs w:val="20"/>
          <w:lang w:val="hy-AM"/>
        </w:rPr>
      </w:pPr>
      <w:r w:rsidRPr="0098236F">
        <w:rPr>
          <w:rFonts w:ascii="GHEA Grapalat" w:hAnsi="GHEA Grapalat" w:cs="GHEA Grapalat"/>
          <w:color w:val="000000" w:themeColor="text1"/>
          <w:sz w:val="20"/>
          <w:szCs w:val="20"/>
          <w:shd w:val="clear" w:color="auto" w:fill="92CDDC"/>
          <w:lang w:val="hy-AM"/>
        </w:rPr>
        <w:t xml:space="preserve">                                                              </w:t>
      </w:r>
    </w:p>
    <w:p w14:paraId="26F66981" w14:textId="77777777" w:rsidR="007862B1" w:rsidRPr="0098236F" w:rsidRDefault="007862B1" w:rsidP="007862B1">
      <w:pPr>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     ք. Երևան</w:t>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t xml:space="preserve">            </w:t>
      </w:r>
      <w:r w:rsidRPr="0098236F">
        <w:rPr>
          <w:rFonts w:ascii="GHEA Grapalat" w:hAnsi="GHEA Grapalat"/>
          <w:color w:val="000000" w:themeColor="text1"/>
          <w:sz w:val="20"/>
          <w:szCs w:val="20"/>
          <w:lang w:val="hy-AM"/>
        </w:rPr>
        <w:t>«</w:t>
      </w:r>
      <w:r w:rsidRPr="0098236F">
        <w:rPr>
          <w:rFonts w:ascii="GHEA Grapalat" w:hAnsi="GHEA Grapalat" w:cs="GHEA Grapalat"/>
          <w:color w:val="000000" w:themeColor="text1"/>
          <w:sz w:val="20"/>
          <w:szCs w:val="20"/>
          <w:u w:val="single"/>
          <w:lang w:val="hy-AM"/>
        </w:rPr>
        <w:t xml:space="preserve">         </w:t>
      </w:r>
      <w:r w:rsidRPr="0098236F">
        <w:rPr>
          <w:rFonts w:ascii="GHEA Grapalat" w:hAnsi="GHEA Grapalat"/>
          <w:color w:val="000000" w:themeColor="text1"/>
          <w:sz w:val="20"/>
          <w:szCs w:val="20"/>
          <w:lang w:val="hy-AM"/>
        </w:rPr>
        <w:t>»</w:t>
      </w:r>
      <w:r w:rsidRPr="0098236F">
        <w:rPr>
          <w:rFonts w:ascii="GHEA Grapalat" w:hAnsi="GHEA Grapalat" w:cs="GHEA Grapalat"/>
          <w:color w:val="000000" w:themeColor="text1"/>
          <w:sz w:val="20"/>
          <w:szCs w:val="20"/>
          <w:u w:val="single"/>
          <w:lang w:val="hy-AM"/>
        </w:rPr>
        <w:t xml:space="preserve"> </w:t>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lang w:val="hy-AM"/>
        </w:rPr>
        <w:t xml:space="preserve"> 20   թ.**</w:t>
      </w:r>
    </w:p>
    <w:p w14:paraId="563A3D4C" w14:textId="77777777" w:rsidR="007862B1" w:rsidRPr="0098236F" w:rsidRDefault="007862B1" w:rsidP="007862B1">
      <w:pPr>
        <w:rPr>
          <w:rFonts w:ascii="GHEA Grapalat" w:hAnsi="GHEA Grapalat" w:cs="GHEA Grapalat"/>
          <w:color w:val="000000" w:themeColor="text1"/>
          <w:sz w:val="20"/>
          <w:szCs w:val="20"/>
          <w:lang w:val="hy-AM"/>
        </w:rPr>
      </w:pPr>
    </w:p>
    <w:p w14:paraId="134E78BC" w14:textId="77777777" w:rsidR="007862B1" w:rsidRPr="0098236F" w:rsidRDefault="007862B1" w:rsidP="007862B1">
      <w:pPr>
        <w:jc w:val="both"/>
        <w:rPr>
          <w:rFonts w:ascii="GHEA Grapalat" w:hAnsi="GHEA Grapalat" w:cs="GHEA Grapalat"/>
          <w:color w:val="000000" w:themeColor="text1"/>
          <w:sz w:val="20"/>
          <w:szCs w:val="20"/>
          <w:u w:val="single"/>
          <w:vertAlign w:val="subscript"/>
          <w:lang w:val="hy-AM"/>
        </w:rPr>
      </w:pP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vertAlign w:val="subscript"/>
          <w:lang w:val="hy-AM"/>
        </w:rPr>
        <w:t xml:space="preserve">, </w:t>
      </w:r>
      <w:r w:rsidRPr="0098236F">
        <w:rPr>
          <w:rFonts w:ascii="GHEA Grapalat" w:hAnsi="GHEA Grapalat" w:cs="GHEA Grapalat"/>
          <w:color w:val="000000" w:themeColor="text1"/>
          <w:sz w:val="20"/>
          <w:szCs w:val="20"/>
          <w:lang w:val="hy-AM"/>
        </w:rPr>
        <w:t xml:space="preserve">ի դեմս Ընկերության տնօրեն </w:t>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p>
    <w:p w14:paraId="447A7BE5" w14:textId="77777777" w:rsidR="007862B1" w:rsidRPr="0098236F" w:rsidRDefault="007862B1" w:rsidP="007862B1">
      <w:pPr>
        <w:jc w:val="both"/>
        <w:rPr>
          <w:rFonts w:ascii="GHEA Grapalat" w:hAnsi="GHEA Grapalat" w:cs="GHEA Grapalat"/>
          <w:color w:val="000000" w:themeColor="text1"/>
          <w:sz w:val="20"/>
          <w:szCs w:val="20"/>
          <w:lang w:val="hy-AM"/>
        </w:rPr>
      </w:pPr>
      <w:r w:rsidRPr="0098236F">
        <w:rPr>
          <w:rFonts w:ascii="GHEA Grapalat" w:hAnsi="GHEA Grapalat"/>
          <w:color w:val="000000" w:themeColor="text1"/>
          <w:sz w:val="20"/>
          <w:szCs w:val="20"/>
          <w:vertAlign w:val="superscript"/>
          <w:lang w:val="hy-AM"/>
        </w:rPr>
        <w:t xml:space="preserve">       Ընկերության անվանումը</w:t>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t xml:space="preserve">    </w:t>
      </w:r>
      <w:r w:rsidRPr="0098236F">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98236F">
        <w:rPr>
          <w:rFonts w:ascii="GHEA Grapalat" w:hAnsi="GHEA Grapalat" w:cs="GHEA Grapalat"/>
          <w:color w:val="000000" w:themeColor="text1"/>
          <w:sz w:val="20"/>
          <w:szCs w:val="20"/>
          <w:vertAlign w:val="subscript"/>
          <w:lang w:val="hy-AM"/>
        </w:rPr>
        <w:t xml:space="preserve">, </w:t>
      </w:r>
      <w:r w:rsidRPr="0098236F">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8236F" w:rsidRDefault="007862B1" w:rsidP="007862B1">
      <w:pPr>
        <w:ind w:firstLine="708"/>
        <w:jc w:val="both"/>
        <w:rPr>
          <w:rFonts w:ascii="GHEA Grapalat" w:hAnsi="GHEA Grapalat" w:cs="GHEA Grapalat"/>
          <w:color w:val="000000" w:themeColor="text1"/>
          <w:sz w:val="20"/>
          <w:szCs w:val="20"/>
          <w:lang w:val="hy-AM"/>
        </w:rPr>
      </w:pPr>
    </w:p>
    <w:p w14:paraId="70448552" w14:textId="77777777" w:rsidR="007862B1" w:rsidRPr="0098236F" w:rsidRDefault="007862B1" w:rsidP="007862B1">
      <w:pPr>
        <w:numPr>
          <w:ilvl w:val="0"/>
          <w:numId w:val="6"/>
        </w:numPr>
        <w:jc w:val="center"/>
        <w:rPr>
          <w:rFonts w:ascii="GHEA Grapalat" w:hAnsi="GHEA Grapalat" w:cs="GHEA Grapalat"/>
          <w:b/>
          <w:bCs/>
          <w:color w:val="000000" w:themeColor="text1"/>
          <w:sz w:val="20"/>
          <w:szCs w:val="20"/>
          <w:lang w:val="pt-BR"/>
        </w:rPr>
      </w:pPr>
      <w:r w:rsidRPr="0098236F">
        <w:rPr>
          <w:rFonts w:ascii="GHEA Grapalat" w:hAnsi="GHEA Grapalat" w:cs="GHEA Grapalat"/>
          <w:b/>
          <w:color w:val="000000" w:themeColor="text1"/>
          <w:sz w:val="20"/>
          <w:szCs w:val="20"/>
          <w:lang w:val="hy-AM"/>
        </w:rPr>
        <w:t xml:space="preserve"> Հ</w:t>
      </w:r>
      <w:r w:rsidRPr="0098236F">
        <w:rPr>
          <w:rFonts w:ascii="GHEA Grapalat" w:hAnsi="GHEA Grapalat" w:cs="GHEA Grapalat"/>
          <w:b/>
          <w:color w:val="000000" w:themeColor="text1"/>
          <w:sz w:val="20"/>
          <w:szCs w:val="20"/>
        </w:rPr>
        <w:t>ամաձայնության առարկան</w:t>
      </w:r>
    </w:p>
    <w:p w14:paraId="0FBB7D9F" w14:textId="77777777" w:rsidR="007862B1" w:rsidRPr="0098236F" w:rsidRDefault="007862B1" w:rsidP="007862B1">
      <w:pPr>
        <w:jc w:val="both"/>
        <w:rPr>
          <w:rFonts w:ascii="GHEA Grapalat" w:hAnsi="GHEA Grapalat" w:cs="GHEA Grapalat"/>
          <w:b/>
          <w:bCs/>
          <w:color w:val="000000" w:themeColor="text1"/>
          <w:sz w:val="20"/>
          <w:szCs w:val="20"/>
          <w:lang w:val="pt-BR"/>
        </w:rPr>
      </w:pPr>
      <w:r w:rsidRPr="0098236F">
        <w:rPr>
          <w:rFonts w:ascii="GHEA Grapalat" w:hAnsi="GHEA Grapalat" w:cs="GHEA Grapalat"/>
          <w:color w:val="000000" w:themeColor="text1"/>
          <w:sz w:val="20"/>
          <w:szCs w:val="20"/>
          <w:lang w:val="pt-BR"/>
        </w:rPr>
        <w:tab/>
      </w:r>
      <w:r w:rsidRPr="0098236F">
        <w:rPr>
          <w:rFonts w:ascii="GHEA Grapalat" w:hAnsi="GHEA Grapalat" w:cs="GHEA Grapalat"/>
          <w:color w:val="000000" w:themeColor="text1"/>
          <w:sz w:val="20"/>
          <w:szCs w:val="20"/>
          <w:lang w:val="pt-BR"/>
        </w:rPr>
        <w:tab/>
        <w:t xml:space="preserve">                               </w:t>
      </w:r>
    </w:p>
    <w:p w14:paraId="3EB34CF8" w14:textId="69587F66" w:rsidR="007862B1" w:rsidRPr="0098236F" w:rsidRDefault="007862B1" w:rsidP="007862B1">
      <w:pPr>
        <w:numPr>
          <w:ilvl w:val="1"/>
          <w:numId w:val="7"/>
        </w:numPr>
        <w:ind w:left="0"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Ընկերությունը մասնակցում է </w:t>
      </w:r>
      <w:r w:rsidR="00597A1B" w:rsidRPr="00000775">
        <w:rPr>
          <w:rFonts w:ascii="GHEA Grapalat" w:hAnsi="GHEA Grapalat" w:cs="GHEA Grapalat"/>
          <w:sz w:val="20"/>
          <w:szCs w:val="20"/>
          <w:lang w:val="pt-BR"/>
        </w:rPr>
        <w:t xml:space="preserve">ՀՀ արտաքին գործերի նախարարության </w:t>
      </w:r>
      <w:r w:rsidRPr="0098236F">
        <w:rPr>
          <w:rFonts w:ascii="GHEA Grapalat" w:hAnsi="GHEA Grapalat" w:cs="GHEA Grapalat"/>
          <w:color w:val="000000" w:themeColor="text1"/>
          <w:sz w:val="20"/>
          <w:szCs w:val="20"/>
          <w:lang w:val="pt-BR"/>
        </w:rPr>
        <w:t>(այսուհետ` Պատվիրատու) կողմից կազմակերպված</w:t>
      </w:r>
      <w:r w:rsidR="00852F81" w:rsidRPr="0098236F">
        <w:rPr>
          <w:rFonts w:ascii="GHEA Grapalat" w:hAnsi="GHEA Grapalat"/>
          <w:b/>
          <w:iCs/>
          <w:color w:val="000000" w:themeColor="text1"/>
          <w:lang w:val="hy-AM"/>
        </w:rPr>
        <w:t xml:space="preserve"> </w:t>
      </w:r>
      <w:r w:rsidR="00597A1B" w:rsidRPr="00597A1B">
        <w:rPr>
          <w:rFonts w:ascii="GHEA Grapalat" w:hAnsi="GHEA Grapalat"/>
          <w:b/>
          <w:iCs/>
          <w:color w:val="000000" w:themeColor="text1"/>
          <w:lang w:val="hy-AM"/>
        </w:rPr>
        <w:t>ԱԳՆ-ԳՀԱՇՁԲ-2</w:t>
      </w:r>
      <w:r w:rsidR="007D09E0">
        <w:rPr>
          <w:rFonts w:ascii="GHEA Grapalat" w:hAnsi="GHEA Grapalat"/>
          <w:b/>
          <w:iCs/>
          <w:color w:val="000000" w:themeColor="text1"/>
          <w:lang w:val="hy-AM"/>
        </w:rPr>
        <w:t>4</w:t>
      </w:r>
      <w:r w:rsidR="00597A1B" w:rsidRPr="00597A1B">
        <w:rPr>
          <w:rFonts w:ascii="GHEA Grapalat" w:hAnsi="GHEA Grapalat"/>
          <w:b/>
          <w:iCs/>
          <w:color w:val="000000" w:themeColor="text1"/>
          <w:lang w:val="hy-AM"/>
        </w:rPr>
        <w:t>/01</w:t>
      </w:r>
      <w:r w:rsidRPr="0098236F">
        <w:rPr>
          <w:rFonts w:ascii="GHEA Grapalat" w:hAnsi="GHEA Grapalat" w:cs="GHEA Grapalat"/>
          <w:color w:val="000000" w:themeColor="text1"/>
          <w:sz w:val="20"/>
          <w:szCs w:val="20"/>
          <w:lang w:val="pt-BR"/>
        </w:rPr>
        <w:t xml:space="preserve"> ծածկագրով գնման ընթացակարգին:</w:t>
      </w:r>
    </w:p>
    <w:p w14:paraId="348E3E12" w14:textId="77777777" w:rsidR="007862B1" w:rsidRPr="0098236F" w:rsidRDefault="006E35C3" w:rsidP="006E35C3">
      <w:pPr>
        <w:ind w:firstLine="360"/>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pt-BR"/>
        </w:rPr>
        <w:t>1.</w:t>
      </w:r>
      <w:r w:rsidR="000149F3" w:rsidRPr="0098236F">
        <w:rPr>
          <w:rFonts w:ascii="GHEA Grapalat" w:hAnsi="GHEA Grapalat" w:cs="GHEA Grapalat"/>
          <w:color w:val="000000" w:themeColor="text1"/>
          <w:sz w:val="20"/>
          <w:szCs w:val="20"/>
          <w:lang w:val="pt-BR"/>
        </w:rPr>
        <w:t>2</w:t>
      </w:r>
      <w:r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pt-BR"/>
        </w:rPr>
        <w:t xml:space="preserve">Որպես գնման ընթացակարգի արդյունքում </w:t>
      </w:r>
      <w:r w:rsidRPr="0098236F">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98236F">
        <w:rPr>
          <w:rFonts w:ascii="GHEA Grapalat" w:hAnsi="GHEA Grapalat" w:cs="GHEA Grapalat"/>
          <w:color w:val="000000" w:themeColor="text1"/>
          <w:sz w:val="20"/>
          <w:szCs w:val="20"/>
          <w:lang w:val="pt-BR"/>
        </w:rPr>
        <w:t xml:space="preserve">կատարման </w:t>
      </w:r>
      <w:r w:rsidRPr="0098236F">
        <w:rPr>
          <w:rFonts w:ascii="GHEA Grapalat" w:hAnsi="GHEA Grapalat" w:cs="GHEA Grapalat"/>
          <w:color w:val="000000" w:themeColor="text1"/>
          <w:sz w:val="20"/>
          <w:szCs w:val="20"/>
          <w:lang w:val="pt-BR"/>
        </w:rPr>
        <w:t xml:space="preserve">համար անհրաժեշտ որակավորման </w:t>
      </w:r>
      <w:r w:rsidR="007862B1" w:rsidRPr="0098236F">
        <w:rPr>
          <w:rFonts w:ascii="GHEA Grapalat" w:hAnsi="GHEA Grapalat" w:cs="GHEA Grapalat"/>
          <w:color w:val="000000" w:themeColor="text1"/>
          <w:sz w:val="20"/>
          <w:szCs w:val="20"/>
          <w:lang w:val="pt-BR"/>
        </w:rPr>
        <w:t>ապահովում, Ընկերությունը</w:t>
      </w:r>
      <w:r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8236F" w:rsidRDefault="000149F3" w:rsidP="000149F3">
      <w:pPr>
        <w:ind w:firstLine="360"/>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1.3 </w:t>
      </w:r>
      <w:r w:rsidR="007862B1" w:rsidRPr="0098236F">
        <w:rPr>
          <w:rFonts w:ascii="GHEA Grapalat" w:hAnsi="GHEA Grapalat" w:cs="GHEA Grapalat"/>
          <w:color w:val="000000" w:themeColor="text1"/>
          <w:sz w:val="20"/>
          <w:szCs w:val="20"/>
          <w:lang w:val="pt-BR"/>
        </w:rPr>
        <w:t>Ընկերությունը</w:t>
      </w:r>
      <w:r w:rsidR="007862B1" w:rsidRPr="0098236F">
        <w:rPr>
          <w:rFonts w:ascii="GHEA Grapalat" w:hAnsi="GHEA Grapalat" w:cs="GHEA Grapalat"/>
          <w:color w:val="000000" w:themeColor="text1"/>
          <w:sz w:val="20"/>
          <w:szCs w:val="20"/>
          <w:lang w:val="hy-AM"/>
        </w:rPr>
        <w:t xml:space="preserve"> սույն </w:t>
      </w:r>
      <w:r w:rsidR="007862B1" w:rsidRPr="0098236F">
        <w:rPr>
          <w:rFonts w:ascii="GHEA Grapalat" w:hAnsi="GHEA Grapalat" w:cs="GHEA Grapalat"/>
          <w:color w:val="000000" w:themeColor="text1"/>
          <w:sz w:val="20"/>
          <w:szCs w:val="20"/>
          <w:lang w:val="pt-BR"/>
        </w:rPr>
        <w:t>տուժանքի համաձայնագ</w:t>
      </w:r>
      <w:r w:rsidR="007862B1" w:rsidRPr="0098236F">
        <w:rPr>
          <w:rFonts w:ascii="GHEA Grapalat" w:hAnsi="GHEA Grapalat" w:cs="GHEA Grapalat"/>
          <w:color w:val="000000" w:themeColor="text1"/>
          <w:sz w:val="20"/>
          <w:szCs w:val="20"/>
          <w:lang w:val="hy-AM"/>
        </w:rPr>
        <w:t>ր</w:t>
      </w:r>
      <w:r w:rsidR="007862B1" w:rsidRPr="0098236F">
        <w:rPr>
          <w:rFonts w:ascii="GHEA Grapalat" w:hAnsi="GHEA Grapalat" w:cs="GHEA Grapalat"/>
          <w:color w:val="000000" w:themeColor="text1"/>
          <w:sz w:val="20"/>
          <w:szCs w:val="20"/>
          <w:lang w:val="pt-BR"/>
        </w:rPr>
        <w:t>ի</w:t>
      </w:r>
      <w:r w:rsidR="007862B1" w:rsidRPr="0098236F">
        <w:rPr>
          <w:rFonts w:ascii="GHEA Grapalat" w:hAnsi="GHEA Grapalat" w:cs="GHEA Grapalat"/>
          <w:color w:val="000000" w:themeColor="text1"/>
          <w:sz w:val="20"/>
          <w:szCs w:val="20"/>
          <w:lang w:val="hy-AM"/>
        </w:rPr>
        <w:t xml:space="preserve">ն կից ներկայացվող վճարման պահանջագրի </w:t>
      </w:r>
      <w:r w:rsidR="006E35C3" w:rsidRPr="0098236F">
        <w:rPr>
          <w:rFonts w:ascii="GHEA Grapalat" w:hAnsi="GHEA Grapalat" w:cs="GHEA Grapalat"/>
          <w:color w:val="000000" w:themeColor="text1"/>
          <w:sz w:val="20"/>
          <w:szCs w:val="20"/>
          <w:lang w:val="hy-AM"/>
        </w:rPr>
        <w:t>(</w:t>
      </w:r>
      <w:r w:rsidR="007862B1" w:rsidRPr="0098236F">
        <w:rPr>
          <w:rFonts w:ascii="GHEA Grapalat" w:hAnsi="GHEA Grapalat" w:cs="GHEA Grapalat"/>
          <w:color w:val="000000" w:themeColor="text1"/>
          <w:sz w:val="20"/>
          <w:szCs w:val="20"/>
          <w:lang w:val="hy-AM"/>
        </w:rPr>
        <w:t>այսուհետ` Պահանջագիր</w:t>
      </w:r>
      <w:r w:rsidR="006E35C3" w:rsidRPr="0098236F">
        <w:rPr>
          <w:rFonts w:ascii="GHEA Grapalat" w:hAnsi="GHEA Grapalat" w:cs="GHEA Grapalat"/>
          <w:color w:val="000000" w:themeColor="text1"/>
          <w:sz w:val="20"/>
          <w:szCs w:val="20"/>
          <w:lang w:val="hy-AM"/>
        </w:rPr>
        <w:t>)</w:t>
      </w:r>
      <w:r w:rsidR="007862B1" w:rsidRPr="0098236F">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98236F">
        <w:rPr>
          <w:rFonts w:ascii="GHEA Grapalat" w:hAnsi="GHEA Grapalat" w:cs="GHEA Grapalat"/>
          <w:color w:val="000000" w:themeColor="text1"/>
          <w:sz w:val="20"/>
          <w:szCs w:val="20"/>
          <w:lang w:val="hy-AM"/>
        </w:rPr>
        <w:t>՝</w:t>
      </w:r>
      <w:r w:rsidR="007862B1" w:rsidRPr="0098236F">
        <w:rPr>
          <w:rFonts w:ascii="GHEA Grapalat" w:hAnsi="GHEA Grapalat" w:cs="GHEA Grapalat"/>
          <w:color w:val="000000" w:themeColor="text1"/>
          <w:sz w:val="20"/>
          <w:szCs w:val="20"/>
          <w:lang w:val="hy-AM"/>
        </w:rPr>
        <w:t xml:space="preserve"> </w:t>
      </w:r>
    </w:p>
    <w:p w14:paraId="44888CBE" w14:textId="77777777" w:rsidR="007862B1" w:rsidRPr="0098236F" w:rsidRDefault="007862B1" w:rsidP="007862B1">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8236F" w:rsidRDefault="007862B1" w:rsidP="007862B1">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98236F">
        <w:rPr>
          <w:rFonts w:ascii="GHEA Grapalat" w:hAnsi="GHEA Grapalat" w:cs="GHEA Grapalat"/>
          <w:color w:val="000000" w:themeColor="text1"/>
          <w:sz w:val="20"/>
          <w:szCs w:val="20"/>
          <w:lang w:val="pt-BR"/>
        </w:rPr>
        <w:t>Ընկերության</w:t>
      </w:r>
      <w:r w:rsidRPr="0098236F">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2E5BE10B" w14:textId="77777777" w:rsidR="007862B1" w:rsidRPr="0098236F" w:rsidRDefault="007862B1" w:rsidP="007862B1">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գ)  </w:t>
      </w:r>
      <w:r w:rsidRPr="0098236F">
        <w:rPr>
          <w:rFonts w:ascii="GHEA Grapalat" w:hAnsi="GHEA Grapalat" w:cs="GHEA Grapalat"/>
          <w:color w:val="000000" w:themeColor="text1"/>
          <w:sz w:val="20"/>
          <w:szCs w:val="20"/>
          <w:lang w:val="pt-BR"/>
        </w:rPr>
        <w:t>Ընկերությունը</w:t>
      </w:r>
      <w:r w:rsidRPr="0098236F">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8236F" w:rsidRDefault="007862B1" w:rsidP="007862B1">
      <w:pPr>
        <w:ind w:left="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դ) </w:t>
      </w:r>
      <w:r w:rsidRPr="0098236F">
        <w:rPr>
          <w:rFonts w:ascii="GHEA Grapalat" w:hAnsi="GHEA Grapalat" w:cs="GHEA Grapalat"/>
          <w:color w:val="000000" w:themeColor="text1"/>
          <w:sz w:val="20"/>
          <w:szCs w:val="20"/>
          <w:lang w:val="pt-BR"/>
        </w:rPr>
        <w:t>Ընկերությունը</w:t>
      </w:r>
      <w:r w:rsidRPr="0098236F">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3001B59F" w14:textId="77777777" w:rsidR="007862B1" w:rsidRPr="0098236F" w:rsidRDefault="007862B1" w:rsidP="007862B1">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8236F" w:rsidRDefault="000149F3" w:rsidP="000149F3">
      <w:pPr>
        <w:ind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1.4</w:t>
      </w:r>
      <w:r w:rsidR="007862B1" w:rsidRPr="0098236F">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8236F">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98236F">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98236F">
        <w:rPr>
          <w:rFonts w:ascii="GHEA Grapalat" w:hAnsi="GHEA Grapalat" w:cs="GHEA Grapalat"/>
          <w:color w:val="000000" w:themeColor="text1"/>
          <w:sz w:val="20"/>
          <w:szCs w:val="20"/>
          <w:lang w:val="hy-AM"/>
        </w:rPr>
        <w:t xml:space="preserve">Պահանջագիրը բնօրինակներով </w:t>
      </w:r>
      <w:r w:rsidR="007862B1" w:rsidRPr="0098236F">
        <w:rPr>
          <w:rFonts w:ascii="GHEA Grapalat" w:hAnsi="GHEA Grapalat" w:cs="GHEA Grapalat"/>
          <w:color w:val="000000" w:themeColor="text1"/>
          <w:sz w:val="20"/>
          <w:szCs w:val="20"/>
          <w:lang w:val="pt-BR"/>
        </w:rPr>
        <w:t xml:space="preserve">ներկայացնում է </w:t>
      </w:r>
      <w:r w:rsidR="007862B1" w:rsidRPr="0098236F">
        <w:rPr>
          <w:rFonts w:ascii="GHEA Grapalat" w:hAnsi="GHEA Grapalat" w:cs="GHEA Grapalat"/>
          <w:color w:val="000000" w:themeColor="text1"/>
          <w:sz w:val="20"/>
          <w:szCs w:val="20"/>
          <w:lang w:val="hy-AM"/>
        </w:rPr>
        <w:t>Վճարող Բանկին</w:t>
      </w:r>
      <w:r w:rsidR="007862B1" w:rsidRPr="0098236F">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98236F">
        <w:rPr>
          <w:rFonts w:ascii="GHEA Grapalat" w:hAnsi="GHEA Grapalat" w:cs="GHEA Grapalat"/>
          <w:color w:val="000000" w:themeColor="text1"/>
          <w:sz w:val="20"/>
          <w:szCs w:val="20"/>
          <w:lang w:val="hy-AM"/>
        </w:rPr>
        <w:t>Պահանջագիրը</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էլեկտրոնային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թվային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ստորագրությամբ</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հաստատված</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լինելու</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դեպքում</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դրանք</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Վճարող</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Բանկին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են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ներկայացվում</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էլեկտրոնային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կրիչներով</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ինչպես</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նաև</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դրանցից</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արտատպված</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թղթային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տարբերակներով</w:t>
      </w:r>
      <w:r w:rsidR="007862B1" w:rsidRPr="0098236F">
        <w:rPr>
          <w:rFonts w:ascii="GHEA Grapalat" w:hAnsi="GHEA Grapalat" w:cs="GHEA Grapalat"/>
          <w:color w:val="000000" w:themeColor="text1"/>
          <w:sz w:val="20"/>
          <w:szCs w:val="20"/>
          <w:lang w:val="pt-BR"/>
        </w:rPr>
        <w:t>:</w:t>
      </w:r>
    </w:p>
    <w:p w14:paraId="68F1920B" w14:textId="77777777" w:rsidR="007862B1" w:rsidRPr="0098236F" w:rsidRDefault="007862B1" w:rsidP="000149F3">
      <w:pPr>
        <w:numPr>
          <w:ilvl w:val="1"/>
          <w:numId w:val="25"/>
        </w:numPr>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167CB1B3" w14:textId="77777777" w:rsidR="007862B1" w:rsidRPr="0098236F" w:rsidRDefault="000149F3" w:rsidP="000149F3">
      <w:pPr>
        <w:ind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hy-AM"/>
        </w:rPr>
        <w:t xml:space="preserve">1.6 </w:t>
      </w:r>
      <w:r w:rsidR="007862B1" w:rsidRPr="0098236F">
        <w:rPr>
          <w:rFonts w:ascii="GHEA Grapalat" w:hAnsi="GHEA Grapalat" w:cs="GHEA Grapalat"/>
          <w:color w:val="000000" w:themeColor="text1"/>
          <w:sz w:val="20"/>
          <w:szCs w:val="20"/>
          <w:lang w:val="hy-AM"/>
        </w:rPr>
        <w:t>Վճարող Բանկի կողմից Պ</w:t>
      </w:r>
      <w:r w:rsidR="007862B1" w:rsidRPr="0098236F">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98236F">
        <w:rPr>
          <w:rFonts w:ascii="GHEA Grapalat" w:hAnsi="GHEA Grapalat" w:cs="GHEA Grapalat"/>
          <w:color w:val="000000" w:themeColor="text1"/>
          <w:sz w:val="20"/>
          <w:szCs w:val="20"/>
          <w:lang w:val="hy-AM"/>
        </w:rPr>
        <w:t xml:space="preserve">Ընկերության </w:t>
      </w:r>
      <w:r w:rsidR="007862B1" w:rsidRPr="0098236F">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98236F">
        <w:rPr>
          <w:rFonts w:ascii="GHEA Grapalat" w:hAnsi="GHEA Grapalat" w:cs="GHEA Grapalat"/>
          <w:color w:val="000000" w:themeColor="text1"/>
          <w:sz w:val="20"/>
          <w:szCs w:val="20"/>
          <w:lang w:val="hy-AM"/>
        </w:rPr>
        <w:t xml:space="preserve">և բացասական հետևանքների </w:t>
      </w:r>
      <w:r w:rsidR="007862B1" w:rsidRPr="0098236F">
        <w:rPr>
          <w:rFonts w:ascii="GHEA Grapalat" w:hAnsi="GHEA Grapalat" w:cs="GHEA Grapalat"/>
          <w:color w:val="000000" w:themeColor="text1"/>
          <w:sz w:val="20"/>
          <w:szCs w:val="20"/>
          <w:lang w:val="pt-BR"/>
        </w:rPr>
        <w:t>համար Բանկը</w:t>
      </w:r>
      <w:r w:rsidR="007862B1" w:rsidRPr="0098236F">
        <w:rPr>
          <w:rFonts w:ascii="GHEA Grapalat" w:hAnsi="GHEA Grapalat" w:cs="GHEA Grapalat"/>
          <w:color w:val="000000" w:themeColor="text1"/>
          <w:sz w:val="20"/>
          <w:szCs w:val="20"/>
          <w:lang w:val="hy-AM"/>
        </w:rPr>
        <w:t xml:space="preserve"> որևէ</w:t>
      </w:r>
      <w:r w:rsidR="007862B1" w:rsidRPr="0098236F">
        <w:rPr>
          <w:rFonts w:ascii="GHEA Grapalat" w:hAnsi="GHEA Grapalat" w:cs="GHEA Grapalat"/>
          <w:color w:val="000000" w:themeColor="text1"/>
          <w:sz w:val="20"/>
          <w:szCs w:val="20"/>
          <w:lang w:val="pt-BR"/>
        </w:rPr>
        <w:t xml:space="preserve"> պատասխանատվություն չի կրում</w:t>
      </w:r>
      <w:r w:rsidR="007862B1" w:rsidRPr="0098236F">
        <w:rPr>
          <w:rFonts w:ascii="GHEA Grapalat" w:hAnsi="GHEA Grapalat" w:cs="GHEA Grapalat"/>
          <w:color w:val="000000" w:themeColor="text1"/>
          <w:sz w:val="20"/>
          <w:szCs w:val="20"/>
          <w:lang w:val="hy-AM"/>
        </w:rPr>
        <w:t>:</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8236F" w:rsidRDefault="000149F3" w:rsidP="000149F3">
      <w:pPr>
        <w:ind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1.7 </w:t>
      </w:r>
      <w:r w:rsidR="007862B1" w:rsidRPr="0098236F">
        <w:rPr>
          <w:rFonts w:ascii="GHEA Grapalat" w:hAnsi="GHEA Grapalat" w:cs="GHEA Grapalat"/>
          <w:color w:val="000000" w:themeColor="text1"/>
          <w:sz w:val="20"/>
          <w:szCs w:val="20"/>
          <w:lang w:val="hy-AM"/>
        </w:rPr>
        <w:t>Այն դեպքում</w:t>
      </w:r>
      <w:r w:rsidR="007862B1" w:rsidRPr="0098236F">
        <w:rPr>
          <w:rFonts w:ascii="GHEA Grapalat" w:hAnsi="GHEA Grapalat" w:cs="GHEA Grapalat"/>
          <w:color w:val="000000" w:themeColor="text1"/>
          <w:sz w:val="20"/>
          <w:szCs w:val="20"/>
          <w:lang w:val="pt-BR"/>
        </w:rPr>
        <w:t>,</w:t>
      </w:r>
      <w:r w:rsidR="007862B1" w:rsidRPr="0098236F">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98236F">
        <w:rPr>
          <w:rFonts w:ascii="GHEA Grapalat" w:hAnsi="GHEA Grapalat" w:cs="GHEA Grapalat"/>
          <w:color w:val="000000" w:themeColor="text1"/>
          <w:sz w:val="20"/>
          <w:szCs w:val="20"/>
        </w:rPr>
        <w:t>՝</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Վճարող</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բանկը</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վճարման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պահանջագիրը</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ստանալուց</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հետո՝</w:t>
      </w:r>
      <w:r w:rsidR="007862B1" w:rsidRPr="0098236F">
        <w:rPr>
          <w:rFonts w:ascii="GHEA Grapalat" w:hAnsi="GHEA Grapalat" w:cs="GHEA Grapalat"/>
          <w:color w:val="000000" w:themeColor="text1"/>
          <w:sz w:val="20"/>
          <w:szCs w:val="20"/>
          <w:lang w:val="pt-BR"/>
        </w:rPr>
        <w:t xml:space="preserve"> 2 (</w:t>
      </w:r>
      <w:r w:rsidR="007862B1" w:rsidRPr="0098236F">
        <w:rPr>
          <w:rFonts w:ascii="GHEA Grapalat" w:hAnsi="GHEA Grapalat" w:cs="GHEA Grapalat"/>
          <w:color w:val="000000" w:themeColor="text1"/>
          <w:sz w:val="20"/>
          <w:szCs w:val="20"/>
        </w:rPr>
        <w:t>երկու</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աշխատանքային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օրվա</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ընթացքում</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պետք</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է</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տեղեկացնի</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Պատվիրատուին՝</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գրավոր</w:t>
      </w:r>
      <w:r w:rsidR="007862B1" w:rsidRPr="0098236F">
        <w:rPr>
          <w:rFonts w:ascii="GHEA Grapalat" w:hAnsi="GHEA Grapalat" w:cs="GHEA Grapalat"/>
          <w:color w:val="000000" w:themeColor="text1"/>
          <w:sz w:val="20"/>
          <w:szCs w:val="20"/>
          <w:lang w:val="pt-BR"/>
        </w:rPr>
        <w:t xml:space="preserve"> </w:t>
      </w:r>
      <w:r w:rsidR="007862B1" w:rsidRPr="0098236F">
        <w:rPr>
          <w:rFonts w:ascii="GHEA Grapalat" w:hAnsi="GHEA Grapalat" w:cs="GHEA Grapalat"/>
          <w:color w:val="000000" w:themeColor="text1"/>
          <w:sz w:val="20"/>
          <w:szCs w:val="20"/>
        </w:rPr>
        <w:t>ձևով</w:t>
      </w:r>
      <w:r w:rsidR="007862B1" w:rsidRPr="0098236F">
        <w:rPr>
          <w:rFonts w:ascii="GHEA Grapalat" w:hAnsi="GHEA Grapalat" w:cs="GHEA Grapalat"/>
          <w:color w:val="000000" w:themeColor="text1"/>
          <w:sz w:val="20"/>
          <w:szCs w:val="20"/>
          <w:lang w:val="pt-BR"/>
        </w:rPr>
        <w:t>:</w:t>
      </w:r>
    </w:p>
    <w:p w14:paraId="1E5DD1BC" w14:textId="77777777" w:rsidR="007862B1" w:rsidRPr="0098236F" w:rsidRDefault="000149F3" w:rsidP="000149F3">
      <w:pPr>
        <w:ind w:firstLine="360"/>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1.8 </w:t>
      </w:r>
      <w:r w:rsidR="007862B1" w:rsidRPr="0098236F">
        <w:rPr>
          <w:rFonts w:ascii="GHEA Grapalat" w:hAnsi="GHEA Grapalat" w:cs="GHEA Grapalat"/>
          <w:color w:val="000000" w:themeColor="text1"/>
          <w:sz w:val="20"/>
          <w:szCs w:val="20"/>
          <w:lang w:val="pt-BR"/>
        </w:rPr>
        <w:t xml:space="preserve">Սույն համաձայնագիրը և կից </w:t>
      </w:r>
      <w:r w:rsidR="007862B1" w:rsidRPr="0098236F">
        <w:rPr>
          <w:rFonts w:ascii="GHEA Grapalat" w:hAnsi="GHEA Grapalat" w:cs="GHEA Grapalat"/>
          <w:color w:val="000000" w:themeColor="text1"/>
          <w:sz w:val="20"/>
          <w:szCs w:val="20"/>
          <w:lang w:val="hy-AM"/>
        </w:rPr>
        <w:t>Պ</w:t>
      </w:r>
      <w:r w:rsidR="007862B1" w:rsidRPr="0098236F">
        <w:rPr>
          <w:rFonts w:ascii="GHEA Grapalat" w:hAnsi="GHEA Grapalat" w:cs="GHEA Grapalat"/>
          <w:color w:val="000000" w:themeColor="text1"/>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8236F">
        <w:rPr>
          <w:rFonts w:ascii="GHEA Grapalat" w:hAnsi="GHEA Grapalat" w:cs="GHEA Grapalat"/>
          <w:color w:val="000000" w:themeColor="text1"/>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98236F" w:rsidRDefault="007862B1" w:rsidP="007862B1">
      <w:pPr>
        <w:jc w:val="both"/>
        <w:rPr>
          <w:rFonts w:ascii="GHEA Grapalat" w:hAnsi="GHEA Grapalat" w:cs="GHEA Grapalat"/>
          <w:color w:val="000000" w:themeColor="text1"/>
          <w:sz w:val="20"/>
          <w:szCs w:val="20"/>
          <w:lang w:val="hy-AM"/>
        </w:rPr>
      </w:pPr>
    </w:p>
    <w:p w14:paraId="137580B8" w14:textId="77777777" w:rsidR="007862B1" w:rsidRPr="0098236F" w:rsidRDefault="007862B1" w:rsidP="007862B1">
      <w:pPr>
        <w:numPr>
          <w:ilvl w:val="0"/>
          <w:numId w:val="6"/>
        </w:numPr>
        <w:jc w:val="center"/>
        <w:rPr>
          <w:rFonts w:ascii="GHEA Grapalat" w:hAnsi="GHEA Grapalat" w:cs="GHEA Grapalat"/>
          <w:b/>
          <w:bCs/>
          <w:color w:val="000000" w:themeColor="text1"/>
          <w:sz w:val="20"/>
          <w:szCs w:val="20"/>
        </w:rPr>
      </w:pPr>
      <w:r w:rsidRPr="0098236F">
        <w:rPr>
          <w:rFonts w:ascii="GHEA Grapalat" w:hAnsi="GHEA Grapalat" w:cs="GHEA Grapalat"/>
          <w:b/>
          <w:bCs/>
          <w:color w:val="000000" w:themeColor="text1"/>
          <w:sz w:val="20"/>
          <w:szCs w:val="20"/>
        </w:rPr>
        <w:t>Այլ պայմաններ</w:t>
      </w:r>
    </w:p>
    <w:p w14:paraId="1DD7C25A" w14:textId="77777777" w:rsidR="007862B1" w:rsidRPr="0098236F" w:rsidRDefault="007862B1" w:rsidP="007862B1">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rPr>
        <w:t>2.1 Սույն համաձայնագիրը</w:t>
      </w:r>
      <w:r w:rsidRPr="0098236F">
        <w:rPr>
          <w:rFonts w:ascii="GHEA Grapalat" w:hAnsi="GHEA Grapalat" w:cs="GHEA Grapalat"/>
          <w:color w:val="000000" w:themeColor="text1"/>
          <w:sz w:val="20"/>
          <w:szCs w:val="20"/>
          <w:lang w:val="hy-AM"/>
        </w:rPr>
        <w:t xml:space="preserve"> և Պահանջագիրը անհետկանչելի են,</w:t>
      </w:r>
      <w:r w:rsidRPr="0098236F">
        <w:rPr>
          <w:rFonts w:ascii="GHEA Grapalat" w:hAnsi="GHEA Grapalat" w:cs="GHEA Grapalat"/>
          <w:color w:val="000000" w:themeColor="text1"/>
          <w:sz w:val="20"/>
          <w:szCs w:val="20"/>
        </w:rPr>
        <w:t xml:space="preserve"> ուժի մեջ </w:t>
      </w:r>
      <w:r w:rsidRPr="0098236F">
        <w:rPr>
          <w:rFonts w:ascii="GHEA Grapalat" w:hAnsi="GHEA Grapalat" w:cs="GHEA Grapalat"/>
          <w:color w:val="000000" w:themeColor="text1"/>
          <w:sz w:val="20"/>
          <w:szCs w:val="20"/>
          <w:lang w:val="hy-AM"/>
        </w:rPr>
        <w:t>են</w:t>
      </w:r>
      <w:r w:rsidRPr="0098236F">
        <w:rPr>
          <w:rFonts w:ascii="GHEA Grapalat" w:hAnsi="GHEA Grapalat" w:cs="GHEA Grapalat"/>
          <w:color w:val="000000" w:themeColor="text1"/>
          <w:sz w:val="20"/>
          <w:szCs w:val="20"/>
        </w:rPr>
        <w:t xml:space="preserve"> մտնում Ընկերության կողմից վավերացման պահից և ուժի մեջ</w:t>
      </w:r>
      <w:r w:rsidRPr="0098236F">
        <w:rPr>
          <w:rFonts w:ascii="GHEA Grapalat" w:hAnsi="GHEA Grapalat" w:cs="GHEA Grapalat"/>
          <w:color w:val="000000" w:themeColor="text1"/>
          <w:sz w:val="20"/>
          <w:szCs w:val="20"/>
          <w:lang w:val="hy-AM"/>
        </w:rPr>
        <w:t xml:space="preserve"> են մինչև </w:t>
      </w:r>
      <w:r w:rsidR="00595213" w:rsidRPr="0098236F">
        <w:rPr>
          <w:rFonts w:ascii="GHEA Grapalat" w:hAnsi="GHEA Grapalat" w:cs="GHEA Grapalat"/>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8236F">
        <w:rPr>
          <w:rFonts w:ascii="GHEA Grapalat" w:hAnsi="GHEA Grapalat" w:cs="GHEA Grapalat"/>
          <w:color w:val="000000" w:themeColor="text1"/>
          <w:sz w:val="20"/>
          <w:szCs w:val="20"/>
        </w:rPr>
        <w:t xml:space="preserve">։ </w:t>
      </w:r>
    </w:p>
    <w:p w14:paraId="7947B050" w14:textId="77777777" w:rsidR="007862B1" w:rsidRPr="0098236F" w:rsidRDefault="007862B1" w:rsidP="007862B1">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8236F" w:rsidRDefault="007862B1" w:rsidP="007862B1">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8236F" w:rsidDel="00A13215" w:rsidRDefault="007862B1" w:rsidP="007862B1">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8236F" w:rsidRDefault="007862B1" w:rsidP="007862B1">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8236F" w:rsidRDefault="007862B1" w:rsidP="007862B1">
      <w:pPr>
        <w:ind w:firstLine="567"/>
        <w:jc w:val="both"/>
        <w:rPr>
          <w:rFonts w:ascii="GHEA Grapalat" w:hAnsi="GHEA Grapalat" w:cs="GHEA Grapalat"/>
          <w:color w:val="000000" w:themeColor="text1"/>
          <w:sz w:val="20"/>
          <w:szCs w:val="20"/>
          <w:lang w:val="hy-AM"/>
        </w:rPr>
      </w:pPr>
    </w:p>
    <w:p w14:paraId="4C563E11" w14:textId="77777777" w:rsidR="007862B1" w:rsidRPr="0098236F" w:rsidRDefault="007862B1" w:rsidP="007862B1">
      <w:pPr>
        <w:ind w:firstLine="567"/>
        <w:jc w:val="center"/>
        <w:rPr>
          <w:rFonts w:ascii="GHEA Grapalat" w:hAnsi="GHEA Grapalat" w:cs="GHEA Grapalat"/>
          <w:color w:val="000000" w:themeColor="text1"/>
          <w:sz w:val="20"/>
          <w:szCs w:val="20"/>
          <w:lang w:val="hy-AM"/>
        </w:rPr>
      </w:pPr>
      <w:r w:rsidRPr="0098236F">
        <w:rPr>
          <w:rFonts w:ascii="GHEA Grapalat" w:hAnsi="GHEA Grapalat" w:cs="GHEA Grapalat"/>
          <w:b/>
          <w:color w:val="000000" w:themeColor="text1"/>
          <w:sz w:val="20"/>
          <w:szCs w:val="20"/>
          <w:lang w:val="hy-AM"/>
        </w:rPr>
        <w:t>3. Ընկերության հասցեն, բանկային վավերապայմանները`</w:t>
      </w:r>
    </w:p>
    <w:p w14:paraId="2397F336" w14:textId="77777777" w:rsidR="007862B1" w:rsidRPr="0098236F" w:rsidRDefault="007862B1" w:rsidP="007862B1">
      <w:pPr>
        <w:jc w:val="both"/>
        <w:rPr>
          <w:rFonts w:ascii="GHEA Grapalat" w:hAnsi="GHEA Grapalat" w:cs="GHEA Grapalat"/>
          <w:color w:val="000000" w:themeColor="text1"/>
          <w:sz w:val="20"/>
          <w:szCs w:val="20"/>
          <w:u w:val="single"/>
          <w:lang w:val="hy-AM"/>
        </w:rPr>
      </w:pP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p>
    <w:p w14:paraId="175A1AB6" w14:textId="77777777" w:rsidR="007862B1" w:rsidRPr="0098236F" w:rsidRDefault="007862B1" w:rsidP="007862B1">
      <w:pPr>
        <w:jc w:val="both"/>
        <w:rPr>
          <w:rFonts w:ascii="GHEA Grapalat" w:hAnsi="GHEA Grapalat"/>
          <w:color w:val="000000" w:themeColor="text1"/>
          <w:sz w:val="18"/>
          <w:szCs w:val="18"/>
          <w:vertAlign w:val="superscript"/>
          <w:lang w:val="hy-AM"/>
        </w:rPr>
      </w:pPr>
      <w:r w:rsidRPr="0098236F">
        <w:rPr>
          <w:rFonts w:ascii="GHEA Grapalat" w:hAnsi="GHEA Grapalat"/>
          <w:color w:val="000000" w:themeColor="text1"/>
          <w:sz w:val="18"/>
          <w:szCs w:val="18"/>
          <w:vertAlign w:val="superscript"/>
          <w:lang w:val="hy-AM"/>
        </w:rPr>
        <w:t xml:space="preserve">                               ընկերության անվանումը</w:t>
      </w:r>
    </w:p>
    <w:p w14:paraId="76BF8584" w14:textId="77777777" w:rsidR="007862B1" w:rsidRPr="0098236F" w:rsidRDefault="007862B1" w:rsidP="007862B1">
      <w:pPr>
        <w:jc w:val="both"/>
        <w:rPr>
          <w:rFonts w:ascii="GHEA Grapalat" w:hAnsi="GHEA Grapalat"/>
          <w:color w:val="000000" w:themeColor="text1"/>
          <w:sz w:val="18"/>
          <w:szCs w:val="18"/>
          <w:u w:val="single"/>
          <w:vertAlign w:val="superscript"/>
          <w:lang w:val="hy-AM"/>
        </w:rPr>
      </w:pPr>
      <w:r w:rsidRPr="0098236F">
        <w:rPr>
          <w:rFonts w:ascii="GHEA Grapalat" w:hAnsi="GHEA Grapalat"/>
          <w:color w:val="000000" w:themeColor="text1"/>
          <w:sz w:val="18"/>
          <w:szCs w:val="18"/>
          <w:vertAlign w:val="superscript"/>
          <w:lang w:val="hy-AM"/>
        </w:rPr>
        <w:t xml:space="preserve"> </w:t>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p>
    <w:p w14:paraId="2C720B25" w14:textId="77777777" w:rsidR="007862B1" w:rsidRPr="0098236F" w:rsidRDefault="007862B1" w:rsidP="007862B1">
      <w:pPr>
        <w:jc w:val="both"/>
        <w:rPr>
          <w:rFonts w:ascii="GHEA Grapalat" w:hAnsi="GHEA Grapalat"/>
          <w:color w:val="000000" w:themeColor="text1"/>
          <w:sz w:val="18"/>
          <w:szCs w:val="18"/>
          <w:vertAlign w:val="superscript"/>
          <w:lang w:val="hy-AM"/>
        </w:rPr>
      </w:pPr>
      <w:r w:rsidRPr="0098236F">
        <w:rPr>
          <w:rFonts w:ascii="GHEA Grapalat" w:hAnsi="GHEA Grapalat"/>
          <w:color w:val="000000" w:themeColor="text1"/>
          <w:sz w:val="18"/>
          <w:szCs w:val="18"/>
          <w:vertAlign w:val="superscript"/>
          <w:lang w:val="hy-AM"/>
        </w:rPr>
        <w:t xml:space="preserve">                              ընկերության հասցեն</w:t>
      </w:r>
    </w:p>
    <w:p w14:paraId="2E225D63" w14:textId="77777777" w:rsidR="007862B1" w:rsidRPr="0098236F" w:rsidRDefault="007862B1" w:rsidP="007862B1">
      <w:pPr>
        <w:jc w:val="both"/>
        <w:rPr>
          <w:rFonts w:ascii="GHEA Grapalat" w:hAnsi="GHEA Grapalat"/>
          <w:color w:val="000000" w:themeColor="text1"/>
          <w:sz w:val="18"/>
          <w:szCs w:val="18"/>
          <w:u w:val="single"/>
          <w:vertAlign w:val="superscript"/>
          <w:lang w:val="hy-AM"/>
        </w:rPr>
      </w:pP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r w:rsidRPr="0098236F">
        <w:rPr>
          <w:rFonts w:ascii="GHEA Grapalat" w:hAnsi="GHEA Grapalat"/>
          <w:color w:val="000000" w:themeColor="text1"/>
          <w:sz w:val="18"/>
          <w:szCs w:val="18"/>
          <w:u w:val="single"/>
          <w:vertAlign w:val="superscript"/>
          <w:lang w:val="hy-AM"/>
        </w:rPr>
        <w:tab/>
      </w:r>
    </w:p>
    <w:p w14:paraId="77657BB9" w14:textId="77777777" w:rsidR="007862B1" w:rsidRPr="0098236F" w:rsidRDefault="007862B1" w:rsidP="007862B1">
      <w:pPr>
        <w:jc w:val="both"/>
        <w:rPr>
          <w:rFonts w:ascii="GHEA Grapalat" w:hAnsi="GHEA Grapalat"/>
          <w:color w:val="000000" w:themeColor="text1"/>
          <w:sz w:val="18"/>
          <w:szCs w:val="18"/>
          <w:vertAlign w:val="superscript"/>
          <w:lang w:val="hy-AM"/>
        </w:rPr>
      </w:pPr>
      <w:r w:rsidRPr="0098236F">
        <w:rPr>
          <w:rFonts w:ascii="GHEA Grapalat" w:hAnsi="GHEA Grapalat"/>
          <w:color w:val="000000" w:themeColor="text1"/>
          <w:sz w:val="18"/>
          <w:szCs w:val="18"/>
          <w:vertAlign w:val="superscript"/>
          <w:lang w:val="hy-AM"/>
        </w:rPr>
        <w:t xml:space="preserve">              ընկերությանը սպասարկող բանկի անվանումը</w:t>
      </w:r>
    </w:p>
    <w:p w14:paraId="0B486378" w14:textId="77777777" w:rsidR="00544B52" w:rsidRPr="0098236F" w:rsidRDefault="00544B52" w:rsidP="00544B52">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731C9E6D" w14:textId="77777777" w:rsidR="00544B52" w:rsidRPr="0098236F" w:rsidRDefault="00544B52" w:rsidP="00544B52">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բանկային հաշվեհամարը</w:t>
      </w:r>
    </w:p>
    <w:p w14:paraId="2BF69F67" w14:textId="77777777" w:rsidR="00544B52" w:rsidRPr="0098236F" w:rsidRDefault="00544B52" w:rsidP="00544B52">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2F4E0A29" w14:textId="77777777" w:rsidR="00544B52" w:rsidRPr="0098236F" w:rsidRDefault="00544B52" w:rsidP="00544B52">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FE89545" w14:textId="77777777" w:rsidR="00544B52" w:rsidRPr="0098236F" w:rsidRDefault="00544B52" w:rsidP="00544B52">
      <w:pPr>
        <w:jc w:val="both"/>
        <w:rPr>
          <w:rFonts w:ascii="GHEA Grapalat" w:hAnsi="GHEA Grapalat"/>
          <w:color w:val="000000" w:themeColor="text1"/>
          <w:sz w:val="20"/>
          <w:szCs w:val="20"/>
          <w:u w:val="single"/>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78B351C1" w14:textId="77777777" w:rsidR="00544B52" w:rsidRPr="0098236F" w:rsidRDefault="00544B52" w:rsidP="00544B52">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2544337" w14:textId="77777777" w:rsidR="006E35C3" w:rsidRPr="0098236F" w:rsidRDefault="006E35C3" w:rsidP="007862B1">
      <w:pPr>
        <w:jc w:val="both"/>
        <w:rPr>
          <w:rFonts w:ascii="GHEA Grapalat" w:hAnsi="GHEA Grapalat"/>
          <w:color w:val="000000" w:themeColor="text1"/>
          <w:sz w:val="18"/>
          <w:szCs w:val="18"/>
          <w:u w:val="single"/>
          <w:vertAlign w:val="superscript"/>
          <w:lang w:val="hy-AM"/>
        </w:rPr>
      </w:pPr>
    </w:p>
    <w:p w14:paraId="45A35040" w14:textId="77777777" w:rsidR="00334B2F" w:rsidRPr="0098236F" w:rsidRDefault="00334B2F" w:rsidP="00334B2F">
      <w:pPr>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Կ.Տ</w:t>
      </w:r>
    </w:p>
    <w:p w14:paraId="254A74BA" w14:textId="77777777" w:rsidR="00334B2F" w:rsidRPr="0098236F" w:rsidRDefault="00334B2F" w:rsidP="00334B2F">
      <w:pPr>
        <w:jc w:val="both"/>
        <w:rPr>
          <w:rFonts w:ascii="GHEA Grapalat" w:hAnsi="GHEA Grapalat"/>
          <w:color w:val="000000" w:themeColor="text1"/>
          <w:sz w:val="20"/>
          <w:szCs w:val="20"/>
          <w:lang w:val="hy-AM"/>
        </w:rPr>
      </w:pPr>
    </w:p>
    <w:p w14:paraId="346CD65E" w14:textId="77777777" w:rsidR="00334B2F" w:rsidRPr="0098236F" w:rsidRDefault="00334B2F" w:rsidP="00334B2F">
      <w:pPr>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Օր/ամիս/տարի</w:t>
      </w:r>
    </w:p>
    <w:p w14:paraId="4E68A2F9" w14:textId="77777777" w:rsidR="006E35C3" w:rsidRPr="0098236F" w:rsidRDefault="006E35C3" w:rsidP="007862B1">
      <w:pPr>
        <w:jc w:val="both"/>
        <w:rPr>
          <w:rFonts w:ascii="GHEA Grapalat" w:hAnsi="GHEA Grapalat"/>
          <w:color w:val="000000" w:themeColor="text1"/>
          <w:sz w:val="18"/>
          <w:szCs w:val="18"/>
          <w:vertAlign w:val="superscript"/>
          <w:lang w:val="hy-AM"/>
        </w:rPr>
      </w:pPr>
    </w:p>
    <w:p w14:paraId="1F410798" w14:textId="77777777" w:rsidR="007862B1" w:rsidRPr="0098236F" w:rsidRDefault="007862B1" w:rsidP="007862B1">
      <w:pPr>
        <w:jc w:val="both"/>
        <w:rPr>
          <w:rFonts w:ascii="GHEA Grapalat" w:hAnsi="GHEA Grapalat" w:cs="GHEA Grapalat"/>
          <w:i/>
          <w:color w:val="000000" w:themeColor="text1"/>
          <w:sz w:val="18"/>
          <w:szCs w:val="18"/>
          <w:lang w:val="hy-AM"/>
        </w:rPr>
      </w:pPr>
    </w:p>
    <w:p w14:paraId="1CCD2398" w14:textId="77777777" w:rsidR="006E35C3" w:rsidRPr="0098236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r w:rsidRPr="0098236F">
        <w:rPr>
          <w:rFonts w:ascii="GHEA Grapalat" w:hAnsi="GHEA Grapalat" w:cs="Sylfaen"/>
          <w:i/>
          <w:color w:val="000000" w:themeColor="text1"/>
          <w:sz w:val="16"/>
          <w:szCs w:val="16"/>
          <w:lang w:val="hy-AM"/>
        </w:rPr>
        <w:t xml:space="preserve">* </w:t>
      </w:r>
      <w:r w:rsidRPr="0098236F">
        <w:rPr>
          <w:rFonts w:ascii="GHEA Grapalat" w:hAnsi="GHEA Grapalat"/>
          <w:i/>
          <w:color w:val="000000" w:themeColor="text1"/>
          <w:sz w:val="16"/>
          <w:szCs w:val="16"/>
          <w:lang w:val="hy-AM"/>
        </w:rPr>
        <w:t>լրացվում է հանձնաժողովի քարտուղարի կողմից` մինչև հրավերը տեղեկագրում հրապարակելը:</w:t>
      </w:r>
    </w:p>
    <w:p w14:paraId="04DB3BBD" w14:textId="77777777" w:rsidR="00595213" w:rsidRPr="0098236F" w:rsidRDefault="007862B1" w:rsidP="00091EBC">
      <w:pPr>
        <w:pStyle w:val="BodyTextIndent3"/>
        <w:spacing w:line="240" w:lineRule="auto"/>
        <w:jc w:val="right"/>
        <w:rPr>
          <w:rFonts w:ascii="GHEA Grapalat" w:hAnsi="GHEA Grapalat"/>
          <w:b/>
          <w:color w:val="000000" w:themeColor="text1"/>
          <w:lang w:val="hy-AM"/>
        </w:rPr>
      </w:pPr>
      <w:r w:rsidRPr="0098236F">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8236F"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98236F" w:rsidRDefault="00595213" w:rsidP="00CB0ADE">
            <w:pPr>
              <w:rPr>
                <w:rFonts w:ascii="GHEA Grapalat" w:hAnsi="GHEA Grapalat" w:cs="Sylfaen"/>
                <w:b/>
                <w:bCs/>
                <w:color w:val="000000" w:themeColor="text1"/>
                <w:sz w:val="20"/>
                <w:szCs w:val="20"/>
                <w:lang w:val="hy-AM"/>
              </w:rPr>
            </w:pPr>
            <w:r w:rsidRPr="0098236F">
              <w:rPr>
                <w:rFonts w:ascii="GHEA Grapalat" w:hAnsi="GHEA Grapalat" w:cs="Sylfaen"/>
                <w:color w:val="000000" w:themeColor="text1"/>
                <w:sz w:val="20"/>
                <w:szCs w:val="20"/>
              </w:rPr>
              <w:lastRenderedPageBreak/>
              <w:t xml:space="preserve">1.                                                              </w:t>
            </w:r>
            <w:r w:rsidRPr="0098236F">
              <w:rPr>
                <w:rFonts w:ascii="GHEA Grapalat" w:hAnsi="GHEA Grapalat" w:cs="Sylfaen"/>
                <w:b/>
                <w:bCs/>
                <w:color w:val="000000" w:themeColor="text1"/>
                <w:sz w:val="20"/>
                <w:szCs w:val="20"/>
              </w:rPr>
              <w:t>ՎՃԱՐՄԱՆ</w:t>
            </w:r>
            <w:r w:rsidRPr="0098236F">
              <w:rPr>
                <w:rFonts w:ascii="GHEA Grapalat" w:hAnsi="GHEA Grapalat" w:cs="Arial"/>
                <w:b/>
                <w:bCs/>
                <w:color w:val="000000" w:themeColor="text1"/>
                <w:sz w:val="20"/>
                <w:szCs w:val="20"/>
              </w:rPr>
              <w:t xml:space="preserve"> </w:t>
            </w:r>
            <w:r w:rsidRPr="0098236F">
              <w:rPr>
                <w:rFonts w:ascii="GHEA Grapalat" w:hAnsi="GHEA Grapalat" w:cs="Sylfaen"/>
                <w:b/>
                <w:bCs/>
                <w:color w:val="000000" w:themeColor="text1"/>
                <w:sz w:val="20"/>
                <w:szCs w:val="20"/>
              </w:rPr>
              <w:t xml:space="preserve">ՊԱՀԱՆՋԱԳԻՐ* </w:t>
            </w:r>
          </w:p>
          <w:p w14:paraId="404868FB" w14:textId="77777777" w:rsidR="00595213" w:rsidRPr="0098236F" w:rsidRDefault="00595213" w:rsidP="00CB0ADE">
            <w:pPr>
              <w:jc w:val="center"/>
              <w:rPr>
                <w:rFonts w:ascii="GHEA Grapalat" w:hAnsi="GHEA Grapalat" w:cs="Arial"/>
                <w:bCs/>
                <w:i/>
                <w:color w:val="000000" w:themeColor="text1"/>
                <w:sz w:val="20"/>
                <w:szCs w:val="20"/>
              </w:rPr>
            </w:pPr>
          </w:p>
        </w:tc>
      </w:tr>
      <w:tr w:rsidR="00595213" w:rsidRPr="0098236F"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8236F" w:rsidRDefault="00595213" w:rsidP="00CB0ADE">
            <w:pP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Թիվ </w:t>
            </w:r>
          </w:p>
        </w:tc>
      </w:tr>
      <w:tr w:rsidR="00595213" w:rsidRPr="0098236F"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3</w:t>
            </w:r>
            <w:r w:rsidRPr="0098236F">
              <w:rPr>
                <w:rFonts w:ascii="GHEA Grapalat" w:hAnsi="GHEA Grapalat" w:cs="Sylfaen"/>
                <w:color w:val="000000" w:themeColor="text1"/>
                <w:sz w:val="20"/>
                <w:szCs w:val="20"/>
              </w:rPr>
              <w:t>.                                                         Ներկայացման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ամսաթիվը</w:t>
            </w:r>
            <w:r w:rsidRPr="0098236F">
              <w:rPr>
                <w:rFonts w:ascii="GHEA Grapalat" w:hAnsi="GHEA Grapalat" w:cs="Arial"/>
                <w:color w:val="000000" w:themeColor="text1"/>
                <w:sz w:val="20"/>
                <w:szCs w:val="20"/>
              </w:rPr>
              <w:t xml:space="preserve">` </w:t>
            </w:r>
            <w:r w:rsidRPr="0098236F">
              <w:rPr>
                <w:rFonts w:ascii="GHEA Grapalat" w:hAnsi="GHEA Grapalat" w:cs="Tahoma"/>
                <w:color w:val="000000" w:themeColor="text1"/>
                <w:sz w:val="20"/>
                <w:szCs w:val="20"/>
              </w:rPr>
              <w:t xml:space="preserve">"___"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20___</w:t>
            </w:r>
            <w:r w:rsidRPr="0098236F">
              <w:rPr>
                <w:rFonts w:ascii="GHEA Grapalat" w:hAnsi="GHEA Grapalat" w:cs="Sylfaen"/>
                <w:color w:val="000000" w:themeColor="text1"/>
                <w:sz w:val="20"/>
                <w:szCs w:val="20"/>
              </w:rPr>
              <w:t>թ.</w:t>
            </w:r>
          </w:p>
        </w:tc>
      </w:tr>
      <w:tr w:rsidR="00595213" w:rsidRPr="0098236F"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Վճարողի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 </w:t>
            </w:r>
            <w:r w:rsidRPr="0098236F">
              <w:rPr>
                <w:rFonts w:ascii="GHEA Grapalat" w:hAnsi="GHEA Grapalat" w:cs="Sylfaen"/>
                <w:color w:val="000000" w:themeColor="text1"/>
                <w:sz w:val="20"/>
                <w:szCs w:val="20"/>
              </w:rPr>
              <w:t xml:space="preserve">(Ընկերություն </w:t>
            </w:r>
            <w:r w:rsidRPr="0098236F">
              <w:rPr>
                <w:rFonts w:ascii="GHEA Grapalat" w:hAnsi="GHEA Grapalat" w:cs="Arial"/>
                <w:color w:val="000000" w:themeColor="text1"/>
                <w:sz w:val="20"/>
                <w:szCs w:val="20"/>
              </w:rPr>
              <w:t>`</w:t>
            </w:r>
          </w:p>
        </w:tc>
      </w:tr>
      <w:tr w:rsidR="00595213" w:rsidRPr="0098236F"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5</w:t>
            </w:r>
            <w:r w:rsidRPr="0098236F">
              <w:rPr>
                <w:rFonts w:ascii="GHEA Grapalat" w:hAnsi="GHEA Grapalat" w:cs="Sylfaen"/>
                <w:color w:val="000000" w:themeColor="text1"/>
                <w:sz w:val="20"/>
                <w:szCs w:val="20"/>
              </w:rPr>
              <w:t>. Վճարողի</w:t>
            </w:r>
            <w:r w:rsidRPr="0098236F">
              <w:rPr>
                <w:rFonts w:ascii="GHEA Grapalat" w:hAnsi="GHEA Grapalat" w:cs="Sylfaen"/>
                <w:color w:val="000000" w:themeColor="text1"/>
                <w:sz w:val="20"/>
                <w:szCs w:val="20"/>
                <w:lang w:val="hy-AM"/>
              </w:rPr>
              <w:t xml:space="preserve">ն սպասարկող Ֆինանսական կազմակերպություն </w:t>
            </w:r>
            <w:r w:rsidRPr="0098236F">
              <w:rPr>
                <w:rFonts w:ascii="GHEA Grapalat" w:hAnsi="GHEA Grapalat" w:cs="Sylfaen"/>
                <w:color w:val="000000" w:themeColor="text1"/>
                <w:sz w:val="20"/>
                <w:szCs w:val="20"/>
              </w:rPr>
              <w:t>(</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բանկ)</w:t>
            </w:r>
            <w:r w:rsidRPr="0098236F">
              <w:rPr>
                <w:rFonts w:ascii="GHEA Grapalat" w:hAnsi="GHEA Grapalat" w:cs="Arial"/>
                <w:color w:val="000000" w:themeColor="text1"/>
                <w:sz w:val="20"/>
                <w:szCs w:val="20"/>
              </w:rPr>
              <w:t>`</w:t>
            </w:r>
          </w:p>
        </w:tc>
      </w:tr>
      <w:tr w:rsidR="00595213" w:rsidRPr="0098236F"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6</w:t>
            </w:r>
            <w:r w:rsidRPr="0098236F">
              <w:rPr>
                <w:rFonts w:ascii="GHEA Grapalat" w:hAnsi="GHEA Grapalat" w:cs="Sylfaen"/>
                <w:color w:val="000000" w:themeColor="text1"/>
                <w:sz w:val="20"/>
                <w:szCs w:val="20"/>
              </w:rPr>
              <w:t>. Վճարողի</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rPr>
              <w:t>հաշվի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համարը</w:t>
            </w:r>
            <w:r w:rsidRPr="0098236F">
              <w:rPr>
                <w:rFonts w:ascii="GHEA Grapalat" w:hAnsi="GHEA Grapalat" w:cs="Arial"/>
                <w:color w:val="000000" w:themeColor="text1"/>
                <w:sz w:val="20"/>
                <w:szCs w:val="20"/>
              </w:rPr>
              <w:t>`</w:t>
            </w:r>
          </w:p>
        </w:tc>
      </w:tr>
      <w:tr w:rsidR="00595213" w:rsidRPr="0098236F"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7</w:t>
            </w:r>
            <w:r w:rsidRPr="0098236F">
              <w:rPr>
                <w:rFonts w:ascii="GHEA Grapalat" w:hAnsi="GHEA Grapalat" w:cs="Sylfaen"/>
                <w:color w:val="000000" w:themeColor="text1"/>
                <w:sz w:val="20"/>
                <w:szCs w:val="20"/>
              </w:rPr>
              <w:t>. Վճարողի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ՀՎՀՀ</w:t>
            </w:r>
            <w:r w:rsidRPr="0098236F">
              <w:rPr>
                <w:rFonts w:ascii="GHEA Grapalat" w:hAnsi="GHEA Grapalat" w:cs="Arial"/>
                <w:color w:val="000000" w:themeColor="text1"/>
                <w:sz w:val="20"/>
                <w:szCs w:val="20"/>
              </w:rPr>
              <w:t>`</w:t>
            </w:r>
          </w:p>
        </w:tc>
      </w:tr>
      <w:tr w:rsidR="00595213" w:rsidRPr="0098236F"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8</w:t>
            </w:r>
            <w:r w:rsidRPr="0098236F">
              <w:rPr>
                <w:rFonts w:ascii="GHEA Grapalat" w:hAnsi="GHEA Grapalat" w:cs="Sylfaen"/>
                <w:color w:val="000000" w:themeColor="text1"/>
                <w:sz w:val="20"/>
                <w:szCs w:val="20"/>
              </w:rPr>
              <w:t>. Վճարողի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ՀԾՀ</w:t>
            </w:r>
            <w:r w:rsidRPr="0098236F">
              <w:rPr>
                <w:rFonts w:ascii="GHEA Grapalat" w:hAnsi="GHEA Grapalat" w:cs="Arial"/>
                <w:color w:val="000000" w:themeColor="text1"/>
                <w:sz w:val="20"/>
                <w:szCs w:val="20"/>
              </w:rPr>
              <w:t>`</w:t>
            </w:r>
          </w:p>
        </w:tc>
      </w:tr>
      <w:tr w:rsidR="00595213" w:rsidRPr="0098236F"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1DB3673B"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9</w:t>
            </w:r>
            <w:r w:rsidRPr="0098236F">
              <w:rPr>
                <w:rFonts w:ascii="GHEA Grapalat" w:hAnsi="GHEA Grapalat" w:cs="Sylfaen"/>
                <w:color w:val="000000" w:themeColor="text1"/>
                <w:sz w:val="20"/>
                <w:szCs w:val="20"/>
              </w:rPr>
              <w:t>. Շահառու</w:t>
            </w:r>
            <w:r w:rsidRPr="0098236F">
              <w:rPr>
                <w:rFonts w:ascii="GHEA Grapalat" w:hAnsi="GHEA Grapalat" w:cs="Sylfaen"/>
                <w:color w:val="000000" w:themeColor="text1"/>
                <w:sz w:val="20"/>
                <w:szCs w:val="20"/>
                <w:lang w:val="hy-AM"/>
              </w:rPr>
              <w:t>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 </w:t>
            </w:r>
            <w:r w:rsidRPr="0098236F">
              <w:rPr>
                <w:rFonts w:ascii="GHEA Grapalat" w:hAnsi="GHEA Grapalat" w:cs="Arial"/>
                <w:color w:val="000000" w:themeColor="text1"/>
                <w:sz w:val="20"/>
                <w:szCs w:val="20"/>
              </w:rPr>
              <w:t>`</w:t>
            </w:r>
            <w:r w:rsidR="00852F81" w:rsidRPr="0098236F">
              <w:rPr>
                <w:rFonts w:ascii="GHEA Grapalat" w:hAnsi="GHEA Grapalat"/>
                <w:b/>
                <w:color w:val="000000" w:themeColor="text1"/>
                <w:lang w:val="af-ZA"/>
              </w:rPr>
              <w:t xml:space="preserve"> </w:t>
            </w:r>
            <w:r w:rsidR="00597A1B">
              <w:t xml:space="preserve"> </w:t>
            </w:r>
            <w:r w:rsidR="00597A1B" w:rsidRPr="00597A1B">
              <w:rPr>
                <w:rFonts w:ascii="GHEA Grapalat" w:hAnsi="GHEA Grapalat"/>
                <w:b/>
                <w:color w:val="000000" w:themeColor="text1"/>
                <w:lang w:val="af-ZA"/>
              </w:rPr>
              <w:t>ՀՀ ԱԳՆ</w:t>
            </w:r>
          </w:p>
        </w:tc>
      </w:tr>
      <w:tr w:rsidR="00595213" w:rsidRPr="0098236F"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77777777" w:rsidR="00595213" w:rsidRPr="0098236F" w:rsidRDefault="00595213" w:rsidP="00CB0ADE">
            <w:pPr>
              <w:rPr>
                <w:rFonts w:ascii="GHEA Grapalat" w:hAnsi="GHEA Grapalat" w:cs="Sylfaen"/>
                <w:color w:val="000000" w:themeColor="text1"/>
                <w:sz w:val="20"/>
                <w:szCs w:val="20"/>
                <w:lang w:val="ru-RU"/>
              </w:rPr>
            </w:pPr>
            <w:r w:rsidRPr="0098236F">
              <w:rPr>
                <w:rFonts w:ascii="GHEA Grapalat" w:hAnsi="GHEA Grapalat" w:cs="Sylfaen"/>
                <w:color w:val="000000" w:themeColor="text1"/>
                <w:sz w:val="20"/>
                <w:szCs w:val="20"/>
                <w:lang w:val="ru-RU"/>
              </w:rPr>
              <w:t xml:space="preserve">10. </w:t>
            </w:r>
            <w:r w:rsidRPr="0098236F">
              <w:rPr>
                <w:rFonts w:ascii="GHEA Grapalat" w:hAnsi="GHEA Grapalat" w:cs="Sylfaen"/>
                <w:color w:val="000000" w:themeColor="text1"/>
                <w:sz w:val="20"/>
                <w:szCs w:val="20"/>
              </w:rPr>
              <w:t xml:space="preserve"> 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 xml:space="preserve"> ՀԾՀ</w:t>
            </w:r>
            <w:r w:rsidRPr="0098236F">
              <w:rPr>
                <w:rFonts w:ascii="GHEA Grapalat" w:hAnsi="GHEA Grapalat" w:cs="Sylfaen"/>
                <w:color w:val="000000" w:themeColor="text1"/>
                <w:sz w:val="20"/>
                <w:szCs w:val="20"/>
                <w:lang w:val="ru-RU"/>
              </w:rPr>
              <w:t xml:space="preserve"> (</w:t>
            </w:r>
            <w:r w:rsidRPr="0098236F">
              <w:rPr>
                <w:rFonts w:ascii="GHEA Grapalat" w:hAnsi="GHEA Grapalat" w:cs="Sylfaen"/>
                <w:color w:val="000000" w:themeColor="text1"/>
                <w:sz w:val="20"/>
                <w:szCs w:val="20"/>
                <w:lang w:val="hy-AM"/>
              </w:rPr>
              <w:t>չի լրացվում</w:t>
            </w:r>
            <w:r w:rsidRPr="0098236F">
              <w:rPr>
                <w:rFonts w:ascii="GHEA Grapalat" w:hAnsi="GHEA Grapalat" w:cs="Sylfaen"/>
                <w:color w:val="000000" w:themeColor="text1"/>
                <w:sz w:val="20"/>
                <w:szCs w:val="20"/>
                <w:lang w:val="ru-RU"/>
              </w:rPr>
              <w:t>)</w:t>
            </w:r>
          </w:p>
        </w:tc>
      </w:tr>
      <w:tr w:rsidR="00595213" w:rsidRPr="0098236F"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40D959F0" w:rsidR="00595213" w:rsidRPr="00597A1B" w:rsidRDefault="00595213" w:rsidP="00597A1B">
            <w:pPr>
              <w:rPr>
                <w:rFonts w:ascii="GHEA Grapalat" w:hAnsi="GHEA Grapalat" w:cs="Arial"/>
                <w:color w:val="000000" w:themeColor="text1"/>
                <w:sz w:val="20"/>
                <w:szCs w:val="20"/>
                <w:lang w:val="hy-AM"/>
              </w:rPr>
            </w:pPr>
            <w:r w:rsidRPr="0098236F">
              <w:rPr>
                <w:rFonts w:ascii="GHEA Grapalat" w:hAnsi="GHEA Grapalat" w:cs="Sylfaen"/>
                <w:color w:val="000000" w:themeColor="text1"/>
                <w:sz w:val="20"/>
                <w:szCs w:val="20"/>
                <w:lang w:val="hy-AM"/>
              </w:rPr>
              <w:t>11</w:t>
            </w:r>
            <w:r w:rsidRPr="0098236F">
              <w:rPr>
                <w:rFonts w:ascii="GHEA Grapalat" w:hAnsi="GHEA Grapalat" w:cs="Sylfaen"/>
                <w:color w:val="000000" w:themeColor="text1"/>
                <w:sz w:val="20"/>
                <w:szCs w:val="20"/>
              </w:rPr>
              <w:t>. 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ՀՎՀՀ</w:t>
            </w:r>
            <w:r w:rsidRPr="0098236F">
              <w:rPr>
                <w:rFonts w:ascii="GHEA Grapalat" w:hAnsi="GHEA Grapalat" w:cs="Arial"/>
                <w:color w:val="000000" w:themeColor="text1"/>
                <w:sz w:val="20"/>
                <w:szCs w:val="20"/>
              </w:rPr>
              <w:t>`</w:t>
            </w:r>
            <w:r w:rsidR="00597A1B">
              <w:rPr>
                <w:rFonts w:ascii="GHEA Grapalat" w:hAnsi="GHEA Grapalat" w:cs="Arial"/>
                <w:color w:val="000000" w:themeColor="text1"/>
                <w:sz w:val="20"/>
                <w:szCs w:val="20"/>
                <w:lang w:val="hy-AM"/>
              </w:rPr>
              <w:t xml:space="preserve"> </w:t>
            </w:r>
            <w:r w:rsidR="00852F81" w:rsidRPr="0098236F">
              <w:rPr>
                <w:rFonts w:ascii="GHEA Grapalat" w:hAnsi="GHEA Grapalat" w:cs="Arial"/>
                <w:color w:val="000000" w:themeColor="text1"/>
                <w:sz w:val="20"/>
                <w:szCs w:val="20"/>
              </w:rPr>
              <w:t>025</w:t>
            </w:r>
            <w:r w:rsidR="00597A1B">
              <w:rPr>
                <w:rFonts w:ascii="GHEA Grapalat" w:hAnsi="GHEA Grapalat" w:cs="Arial"/>
                <w:color w:val="000000" w:themeColor="text1"/>
                <w:sz w:val="20"/>
                <w:szCs w:val="20"/>
                <w:lang w:val="hy-AM"/>
              </w:rPr>
              <w:t>27728</w:t>
            </w:r>
          </w:p>
        </w:tc>
      </w:tr>
      <w:tr w:rsidR="00595213" w:rsidRPr="0098236F"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411E96CC"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.Շահառուի</w:t>
            </w:r>
            <w:r w:rsidRPr="0098236F">
              <w:rPr>
                <w:rFonts w:ascii="GHEA Grapalat" w:hAnsi="GHEA Grapalat" w:cs="Sylfaen"/>
                <w:color w:val="000000" w:themeColor="text1"/>
                <w:sz w:val="20"/>
                <w:szCs w:val="20"/>
                <w:lang w:val="hy-AM"/>
              </w:rPr>
              <w:t>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lang w:val="hy-AM"/>
              </w:rPr>
              <w:t xml:space="preserve"> սպասարկող Ֆինանսական կազմակերպություն</w:t>
            </w:r>
            <w:r w:rsidRPr="0098236F">
              <w:rPr>
                <w:rFonts w:ascii="GHEA Grapalat" w:hAnsi="GHEA Grapalat" w:cs="Sylfaen"/>
                <w:color w:val="000000" w:themeColor="text1"/>
                <w:sz w:val="20"/>
                <w:szCs w:val="20"/>
              </w:rPr>
              <w:t xml:space="preserve"> (բանկ)</w:t>
            </w:r>
            <w:r w:rsidRPr="0098236F">
              <w:rPr>
                <w:rFonts w:ascii="GHEA Grapalat" w:hAnsi="GHEA Grapalat" w:cs="Arial"/>
                <w:color w:val="000000" w:themeColor="text1"/>
                <w:sz w:val="20"/>
                <w:szCs w:val="20"/>
              </w:rPr>
              <w:t>`</w:t>
            </w:r>
            <w:r w:rsidR="00852F81" w:rsidRPr="0098236F">
              <w:rPr>
                <w:rFonts w:ascii="GHEA Grapalat" w:hAnsi="GHEA Grapalat" w:cs="Sylfaen"/>
                <w:b/>
                <w:color w:val="000000" w:themeColor="text1"/>
                <w:spacing w:val="-2"/>
                <w:sz w:val="20"/>
                <w:szCs w:val="20"/>
                <w:lang w:val="hy-AM"/>
              </w:rPr>
              <w:t xml:space="preserve"> ՀՀ ֆի</w:t>
            </w:r>
            <w:r w:rsidR="00852F81" w:rsidRPr="0098236F">
              <w:rPr>
                <w:rFonts w:ascii="GHEA Grapalat" w:hAnsi="GHEA Grapalat" w:cs="Sylfaen"/>
                <w:b/>
                <w:color w:val="000000" w:themeColor="text1"/>
                <w:spacing w:val="-2"/>
                <w:sz w:val="20"/>
                <w:szCs w:val="20"/>
                <w:lang w:val="hy-AM"/>
              </w:rPr>
              <w:softHyphen/>
              <w:t>նանս</w:t>
            </w:r>
            <w:r w:rsidR="00852F81" w:rsidRPr="0098236F">
              <w:rPr>
                <w:rFonts w:ascii="GHEA Grapalat" w:hAnsi="GHEA Grapalat" w:cs="Sylfaen"/>
                <w:b/>
                <w:color w:val="000000" w:themeColor="text1"/>
                <w:spacing w:val="-2"/>
                <w:sz w:val="20"/>
                <w:szCs w:val="20"/>
                <w:lang w:val="hy-AM"/>
              </w:rPr>
              <w:softHyphen/>
              <w:t>ների նախարարության գործառնա</w:t>
            </w:r>
            <w:r w:rsidR="00852F81" w:rsidRPr="0098236F">
              <w:rPr>
                <w:rFonts w:ascii="GHEA Grapalat" w:hAnsi="GHEA Grapalat" w:cs="Sylfaen"/>
                <w:b/>
                <w:color w:val="000000" w:themeColor="text1"/>
                <w:spacing w:val="-2"/>
                <w:sz w:val="20"/>
                <w:szCs w:val="20"/>
                <w:lang w:val="hy-AM"/>
              </w:rPr>
              <w:softHyphen/>
              <w:t>կան վարչությու</w:t>
            </w:r>
            <w:r w:rsidR="00852F81" w:rsidRPr="0098236F">
              <w:rPr>
                <w:rFonts w:ascii="GHEA Grapalat" w:hAnsi="GHEA Grapalat" w:cs="Sylfaen"/>
                <w:b/>
                <w:color w:val="000000" w:themeColor="text1"/>
                <w:spacing w:val="-2"/>
                <w:sz w:val="20"/>
                <w:szCs w:val="20"/>
                <w:lang w:val="hy-AM"/>
              </w:rPr>
              <w:softHyphen/>
              <w:t>ն</w:t>
            </w:r>
          </w:p>
        </w:tc>
      </w:tr>
      <w:tr w:rsidR="00595213" w:rsidRPr="0098236F"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304E97A8"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3</w:t>
            </w:r>
            <w:r w:rsidRPr="0098236F">
              <w:rPr>
                <w:rFonts w:ascii="GHEA Grapalat" w:hAnsi="GHEA Grapalat" w:cs="Sylfaen"/>
                <w:color w:val="000000" w:themeColor="text1"/>
                <w:sz w:val="20"/>
                <w:szCs w:val="20"/>
              </w:rPr>
              <w:t>.Շահառուի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հաշվի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համարը</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հշ</w:t>
            </w:r>
            <w:r w:rsidRPr="0098236F">
              <w:rPr>
                <w:rFonts w:ascii="GHEA Grapalat" w:hAnsi="GHEA Grapalat" w:cs="Arial"/>
                <w:color w:val="000000" w:themeColor="text1"/>
                <w:sz w:val="20"/>
                <w:szCs w:val="20"/>
              </w:rPr>
              <w:t>.N)</w:t>
            </w:r>
            <w:r w:rsidR="003A1AAD" w:rsidRPr="0098236F">
              <w:rPr>
                <w:rFonts w:ascii="GHEA Grapalat" w:hAnsi="GHEA Grapalat" w:cs="Sylfaen"/>
                <w:b/>
                <w:color w:val="000000" w:themeColor="text1"/>
                <w:sz w:val="20"/>
                <w:szCs w:val="20"/>
              </w:rPr>
              <w:t>900008000664</w:t>
            </w:r>
          </w:p>
        </w:tc>
      </w:tr>
      <w:tr w:rsidR="00595213" w:rsidRPr="0098236F"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.Գումարը</w:t>
            </w:r>
            <w:r w:rsidRPr="0098236F">
              <w:rPr>
                <w:rFonts w:ascii="GHEA Grapalat" w:hAnsi="GHEA Grapalat" w:cs="Arial"/>
                <w:color w:val="000000" w:themeColor="text1"/>
                <w:sz w:val="20"/>
                <w:szCs w:val="20"/>
              </w:rPr>
              <w:t xml:space="preserve"> </w:t>
            </w:r>
            <w:r w:rsidRPr="0098236F">
              <w:rPr>
                <w:rFonts w:ascii="GHEA Grapalat" w:hAnsi="GHEA Grapalat" w:cs="Arial"/>
                <w:color w:val="000000" w:themeColor="text1"/>
                <w:sz w:val="20"/>
                <w:szCs w:val="20"/>
                <w:lang w:val="ru-RU"/>
              </w:rPr>
              <w:t>(</w:t>
            </w:r>
            <w:r w:rsidRPr="0098236F">
              <w:rPr>
                <w:rFonts w:ascii="GHEA Grapalat" w:hAnsi="GHEA Grapalat" w:cs="Sylfaen"/>
                <w:color w:val="000000" w:themeColor="text1"/>
                <w:sz w:val="20"/>
                <w:szCs w:val="20"/>
              </w:rPr>
              <w:t>թվերով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Sylfaen"/>
                <w:color w:val="000000" w:themeColor="text1"/>
                <w:sz w:val="20"/>
                <w:szCs w:val="20"/>
                <w:lang w:val="ru-RU"/>
              </w:rPr>
              <w:t>)</w:t>
            </w:r>
            <w:r w:rsidRPr="0098236F">
              <w:rPr>
                <w:rFonts w:ascii="GHEA Grapalat" w:hAnsi="GHEA Grapalat" w:cs="Arial"/>
                <w:color w:val="000000" w:themeColor="text1"/>
                <w:sz w:val="20"/>
                <w:szCs w:val="20"/>
              </w:rPr>
              <w:t>`</w:t>
            </w:r>
          </w:p>
        </w:tc>
      </w:tr>
      <w:tr w:rsidR="00595213" w:rsidRPr="0098236F"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15. </w:t>
            </w:r>
            <w:r w:rsidRPr="0098236F">
              <w:rPr>
                <w:rFonts w:ascii="GHEA Grapalat" w:hAnsi="GHEA Grapalat" w:cs="Sylfaen"/>
                <w:color w:val="000000" w:themeColor="text1"/>
                <w:sz w:val="20"/>
                <w:szCs w:val="20"/>
                <w:lang w:val="hy-AM"/>
              </w:rPr>
              <w:t xml:space="preserve">Ակցեպտավորված գումարը՝ </w:t>
            </w:r>
            <w:r w:rsidRPr="0098236F">
              <w:rPr>
                <w:rFonts w:ascii="GHEA Grapalat" w:hAnsi="GHEA Grapalat" w:cs="Sylfaen"/>
                <w:color w:val="000000" w:themeColor="text1"/>
                <w:sz w:val="20"/>
                <w:szCs w:val="20"/>
              </w:rPr>
              <w:t xml:space="preserve"> (թվերով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98236F">
              <w:rPr>
                <w:rFonts w:ascii="GHEA Grapalat" w:hAnsi="GHEA Grapalat" w:cs="Sylfaen"/>
                <w:color w:val="000000" w:themeColor="text1"/>
                <w:sz w:val="20"/>
                <w:szCs w:val="20"/>
              </w:rPr>
              <w:t>)</w:t>
            </w:r>
          </w:p>
        </w:tc>
      </w:tr>
      <w:tr w:rsidR="00595213" w:rsidRPr="0098236F"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51EDD185"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16.Արժույթը</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կոդով</w:t>
            </w:r>
            <w:r w:rsidRPr="0098236F">
              <w:rPr>
                <w:rFonts w:ascii="GHEA Grapalat" w:hAnsi="GHEA Grapalat" w:cs="Arial"/>
                <w:color w:val="000000" w:themeColor="text1"/>
                <w:sz w:val="20"/>
                <w:szCs w:val="20"/>
              </w:rPr>
              <w:t>)`</w:t>
            </w:r>
            <w:r w:rsidR="00852F81" w:rsidRPr="0098236F">
              <w:rPr>
                <w:rFonts w:ascii="GHEA Grapalat" w:hAnsi="GHEA Grapalat" w:cs="Arial"/>
                <w:color w:val="000000" w:themeColor="text1"/>
                <w:sz w:val="20"/>
                <w:szCs w:val="20"/>
              </w:rPr>
              <w:t xml:space="preserve"> ՀՀ դրամ /</w:t>
            </w:r>
            <w:r w:rsidR="00852F81" w:rsidRPr="0098236F">
              <w:rPr>
                <w:rFonts w:ascii="GHEA Grapalat" w:hAnsi="GHEA Grapalat" w:cs="Arial"/>
                <w:color w:val="000000" w:themeColor="text1"/>
                <w:sz w:val="20"/>
                <w:szCs w:val="20"/>
                <w:lang w:val="hy-AM"/>
              </w:rPr>
              <w:t>AMD/</w:t>
            </w:r>
          </w:p>
        </w:tc>
      </w:tr>
      <w:tr w:rsidR="00595213" w:rsidRPr="0098236F"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98236F" w:rsidRDefault="00595213" w:rsidP="00CB0ADE">
            <w:pPr>
              <w:rPr>
                <w:rFonts w:ascii="GHEA Grapalat" w:hAnsi="GHEA Grapalat" w:cs="Arial"/>
                <w:color w:val="000000" w:themeColor="text1"/>
                <w:sz w:val="20"/>
                <w:szCs w:val="20"/>
                <w:lang w:val="hy-AM"/>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7</w:t>
            </w:r>
            <w:r w:rsidRPr="0098236F">
              <w:rPr>
                <w:rFonts w:ascii="GHEA Grapalat" w:hAnsi="GHEA Grapalat" w:cs="Sylfaen"/>
                <w:color w:val="000000" w:themeColor="text1"/>
                <w:sz w:val="20"/>
                <w:szCs w:val="20"/>
              </w:rPr>
              <w:t>.Գործարքի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վճարման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նպատակը</w:t>
            </w:r>
            <w:r w:rsidRPr="0098236F">
              <w:rPr>
                <w:rFonts w:ascii="GHEA Grapalat" w:hAnsi="GHEA Grapalat" w:cs="Arial"/>
                <w:color w:val="000000" w:themeColor="text1"/>
                <w:sz w:val="20"/>
                <w:szCs w:val="20"/>
              </w:rPr>
              <w:t>`</w:t>
            </w:r>
            <w:r w:rsidRPr="0098236F">
              <w:rPr>
                <w:rFonts w:ascii="GHEA Grapalat" w:hAnsi="GHEA Grapalat" w:cs="Arial"/>
                <w:color w:val="000000" w:themeColor="text1"/>
                <w:sz w:val="20"/>
                <w:szCs w:val="20"/>
                <w:lang w:val="hy-AM"/>
              </w:rPr>
              <w:t xml:space="preserve">  </w:t>
            </w:r>
            <w:r w:rsidRPr="0098236F">
              <w:rPr>
                <w:rFonts w:ascii="GHEA Grapalat" w:hAnsi="GHEA Grapalat" w:cs="Sylfaen"/>
                <w:bCs/>
                <w:i/>
                <w:color w:val="000000" w:themeColor="text1"/>
                <w:sz w:val="20"/>
                <w:szCs w:val="20"/>
              </w:rPr>
              <w:t>(</w:t>
            </w:r>
            <w:r w:rsidR="00631658" w:rsidRPr="0098236F">
              <w:rPr>
                <w:rFonts w:ascii="GHEA Grapalat" w:hAnsi="GHEA Grapalat" w:cs="Sylfaen"/>
                <w:bCs/>
                <w:i/>
                <w:color w:val="000000" w:themeColor="text1"/>
                <w:sz w:val="20"/>
                <w:szCs w:val="20"/>
              </w:rPr>
              <w:t>որակավորման ա</w:t>
            </w:r>
            <w:r w:rsidRPr="0098236F">
              <w:rPr>
                <w:rFonts w:ascii="GHEA Grapalat" w:hAnsi="GHEA Grapalat" w:cs="Sylfaen"/>
                <w:bCs/>
                <w:i/>
                <w:color w:val="000000" w:themeColor="text1"/>
                <w:sz w:val="20"/>
                <w:szCs w:val="20"/>
              </w:rPr>
              <w:t>պահովմ</w:t>
            </w:r>
            <w:r w:rsidRPr="0098236F">
              <w:rPr>
                <w:rFonts w:ascii="GHEA Grapalat" w:hAnsi="GHEA Grapalat" w:cs="Sylfaen"/>
                <w:bCs/>
                <w:i/>
                <w:color w:val="000000" w:themeColor="text1"/>
                <w:sz w:val="20"/>
                <w:szCs w:val="20"/>
                <w:lang w:val="hy-AM"/>
              </w:rPr>
              <w:t>ան համար</w:t>
            </w:r>
            <w:r w:rsidRPr="0098236F">
              <w:rPr>
                <w:rFonts w:ascii="GHEA Grapalat" w:hAnsi="GHEA Grapalat" w:cs="Sylfaen"/>
                <w:bCs/>
                <w:i/>
                <w:color w:val="000000" w:themeColor="text1"/>
                <w:sz w:val="20"/>
                <w:szCs w:val="20"/>
              </w:rPr>
              <w:t>)</w:t>
            </w:r>
          </w:p>
        </w:tc>
      </w:tr>
      <w:tr w:rsidR="00595213" w:rsidRPr="0098236F"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595213" w:rsidRPr="0098236F" w:rsidRDefault="00595213"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8</w:t>
            </w: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 xml:space="preserve">Վճարման կատարման հիմքերը՝ </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Փաստաթղթերի</w:t>
            </w:r>
            <w:r w:rsidRPr="0098236F">
              <w:rPr>
                <w:rFonts w:ascii="GHEA Grapalat" w:hAnsi="GHEA Grapalat" w:cs="Arial"/>
                <w:color w:val="000000" w:themeColor="text1"/>
                <w:sz w:val="20"/>
                <w:szCs w:val="20"/>
                <w:lang w:val="hy-AM"/>
              </w:rPr>
              <w:t xml:space="preserve"> անվանումը</w:t>
            </w:r>
            <w:r w:rsidRPr="0098236F">
              <w:rPr>
                <w:rFonts w:ascii="GHEA Grapalat" w:hAnsi="GHEA Grapalat" w:cs="Arial"/>
                <w:color w:val="000000" w:themeColor="text1"/>
                <w:sz w:val="20"/>
                <w:szCs w:val="20"/>
              </w:rPr>
              <w:t>,</w:t>
            </w:r>
            <w:r w:rsidRPr="0098236F">
              <w:rPr>
                <w:rFonts w:ascii="GHEA Grapalat" w:hAnsi="GHEA Grapalat" w:cs="Arial"/>
                <w:color w:val="000000" w:themeColor="text1"/>
                <w:sz w:val="20"/>
                <w:szCs w:val="20"/>
                <w:lang w:val="hy-AM"/>
              </w:rPr>
              <w:t xml:space="preserve"> այդ թվում՝ տուժանքի մասին համաձայնագիրը, </w:t>
            </w:r>
            <w:r w:rsidRPr="0098236F">
              <w:rPr>
                <w:rFonts w:ascii="GHEA Grapalat" w:hAnsi="GHEA Grapalat" w:cs="Sylfaen"/>
                <w:color w:val="000000" w:themeColor="text1"/>
                <w:sz w:val="20"/>
                <w:szCs w:val="20"/>
                <w:lang w:val="hy-AM"/>
              </w:rPr>
              <w:t>դրանց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համարները</w:t>
            </w:r>
            <w:r w:rsidRPr="0098236F">
              <w:rPr>
                <w:rFonts w:ascii="GHEA Grapalat" w:hAnsi="GHEA Grapalat" w:cs="Arial"/>
                <w:color w:val="000000" w:themeColor="text1"/>
                <w:sz w:val="20"/>
                <w:szCs w:val="20"/>
                <w:lang w:val="hy-AM"/>
              </w:rPr>
              <w:t>,</w:t>
            </w:r>
            <w:r w:rsidRPr="0098236F">
              <w:rPr>
                <w:rFonts w:ascii="GHEA Grapalat" w:hAnsi="GHEA Grapalat" w:cs="Arial"/>
                <w:color w:val="000000" w:themeColor="text1"/>
                <w:sz w:val="20"/>
                <w:szCs w:val="20"/>
              </w:rPr>
              <w:t xml:space="preserve"> </w:t>
            </w:r>
            <w:proofErr w:type="gramStart"/>
            <w:r w:rsidRPr="0098236F">
              <w:rPr>
                <w:rFonts w:ascii="GHEA Grapalat" w:hAnsi="GHEA Grapalat" w:cs="Sylfaen"/>
                <w:color w:val="000000" w:themeColor="text1"/>
                <w:sz w:val="20"/>
                <w:szCs w:val="20"/>
                <w:lang w:val="hy-AM"/>
              </w:rPr>
              <w:t>պ</w:t>
            </w:r>
            <w:r w:rsidRPr="0098236F">
              <w:rPr>
                <w:rFonts w:ascii="GHEA Grapalat" w:hAnsi="GHEA Grapalat" w:cs="Sylfaen"/>
                <w:color w:val="000000" w:themeColor="text1"/>
                <w:sz w:val="20"/>
                <w:szCs w:val="20"/>
              </w:rPr>
              <w:t xml:space="preserve">այմանագրի </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ծածկագիրը</w:t>
            </w:r>
            <w:proofErr w:type="gramEnd"/>
            <w:r w:rsidRPr="0098236F">
              <w:rPr>
                <w:rFonts w:ascii="GHEA Grapalat" w:hAnsi="GHEA Grapalat" w:cs="Arial"/>
                <w:color w:val="000000" w:themeColor="text1"/>
                <w:sz w:val="20"/>
                <w:szCs w:val="20"/>
                <w:lang w:val="hy-AM"/>
              </w:rPr>
              <w:t xml:space="preserve"> որի հիման վրա կատարվում է  գանձումը</w:t>
            </w:r>
            <w:r w:rsidRPr="0098236F">
              <w:rPr>
                <w:rFonts w:ascii="GHEA Grapalat" w:hAnsi="GHEA Grapalat" w:cs="Arial"/>
                <w:color w:val="000000" w:themeColor="text1"/>
                <w:sz w:val="20"/>
                <w:szCs w:val="20"/>
              </w:rPr>
              <w:t>)</w:t>
            </w:r>
            <w:r w:rsidRPr="0098236F">
              <w:rPr>
                <w:rFonts w:ascii="GHEA Grapalat" w:hAnsi="GHEA Grapalat" w:cs="Sylfaen"/>
                <w:color w:val="000000" w:themeColor="text1"/>
                <w:sz w:val="20"/>
                <w:szCs w:val="20"/>
              </w:rPr>
              <w:t>`</w:t>
            </w:r>
          </w:p>
          <w:p w14:paraId="697BF450" w14:textId="77777777" w:rsidR="00595213" w:rsidRPr="0098236F" w:rsidRDefault="00595213" w:rsidP="00CB0ADE">
            <w:pPr>
              <w:rPr>
                <w:rFonts w:ascii="GHEA Grapalat" w:hAnsi="GHEA Grapalat" w:cs="Arial"/>
                <w:color w:val="000000" w:themeColor="text1"/>
                <w:sz w:val="20"/>
                <w:szCs w:val="20"/>
              </w:rPr>
            </w:pPr>
          </w:p>
        </w:tc>
      </w:tr>
      <w:tr w:rsidR="00595213" w:rsidRPr="0098236F"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8236F" w:rsidRDefault="00595213" w:rsidP="00CB0ADE">
            <w:pPr>
              <w:rPr>
                <w:rFonts w:ascii="GHEA Grapalat" w:hAnsi="GHEA Grapalat" w:cs="Arial"/>
                <w:color w:val="000000" w:themeColor="text1"/>
                <w:sz w:val="20"/>
                <w:szCs w:val="20"/>
                <w:lang w:val="hy-AM"/>
              </w:rPr>
            </w:pPr>
          </w:p>
        </w:tc>
      </w:tr>
      <w:tr w:rsidR="00595213" w:rsidRPr="0098236F"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98236F" w:rsidRDefault="00595213" w:rsidP="00CB0ADE">
            <w:pP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19. Վճարման պայմանները՝                                &lt;ակցեպտավորված վճարում&gt;</w:t>
            </w:r>
          </w:p>
          <w:p w14:paraId="619D5AF1" w14:textId="77777777" w:rsidR="00595213" w:rsidRPr="0098236F" w:rsidRDefault="00595213" w:rsidP="00CB0ADE">
            <w:pPr>
              <w:rPr>
                <w:rFonts w:ascii="GHEA Grapalat" w:hAnsi="GHEA Grapalat" w:cs="Sylfaen"/>
                <w:color w:val="000000" w:themeColor="text1"/>
                <w:sz w:val="20"/>
                <w:szCs w:val="20"/>
                <w:lang w:val="ru-RU"/>
              </w:rPr>
            </w:pPr>
          </w:p>
        </w:tc>
      </w:tr>
      <w:tr w:rsidR="00595213" w:rsidRPr="0098236F" w14:paraId="0F4AC2E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 xml:space="preserve">20. Առդիր էջերի քանակը՝    </w:t>
            </w:r>
            <w:r w:rsidRPr="0098236F">
              <w:rPr>
                <w:rFonts w:ascii="GHEA Grapalat" w:hAnsi="GHEA Grapalat" w:cs="Arial"/>
                <w:color w:val="000000" w:themeColor="text1"/>
                <w:sz w:val="20"/>
                <w:szCs w:val="20"/>
              </w:rPr>
              <w:t xml:space="preserve">--- </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rPr>
              <w:t>էջ</w:t>
            </w:r>
          </w:p>
          <w:p w14:paraId="763CA31F" w14:textId="77777777" w:rsidR="00595213" w:rsidRPr="0098236F" w:rsidRDefault="00595213" w:rsidP="00CB0ADE">
            <w:pPr>
              <w:rPr>
                <w:rFonts w:ascii="GHEA Grapalat" w:hAnsi="GHEA Grapalat" w:cs="Sylfaen"/>
                <w:color w:val="000000" w:themeColor="text1"/>
                <w:sz w:val="20"/>
                <w:szCs w:val="20"/>
                <w:lang w:val="hy-AM"/>
              </w:rPr>
            </w:pPr>
          </w:p>
        </w:tc>
      </w:tr>
      <w:tr w:rsidR="00595213" w:rsidRPr="0098236F"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8236F" w:rsidRDefault="00595213" w:rsidP="00CB0ADE">
            <w:pPr>
              <w:rPr>
                <w:rFonts w:ascii="GHEA Grapalat" w:hAnsi="GHEA Grapalat" w:cs="Sylfaen"/>
                <w:color w:val="000000" w:themeColor="text1"/>
                <w:sz w:val="20"/>
                <w:szCs w:val="20"/>
              </w:rPr>
            </w:pPr>
            <w:r w:rsidRPr="0098236F">
              <w:rPr>
                <w:rFonts w:ascii="Courier New" w:hAnsi="Courier New" w:cs="Courier New"/>
                <w:color w:val="000000" w:themeColor="text1"/>
                <w:sz w:val="20"/>
                <w:szCs w:val="20"/>
              </w:rPr>
              <w:t> </w:t>
            </w:r>
            <w:r w:rsidRPr="0098236F">
              <w:rPr>
                <w:rFonts w:ascii="GHEA Grapalat" w:hAnsi="GHEA Grapalat" w:cs="Arial"/>
                <w:color w:val="000000" w:themeColor="text1"/>
                <w:sz w:val="20"/>
                <w:szCs w:val="20"/>
                <w:lang w:val="hy-AM"/>
              </w:rPr>
              <w:t>22</w:t>
            </w:r>
            <w:r w:rsidRPr="0098236F">
              <w:rPr>
                <w:rFonts w:ascii="GHEA Grapalat" w:hAnsi="GHEA Grapalat" w:cs="Arial"/>
                <w:color w:val="000000" w:themeColor="text1"/>
                <w:sz w:val="20"/>
                <w:szCs w:val="20"/>
              </w:rPr>
              <w:t>.</w:t>
            </w:r>
            <w:r w:rsidRPr="0098236F">
              <w:rPr>
                <w:rFonts w:ascii="GHEA Grapalat" w:hAnsi="GHEA Grapalat" w:cs="Sylfaen"/>
                <w:color w:val="000000" w:themeColor="text1"/>
                <w:sz w:val="20"/>
                <w:szCs w:val="20"/>
              </w:rPr>
              <w:t>ա. Շահառուի ստորագրությունները</w:t>
            </w:r>
          </w:p>
          <w:p w14:paraId="08633456" w14:textId="77777777" w:rsidR="00595213" w:rsidRPr="0098236F" w:rsidRDefault="00595213" w:rsidP="00CB0ADE">
            <w:pPr>
              <w:rPr>
                <w:rFonts w:ascii="GHEA Grapalat" w:hAnsi="GHEA Grapalat" w:cs="Sylfaen"/>
                <w:color w:val="000000" w:themeColor="text1"/>
                <w:sz w:val="20"/>
                <w:szCs w:val="20"/>
              </w:rPr>
            </w:pPr>
          </w:p>
          <w:p w14:paraId="60DB8090" w14:textId="77777777" w:rsidR="00595213" w:rsidRPr="0098236F" w:rsidRDefault="00595213" w:rsidP="00CB0ADE">
            <w:pPr>
              <w:jc w:val="right"/>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/____________________/</w:t>
            </w:r>
          </w:p>
          <w:p w14:paraId="5FDFEC6D" w14:textId="77777777" w:rsidR="00595213" w:rsidRPr="0098236F" w:rsidRDefault="00595213" w:rsidP="00CB0ADE">
            <w:pPr>
              <w:rPr>
                <w:rFonts w:ascii="GHEA Grapalat" w:hAnsi="GHEA Grapalat" w:cs="Tahoma"/>
                <w:color w:val="000000" w:themeColor="text1"/>
                <w:sz w:val="20"/>
                <w:szCs w:val="20"/>
              </w:rPr>
            </w:pPr>
          </w:p>
          <w:p w14:paraId="2C7E02D1" w14:textId="77777777" w:rsidR="00595213" w:rsidRPr="0098236F" w:rsidRDefault="00595213" w:rsidP="00CB0ADE">
            <w:pPr>
              <w:rPr>
                <w:rFonts w:ascii="GHEA Grapalat" w:hAnsi="GHEA Grapalat" w:cs="Sylfaen"/>
                <w:color w:val="000000" w:themeColor="text1"/>
                <w:sz w:val="20"/>
                <w:szCs w:val="20"/>
              </w:rPr>
            </w:pPr>
          </w:p>
          <w:p w14:paraId="793ED102" w14:textId="77777777" w:rsidR="00595213" w:rsidRPr="0098236F" w:rsidRDefault="00595213" w:rsidP="00CB0ADE">
            <w:pPr>
              <w:jc w:val="right"/>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/____________________/</w:t>
            </w:r>
          </w:p>
          <w:p w14:paraId="79E525B2" w14:textId="77777777" w:rsidR="00595213" w:rsidRPr="0098236F" w:rsidRDefault="00595213" w:rsidP="00CB0ADE">
            <w:pPr>
              <w:rPr>
                <w:rFonts w:ascii="GHEA Grapalat" w:hAnsi="GHEA Grapalat" w:cs="Sylfaen"/>
                <w:color w:val="000000" w:themeColor="text1"/>
                <w:sz w:val="20"/>
                <w:szCs w:val="20"/>
              </w:rPr>
            </w:pPr>
          </w:p>
          <w:p w14:paraId="66E41420"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22</w:t>
            </w:r>
            <w:r w:rsidRPr="0098236F">
              <w:rPr>
                <w:rFonts w:ascii="GHEA Grapalat" w:hAnsi="GHEA Grapalat" w:cs="Sylfaen"/>
                <w:color w:val="000000" w:themeColor="text1"/>
                <w:sz w:val="20"/>
                <w:szCs w:val="20"/>
              </w:rPr>
              <w:t>.բ.</w:t>
            </w:r>
          </w:p>
          <w:p w14:paraId="56E4F035"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Կ.Տ.</w:t>
            </w:r>
          </w:p>
          <w:p w14:paraId="27E00044" w14:textId="77777777" w:rsidR="00595213" w:rsidRPr="0098236F" w:rsidRDefault="00595213"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Arial"/>
                <w:color w:val="000000" w:themeColor="text1"/>
                <w:sz w:val="20"/>
                <w:szCs w:val="20"/>
                <w:lang w:val="hy-AM"/>
              </w:rPr>
              <w:t>2</w:t>
            </w:r>
            <w:r w:rsidRPr="0098236F">
              <w:rPr>
                <w:rFonts w:ascii="GHEA Grapalat" w:hAnsi="GHEA Grapalat" w:cs="Arial"/>
                <w:color w:val="000000" w:themeColor="text1"/>
                <w:sz w:val="20"/>
                <w:szCs w:val="20"/>
              </w:rPr>
              <w:t>1.</w:t>
            </w:r>
            <w:r w:rsidRPr="0098236F">
              <w:rPr>
                <w:rFonts w:ascii="GHEA Grapalat" w:hAnsi="GHEA Grapalat" w:cs="Sylfaen"/>
                <w:color w:val="000000" w:themeColor="text1"/>
                <w:sz w:val="20"/>
                <w:szCs w:val="20"/>
              </w:rPr>
              <w:t xml:space="preserve">ա. </w:t>
            </w:r>
            <w:r w:rsidRPr="0098236F">
              <w:rPr>
                <w:rFonts w:ascii="Courier New" w:hAnsi="Courier New" w:cs="Courier New"/>
                <w:color w:val="000000" w:themeColor="text1"/>
                <w:sz w:val="20"/>
                <w:szCs w:val="20"/>
              </w:rPr>
              <w:t> </w:t>
            </w:r>
            <w:r w:rsidRPr="0098236F">
              <w:rPr>
                <w:rFonts w:ascii="GHEA Grapalat" w:hAnsi="GHEA Grapalat" w:cs="Sylfaen"/>
                <w:color w:val="000000" w:themeColor="text1"/>
                <w:sz w:val="20"/>
                <w:szCs w:val="20"/>
              </w:rPr>
              <w:t>Վճարողի ստորագրությունները`</w:t>
            </w:r>
          </w:p>
          <w:p w14:paraId="08F3F52D" w14:textId="77777777" w:rsidR="00595213" w:rsidRPr="0098236F" w:rsidRDefault="00595213" w:rsidP="00CB0ADE">
            <w:pPr>
              <w:jc w:val="right"/>
              <w:rPr>
                <w:rFonts w:ascii="GHEA Grapalat" w:hAnsi="GHEA Grapalat" w:cs="Sylfaen"/>
                <w:color w:val="000000" w:themeColor="text1"/>
                <w:sz w:val="20"/>
                <w:szCs w:val="20"/>
              </w:rPr>
            </w:pPr>
          </w:p>
          <w:p w14:paraId="12118110"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/____________________/</w:t>
            </w:r>
          </w:p>
          <w:p w14:paraId="449101C1" w14:textId="77777777" w:rsidR="00595213" w:rsidRPr="0098236F" w:rsidRDefault="00595213" w:rsidP="00CB0ADE">
            <w:pPr>
              <w:jc w:val="right"/>
              <w:rPr>
                <w:rFonts w:ascii="GHEA Grapalat" w:hAnsi="GHEA Grapalat" w:cs="Tahoma"/>
                <w:color w:val="000000" w:themeColor="text1"/>
                <w:sz w:val="20"/>
                <w:szCs w:val="20"/>
              </w:rPr>
            </w:pPr>
          </w:p>
          <w:p w14:paraId="09FD12C5" w14:textId="77777777" w:rsidR="00595213" w:rsidRPr="0098236F" w:rsidRDefault="00595213" w:rsidP="00CB0ADE">
            <w:pPr>
              <w:jc w:val="right"/>
              <w:rPr>
                <w:rFonts w:ascii="GHEA Grapalat" w:hAnsi="GHEA Grapalat" w:cs="Tahoma"/>
                <w:color w:val="000000" w:themeColor="text1"/>
                <w:sz w:val="20"/>
                <w:szCs w:val="20"/>
              </w:rPr>
            </w:pPr>
          </w:p>
          <w:p w14:paraId="4CC5D83F" w14:textId="77777777" w:rsidR="00595213" w:rsidRPr="0098236F" w:rsidRDefault="00595213" w:rsidP="00CB0ADE">
            <w:pPr>
              <w:jc w:val="right"/>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/____________________/</w:t>
            </w:r>
          </w:p>
          <w:p w14:paraId="5D05CA11" w14:textId="77777777" w:rsidR="00595213" w:rsidRPr="0098236F" w:rsidRDefault="00595213" w:rsidP="00CB0ADE">
            <w:pPr>
              <w:jc w:val="right"/>
              <w:rPr>
                <w:rFonts w:ascii="GHEA Grapalat" w:hAnsi="GHEA Grapalat" w:cs="Sylfaen"/>
                <w:color w:val="000000" w:themeColor="text1"/>
                <w:sz w:val="20"/>
                <w:szCs w:val="20"/>
              </w:rPr>
            </w:pPr>
          </w:p>
          <w:p w14:paraId="4225DE92" w14:textId="77777777" w:rsidR="00595213" w:rsidRPr="0098236F" w:rsidRDefault="00595213" w:rsidP="00CB0ADE">
            <w:pPr>
              <w:jc w:val="right"/>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1.բ.                                                                    Կ.Տ.</w:t>
            </w:r>
          </w:p>
          <w:p w14:paraId="41D84C33" w14:textId="77777777" w:rsidR="00595213" w:rsidRPr="0098236F" w:rsidRDefault="00595213" w:rsidP="00CB0ADE">
            <w:pPr>
              <w:jc w:val="right"/>
              <w:rPr>
                <w:rFonts w:ascii="GHEA Grapalat" w:hAnsi="GHEA Grapalat" w:cs="Sylfaen"/>
                <w:color w:val="000000" w:themeColor="text1"/>
                <w:sz w:val="20"/>
                <w:szCs w:val="20"/>
              </w:rPr>
            </w:pPr>
          </w:p>
        </w:tc>
      </w:tr>
      <w:tr w:rsidR="00595213" w:rsidRPr="0098236F"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8236F" w:rsidRDefault="00595213"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2</w:t>
            </w:r>
            <w:r w:rsidRPr="0098236F">
              <w:rPr>
                <w:rFonts w:ascii="GHEA Grapalat" w:hAnsi="GHEA Grapalat" w:cs="Tahoma"/>
                <w:color w:val="000000" w:themeColor="text1"/>
                <w:sz w:val="20"/>
                <w:szCs w:val="20"/>
                <w:lang w:val="hy-AM"/>
              </w:rPr>
              <w:t>4</w:t>
            </w:r>
            <w:r w:rsidRPr="0098236F">
              <w:rPr>
                <w:rFonts w:ascii="GHEA Grapalat" w:hAnsi="GHEA Grapalat" w:cs="Tahoma"/>
                <w:color w:val="000000" w:themeColor="text1"/>
                <w:sz w:val="20"/>
                <w:szCs w:val="20"/>
              </w:rPr>
              <w:t xml:space="preserve">.ա.   </w:t>
            </w:r>
            <w:r w:rsidRPr="0098236F">
              <w:rPr>
                <w:rFonts w:ascii="GHEA Grapalat" w:hAnsi="GHEA Grapalat" w:cs="Tahoma"/>
                <w:color w:val="000000" w:themeColor="text1"/>
                <w:sz w:val="20"/>
                <w:szCs w:val="20"/>
                <w:lang w:val="hy-AM"/>
              </w:rPr>
              <w:t>Շահառուին  սպասարկող ֆինանսական կազմակերպություն</w:t>
            </w:r>
            <w:r w:rsidRPr="0098236F">
              <w:rPr>
                <w:rFonts w:ascii="GHEA Grapalat" w:hAnsi="GHEA Grapalat" w:cs="Tahoma"/>
                <w:color w:val="000000" w:themeColor="text1"/>
                <w:sz w:val="20"/>
                <w:szCs w:val="20"/>
              </w:rPr>
              <w:t xml:space="preserve"> </w:t>
            </w:r>
          </w:p>
          <w:p w14:paraId="02437009" w14:textId="77777777" w:rsidR="00595213" w:rsidRPr="0098236F" w:rsidRDefault="00595213" w:rsidP="00CB0ADE">
            <w:pPr>
              <w:rPr>
                <w:rFonts w:ascii="GHEA Grapalat" w:hAnsi="GHEA Grapalat" w:cs="Tahoma"/>
                <w:color w:val="000000" w:themeColor="text1"/>
                <w:sz w:val="20"/>
                <w:szCs w:val="20"/>
                <w:lang w:val="hy-AM"/>
              </w:rPr>
            </w:pPr>
            <w:r w:rsidRPr="0098236F">
              <w:rPr>
                <w:rFonts w:ascii="GHEA Grapalat" w:hAnsi="GHEA Grapalat" w:cs="Tahoma"/>
                <w:color w:val="000000" w:themeColor="text1"/>
                <w:sz w:val="20"/>
                <w:szCs w:val="20"/>
              </w:rPr>
              <w:t xml:space="preserve">                             </w:t>
            </w:r>
            <w:r w:rsidRPr="0098236F">
              <w:rPr>
                <w:rFonts w:ascii="GHEA Grapalat" w:hAnsi="GHEA Grapalat" w:cs="Tahoma"/>
                <w:color w:val="000000" w:themeColor="text1"/>
                <w:sz w:val="20"/>
                <w:szCs w:val="20"/>
                <w:lang w:val="hy-AM"/>
              </w:rPr>
              <w:t xml:space="preserve">                 </w:t>
            </w:r>
          </w:p>
          <w:p w14:paraId="702DBB8B" w14:textId="77777777" w:rsidR="00595213" w:rsidRPr="0098236F" w:rsidRDefault="00595213"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lang w:val="hy-AM"/>
              </w:rPr>
              <w:t xml:space="preserve">                                                 </w:t>
            </w:r>
            <w:r w:rsidRPr="0098236F">
              <w:rPr>
                <w:rFonts w:ascii="GHEA Grapalat" w:hAnsi="GHEA Grapalat" w:cs="Tahoma"/>
                <w:color w:val="000000" w:themeColor="text1"/>
                <w:sz w:val="20"/>
                <w:szCs w:val="20"/>
              </w:rPr>
              <w:t xml:space="preserve">   /____________________/</w:t>
            </w:r>
          </w:p>
          <w:p w14:paraId="2580BF22"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57313AAA"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/ստորագրություն/</w:t>
            </w:r>
          </w:p>
          <w:p w14:paraId="16A47842" w14:textId="77777777" w:rsidR="00595213" w:rsidRPr="0098236F" w:rsidRDefault="00595213" w:rsidP="00CB0ADE">
            <w:pPr>
              <w:rPr>
                <w:rFonts w:ascii="GHEA Grapalat" w:hAnsi="GHEA Grapalat" w:cs="Tahoma"/>
                <w:color w:val="000000" w:themeColor="text1"/>
                <w:sz w:val="20"/>
                <w:szCs w:val="20"/>
              </w:rPr>
            </w:pPr>
          </w:p>
          <w:p w14:paraId="3EA6300D" w14:textId="77777777" w:rsidR="00595213" w:rsidRPr="0098236F" w:rsidRDefault="00595213"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8236F" w:rsidRDefault="00595213"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lastRenderedPageBreak/>
              <w:t>2</w:t>
            </w:r>
            <w:r w:rsidRPr="0098236F">
              <w:rPr>
                <w:rFonts w:ascii="GHEA Grapalat" w:hAnsi="GHEA Grapalat" w:cs="Tahoma"/>
                <w:color w:val="000000" w:themeColor="text1"/>
                <w:sz w:val="20"/>
                <w:szCs w:val="20"/>
                <w:lang w:val="hy-AM"/>
              </w:rPr>
              <w:t>3</w:t>
            </w:r>
            <w:r w:rsidRPr="0098236F">
              <w:rPr>
                <w:rFonts w:ascii="GHEA Grapalat" w:hAnsi="GHEA Grapalat" w:cs="Tahoma"/>
                <w:color w:val="000000" w:themeColor="text1"/>
                <w:sz w:val="20"/>
                <w:szCs w:val="20"/>
              </w:rPr>
              <w:t xml:space="preserve">.ա.   </w:t>
            </w:r>
            <w:r w:rsidRPr="0098236F">
              <w:rPr>
                <w:rFonts w:ascii="GHEA Grapalat" w:hAnsi="GHEA Grapalat" w:cs="Tahoma"/>
                <w:color w:val="000000" w:themeColor="text1"/>
                <w:sz w:val="20"/>
                <w:szCs w:val="20"/>
                <w:lang w:val="hy-AM"/>
              </w:rPr>
              <w:t>Վճարողին  սպասարկող ֆինանսական կազմակերպություն</w:t>
            </w:r>
            <w:r w:rsidRPr="0098236F">
              <w:rPr>
                <w:rFonts w:ascii="GHEA Grapalat" w:hAnsi="GHEA Grapalat" w:cs="Tahoma"/>
                <w:color w:val="000000" w:themeColor="text1"/>
                <w:sz w:val="20"/>
                <w:szCs w:val="20"/>
              </w:rPr>
              <w:t xml:space="preserve"> </w:t>
            </w:r>
          </w:p>
          <w:p w14:paraId="5517C214" w14:textId="77777777" w:rsidR="00595213" w:rsidRPr="0098236F" w:rsidRDefault="00595213" w:rsidP="00CB0ADE">
            <w:pPr>
              <w:jc w:val="right"/>
              <w:rPr>
                <w:rFonts w:ascii="GHEA Grapalat" w:hAnsi="GHEA Grapalat" w:cs="Tahoma"/>
                <w:color w:val="000000" w:themeColor="text1"/>
                <w:sz w:val="20"/>
                <w:szCs w:val="20"/>
              </w:rPr>
            </w:pPr>
          </w:p>
          <w:p w14:paraId="0B7D4A7E" w14:textId="77777777" w:rsidR="00595213" w:rsidRPr="0098236F" w:rsidRDefault="00595213" w:rsidP="00CB0ADE">
            <w:pPr>
              <w:jc w:val="right"/>
              <w:rPr>
                <w:rFonts w:ascii="GHEA Grapalat" w:hAnsi="GHEA Grapalat" w:cs="Tahoma"/>
                <w:color w:val="000000" w:themeColor="text1"/>
                <w:sz w:val="20"/>
                <w:szCs w:val="20"/>
              </w:rPr>
            </w:pPr>
          </w:p>
          <w:p w14:paraId="609F735A" w14:textId="77777777" w:rsidR="00595213" w:rsidRPr="0098236F" w:rsidRDefault="00595213" w:rsidP="00CB0ADE">
            <w:pPr>
              <w:jc w:val="right"/>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/____________________/</w:t>
            </w:r>
          </w:p>
          <w:p w14:paraId="60192AA5" w14:textId="77777777" w:rsidR="00595213" w:rsidRPr="0098236F" w:rsidRDefault="00595213" w:rsidP="00CB0ADE">
            <w:pPr>
              <w:jc w:val="cente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w:t>
            </w:r>
            <w:r w:rsidRPr="0098236F">
              <w:rPr>
                <w:rFonts w:ascii="GHEA Grapalat" w:hAnsi="GHEA Grapalat" w:cs="Sylfaen"/>
                <w:color w:val="000000" w:themeColor="text1"/>
                <w:sz w:val="20"/>
                <w:szCs w:val="20"/>
              </w:rPr>
              <w:t>/ստորագրություն/</w:t>
            </w:r>
          </w:p>
          <w:p w14:paraId="4085EBCF" w14:textId="77777777" w:rsidR="00595213" w:rsidRPr="0098236F" w:rsidRDefault="00595213" w:rsidP="00CB0ADE">
            <w:pPr>
              <w:jc w:val="right"/>
              <w:rPr>
                <w:rFonts w:ascii="GHEA Grapalat" w:hAnsi="GHEA Grapalat" w:cs="Arial"/>
                <w:color w:val="000000" w:themeColor="text1"/>
                <w:sz w:val="20"/>
                <w:szCs w:val="20"/>
                <w:lang w:val="hy-AM"/>
              </w:rPr>
            </w:pPr>
          </w:p>
        </w:tc>
      </w:tr>
      <w:tr w:rsidR="00595213" w:rsidRPr="0098236F"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lastRenderedPageBreak/>
              <w:t>24.բ.                                                       Կ.Տ.</w:t>
            </w:r>
          </w:p>
          <w:p w14:paraId="054AC433" w14:textId="77777777" w:rsidR="00595213" w:rsidRPr="0098236F" w:rsidRDefault="00595213" w:rsidP="00CB0ADE">
            <w:pPr>
              <w:rPr>
                <w:rFonts w:ascii="GHEA Grapalat" w:hAnsi="GHEA Grapalat" w:cs="Sylfaen"/>
                <w:color w:val="000000" w:themeColor="text1"/>
                <w:sz w:val="20"/>
                <w:szCs w:val="20"/>
              </w:rPr>
            </w:pPr>
          </w:p>
          <w:p w14:paraId="20558556" w14:textId="77777777" w:rsidR="00595213" w:rsidRPr="0098236F" w:rsidRDefault="00595213" w:rsidP="00CB0ADE">
            <w:pPr>
              <w:rPr>
                <w:rFonts w:ascii="GHEA Grapalat" w:hAnsi="GHEA Grapalat" w:cs="Sylfaen"/>
                <w:color w:val="000000" w:themeColor="text1"/>
                <w:sz w:val="20"/>
                <w:szCs w:val="20"/>
              </w:rPr>
            </w:pPr>
          </w:p>
          <w:p w14:paraId="0BE8FF8C"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w:t>
            </w:r>
            <w:r w:rsidRPr="0098236F">
              <w:rPr>
                <w:rFonts w:ascii="GHEA Grapalat" w:hAnsi="GHEA Grapalat" w:cs="Sylfaen"/>
                <w:color w:val="000000" w:themeColor="text1"/>
                <w:sz w:val="20"/>
                <w:szCs w:val="20"/>
              </w:rPr>
              <w:t>2</w:t>
            </w: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գ</w:t>
            </w:r>
            <w:r w:rsidRPr="0098236F">
              <w:rPr>
                <w:rFonts w:ascii="GHEA Grapalat" w:hAnsi="GHEA Grapalat" w:cs="Tahoma"/>
                <w:color w:val="000000" w:themeColor="text1"/>
                <w:sz w:val="20"/>
                <w:szCs w:val="20"/>
              </w:rPr>
              <w:t xml:space="preserve">                                                 "___"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 xml:space="preserve">20___ </w:t>
            </w:r>
            <w:r w:rsidRPr="0098236F">
              <w:rPr>
                <w:rFonts w:ascii="GHEA Grapalat" w:hAnsi="GHEA Grapalat" w:cs="Sylfaen"/>
                <w:color w:val="000000" w:themeColor="text1"/>
                <w:sz w:val="20"/>
                <w:szCs w:val="20"/>
              </w:rPr>
              <w:t xml:space="preserve">թ. </w:t>
            </w:r>
          </w:p>
          <w:p w14:paraId="04A06665" w14:textId="77777777" w:rsidR="00595213" w:rsidRPr="0098236F" w:rsidRDefault="00595213" w:rsidP="00CB0ADE">
            <w:pPr>
              <w:rPr>
                <w:rFonts w:ascii="GHEA Grapalat" w:hAnsi="GHEA Grapalat" w:cs="Sylfaen"/>
                <w:color w:val="000000" w:themeColor="text1"/>
                <w:sz w:val="20"/>
                <w:szCs w:val="20"/>
              </w:rPr>
            </w:pPr>
          </w:p>
          <w:p w14:paraId="1884DD94"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3C3522AD" w14:textId="77777777" w:rsidR="00595213" w:rsidRPr="0098236F" w:rsidRDefault="00595213"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23.բ.                                                                 Կ.Տ.    </w:t>
            </w:r>
          </w:p>
          <w:p w14:paraId="143CB699" w14:textId="77777777" w:rsidR="00595213" w:rsidRPr="0098236F" w:rsidRDefault="00595213" w:rsidP="00CB0ADE">
            <w:pPr>
              <w:rPr>
                <w:rFonts w:ascii="GHEA Grapalat" w:hAnsi="GHEA Grapalat" w:cs="Sylfaen"/>
                <w:color w:val="000000" w:themeColor="text1"/>
                <w:sz w:val="20"/>
                <w:szCs w:val="20"/>
              </w:rPr>
            </w:pPr>
          </w:p>
          <w:p w14:paraId="7835DA54"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4505C50C" w14:textId="77777777" w:rsidR="00595213" w:rsidRPr="0098236F" w:rsidRDefault="00595213"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23.</w:t>
            </w:r>
            <w:proofErr w:type="gramStart"/>
            <w:r w:rsidRPr="0098236F">
              <w:rPr>
                <w:rFonts w:ascii="GHEA Grapalat" w:hAnsi="GHEA Grapalat" w:cs="Sylfaen"/>
                <w:color w:val="000000" w:themeColor="text1"/>
                <w:sz w:val="20"/>
                <w:szCs w:val="20"/>
                <w:lang w:val="hy-AM"/>
              </w:rPr>
              <w:t>գ</w:t>
            </w:r>
            <w:r w:rsidRPr="0098236F">
              <w:rPr>
                <w:rFonts w:ascii="GHEA Grapalat" w:hAnsi="GHEA Grapalat" w:cs="Sylfaen"/>
                <w:color w:val="000000" w:themeColor="text1"/>
                <w:sz w:val="20"/>
                <w:szCs w:val="20"/>
              </w:rPr>
              <w:t>.Կատարման</w:t>
            </w:r>
            <w:proofErr w:type="gramEnd"/>
            <w:r w:rsidRPr="0098236F">
              <w:rPr>
                <w:rFonts w:ascii="GHEA Grapalat" w:hAnsi="GHEA Grapalat" w:cs="Sylfaen"/>
                <w:color w:val="000000" w:themeColor="text1"/>
                <w:sz w:val="20"/>
                <w:szCs w:val="20"/>
              </w:rPr>
              <w:t xml:space="preserve"> ամսաթիվը`           </w:t>
            </w:r>
            <w:r w:rsidRPr="0098236F">
              <w:rPr>
                <w:rFonts w:ascii="GHEA Grapalat" w:hAnsi="GHEA Grapalat" w:cs="Tahoma"/>
                <w:color w:val="000000" w:themeColor="text1"/>
                <w:sz w:val="20"/>
                <w:szCs w:val="20"/>
              </w:rPr>
              <w:t xml:space="preserve">"___"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20___</w:t>
            </w:r>
            <w:r w:rsidRPr="0098236F">
              <w:rPr>
                <w:rFonts w:ascii="GHEA Grapalat" w:hAnsi="GHEA Grapalat" w:cs="Sylfaen"/>
                <w:color w:val="000000" w:themeColor="text1"/>
                <w:sz w:val="20"/>
                <w:szCs w:val="20"/>
              </w:rPr>
              <w:t>թ.</w:t>
            </w:r>
          </w:p>
          <w:p w14:paraId="09653302" w14:textId="77777777" w:rsidR="00595213" w:rsidRPr="0098236F" w:rsidRDefault="00595213" w:rsidP="00CB0ADE">
            <w:pPr>
              <w:rPr>
                <w:rFonts w:ascii="GHEA Grapalat" w:hAnsi="GHEA Grapalat" w:cs="Sylfaen"/>
                <w:color w:val="000000" w:themeColor="text1"/>
                <w:sz w:val="20"/>
                <w:szCs w:val="20"/>
              </w:rPr>
            </w:pPr>
          </w:p>
          <w:p w14:paraId="0A627872" w14:textId="77777777" w:rsidR="00595213" w:rsidRPr="0098236F" w:rsidRDefault="00595213" w:rsidP="00CB0ADE">
            <w:pPr>
              <w:rPr>
                <w:rFonts w:ascii="GHEA Grapalat" w:hAnsi="GHEA Grapalat" w:cs="Sylfaen"/>
                <w:color w:val="000000" w:themeColor="text1"/>
                <w:sz w:val="20"/>
                <w:szCs w:val="20"/>
              </w:rPr>
            </w:pPr>
          </w:p>
          <w:p w14:paraId="7EB36109" w14:textId="77777777" w:rsidR="00595213" w:rsidRPr="0098236F" w:rsidRDefault="00595213" w:rsidP="00CB0ADE">
            <w:pPr>
              <w:jc w:val="right"/>
              <w:rPr>
                <w:rFonts w:ascii="GHEA Grapalat" w:hAnsi="GHEA Grapalat" w:cs="Arial"/>
                <w:color w:val="000000" w:themeColor="text1"/>
                <w:sz w:val="20"/>
                <w:szCs w:val="20"/>
              </w:rPr>
            </w:pPr>
          </w:p>
        </w:tc>
      </w:tr>
    </w:tbl>
    <w:p w14:paraId="59DCC7AB"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5E4E076"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883D394"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4589DE6"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6AE3ED2"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25ACD5F5" w14:textId="77777777" w:rsidR="00595213" w:rsidRPr="00982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98236F">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8236F" w:rsidRDefault="00595213" w:rsidP="00631658">
      <w:pPr>
        <w:jc w:val="center"/>
        <w:rPr>
          <w:rFonts w:ascii="GHEA Grapalat" w:hAnsi="GHEA Grapalat"/>
          <w:b/>
          <w:color w:val="000000" w:themeColor="text1"/>
          <w:sz w:val="22"/>
          <w:szCs w:val="22"/>
          <w:lang w:val="nl-NL"/>
        </w:rPr>
      </w:pPr>
      <w:r w:rsidRPr="0098236F">
        <w:rPr>
          <w:rFonts w:ascii="GHEA Grapalat" w:hAnsi="GHEA Grapalat"/>
          <w:b/>
          <w:color w:val="000000" w:themeColor="text1"/>
          <w:lang w:val="hy-AM"/>
        </w:rPr>
        <w:br w:type="page"/>
      </w:r>
      <w:r w:rsidR="00631658" w:rsidRPr="0098236F">
        <w:rPr>
          <w:rFonts w:ascii="GHEA Grapalat" w:hAnsi="GHEA Grapalat"/>
          <w:b/>
          <w:color w:val="000000" w:themeColor="text1"/>
          <w:sz w:val="22"/>
          <w:szCs w:val="22"/>
          <w:lang w:val="hy-AM"/>
        </w:rPr>
        <w:lastRenderedPageBreak/>
        <w:t>Վճարման</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պահանջագրի</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պարտադիր</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վավերապայմանները</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և</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լրացման</w:t>
      </w:r>
      <w:r w:rsidR="00631658" w:rsidRPr="0098236F">
        <w:rPr>
          <w:rFonts w:ascii="GHEA Grapalat" w:hAnsi="GHEA Grapalat"/>
          <w:b/>
          <w:color w:val="000000" w:themeColor="text1"/>
          <w:sz w:val="22"/>
          <w:szCs w:val="22"/>
          <w:lang w:val="nl-NL"/>
        </w:rPr>
        <w:t xml:space="preserve"> </w:t>
      </w:r>
      <w:r w:rsidR="00631658" w:rsidRPr="0098236F">
        <w:rPr>
          <w:rFonts w:ascii="GHEA Grapalat" w:hAnsi="GHEA Grapalat"/>
          <w:b/>
          <w:color w:val="000000" w:themeColor="text1"/>
          <w:sz w:val="22"/>
          <w:szCs w:val="22"/>
          <w:lang w:val="hy-AM"/>
        </w:rPr>
        <w:t>ուղեցույցը</w:t>
      </w:r>
    </w:p>
    <w:p w14:paraId="6DBF9CF4" w14:textId="77777777" w:rsidR="00631658" w:rsidRPr="0098236F" w:rsidRDefault="00631658" w:rsidP="00631658">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8236F"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8236F" w:rsidRDefault="00631658"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Նշված դաշտի/</w:t>
            </w:r>
          </w:p>
          <w:p w14:paraId="5B6378C0"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8236F" w:rsidRDefault="00631658" w:rsidP="00CB0ADE">
            <w:pPr>
              <w:jc w:val="center"/>
              <w:rPr>
                <w:rFonts w:ascii="GHEA Grapalat" w:hAnsi="GHEA Grapalat"/>
                <w:b/>
                <w:color w:val="000000" w:themeColor="text1"/>
                <w:sz w:val="20"/>
                <w:szCs w:val="20"/>
                <w:lang w:val="hy-AM"/>
              </w:rPr>
            </w:pPr>
            <w:r w:rsidRPr="0098236F">
              <w:rPr>
                <w:rFonts w:ascii="GHEA Grapalat" w:hAnsi="GHEA Grapalat"/>
                <w:b/>
                <w:color w:val="000000" w:themeColor="text1"/>
                <w:sz w:val="20"/>
                <w:szCs w:val="20"/>
              </w:rPr>
              <w:t>Վավերապայմանի լրացման պահանջը</w:t>
            </w:r>
            <w:r w:rsidRPr="0098236F">
              <w:rPr>
                <w:rFonts w:ascii="GHEA Grapalat" w:hAnsi="GHEA Grapalat"/>
                <w:b/>
                <w:color w:val="000000" w:themeColor="text1"/>
                <w:sz w:val="20"/>
                <w:szCs w:val="20"/>
                <w:lang w:val="hy-AM"/>
              </w:rPr>
              <w:t xml:space="preserve"> </w:t>
            </w:r>
          </w:p>
          <w:p w14:paraId="5FFAA89C"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w:t>
            </w:r>
            <w:r w:rsidRPr="0098236F">
              <w:rPr>
                <w:rFonts w:ascii="GHEA Grapalat" w:hAnsi="GHEA Grapalat"/>
                <w:b/>
                <w:color w:val="000000" w:themeColor="text1"/>
                <w:sz w:val="20"/>
                <w:szCs w:val="20"/>
                <w:lang w:val="hy-AM"/>
              </w:rPr>
              <w:t>գնումների գործընթացի հետ կապված</w:t>
            </w:r>
            <w:r w:rsidRPr="0098236F">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8236F" w:rsidRDefault="00631658"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Վավերապայմանը</w:t>
            </w:r>
          </w:p>
          <w:p w14:paraId="1EF13142" w14:textId="77777777" w:rsidR="00631658" w:rsidRPr="0098236F" w:rsidRDefault="00631658"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 xml:space="preserve">լրացնող կողմը` </w:t>
            </w:r>
          </w:p>
          <w:p w14:paraId="25FB6A00" w14:textId="77777777" w:rsidR="00631658" w:rsidRPr="0098236F" w:rsidRDefault="00631658"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շահառուն կամ վճարողը</w:t>
            </w:r>
          </w:p>
          <w:p w14:paraId="391E3E3E" w14:textId="77777777" w:rsidR="00631658" w:rsidRPr="0098236F" w:rsidRDefault="00631658"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w:t>
            </w:r>
            <w:r w:rsidRPr="0098236F">
              <w:rPr>
                <w:rFonts w:ascii="GHEA Grapalat" w:hAnsi="GHEA Grapalat"/>
                <w:b/>
                <w:color w:val="000000" w:themeColor="text1"/>
                <w:sz w:val="20"/>
                <w:szCs w:val="20"/>
                <w:lang w:val="hy-AM"/>
              </w:rPr>
              <w:t>գնումների գործընթացի հետ կապված</w:t>
            </w:r>
            <w:r w:rsidRPr="0098236F">
              <w:rPr>
                <w:rFonts w:ascii="GHEA Grapalat" w:hAnsi="GHEA Grapalat"/>
                <w:b/>
                <w:color w:val="000000" w:themeColor="text1"/>
                <w:sz w:val="20"/>
                <w:szCs w:val="20"/>
              </w:rPr>
              <w:t>)</w:t>
            </w:r>
          </w:p>
        </w:tc>
      </w:tr>
      <w:tr w:rsidR="00631658" w:rsidRPr="0098236F"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8236F" w:rsidRDefault="00631658"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5</w:t>
            </w:r>
          </w:p>
        </w:tc>
      </w:tr>
      <w:tr w:rsidR="00631658" w:rsidRPr="0098236F"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Փաստաթղթի վրա նախապես լրացված է &lt;Վճարման պահանջագիր&gt;</w:t>
            </w:r>
          </w:p>
        </w:tc>
      </w:tr>
      <w:tr w:rsidR="00631658" w:rsidRPr="0098236F"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8236F" w:rsidRDefault="00631658" w:rsidP="00CB0ADE">
            <w:pPr>
              <w:pStyle w:val="ListParagraph"/>
              <w:numPr>
                <w:ilvl w:val="0"/>
                <w:numId w:val="17"/>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8236F" w:rsidRDefault="00631658"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631658" w:rsidRPr="0098236F"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8236F"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8236F" w:rsidRDefault="00631658"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7E0271AA" w14:textId="77777777" w:rsidR="00631658" w:rsidRPr="0098236F" w:rsidRDefault="00631658"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8236F" w:rsidRDefault="00631658" w:rsidP="00CB0ADE">
            <w:pPr>
              <w:ind w:left="132" w:hanging="132"/>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98236F">
              <w:rPr>
                <w:rFonts w:ascii="GHEA Grapalat" w:hAnsi="GHEA Grapalat"/>
                <w:color w:val="000000" w:themeColor="text1"/>
                <w:sz w:val="20"/>
                <w:szCs w:val="20"/>
                <w:lang w:val="hy-AM"/>
              </w:rPr>
              <w:t xml:space="preserve">: </w:t>
            </w:r>
          </w:p>
        </w:tc>
      </w:tr>
      <w:tr w:rsidR="00631658" w:rsidRPr="0098236F"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8236F"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8236F" w:rsidRDefault="00631658" w:rsidP="00CB0ADE">
            <w:pPr>
              <w:jc w:val="both"/>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Վճարողի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316DE7A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8236F" w:rsidRDefault="00631658" w:rsidP="00CB0ADE">
            <w:pPr>
              <w:ind w:left="252" w:hanging="252"/>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98236F"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98236F"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38F4597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98236F"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0F9AF11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98236F"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037B975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98236F"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w:t>
            </w:r>
            <w:r w:rsidRPr="0098236F">
              <w:rPr>
                <w:rFonts w:ascii="GHEA Grapalat" w:hAnsi="GHEA Grapalat" w:cs="Sylfaen"/>
                <w:color w:val="000000" w:themeColor="text1"/>
                <w:sz w:val="20"/>
                <w:szCs w:val="20"/>
                <w:lang w:val="hy-AM"/>
              </w:rPr>
              <w:t>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0DA4464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631658" w:rsidRPr="0098236F"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w:t>
            </w:r>
            <w:r w:rsidRPr="0098236F">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5C8FF92A"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գնումների հետ կապված գործընթացում չի լրացվում</w:t>
            </w:r>
            <w:r w:rsidRPr="0098236F">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ru-RU"/>
              </w:rPr>
              <w:t>(</w:t>
            </w:r>
            <w:r w:rsidRPr="0098236F">
              <w:rPr>
                <w:rFonts w:ascii="GHEA Grapalat" w:hAnsi="GHEA Grapalat" w:cs="Sylfaen"/>
                <w:color w:val="000000" w:themeColor="text1"/>
                <w:sz w:val="20"/>
                <w:szCs w:val="20"/>
                <w:lang w:val="hy-AM"/>
              </w:rPr>
              <w:t>չի լրացվում</w:t>
            </w:r>
            <w:r w:rsidRPr="0098236F">
              <w:rPr>
                <w:rFonts w:ascii="GHEA Grapalat" w:hAnsi="GHEA Grapalat" w:cs="Sylfaen"/>
                <w:color w:val="000000" w:themeColor="text1"/>
                <w:sz w:val="20"/>
                <w:szCs w:val="20"/>
                <w:lang w:val="ru-RU"/>
              </w:rPr>
              <w:t>)</w:t>
            </w:r>
          </w:p>
        </w:tc>
      </w:tr>
      <w:tr w:rsidR="00631658" w:rsidRPr="0098236F"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35B803E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631658" w:rsidRPr="0098236F"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631658" w:rsidRPr="0098236F"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1FA628C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 այն բանկային (</w:t>
            </w:r>
            <w:r w:rsidRPr="0098236F">
              <w:rPr>
                <w:rFonts w:ascii="GHEA Grapalat" w:hAnsi="GHEA Grapalat"/>
                <w:color w:val="000000" w:themeColor="text1"/>
                <w:sz w:val="20"/>
                <w:szCs w:val="20"/>
                <w:lang w:val="hy-AM"/>
              </w:rPr>
              <w:t>գանձապետական</w:t>
            </w:r>
            <w:r w:rsidRPr="0098236F">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631658" w:rsidRPr="0098236F"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0880077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լրացվում է վճարողի կողմից</w:t>
            </w:r>
            <w:r w:rsidRPr="0098236F">
              <w:rPr>
                <w:rFonts w:ascii="GHEA Grapalat" w:hAnsi="GHEA Grapalat"/>
                <w:color w:val="000000" w:themeColor="text1"/>
                <w:sz w:val="20"/>
                <w:szCs w:val="20"/>
                <w:lang w:val="hy-AM"/>
              </w:rPr>
              <w:t xml:space="preserve"> </w:t>
            </w:r>
          </w:p>
        </w:tc>
      </w:tr>
      <w:tr w:rsidR="00631658" w:rsidRPr="00E11226"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Ակցեպտավորված գումարը՝  (թվերով</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8236F" w:rsidRDefault="004823CC"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ոչ պարտադիր</w:t>
            </w:r>
          </w:p>
          <w:p w14:paraId="33A33435"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(չի լրացվում եւ չի կիրառվում)</w:t>
            </w:r>
          </w:p>
        </w:tc>
      </w:tr>
      <w:tr w:rsidR="00631658" w:rsidRPr="0098236F"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631658" w:rsidRPr="00E11226"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 xml:space="preserve">Պարտադիր </w:t>
            </w: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w:t>
            </w:r>
            <w:r w:rsidR="00101A56" w:rsidRPr="0098236F">
              <w:rPr>
                <w:rFonts w:ascii="GHEA Grapalat" w:hAnsi="GHEA Grapalat"/>
                <w:color w:val="000000" w:themeColor="text1"/>
                <w:sz w:val="20"/>
                <w:szCs w:val="20"/>
                <w:lang w:val="hy-AM"/>
              </w:rPr>
              <w:t xml:space="preserve">որակավորման </w:t>
            </w:r>
            <w:r w:rsidRPr="0098236F">
              <w:rPr>
                <w:rFonts w:ascii="GHEA Grapalat" w:hAnsi="GHEA Grapalat"/>
                <w:color w:val="000000" w:themeColor="text1"/>
                <w:sz w:val="20"/>
                <w:szCs w:val="20"/>
                <w:lang w:val="hy-AM"/>
              </w:rPr>
              <w:t xml:space="preserve"> ապահովման համար</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նախապես լրացվում է շահառուի կողմից` հրավերով</w:t>
            </w:r>
          </w:p>
        </w:tc>
      </w:tr>
      <w:tr w:rsidR="00631658" w:rsidRPr="0098236F"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4D98BED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98236F">
              <w:rPr>
                <w:rFonts w:ascii="GHEA Grapalat" w:hAnsi="GHEA Grapalat"/>
                <w:color w:val="000000" w:themeColor="text1"/>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98236F">
              <w:rPr>
                <w:rFonts w:ascii="GHEA Grapalat" w:hAnsi="GHEA Grapalat"/>
                <w:color w:val="000000" w:themeColor="text1"/>
                <w:sz w:val="20"/>
                <w:szCs w:val="20"/>
                <w:lang w:val="hy-AM"/>
              </w:rPr>
              <w:t>,</w:t>
            </w:r>
            <w:r w:rsidRPr="0098236F">
              <w:rPr>
                <w:rFonts w:ascii="GHEA Grapalat" w:hAnsi="GHEA Grapalat" w:cs="Arial"/>
                <w:color w:val="000000" w:themeColor="text1"/>
                <w:sz w:val="20"/>
                <w:szCs w:val="20"/>
                <w:lang w:val="hy-AM"/>
              </w:rPr>
              <w:t xml:space="preserve"> </w:t>
            </w:r>
            <w:r w:rsidRPr="0098236F">
              <w:rPr>
                <w:rFonts w:ascii="GHEA Grapalat" w:hAnsi="GHEA Grapalat"/>
                <w:color w:val="000000" w:themeColor="text1"/>
                <w:sz w:val="20"/>
                <w:szCs w:val="20"/>
              </w:rPr>
              <w:t xml:space="preserve"> գնման ընթացակարգի ծածկագիրը</w:t>
            </w:r>
            <w:r w:rsidRPr="0098236F">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lastRenderedPageBreak/>
              <w:t xml:space="preserve">լրացվում է </w:t>
            </w:r>
            <w:r w:rsidRPr="0098236F">
              <w:rPr>
                <w:rFonts w:ascii="GHEA Grapalat" w:hAnsi="GHEA Grapalat"/>
                <w:color w:val="000000" w:themeColor="text1"/>
                <w:sz w:val="20"/>
                <w:szCs w:val="20"/>
                <w:lang w:val="hy-AM"/>
              </w:rPr>
              <w:t>շահառու</w:t>
            </w:r>
            <w:r w:rsidRPr="0098236F">
              <w:rPr>
                <w:rFonts w:ascii="GHEA Grapalat" w:hAnsi="GHEA Grapalat"/>
                <w:color w:val="000000" w:themeColor="text1"/>
                <w:sz w:val="20"/>
                <w:szCs w:val="20"/>
              </w:rPr>
              <w:t>ի կողմից</w:t>
            </w:r>
          </w:p>
        </w:tc>
      </w:tr>
      <w:tr w:rsidR="00631658" w:rsidRPr="00E11226"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8236F" w:rsidDel="0010680B"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8236F" w:rsidRDefault="00631658" w:rsidP="00CB0ADE">
            <w:pPr>
              <w:jc w:val="center"/>
              <w:rPr>
                <w:rFonts w:ascii="GHEA Grapalat" w:hAnsi="GHEA Grapalat" w:cs="Sylfaen"/>
                <w:color w:val="000000" w:themeColor="text1"/>
                <w:sz w:val="20"/>
                <w:szCs w:val="20"/>
                <w:lang w:val="hy-AM"/>
              </w:rPr>
            </w:pPr>
            <w:r w:rsidRPr="0098236F">
              <w:rPr>
                <w:rFonts w:ascii="GHEA Grapalat" w:hAnsi="GHEA Grapalat"/>
                <w:color w:val="000000" w:themeColor="text1"/>
                <w:sz w:val="20"/>
                <w:szCs w:val="20"/>
              </w:rPr>
              <w:t>պարտադիր</w:t>
            </w:r>
            <w:r w:rsidRPr="0098236F">
              <w:rPr>
                <w:rFonts w:ascii="GHEA Grapalat" w:hAnsi="GHEA Grapalat" w:cs="Sylfaen"/>
                <w:color w:val="000000" w:themeColor="text1"/>
                <w:sz w:val="20"/>
                <w:szCs w:val="20"/>
                <w:lang w:val="hy-AM"/>
              </w:rPr>
              <w:t xml:space="preserve"> </w:t>
            </w:r>
          </w:p>
          <w:p w14:paraId="02906E13" w14:textId="77777777" w:rsidR="00631658" w:rsidRPr="0098236F" w:rsidRDefault="00631658" w:rsidP="00CB0ADE">
            <w:pPr>
              <w:jc w:val="cente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 xml:space="preserve">լրացվում է &lt;ակցեպտավորված վճարում&gt; բառերը, </w:t>
            </w:r>
          </w:p>
          <w:p w14:paraId="79DB80BA"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նախապես լրացվում է շահառուի կողմից </w:t>
            </w:r>
          </w:p>
        </w:tc>
      </w:tr>
      <w:tr w:rsidR="00631658" w:rsidRPr="0098236F"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5A8B1C6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վճարողի բանկին</w:t>
            </w:r>
            <w:r w:rsidRPr="0098236F">
              <w:rPr>
                <w:rFonts w:ascii="GHEA Grapalat" w:hAnsi="GHEA Grapalat"/>
                <w:color w:val="000000" w:themeColor="text1"/>
                <w:sz w:val="20"/>
                <w:szCs w:val="20"/>
              </w:rPr>
              <w:t>)</w:t>
            </w:r>
          </w:p>
          <w:p w14:paraId="25CCEEC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Եթ ե լրացվել է &lt;</w:t>
            </w:r>
            <w:r w:rsidRPr="0098236F">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98236F">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կողմից</w:t>
            </w:r>
          </w:p>
        </w:tc>
      </w:tr>
      <w:tr w:rsidR="00631658" w:rsidRPr="00E11226"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2</w:t>
            </w:r>
            <w:r w:rsidRPr="0098236F">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3F10ACDA"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այս դաշտը լրացվում</w:t>
            </w:r>
            <w:r w:rsidRPr="0098236F">
              <w:rPr>
                <w:rFonts w:ascii="GHEA Grapalat" w:hAnsi="GHEA Grapalat"/>
                <w:color w:val="000000" w:themeColor="text1"/>
                <w:sz w:val="20"/>
                <w:szCs w:val="20"/>
                <w:lang w:val="hy-AM"/>
              </w:rPr>
              <w:t xml:space="preserve"> է վճարողի կողմից պահանջագրի ներկայացման դեպքում: Ընդ որում</w:t>
            </w:r>
            <w:r w:rsidRPr="0098236F">
              <w:rPr>
                <w:rFonts w:ascii="GHEA Grapalat" w:hAnsi="GHEA Grapalat"/>
                <w:color w:val="000000" w:themeColor="text1"/>
                <w:sz w:val="20"/>
                <w:szCs w:val="20"/>
              </w:rPr>
              <w:t xml:space="preserve"> եթե </w:t>
            </w:r>
            <w:r w:rsidRPr="0098236F">
              <w:rPr>
                <w:rFonts w:ascii="GHEA Grapalat" w:hAnsi="GHEA Grapalat" w:cs="Sylfaen"/>
                <w:color w:val="000000" w:themeColor="text1"/>
                <w:sz w:val="20"/>
                <w:szCs w:val="20"/>
                <w:lang w:val="hy-AM"/>
              </w:rPr>
              <w:t xml:space="preserve">Վճարման պայմաններ դաշտում </w:t>
            </w:r>
            <w:r w:rsidRPr="0098236F">
              <w:rPr>
                <w:rFonts w:ascii="GHEA Grapalat" w:hAnsi="GHEA Grapalat"/>
                <w:color w:val="000000" w:themeColor="text1"/>
                <w:sz w:val="20"/>
                <w:szCs w:val="20"/>
                <w:lang w:val="hy-AM"/>
              </w:rPr>
              <w:t>նշված է &lt;ակցեպտավորված վճարում&gt; ապա</w:t>
            </w:r>
            <w:r w:rsidRPr="0098236F">
              <w:rPr>
                <w:rFonts w:ascii="GHEA Grapalat" w:hAnsi="GHEA Grapalat" w:cs="Sylfaen"/>
                <w:color w:val="000000" w:themeColor="text1"/>
                <w:sz w:val="20"/>
                <w:szCs w:val="20"/>
                <w:lang w:val="hy-AM"/>
              </w:rPr>
              <w:t xml:space="preserve"> </w:t>
            </w:r>
            <w:r w:rsidRPr="0098236F">
              <w:rPr>
                <w:rFonts w:ascii="GHEA Grapalat" w:hAnsi="GHEA Grapalat"/>
                <w:color w:val="000000" w:themeColor="text1"/>
                <w:sz w:val="20"/>
                <w:szCs w:val="20"/>
              </w:rPr>
              <w:t>վճարող</w:t>
            </w:r>
            <w:r w:rsidRPr="0098236F">
              <w:rPr>
                <w:rFonts w:ascii="GHEA Grapalat" w:hAnsi="GHEA Grapalat"/>
                <w:color w:val="000000" w:themeColor="text1"/>
                <w:sz w:val="20"/>
                <w:szCs w:val="20"/>
                <w:lang w:val="hy-AM"/>
              </w:rPr>
              <w:t xml:space="preserve">ը ստորագրելով՝ </w:t>
            </w:r>
            <w:r w:rsidRPr="0098236F">
              <w:rPr>
                <w:rFonts w:ascii="GHEA Grapalat" w:hAnsi="GHEA Grapalat" w:cs="Sylfaen"/>
                <w:color w:val="000000" w:themeColor="text1"/>
                <w:sz w:val="20"/>
                <w:szCs w:val="20"/>
                <w:lang w:val="hy-AM"/>
              </w:rPr>
              <w:t xml:space="preserve">նախապես </w:t>
            </w:r>
            <w:r w:rsidRPr="0098236F">
              <w:rPr>
                <w:rFonts w:ascii="GHEA Grapalat" w:hAnsi="GHEA Grapalat"/>
                <w:color w:val="000000" w:themeColor="text1"/>
                <w:sz w:val="20"/>
                <w:szCs w:val="20"/>
                <w:lang w:val="hy-AM"/>
              </w:rPr>
              <w:t xml:space="preserve">համաձայնվում  </w:t>
            </w:r>
            <w:r w:rsidRPr="0098236F">
              <w:rPr>
                <w:rFonts w:ascii="GHEA Grapalat" w:hAnsi="GHEA Grapalat" w:cs="Sylfaen"/>
                <w:color w:val="000000" w:themeColor="text1"/>
                <w:sz w:val="20"/>
                <w:szCs w:val="20"/>
                <w:lang w:val="hy-AM"/>
              </w:rPr>
              <w:t xml:space="preserve">  </w:t>
            </w:r>
            <w:r w:rsidRPr="0098236F">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8236F" w:rsidRDefault="00631658"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ստորագրվում է վճարողի կողմից կամ </w:t>
            </w:r>
          </w:p>
          <w:p w14:paraId="545CF2F5"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դրվում է վճարողի էլեկտրոնային ստորագրությունը</w:t>
            </w:r>
          </w:p>
          <w:p w14:paraId="0CE17F44" w14:textId="77777777" w:rsidR="00631658" w:rsidRPr="0098236F" w:rsidRDefault="00631658" w:rsidP="00CB0ADE">
            <w:pPr>
              <w:jc w:val="center"/>
              <w:rPr>
                <w:rFonts w:ascii="GHEA Grapalat" w:hAnsi="GHEA Grapalat"/>
                <w:color w:val="000000" w:themeColor="text1"/>
                <w:sz w:val="20"/>
                <w:szCs w:val="20"/>
                <w:lang w:val="hy-AM"/>
              </w:rPr>
            </w:pPr>
          </w:p>
        </w:tc>
      </w:tr>
      <w:tr w:rsidR="00631658" w:rsidRPr="00E11226"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8236F" w:rsidRDefault="00631658" w:rsidP="00CB0ADE">
            <w:pPr>
              <w:rPr>
                <w:rFonts w:ascii="GHEA Grapalat" w:hAnsi="GHEA Grapalat"/>
                <w:color w:val="000000" w:themeColor="text1"/>
                <w:sz w:val="20"/>
                <w:szCs w:val="20"/>
              </w:rPr>
            </w:pPr>
            <w:r w:rsidRPr="0098236F">
              <w:rPr>
                <w:rFonts w:ascii="GHEA Grapalat" w:hAnsi="GHEA Grapalat"/>
                <w:color w:val="000000" w:themeColor="text1"/>
                <w:sz w:val="20"/>
                <w:szCs w:val="20"/>
                <w:lang w:val="hy-AM"/>
              </w:rPr>
              <w:t>2</w:t>
            </w:r>
            <w:r w:rsidRPr="0098236F">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p w14:paraId="71A7D086"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կնիքի առկայության դեպքում</w:t>
            </w:r>
            <w:r w:rsidRPr="0098236F">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կնքվում է վճարողի կողմից </w:t>
            </w:r>
          </w:p>
          <w:p w14:paraId="3046A63B"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թղթային եղանակով ներկայացնելիս</w:t>
            </w:r>
          </w:p>
        </w:tc>
      </w:tr>
      <w:tr w:rsidR="00631658" w:rsidRPr="0098236F"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22</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r w:rsidRPr="0098236F">
              <w:rPr>
                <w:rFonts w:ascii="GHEA Grapalat" w:hAnsi="GHEA Grapalat"/>
                <w:color w:val="000000" w:themeColor="text1"/>
                <w:sz w:val="20"/>
                <w:szCs w:val="20"/>
                <w:lang w:val="hy-AM"/>
              </w:rPr>
              <w:t>՝</w:t>
            </w:r>
            <w:r w:rsidRPr="0098236F">
              <w:rPr>
                <w:rFonts w:ascii="GHEA Grapalat" w:hAnsi="GHEA Grapalat"/>
                <w:color w:val="000000" w:themeColor="text1"/>
                <w:sz w:val="20"/>
                <w:szCs w:val="20"/>
              </w:rPr>
              <w:t xml:space="preserve"> </w:t>
            </w:r>
          </w:p>
          <w:p w14:paraId="3BF89C8E"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ստորագրվում է շահառուի կողմից</w:t>
            </w:r>
          </w:p>
        </w:tc>
      </w:tr>
      <w:tr w:rsidR="00631658" w:rsidRPr="0098236F"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8236F" w:rsidRDefault="00631658" w:rsidP="00CB0ADE">
            <w:pPr>
              <w:rPr>
                <w:rFonts w:ascii="GHEA Grapalat" w:hAnsi="GHEA Grapalat"/>
                <w:color w:val="000000" w:themeColor="text1"/>
                <w:sz w:val="20"/>
                <w:szCs w:val="20"/>
              </w:rPr>
            </w:pPr>
            <w:r w:rsidRPr="0098236F">
              <w:rPr>
                <w:rFonts w:ascii="GHEA Grapalat" w:hAnsi="GHEA Grapalat"/>
                <w:color w:val="000000" w:themeColor="text1"/>
                <w:sz w:val="20"/>
                <w:szCs w:val="20"/>
                <w:lang w:val="hy-AM"/>
              </w:rPr>
              <w:t>22</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p w14:paraId="19586805"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կնքվում է շահառուի կողմից</w:t>
            </w:r>
            <w:r w:rsidRPr="0098236F">
              <w:rPr>
                <w:rFonts w:ascii="GHEA Grapalat" w:hAnsi="GHEA Grapalat"/>
                <w:color w:val="000000" w:themeColor="text1"/>
                <w:sz w:val="20"/>
                <w:szCs w:val="20"/>
                <w:lang w:val="hy-AM"/>
              </w:rPr>
              <w:t xml:space="preserve"> </w:t>
            </w:r>
          </w:p>
          <w:p w14:paraId="34B0F637"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թղթային եղանակով բանկ ներկայացնելիս</w:t>
            </w:r>
          </w:p>
        </w:tc>
      </w:tr>
      <w:tr w:rsidR="00631658" w:rsidRPr="0098236F"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lastRenderedPageBreak/>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5DAAD1D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պահանջագիրը վճարողին սպասարկող ֆինանսական կազմակերպության</w:t>
            </w:r>
            <w:r w:rsidRPr="0098236F">
              <w:rPr>
                <w:rFonts w:ascii="GHEA Grapalat" w:hAnsi="GHEA Grapalat"/>
                <w:color w:val="000000" w:themeColor="text1"/>
                <w:sz w:val="20"/>
                <w:szCs w:val="20"/>
                <w:lang w:val="hy-AM"/>
              </w:rPr>
              <w:t>ը</w:t>
            </w:r>
            <w:r w:rsidRPr="0098236F">
              <w:rPr>
                <w:rFonts w:ascii="GHEA Grapalat" w:hAnsi="GHEA Grapalat"/>
                <w:color w:val="000000" w:themeColor="text1"/>
                <w:sz w:val="20"/>
                <w:szCs w:val="20"/>
              </w:rPr>
              <w:t xml:space="preserve"> թղթային եղանակով </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ված լի</w:t>
            </w:r>
            <w:r w:rsidRPr="0098236F">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8236F" w:rsidRDefault="00631658" w:rsidP="00CB0ADE">
            <w:pPr>
              <w:jc w:val="center"/>
              <w:rPr>
                <w:rFonts w:ascii="GHEA Grapalat" w:hAnsi="GHEA Grapalat"/>
                <w:color w:val="000000" w:themeColor="text1"/>
                <w:sz w:val="20"/>
                <w:szCs w:val="20"/>
              </w:rPr>
            </w:pPr>
          </w:p>
        </w:tc>
      </w:tr>
      <w:tr w:rsidR="00631658" w:rsidRPr="0098236F"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8236F" w:rsidRDefault="00631658" w:rsidP="00CB0ADE">
            <w:pP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վճարողին սպասարկող ֆինանսական կազմակերպության (մասնաճյուղի) </w:t>
            </w:r>
            <w:r w:rsidRPr="0098236F">
              <w:rPr>
                <w:rFonts w:ascii="GHEA Grapalat" w:hAnsi="GHEA Grapalat"/>
                <w:color w:val="000000" w:themeColor="text1"/>
                <w:sz w:val="20"/>
                <w:szCs w:val="20"/>
                <w:lang w:val="hy-AM"/>
              </w:rPr>
              <w:t>դրոշմա</w:t>
            </w:r>
            <w:r w:rsidRPr="0098236F">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05149EA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պահանջագիրը վճարողին սպասարկող ֆինանսական կազմակերպության</w:t>
            </w:r>
            <w:r w:rsidRPr="0098236F">
              <w:rPr>
                <w:rFonts w:ascii="GHEA Grapalat" w:hAnsi="GHEA Grapalat"/>
                <w:color w:val="000000" w:themeColor="text1"/>
                <w:sz w:val="20"/>
                <w:szCs w:val="20"/>
                <w:lang w:val="hy-AM"/>
              </w:rPr>
              <w:t>ը</w:t>
            </w:r>
            <w:r w:rsidRPr="0098236F">
              <w:rPr>
                <w:rFonts w:ascii="GHEA Grapalat" w:hAnsi="GHEA Grapalat"/>
                <w:color w:val="000000" w:themeColor="text1"/>
                <w:sz w:val="20"/>
                <w:szCs w:val="20"/>
              </w:rPr>
              <w:t xml:space="preserve"> թղթային եղանակով ներկայաց</w:t>
            </w:r>
            <w:r w:rsidRPr="0098236F">
              <w:rPr>
                <w:rFonts w:ascii="GHEA Grapalat" w:hAnsi="GHEA Grapalat"/>
                <w:color w:val="000000" w:themeColor="text1"/>
                <w:sz w:val="20"/>
                <w:szCs w:val="20"/>
                <w:lang w:val="hy-AM"/>
              </w:rPr>
              <w:t>ված լի</w:t>
            </w:r>
            <w:r w:rsidRPr="0098236F">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8236F" w:rsidRDefault="00631658" w:rsidP="00CB0ADE">
            <w:pPr>
              <w:jc w:val="center"/>
              <w:rPr>
                <w:rFonts w:ascii="GHEA Grapalat" w:hAnsi="GHEA Grapalat"/>
                <w:color w:val="000000" w:themeColor="text1"/>
                <w:sz w:val="20"/>
                <w:szCs w:val="20"/>
              </w:rPr>
            </w:pPr>
          </w:p>
        </w:tc>
      </w:tr>
      <w:tr w:rsidR="00631658" w:rsidRPr="0098236F"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8236F" w:rsidRDefault="00631658"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3A29E20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8236F" w:rsidRDefault="00631658" w:rsidP="00CB0ADE">
            <w:pPr>
              <w:jc w:val="center"/>
              <w:rPr>
                <w:rFonts w:ascii="GHEA Grapalat" w:hAnsi="GHEA Grapalat"/>
                <w:color w:val="000000" w:themeColor="text1"/>
                <w:sz w:val="20"/>
                <w:szCs w:val="20"/>
              </w:rPr>
            </w:pPr>
          </w:p>
        </w:tc>
      </w:tr>
      <w:tr w:rsidR="00631658" w:rsidRPr="0098236F"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61047C3D"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վճարման պահանջագիրը շահառուին սպասարկող ֆինանսական կազմակերպության</w:t>
            </w:r>
            <w:r w:rsidRPr="0098236F">
              <w:rPr>
                <w:rFonts w:ascii="GHEA Grapalat" w:hAnsi="GHEA Grapalat"/>
                <w:color w:val="000000" w:themeColor="text1"/>
                <w:sz w:val="20"/>
                <w:szCs w:val="20"/>
                <w:lang w:val="hy-AM"/>
              </w:rPr>
              <w:t xml:space="preserve">ը </w:t>
            </w:r>
            <w:r w:rsidRPr="0098236F">
              <w:rPr>
                <w:rFonts w:ascii="GHEA Grapalat" w:hAnsi="GHEA Grapalat"/>
                <w:color w:val="000000" w:themeColor="text1"/>
                <w:sz w:val="20"/>
                <w:szCs w:val="20"/>
              </w:rPr>
              <w:t xml:space="preserve"> 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 xml:space="preserve">աշխատակցի ստորագրությունը </w:t>
            </w:r>
            <w:r w:rsidRPr="0098236F">
              <w:rPr>
                <w:rFonts w:ascii="GHEA Grapalat" w:hAnsi="GHEA Grapalat"/>
                <w:color w:val="000000" w:themeColor="text1"/>
                <w:sz w:val="20"/>
                <w:szCs w:val="20"/>
                <w:lang w:val="hy-AM"/>
              </w:rPr>
              <w:t xml:space="preserve">դրվում է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8236F" w:rsidRDefault="00631658" w:rsidP="00CB0ADE">
            <w:pPr>
              <w:jc w:val="center"/>
              <w:rPr>
                <w:rFonts w:ascii="GHEA Grapalat" w:hAnsi="GHEA Grapalat"/>
                <w:color w:val="000000" w:themeColor="text1"/>
                <w:sz w:val="20"/>
                <w:szCs w:val="20"/>
              </w:rPr>
            </w:pPr>
          </w:p>
        </w:tc>
      </w:tr>
      <w:tr w:rsidR="00631658" w:rsidRPr="0098236F"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շահառռւին սպասարկող ֆինանսական կազմակերպության (մասնաճյուղի) </w:t>
            </w:r>
            <w:r w:rsidRPr="0098236F">
              <w:rPr>
                <w:rFonts w:ascii="GHEA Grapalat" w:hAnsi="GHEA Grapalat"/>
                <w:color w:val="000000" w:themeColor="text1"/>
                <w:sz w:val="20"/>
                <w:szCs w:val="20"/>
                <w:lang w:val="hy-AM"/>
              </w:rPr>
              <w:t>դրոշմա</w:t>
            </w:r>
            <w:r w:rsidRPr="0098236F">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ոչ </w:t>
            </w:r>
            <w:r w:rsidRPr="0098236F">
              <w:rPr>
                <w:rFonts w:ascii="GHEA Grapalat" w:hAnsi="GHEA Grapalat"/>
                <w:color w:val="000000" w:themeColor="text1"/>
                <w:sz w:val="20"/>
                <w:szCs w:val="20"/>
              </w:rPr>
              <w:t>պարտադիր</w:t>
            </w:r>
          </w:p>
          <w:p w14:paraId="3DE4E475"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 xml:space="preserve">վճարման պահանջագիրը </w:t>
            </w:r>
            <w:r w:rsidRPr="0098236F">
              <w:rPr>
                <w:rFonts w:ascii="GHEA Grapalat" w:hAnsi="GHEA Grapalat"/>
                <w:color w:val="000000" w:themeColor="text1"/>
                <w:sz w:val="20"/>
                <w:szCs w:val="20"/>
                <w:lang w:val="hy-AM"/>
              </w:rPr>
              <w:t xml:space="preserve">վերջինիս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դրոշմակնիքը</w:t>
            </w:r>
            <w:r w:rsidRPr="0098236F">
              <w:rPr>
                <w:rFonts w:ascii="GHEA Grapalat" w:hAnsi="GHEA Grapalat"/>
                <w:color w:val="000000" w:themeColor="text1"/>
                <w:sz w:val="20"/>
                <w:szCs w:val="20"/>
              </w:rPr>
              <w:t xml:space="preserve"> </w:t>
            </w:r>
            <w:r w:rsidRPr="0098236F">
              <w:rPr>
                <w:rFonts w:ascii="GHEA Grapalat" w:hAnsi="GHEA Grapalat"/>
                <w:color w:val="000000" w:themeColor="text1"/>
                <w:sz w:val="20"/>
                <w:szCs w:val="20"/>
                <w:lang w:val="hy-AM"/>
              </w:rPr>
              <w:t xml:space="preserve">դրվում է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8236F" w:rsidRDefault="00631658" w:rsidP="00CB0ADE">
            <w:pPr>
              <w:jc w:val="center"/>
              <w:rPr>
                <w:rFonts w:ascii="GHEA Grapalat" w:hAnsi="GHEA Grapalat"/>
                <w:color w:val="000000" w:themeColor="text1"/>
                <w:sz w:val="20"/>
                <w:szCs w:val="20"/>
              </w:rPr>
            </w:pPr>
          </w:p>
        </w:tc>
      </w:tr>
      <w:tr w:rsidR="00631658" w:rsidRPr="0098236F"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8236F" w:rsidRDefault="004823CC"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w:t>
            </w:r>
            <w:r w:rsidR="00631658" w:rsidRPr="0098236F">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ոչ </w:t>
            </w:r>
            <w:r w:rsidRPr="0098236F">
              <w:rPr>
                <w:rFonts w:ascii="GHEA Grapalat" w:hAnsi="GHEA Grapalat"/>
                <w:color w:val="000000" w:themeColor="text1"/>
                <w:sz w:val="20"/>
                <w:szCs w:val="20"/>
              </w:rPr>
              <w:t>պարտադիր</w:t>
            </w:r>
          </w:p>
          <w:p w14:paraId="4C41F7CB" w14:textId="77777777" w:rsidR="00631658" w:rsidRPr="0098236F" w:rsidRDefault="00631658"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 xml:space="preserve">վճարման պահանջագիրը </w:t>
            </w:r>
            <w:r w:rsidRPr="0098236F">
              <w:rPr>
                <w:rFonts w:ascii="GHEA Grapalat" w:hAnsi="GHEA Grapalat"/>
                <w:color w:val="000000" w:themeColor="text1"/>
                <w:sz w:val="20"/>
                <w:szCs w:val="20"/>
                <w:lang w:val="hy-AM"/>
              </w:rPr>
              <w:t xml:space="preserve">վերջինիս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սույն տվյալները</w:t>
            </w:r>
            <w:r w:rsidRPr="0098236F">
              <w:rPr>
                <w:rFonts w:ascii="GHEA Grapalat" w:hAnsi="GHEA Grapalat"/>
                <w:color w:val="000000" w:themeColor="text1"/>
                <w:sz w:val="20"/>
                <w:szCs w:val="20"/>
              </w:rPr>
              <w:t xml:space="preserve"> </w:t>
            </w:r>
            <w:r w:rsidRPr="0098236F">
              <w:rPr>
                <w:rFonts w:ascii="GHEA Grapalat" w:hAnsi="GHEA Grapalat"/>
                <w:color w:val="000000" w:themeColor="text1"/>
                <w:sz w:val="20"/>
                <w:szCs w:val="20"/>
                <w:lang w:val="hy-AM"/>
              </w:rPr>
              <w:t xml:space="preserve">դրվում են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8236F" w:rsidRDefault="00631658" w:rsidP="00CB0ADE">
            <w:pPr>
              <w:jc w:val="center"/>
              <w:rPr>
                <w:rFonts w:ascii="GHEA Grapalat" w:hAnsi="GHEA Grapalat"/>
                <w:color w:val="000000" w:themeColor="text1"/>
                <w:sz w:val="20"/>
                <w:szCs w:val="20"/>
              </w:rPr>
            </w:pPr>
          </w:p>
        </w:tc>
      </w:tr>
    </w:tbl>
    <w:p w14:paraId="69DA9216" w14:textId="77777777" w:rsidR="00631658" w:rsidRPr="0098236F" w:rsidRDefault="00631658" w:rsidP="00631658">
      <w:pPr>
        <w:pStyle w:val="BodyTextIndent"/>
        <w:jc w:val="right"/>
        <w:rPr>
          <w:rFonts w:ascii="GHEA Grapalat" w:hAnsi="GHEA Grapalat" w:cs="Sylfaen"/>
          <w:i w:val="0"/>
          <w:color w:val="000000" w:themeColor="text1"/>
          <w:lang w:val="en-US"/>
        </w:rPr>
      </w:pPr>
    </w:p>
    <w:p w14:paraId="01233AB3" w14:textId="77777777" w:rsidR="00631658" w:rsidRPr="0098236F" w:rsidRDefault="00631658" w:rsidP="00631658">
      <w:pPr>
        <w:pStyle w:val="BodyTextIndent"/>
        <w:jc w:val="right"/>
        <w:rPr>
          <w:rFonts w:ascii="GHEA Grapalat" w:hAnsi="GHEA Grapalat" w:cs="Sylfaen"/>
          <w:i w:val="0"/>
          <w:color w:val="000000" w:themeColor="text1"/>
          <w:lang w:val="en-US"/>
        </w:rPr>
      </w:pPr>
    </w:p>
    <w:p w14:paraId="3F8F9D4D" w14:textId="77777777" w:rsidR="00631658" w:rsidRPr="0098236F" w:rsidRDefault="00631658" w:rsidP="00631658">
      <w:pPr>
        <w:pStyle w:val="BodyTextIndent"/>
        <w:jc w:val="right"/>
        <w:rPr>
          <w:rFonts w:ascii="GHEA Grapalat" w:hAnsi="GHEA Grapalat" w:cs="Sylfaen"/>
          <w:i w:val="0"/>
          <w:color w:val="000000" w:themeColor="text1"/>
          <w:lang w:val="en-US"/>
        </w:rPr>
      </w:pPr>
    </w:p>
    <w:p w14:paraId="03925643" w14:textId="77777777" w:rsidR="00631658" w:rsidRPr="0098236F" w:rsidRDefault="00631658" w:rsidP="00631658">
      <w:pPr>
        <w:pStyle w:val="BodyTextIndent"/>
        <w:jc w:val="right"/>
        <w:rPr>
          <w:rFonts w:ascii="GHEA Grapalat" w:hAnsi="GHEA Grapalat" w:cs="Sylfaen"/>
          <w:i w:val="0"/>
          <w:color w:val="000000" w:themeColor="text1"/>
          <w:lang w:val="en-US"/>
        </w:rPr>
      </w:pPr>
    </w:p>
    <w:p w14:paraId="563ED74F" w14:textId="1C2435CE" w:rsidR="00631658" w:rsidRPr="0098236F" w:rsidRDefault="00631658" w:rsidP="00631658">
      <w:pPr>
        <w:rPr>
          <w:rFonts w:ascii="GHEA Grapalat" w:hAnsi="GHEA Grapalat"/>
          <w:color w:val="000000" w:themeColor="text1"/>
        </w:rPr>
      </w:pPr>
    </w:p>
    <w:p w14:paraId="43D6D7E7" w14:textId="77777777" w:rsidR="00631658" w:rsidRPr="0098236F" w:rsidRDefault="00631658" w:rsidP="00631658">
      <w:pPr>
        <w:jc w:val="center"/>
        <w:rPr>
          <w:rFonts w:ascii="GHEA Grapalat" w:hAnsi="GHEA Grapalat" w:cs="GHEA Grapalat"/>
          <w:color w:val="000000" w:themeColor="text1"/>
          <w:sz w:val="22"/>
          <w:szCs w:val="22"/>
          <w:lang w:val="hy-AM"/>
        </w:rPr>
      </w:pPr>
    </w:p>
    <w:p w14:paraId="3DD7824F" w14:textId="1A35FF3A" w:rsidR="00091EBC" w:rsidRPr="0098236F" w:rsidRDefault="00631658" w:rsidP="003A1AAD">
      <w:pPr>
        <w:pStyle w:val="BodyTextIndent3"/>
        <w:spacing w:line="240" w:lineRule="auto"/>
        <w:jc w:val="right"/>
        <w:rPr>
          <w:rFonts w:ascii="GHEA Grapalat" w:hAnsi="GHEA Grapalat" w:cs="Sylfaen"/>
          <w:color w:val="000000" w:themeColor="text1"/>
          <w:vertAlign w:val="superscript"/>
          <w:lang w:val="hy-AM"/>
        </w:rPr>
      </w:pPr>
      <w:r w:rsidRPr="0098236F">
        <w:rPr>
          <w:rFonts w:ascii="GHEA Grapalat" w:hAnsi="GHEA Grapalat"/>
          <w:b/>
          <w:color w:val="000000" w:themeColor="text1"/>
          <w:lang w:val="hy-AM"/>
        </w:rPr>
        <w:lastRenderedPageBreak/>
        <w:br w:type="page"/>
      </w:r>
    </w:p>
    <w:p w14:paraId="0FAEEFF0" w14:textId="77777777" w:rsidR="00091EBC" w:rsidRPr="0098236F" w:rsidRDefault="00091EBC" w:rsidP="00091EBC">
      <w:pPr>
        <w:pStyle w:val="BodyTextIndent3"/>
        <w:spacing w:line="240" w:lineRule="auto"/>
        <w:jc w:val="center"/>
        <w:rPr>
          <w:rFonts w:ascii="GHEA Grapalat" w:hAnsi="GHEA Grapalat" w:cs="Arial"/>
          <w:b/>
          <w:color w:val="000000" w:themeColor="text1"/>
          <w:lang w:val="hy-AM"/>
        </w:rPr>
      </w:pPr>
    </w:p>
    <w:p w14:paraId="4537787E" w14:textId="77777777" w:rsidR="00091EBC" w:rsidRPr="0098236F" w:rsidRDefault="00091EBC" w:rsidP="00091EBC">
      <w:pPr>
        <w:pStyle w:val="BodyTextIndent3"/>
        <w:spacing w:line="240" w:lineRule="auto"/>
        <w:jc w:val="right"/>
        <w:rPr>
          <w:rFonts w:ascii="GHEA Grapalat" w:hAnsi="GHEA Grapalat"/>
          <w:color w:val="000000" w:themeColor="text1"/>
          <w:szCs w:val="24"/>
          <w:lang w:val="hy-AM"/>
        </w:rPr>
      </w:pPr>
    </w:p>
    <w:p w14:paraId="7C165D5A" w14:textId="77777777" w:rsidR="00631658" w:rsidRPr="0098236F" w:rsidRDefault="00631658" w:rsidP="00631658">
      <w:pPr>
        <w:jc w:val="right"/>
        <w:rPr>
          <w:rFonts w:ascii="GHEA Grapalat" w:hAnsi="GHEA Grapalat" w:cs="GHEA Grapalat"/>
          <w:i/>
          <w:color w:val="000000" w:themeColor="text1"/>
          <w:sz w:val="18"/>
          <w:szCs w:val="18"/>
          <w:lang w:val="hy-AM"/>
        </w:rPr>
      </w:pPr>
    </w:p>
    <w:p w14:paraId="01082EE6" w14:textId="77777777" w:rsidR="00631658" w:rsidRPr="0098236F" w:rsidRDefault="00631658" w:rsidP="00631658">
      <w:pPr>
        <w:pStyle w:val="BodyTextIndent3"/>
        <w:spacing w:line="240" w:lineRule="auto"/>
        <w:jc w:val="right"/>
        <w:rPr>
          <w:rFonts w:ascii="GHEA Grapalat" w:hAnsi="GHEA Grapalat" w:cs="Sylfaen"/>
          <w:b/>
          <w:color w:val="000000" w:themeColor="text1"/>
          <w:lang w:val="hy-AM"/>
        </w:rPr>
      </w:pPr>
      <w:r w:rsidRPr="0098236F">
        <w:rPr>
          <w:rFonts w:ascii="GHEA Grapalat" w:hAnsi="GHEA Grapalat" w:cs="Sylfaen"/>
          <w:b/>
          <w:color w:val="000000" w:themeColor="text1"/>
          <w:lang w:val="hy-AM"/>
        </w:rPr>
        <w:t>Հավելված 5.1</w:t>
      </w:r>
    </w:p>
    <w:p w14:paraId="5E108292" w14:textId="6F6D2275" w:rsidR="009742DD" w:rsidRPr="0098236F" w:rsidRDefault="00597A1B" w:rsidP="009742DD">
      <w:pPr>
        <w:pStyle w:val="BodyTextIndent3"/>
        <w:spacing w:line="240" w:lineRule="auto"/>
        <w:jc w:val="right"/>
        <w:rPr>
          <w:rFonts w:ascii="GHEA Grapalat" w:hAnsi="GHEA Grapalat" w:cs="Arial"/>
          <w:b/>
          <w:color w:val="000000" w:themeColor="text1"/>
          <w:lang w:val="es-ES"/>
        </w:rPr>
      </w:pPr>
      <w:r w:rsidRPr="00597A1B">
        <w:rPr>
          <w:rFonts w:ascii="GHEA Grapalat" w:hAnsi="GHEA Grapalat"/>
          <w:b/>
          <w:iCs/>
          <w:color w:val="000000" w:themeColor="text1"/>
          <w:lang w:val="hy-AM"/>
        </w:rPr>
        <w:t>ԱԳՆ-ԳՀԱՇՁԲ-2</w:t>
      </w:r>
      <w:r w:rsidR="007D09E0">
        <w:rPr>
          <w:rFonts w:ascii="GHEA Grapalat" w:hAnsi="GHEA Grapalat"/>
          <w:b/>
          <w:iCs/>
          <w:color w:val="000000" w:themeColor="text1"/>
          <w:lang w:val="hy-AM"/>
        </w:rPr>
        <w:t>4</w:t>
      </w:r>
      <w:r w:rsidRPr="00597A1B">
        <w:rPr>
          <w:rFonts w:ascii="GHEA Grapalat" w:hAnsi="GHEA Grapalat"/>
          <w:b/>
          <w:iCs/>
          <w:color w:val="000000" w:themeColor="text1"/>
          <w:lang w:val="hy-AM"/>
        </w:rPr>
        <w:t>/01</w:t>
      </w:r>
      <w:r w:rsidR="009742DD" w:rsidRPr="0098236F">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3A6E0643" w14:textId="77777777" w:rsidR="009742DD"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Pr="0098236F">
        <w:rPr>
          <w:rFonts w:ascii="GHEA Grapalat" w:hAnsi="GHEA Grapalat" w:cs="Sylfaen"/>
          <w:b/>
          <w:color w:val="000000" w:themeColor="text1"/>
          <w:lang w:val="es-ES"/>
        </w:rPr>
        <w:t>հրավերի</w:t>
      </w:r>
    </w:p>
    <w:p w14:paraId="29F30F68" w14:textId="77777777" w:rsidR="009742DD" w:rsidRPr="0098236F" w:rsidRDefault="009742DD" w:rsidP="009742DD">
      <w:pPr>
        <w:jc w:val="right"/>
        <w:rPr>
          <w:rFonts w:ascii="GHEA Grapalat" w:hAnsi="GHEA Grapalat" w:cs="Sylfaen"/>
          <w:b/>
          <w:color w:val="000000" w:themeColor="text1"/>
          <w:lang w:val="es-ES"/>
        </w:rPr>
      </w:pPr>
    </w:p>
    <w:p w14:paraId="42002658" w14:textId="77777777" w:rsidR="00631658" w:rsidRPr="0098236F" w:rsidRDefault="00631658" w:rsidP="00631658">
      <w:pPr>
        <w:jc w:val="center"/>
        <w:rPr>
          <w:rFonts w:ascii="GHEA Grapalat" w:hAnsi="GHEA Grapalat" w:cs="GHEA Grapalat"/>
          <w:b/>
          <w:color w:val="000000" w:themeColor="text1"/>
          <w:sz w:val="20"/>
          <w:szCs w:val="20"/>
          <w:lang w:val="hy-AM"/>
        </w:rPr>
      </w:pPr>
      <w:r w:rsidRPr="0098236F">
        <w:rPr>
          <w:rFonts w:ascii="GHEA Grapalat" w:hAnsi="GHEA Grapalat" w:cs="GHEA Grapalat"/>
          <w:b/>
          <w:color w:val="000000" w:themeColor="text1"/>
          <w:sz w:val="18"/>
          <w:szCs w:val="18"/>
          <w:lang w:val="hy-AM"/>
        </w:rPr>
        <w:t xml:space="preserve">       </w:t>
      </w:r>
      <w:r w:rsidRPr="0098236F">
        <w:rPr>
          <w:rFonts w:ascii="GHEA Grapalat" w:hAnsi="GHEA Grapalat" w:cs="GHEA Grapalat"/>
          <w:b/>
          <w:color w:val="000000" w:themeColor="text1"/>
          <w:sz w:val="20"/>
          <w:szCs w:val="20"/>
          <w:lang w:val="hy-AM"/>
        </w:rPr>
        <w:t xml:space="preserve">ՏՈւԺԱՆՔԻ ՄԱՍԻՆ ՀԱՄԱՁԱՅՆԱԳԻՐ </w:t>
      </w:r>
    </w:p>
    <w:p w14:paraId="1ACBDF57" w14:textId="77777777" w:rsidR="001C7C1A" w:rsidRPr="0098236F" w:rsidRDefault="00631658" w:rsidP="001C7C1A">
      <w:pPr>
        <w:jc w:val="center"/>
        <w:rPr>
          <w:rFonts w:ascii="GHEA Grapalat" w:hAnsi="GHEA Grapalat" w:cs="GHEA Grapalat"/>
          <w:b/>
          <w:color w:val="000000" w:themeColor="text1"/>
          <w:sz w:val="20"/>
          <w:szCs w:val="20"/>
          <w:lang w:val="hy-AM"/>
        </w:rPr>
      </w:pPr>
      <w:r w:rsidRPr="0098236F">
        <w:rPr>
          <w:rFonts w:ascii="GHEA Grapalat" w:hAnsi="GHEA Grapalat" w:cs="GHEA Grapalat"/>
          <w:color w:val="000000" w:themeColor="text1"/>
          <w:sz w:val="20"/>
          <w:szCs w:val="20"/>
          <w:lang w:val="hy-AM"/>
        </w:rPr>
        <w:t xml:space="preserve">  </w:t>
      </w:r>
      <w:r w:rsidRPr="0098236F">
        <w:rPr>
          <w:rFonts w:ascii="GHEA Grapalat" w:hAnsi="GHEA Grapalat" w:cs="GHEA Grapalat"/>
          <w:b/>
          <w:color w:val="000000" w:themeColor="text1"/>
          <w:sz w:val="20"/>
          <w:szCs w:val="20"/>
          <w:lang w:val="hy-AM"/>
        </w:rPr>
        <w:t xml:space="preserve"> </w:t>
      </w:r>
      <w:r w:rsidR="001C7C1A" w:rsidRPr="0098236F">
        <w:rPr>
          <w:rFonts w:ascii="GHEA Grapalat" w:hAnsi="GHEA Grapalat" w:cs="GHEA Grapalat"/>
          <w:b/>
          <w:color w:val="000000" w:themeColor="text1"/>
          <w:sz w:val="18"/>
          <w:szCs w:val="18"/>
          <w:lang w:val="hy-AM"/>
        </w:rPr>
        <w:t xml:space="preserve">         (պայմանագրի ապահովում)</w:t>
      </w:r>
    </w:p>
    <w:p w14:paraId="1A43D4D7" w14:textId="77777777" w:rsidR="00631658" w:rsidRPr="0098236F" w:rsidRDefault="00631658" w:rsidP="00631658">
      <w:pPr>
        <w:rPr>
          <w:rFonts w:ascii="GHEA Grapalat" w:hAnsi="GHEA Grapalat" w:cs="GHEA Grapalat"/>
          <w:b/>
          <w:color w:val="000000" w:themeColor="text1"/>
          <w:sz w:val="20"/>
          <w:szCs w:val="20"/>
          <w:lang w:val="hy-AM"/>
        </w:rPr>
      </w:pPr>
    </w:p>
    <w:p w14:paraId="3748F37A" w14:textId="77777777" w:rsidR="00631658" w:rsidRPr="0098236F" w:rsidRDefault="00631658" w:rsidP="00631658">
      <w:pPr>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     ք. Երևան</w:t>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r>
      <w:r w:rsidRPr="0098236F">
        <w:rPr>
          <w:rFonts w:ascii="GHEA Grapalat" w:hAnsi="GHEA Grapalat" w:cs="GHEA Grapalat"/>
          <w:color w:val="000000" w:themeColor="text1"/>
          <w:sz w:val="20"/>
          <w:szCs w:val="20"/>
          <w:lang w:val="hy-AM"/>
        </w:rPr>
        <w:tab/>
        <w:t xml:space="preserve">            </w:t>
      </w:r>
      <w:r w:rsidRPr="0098236F">
        <w:rPr>
          <w:rFonts w:ascii="GHEA Grapalat" w:hAnsi="GHEA Grapalat"/>
          <w:color w:val="000000" w:themeColor="text1"/>
          <w:sz w:val="20"/>
          <w:szCs w:val="20"/>
          <w:lang w:val="hy-AM"/>
        </w:rPr>
        <w:t>«</w:t>
      </w:r>
      <w:r w:rsidRPr="0098236F">
        <w:rPr>
          <w:rFonts w:ascii="GHEA Grapalat" w:hAnsi="GHEA Grapalat" w:cs="GHEA Grapalat"/>
          <w:color w:val="000000" w:themeColor="text1"/>
          <w:sz w:val="20"/>
          <w:szCs w:val="20"/>
          <w:u w:val="single"/>
          <w:lang w:val="hy-AM"/>
        </w:rPr>
        <w:t xml:space="preserve">         </w:t>
      </w:r>
      <w:r w:rsidRPr="0098236F">
        <w:rPr>
          <w:rFonts w:ascii="GHEA Grapalat" w:hAnsi="GHEA Grapalat"/>
          <w:color w:val="000000" w:themeColor="text1"/>
          <w:sz w:val="20"/>
          <w:szCs w:val="20"/>
          <w:lang w:val="hy-AM"/>
        </w:rPr>
        <w:t>»</w:t>
      </w:r>
      <w:r w:rsidRPr="0098236F">
        <w:rPr>
          <w:rFonts w:ascii="GHEA Grapalat" w:hAnsi="GHEA Grapalat" w:cs="GHEA Grapalat"/>
          <w:color w:val="000000" w:themeColor="text1"/>
          <w:sz w:val="20"/>
          <w:szCs w:val="20"/>
          <w:u w:val="single"/>
          <w:lang w:val="hy-AM"/>
        </w:rPr>
        <w:t xml:space="preserve"> </w:t>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lang w:val="hy-AM"/>
        </w:rPr>
        <w:t xml:space="preserve"> 20   թ.**</w:t>
      </w:r>
    </w:p>
    <w:p w14:paraId="04B17214" w14:textId="77777777" w:rsidR="00631658" w:rsidRPr="0098236F" w:rsidRDefault="00631658" w:rsidP="00631658">
      <w:pPr>
        <w:rPr>
          <w:rFonts w:ascii="GHEA Grapalat" w:hAnsi="GHEA Grapalat" w:cs="GHEA Grapalat"/>
          <w:color w:val="000000" w:themeColor="text1"/>
          <w:sz w:val="20"/>
          <w:szCs w:val="20"/>
          <w:lang w:val="hy-AM"/>
        </w:rPr>
      </w:pPr>
    </w:p>
    <w:p w14:paraId="26722C2E" w14:textId="77777777" w:rsidR="00631658" w:rsidRPr="0098236F" w:rsidRDefault="00631658" w:rsidP="00631658">
      <w:pPr>
        <w:jc w:val="both"/>
        <w:rPr>
          <w:rFonts w:ascii="GHEA Grapalat" w:hAnsi="GHEA Grapalat" w:cs="GHEA Grapalat"/>
          <w:color w:val="000000" w:themeColor="text1"/>
          <w:sz w:val="20"/>
          <w:szCs w:val="20"/>
          <w:u w:val="single"/>
          <w:vertAlign w:val="subscript"/>
          <w:lang w:val="hy-AM"/>
        </w:rPr>
      </w:pP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u w:val="single"/>
          <w:vertAlign w:val="subscript"/>
          <w:lang w:val="hy-AM"/>
        </w:rPr>
        <w:tab/>
      </w:r>
      <w:r w:rsidRPr="0098236F">
        <w:rPr>
          <w:rFonts w:ascii="GHEA Grapalat" w:hAnsi="GHEA Grapalat" w:cs="GHEA Grapalat"/>
          <w:color w:val="000000" w:themeColor="text1"/>
          <w:sz w:val="20"/>
          <w:szCs w:val="20"/>
          <w:vertAlign w:val="subscript"/>
          <w:lang w:val="hy-AM"/>
        </w:rPr>
        <w:t xml:space="preserve">, </w:t>
      </w:r>
      <w:r w:rsidRPr="0098236F">
        <w:rPr>
          <w:rFonts w:ascii="GHEA Grapalat" w:hAnsi="GHEA Grapalat" w:cs="GHEA Grapalat"/>
          <w:color w:val="000000" w:themeColor="text1"/>
          <w:sz w:val="20"/>
          <w:szCs w:val="20"/>
          <w:lang w:val="hy-AM"/>
        </w:rPr>
        <w:t xml:space="preserve">ի դեմս Ընկերության տնօրեն </w:t>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p>
    <w:p w14:paraId="05159C0F" w14:textId="77777777" w:rsidR="00631658" w:rsidRPr="0098236F" w:rsidRDefault="00631658" w:rsidP="00631658">
      <w:pPr>
        <w:jc w:val="both"/>
        <w:rPr>
          <w:rFonts w:ascii="GHEA Grapalat" w:hAnsi="GHEA Grapalat" w:cs="GHEA Grapalat"/>
          <w:color w:val="000000" w:themeColor="text1"/>
          <w:sz w:val="20"/>
          <w:szCs w:val="20"/>
          <w:lang w:val="hy-AM"/>
        </w:rPr>
      </w:pPr>
      <w:r w:rsidRPr="0098236F">
        <w:rPr>
          <w:rFonts w:ascii="GHEA Grapalat" w:hAnsi="GHEA Grapalat"/>
          <w:color w:val="000000" w:themeColor="text1"/>
          <w:sz w:val="20"/>
          <w:szCs w:val="20"/>
          <w:vertAlign w:val="superscript"/>
          <w:lang w:val="hy-AM"/>
        </w:rPr>
        <w:t xml:space="preserve">       Ընկերության անվանումը</w:t>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r>
      <w:r w:rsidRPr="0098236F">
        <w:rPr>
          <w:rFonts w:ascii="GHEA Grapalat" w:hAnsi="GHEA Grapalat" w:cs="GHEA Grapalat"/>
          <w:color w:val="000000" w:themeColor="text1"/>
          <w:sz w:val="20"/>
          <w:szCs w:val="20"/>
          <w:vertAlign w:val="subscript"/>
          <w:lang w:val="hy-AM"/>
        </w:rPr>
        <w:tab/>
        <w:t xml:space="preserve">    </w:t>
      </w:r>
      <w:r w:rsidRPr="0098236F">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98236F">
        <w:rPr>
          <w:rFonts w:ascii="GHEA Grapalat" w:hAnsi="GHEA Grapalat" w:cs="GHEA Grapalat"/>
          <w:color w:val="000000" w:themeColor="text1"/>
          <w:sz w:val="20"/>
          <w:szCs w:val="20"/>
          <w:vertAlign w:val="subscript"/>
          <w:lang w:val="hy-AM"/>
        </w:rPr>
        <w:t xml:space="preserve">, </w:t>
      </w:r>
      <w:r w:rsidRPr="0098236F">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8236F" w:rsidRDefault="00631658" w:rsidP="00631658">
      <w:pPr>
        <w:ind w:firstLine="708"/>
        <w:jc w:val="both"/>
        <w:rPr>
          <w:rFonts w:ascii="GHEA Grapalat" w:hAnsi="GHEA Grapalat" w:cs="GHEA Grapalat"/>
          <w:color w:val="000000" w:themeColor="text1"/>
          <w:sz w:val="20"/>
          <w:szCs w:val="20"/>
          <w:lang w:val="hy-AM"/>
        </w:rPr>
      </w:pPr>
    </w:p>
    <w:p w14:paraId="7CDEC514" w14:textId="77777777" w:rsidR="00631658" w:rsidRPr="0098236F" w:rsidRDefault="00F5285F" w:rsidP="00F5285F">
      <w:pPr>
        <w:ind w:left="360"/>
        <w:jc w:val="center"/>
        <w:rPr>
          <w:rFonts w:ascii="GHEA Grapalat" w:hAnsi="GHEA Grapalat" w:cs="GHEA Grapalat"/>
          <w:b/>
          <w:bCs/>
          <w:color w:val="000000" w:themeColor="text1"/>
          <w:sz w:val="20"/>
          <w:szCs w:val="20"/>
          <w:lang w:val="pt-BR"/>
        </w:rPr>
      </w:pPr>
      <w:r w:rsidRPr="0098236F">
        <w:rPr>
          <w:rFonts w:ascii="GHEA Grapalat" w:hAnsi="GHEA Grapalat" w:cs="GHEA Grapalat"/>
          <w:b/>
          <w:color w:val="000000" w:themeColor="text1"/>
          <w:sz w:val="20"/>
          <w:szCs w:val="20"/>
          <w:lang w:val="hy-AM"/>
        </w:rPr>
        <w:t>1.</w:t>
      </w:r>
      <w:r w:rsidR="00631658" w:rsidRPr="0098236F">
        <w:rPr>
          <w:rFonts w:ascii="GHEA Grapalat" w:hAnsi="GHEA Grapalat" w:cs="GHEA Grapalat"/>
          <w:b/>
          <w:color w:val="000000" w:themeColor="text1"/>
          <w:sz w:val="20"/>
          <w:szCs w:val="20"/>
          <w:lang w:val="hy-AM"/>
        </w:rPr>
        <w:t xml:space="preserve"> Համաձայնության առարկան</w:t>
      </w:r>
    </w:p>
    <w:p w14:paraId="093B85D5" w14:textId="77777777" w:rsidR="00631658" w:rsidRPr="0098236F" w:rsidRDefault="00631658" w:rsidP="00631658">
      <w:pPr>
        <w:jc w:val="both"/>
        <w:rPr>
          <w:rFonts w:ascii="GHEA Grapalat" w:hAnsi="GHEA Grapalat" w:cs="GHEA Grapalat"/>
          <w:b/>
          <w:bCs/>
          <w:color w:val="000000" w:themeColor="text1"/>
          <w:sz w:val="20"/>
          <w:szCs w:val="20"/>
          <w:lang w:val="pt-BR"/>
        </w:rPr>
      </w:pPr>
      <w:r w:rsidRPr="0098236F">
        <w:rPr>
          <w:rFonts w:ascii="GHEA Grapalat" w:hAnsi="GHEA Grapalat" w:cs="GHEA Grapalat"/>
          <w:color w:val="000000" w:themeColor="text1"/>
          <w:sz w:val="20"/>
          <w:szCs w:val="20"/>
          <w:lang w:val="pt-BR"/>
        </w:rPr>
        <w:tab/>
      </w:r>
      <w:r w:rsidRPr="0098236F">
        <w:rPr>
          <w:rFonts w:ascii="GHEA Grapalat" w:hAnsi="GHEA Grapalat" w:cs="GHEA Grapalat"/>
          <w:color w:val="000000" w:themeColor="text1"/>
          <w:sz w:val="20"/>
          <w:szCs w:val="20"/>
          <w:lang w:val="pt-BR"/>
        </w:rPr>
        <w:tab/>
        <w:t xml:space="preserve">                               </w:t>
      </w:r>
    </w:p>
    <w:p w14:paraId="5A0EBB0A" w14:textId="68E5F1B0" w:rsidR="00631658" w:rsidRPr="0098236F" w:rsidRDefault="00631658" w:rsidP="003A1AAD">
      <w:pPr>
        <w:ind w:left="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1.1 Ընկերությունը մասնակցում է </w:t>
      </w:r>
      <w:r w:rsidR="00597A1B" w:rsidRPr="007E0041">
        <w:rPr>
          <w:rFonts w:ascii="GHEA Grapalat" w:hAnsi="GHEA Grapalat" w:cs="GHEA Grapalat"/>
          <w:sz w:val="20"/>
          <w:szCs w:val="20"/>
          <w:lang w:val="pt-BR"/>
        </w:rPr>
        <w:t>ՀՀ արտաքին գործերի նախարարության</w:t>
      </w:r>
      <w:r w:rsidR="003A1AAD"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pt-BR"/>
        </w:rPr>
        <w:t xml:space="preserve">(այսուհետ` Պատվիրատու) կողմից </w:t>
      </w:r>
      <w:r w:rsidR="003A1AAD" w:rsidRPr="0098236F">
        <w:rPr>
          <w:rFonts w:ascii="GHEA Grapalat" w:hAnsi="GHEA Grapalat" w:cs="GHEA Grapalat"/>
          <w:color w:val="000000" w:themeColor="text1"/>
          <w:sz w:val="20"/>
          <w:szCs w:val="20"/>
          <w:lang w:val="hy-AM"/>
        </w:rPr>
        <w:t>կ</w:t>
      </w:r>
      <w:r w:rsidRPr="0098236F">
        <w:rPr>
          <w:rFonts w:ascii="GHEA Grapalat" w:hAnsi="GHEA Grapalat" w:cs="GHEA Grapalat"/>
          <w:color w:val="000000" w:themeColor="text1"/>
          <w:sz w:val="20"/>
          <w:szCs w:val="20"/>
          <w:lang w:val="pt-BR"/>
        </w:rPr>
        <w:t>ազմակերպված</w:t>
      </w:r>
      <w:r w:rsidR="003A1AAD" w:rsidRPr="0098236F">
        <w:rPr>
          <w:rFonts w:ascii="GHEA Grapalat" w:hAnsi="GHEA Grapalat"/>
          <w:b/>
          <w:iCs/>
          <w:color w:val="000000" w:themeColor="text1"/>
          <w:lang w:val="hy-AM"/>
        </w:rPr>
        <w:t xml:space="preserve"> </w:t>
      </w:r>
      <w:r w:rsidR="00597A1B" w:rsidRPr="00597A1B">
        <w:rPr>
          <w:rFonts w:ascii="GHEA Grapalat" w:hAnsi="GHEA Grapalat"/>
          <w:b/>
          <w:iCs/>
          <w:color w:val="000000" w:themeColor="text1"/>
          <w:lang w:val="hy-AM"/>
        </w:rPr>
        <w:t>ԱԳՆ-ԳՀԱՇՁԲ-2</w:t>
      </w:r>
      <w:r w:rsidR="007D09E0">
        <w:rPr>
          <w:rFonts w:ascii="GHEA Grapalat" w:hAnsi="GHEA Grapalat"/>
          <w:b/>
          <w:iCs/>
          <w:color w:val="000000" w:themeColor="text1"/>
          <w:lang w:val="hy-AM"/>
        </w:rPr>
        <w:t>4</w:t>
      </w:r>
      <w:r w:rsidR="00597A1B" w:rsidRPr="00597A1B">
        <w:rPr>
          <w:rFonts w:ascii="GHEA Grapalat" w:hAnsi="GHEA Grapalat"/>
          <w:b/>
          <w:iCs/>
          <w:color w:val="000000" w:themeColor="text1"/>
          <w:lang w:val="hy-AM"/>
        </w:rPr>
        <w:t>/01</w:t>
      </w:r>
      <w:r w:rsidR="003A1AAD" w:rsidRPr="0098236F">
        <w:rPr>
          <w:rFonts w:ascii="GHEA Grapalat" w:hAnsi="GHEA Grapalat"/>
          <w:b/>
          <w:iCs/>
          <w:color w:val="000000" w:themeColor="text1"/>
          <w:lang w:val="hy-AM"/>
        </w:rPr>
        <w:t xml:space="preserve"> </w:t>
      </w:r>
      <w:r w:rsidR="003A1AAD" w:rsidRPr="0098236F">
        <w:rPr>
          <w:rFonts w:ascii="GHEA Grapalat" w:hAnsi="GHEA Grapalat" w:cs="GHEA Grapalat"/>
          <w:color w:val="000000" w:themeColor="text1"/>
          <w:sz w:val="20"/>
          <w:szCs w:val="20"/>
          <w:lang w:val="hy-AM"/>
        </w:rPr>
        <w:t xml:space="preserve"> </w:t>
      </w:r>
      <w:r w:rsidRPr="0098236F">
        <w:rPr>
          <w:rFonts w:ascii="GHEA Grapalat" w:hAnsi="GHEA Grapalat" w:cs="GHEA Grapalat"/>
          <w:color w:val="000000" w:themeColor="text1"/>
          <w:sz w:val="20"/>
          <w:szCs w:val="20"/>
          <w:lang w:val="pt-BR"/>
        </w:rPr>
        <w:t>ծածկագրով գնման ընթացակարգին:</w:t>
      </w:r>
    </w:p>
    <w:p w14:paraId="022A627A" w14:textId="650B0B2D" w:rsidR="00631658" w:rsidRPr="0098236F" w:rsidRDefault="00631658" w:rsidP="00631658">
      <w:pPr>
        <w:ind w:left="426"/>
        <w:jc w:val="both"/>
        <w:rPr>
          <w:rFonts w:ascii="GHEA Grapalat" w:hAnsi="GHEA Grapalat" w:cs="GHEA Grapalat"/>
          <w:color w:val="000000" w:themeColor="text1"/>
          <w:sz w:val="20"/>
          <w:szCs w:val="20"/>
          <w:lang w:val="pt-BR"/>
        </w:rPr>
      </w:pPr>
      <w:r w:rsidRPr="0098236F">
        <w:rPr>
          <w:rFonts w:ascii="GHEA Grapalat" w:hAnsi="GHEA Grapalat"/>
          <w:color w:val="000000" w:themeColor="text1"/>
          <w:sz w:val="20"/>
          <w:szCs w:val="20"/>
          <w:vertAlign w:val="superscript"/>
          <w:lang w:val="pt-BR"/>
        </w:rPr>
        <w:t xml:space="preserve">                                                        </w:t>
      </w:r>
    </w:p>
    <w:p w14:paraId="2F108EC1" w14:textId="77777777" w:rsidR="00631658" w:rsidRPr="0098236F" w:rsidRDefault="00631658" w:rsidP="00631658">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8236F" w:rsidRDefault="007A5E2D" w:rsidP="007A5E2D">
      <w:pPr>
        <w:ind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1.3 </w:t>
      </w:r>
      <w:r w:rsidR="00631658" w:rsidRPr="0098236F">
        <w:rPr>
          <w:rFonts w:ascii="GHEA Grapalat" w:hAnsi="GHEA Grapalat" w:cs="GHEA Grapalat"/>
          <w:color w:val="000000" w:themeColor="text1"/>
          <w:sz w:val="20"/>
          <w:szCs w:val="20"/>
          <w:lang w:val="pt-BR"/>
        </w:rPr>
        <w:t>Ընկերությունը</w:t>
      </w:r>
      <w:r w:rsidR="00631658" w:rsidRPr="0098236F">
        <w:rPr>
          <w:rFonts w:ascii="GHEA Grapalat" w:hAnsi="GHEA Grapalat" w:cs="GHEA Grapalat"/>
          <w:color w:val="000000" w:themeColor="text1"/>
          <w:sz w:val="20"/>
          <w:szCs w:val="20"/>
          <w:lang w:val="hy-AM"/>
        </w:rPr>
        <w:t xml:space="preserve"> սույն </w:t>
      </w:r>
      <w:r w:rsidR="00631658" w:rsidRPr="0098236F">
        <w:rPr>
          <w:rFonts w:ascii="GHEA Grapalat" w:hAnsi="GHEA Grapalat" w:cs="GHEA Grapalat"/>
          <w:color w:val="000000" w:themeColor="text1"/>
          <w:sz w:val="20"/>
          <w:szCs w:val="20"/>
          <w:lang w:val="pt-BR"/>
        </w:rPr>
        <w:t>տուժանքի համաձայնագ</w:t>
      </w:r>
      <w:r w:rsidR="00631658" w:rsidRPr="0098236F">
        <w:rPr>
          <w:rFonts w:ascii="GHEA Grapalat" w:hAnsi="GHEA Grapalat" w:cs="GHEA Grapalat"/>
          <w:color w:val="000000" w:themeColor="text1"/>
          <w:sz w:val="20"/>
          <w:szCs w:val="20"/>
          <w:lang w:val="hy-AM"/>
        </w:rPr>
        <w:t>ր</w:t>
      </w:r>
      <w:r w:rsidR="00631658" w:rsidRPr="0098236F">
        <w:rPr>
          <w:rFonts w:ascii="GHEA Grapalat" w:hAnsi="GHEA Grapalat" w:cs="GHEA Grapalat"/>
          <w:color w:val="000000" w:themeColor="text1"/>
          <w:sz w:val="20"/>
          <w:szCs w:val="20"/>
          <w:lang w:val="pt-BR"/>
        </w:rPr>
        <w:t>ի</w:t>
      </w:r>
      <w:r w:rsidR="00631658" w:rsidRPr="0098236F">
        <w:rPr>
          <w:rFonts w:ascii="GHEA Grapalat" w:hAnsi="GHEA Grapalat" w:cs="GHEA Grapalat"/>
          <w:color w:val="000000" w:themeColor="text1"/>
          <w:sz w:val="20"/>
          <w:szCs w:val="20"/>
          <w:lang w:val="hy-AM"/>
        </w:rPr>
        <w:t xml:space="preserve">ն կից ներկայացվող վճարման պահանջագրի </w:t>
      </w:r>
      <w:r w:rsidRPr="0098236F">
        <w:rPr>
          <w:rFonts w:ascii="GHEA Grapalat" w:hAnsi="GHEA Grapalat" w:cs="GHEA Grapalat"/>
          <w:color w:val="000000" w:themeColor="text1"/>
          <w:sz w:val="20"/>
          <w:szCs w:val="20"/>
          <w:lang w:val="hy-AM"/>
        </w:rPr>
        <w:t>(</w:t>
      </w:r>
      <w:r w:rsidR="00631658" w:rsidRPr="0098236F">
        <w:rPr>
          <w:rFonts w:ascii="GHEA Grapalat" w:hAnsi="GHEA Grapalat" w:cs="GHEA Grapalat"/>
          <w:color w:val="000000" w:themeColor="text1"/>
          <w:sz w:val="20"/>
          <w:szCs w:val="20"/>
          <w:lang w:val="hy-AM"/>
        </w:rPr>
        <w:t>այսուհետ` Պահանջագիր</w:t>
      </w:r>
      <w:r w:rsidRPr="0098236F">
        <w:rPr>
          <w:rFonts w:ascii="GHEA Grapalat" w:hAnsi="GHEA Grapalat" w:cs="GHEA Grapalat"/>
          <w:color w:val="000000" w:themeColor="text1"/>
          <w:sz w:val="20"/>
          <w:szCs w:val="20"/>
          <w:lang w:val="hy-AM"/>
        </w:rPr>
        <w:t>)</w:t>
      </w:r>
      <w:r w:rsidR="00631658" w:rsidRPr="0098236F">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49CAFB53" w14:textId="77777777" w:rsidR="00631658" w:rsidRPr="0098236F" w:rsidRDefault="00631658" w:rsidP="00631658">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8236F" w:rsidRDefault="00631658" w:rsidP="00631658">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98236F">
        <w:rPr>
          <w:rFonts w:ascii="GHEA Grapalat" w:hAnsi="GHEA Grapalat" w:cs="GHEA Grapalat"/>
          <w:color w:val="000000" w:themeColor="text1"/>
          <w:sz w:val="20"/>
          <w:szCs w:val="20"/>
          <w:lang w:val="pt-BR"/>
        </w:rPr>
        <w:t>Ընկերության</w:t>
      </w:r>
      <w:r w:rsidRPr="0098236F">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480595FE" w14:textId="77777777" w:rsidR="00631658" w:rsidRPr="0098236F" w:rsidRDefault="00631658" w:rsidP="00631658">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գ)  </w:t>
      </w:r>
      <w:r w:rsidRPr="0098236F">
        <w:rPr>
          <w:rFonts w:ascii="GHEA Grapalat" w:hAnsi="GHEA Grapalat" w:cs="GHEA Grapalat"/>
          <w:color w:val="000000" w:themeColor="text1"/>
          <w:sz w:val="20"/>
          <w:szCs w:val="20"/>
          <w:lang w:val="pt-BR"/>
        </w:rPr>
        <w:t>Ընկերությունը</w:t>
      </w:r>
      <w:r w:rsidRPr="0098236F">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8236F" w:rsidRDefault="00631658" w:rsidP="00631658">
      <w:pPr>
        <w:ind w:left="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դ) </w:t>
      </w:r>
      <w:r w:rsidRPr="0098236F">
        <w:rPr>
          <w:rFonts w:ascii="GHEA Grapalat" w:hAnsi="GHEA Grapalat" w:cs="GHEA Grapalat"/>
          <w:color w:val="000000" w:themeColor="text1"/>
          <w:sz w:val="20"/>
          <w:szCs w:val="20"/>
          <w:lang w:val="pt-BR"/>
        </w:rPr>
        <w:t>Ընկերությունը</w:t>
      </w:r>
      <w:r w:rsidRPr="0098236F">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1379B90C" w14:textId="7011B04B" w:rsidR="00403A28" w:rsidRPr="0098236F" w:rsidRDefault="00631658" w:rsidP="00146D17">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8236F">
        <w:rPr>
          <w:rFonts w:ascii="GHEA Grapalat" w:hAnsi="GHEA Grapalat" w:cs="GHEA Grapalat"/>
          <w:color w:val="000000" w:themeColor="text1"/>
          <w:sz w:val="20"/>
          <w:szCs w:val="20"/>
          <w:lang w:val="hy-AM"/>
        </w:rPr>
        <w:t>1.4</w:t>
      </w:r>
      <w:r w:rsidRPr="0098236F">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8236F">
        <w:rPr>
          <w:rFonts w:ascii="GHEA Grapalat" w:hAnsi="GHEA Grapalat" w:cs="GHEA Grapalat"/>
          <w:color w:val="000000" w:themeColor="text1"/>
          <w:sz w:val="20"/>
          <w:szCs w:val="20"/>
          <w:lang w:val="hy-AM"/>
        </w:rPr>
        <w:t xml:space="preserve">Պահանջագիրը բնօրինակներով </w:t>
      </w:r>
      <w:r w:rsidRPr="0098236F">
        <w:rPr>
          <w:rFonts w:ascii="GHEA Grapalat" w:hAnsi="GHEA Grapalat" w:cs="GHEA Grapalat"/>
          <w:color w:val="000000" w:themeColor="text1"/>
          <w:sz w:val="20"/>
          <w:szCs w:val="20"/>
          <w:lang w:val="pt-BR"/>
        </w:rPr>
        <w:t xml:space="preserve">ներկայացնում է </w:t>
      </w:r>
      <w:r w:rsidRPr="0098236F">
        <w:rPr>
          <w:rFonts w:ascii="GHEA Grapalat" w:hAnsi="GHEA Grapalat" w:cs="GHEA Grapalat"/>
          <w:color w:val="000000" w:themeColor="text1"/>
          <w:sz w:val="20"/>
          <w:szCs w:val="20"/>
          <w:lang w:val="hy-AM"/>
        </w:rPr>
        <w:t>Վճարող Բանկին</w:t>
      </w:r>
      <w:r w:rsidRPr="0098236F">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Pr="0098236F">
        <w:rPr>
          <w:rFonts w:ascii="GHEA Grapalat" w:hAnsi="GHEA Grapalat" w:cs="GHEA Grapalat"/>
          <w:color w:val="000000" w:themeColor="text1"/>
          <w:sz w:val="20"/>
          <w:szCs w:val="20"/>
          <w:lang w:val="hy-AM"/>
        </w:rPr>
        <w:t>Պահանջագիրը</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էլեկտրոնային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թվային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ստորագրությամբ</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հաստատված</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լինելու</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դեպքում</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դրանք</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Վճարող</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Բանկին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են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ներկայացվում</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էլեկտրոնային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կրիչներով</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ինչպես</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նաև</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դրանցից</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արտատպված</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թղթային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տարբերակներով</w:t>
      </w:r>
    </w:p>
    <w:p w14:paraId="758F2824" w14:textId="78C5C127" w:rsidR="00631658" w:rsidRPr="0098236F" w:rsidRDefault="00403A28" w:rsidP="00146D17">
      <w:pPr>
        <w:ind w:firstLine="426"/>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1.5</w:t>
      </w:r>
      <w:r w:rsidR="00631658" w:rsidRPr="0098236F">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003E3FE" w14:textId="77777777" w:rsidR="00631658" w:rsidRPr="0098236F"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hy-AM"/>
        </w:rPr>
        <w:t>Վճարող Բանկի կողմից Պ</w:t>
      </w:r>
      <w:r w:rsidRPr="0098236F">
        <w:rPr>
          <w:rFonts w:ascii="GHEA Grapalat" w:hAnsi="GHEA Grapalat" w:cs="GHEA Grapalat"/>
          <w:color w:val="000000" w:themeColor="text1"/>
          <w:sz w:val="20"/>
          <w:szCs w:val="20"/>
          <w:lang w:val="pt-BR"/>
        </w:rPr>
        <w:t xml:space="preserve">ահանջագրում նշված գումարի վճարման հետևանքով </w:t>
      </w:r>
      <w:r w:rsidRPr="0098236F">
        <w:rPr>
          <w:rFonts w:ascii="GHEA Grapalat" w:hAnsi="GHEA Grapalat" w:cs="GHEA Grapalat"/>
          <w:color w:val="000000" w:themeColor="text1"/>
          <w:sz w:val="20"/>
          <w:szCs w:val="20"/>
          <w:lang w:val="hy-AM"/>
        </w:rPr>
        <w:t xml:space="preserve">Ընկերության </w:t>
      </w:r>
      <w:r w:rsidRPr="0098236F">
        <w:rPr>
          <w:rFonts w:ascii="GHEA Grapalat" w:hAnsi="GHEA Grapalat" w:cs="GHEA Grapalat"/>
          <w:color w:val="000000" w:themeColor="text1"/>
          <w:sz w:val="20"/>
          <w:szCs w:val="20"/>
          <w:lang w:val="pt-BR"/>
        </w:rPr>
        <w:t xml:space="preserve">առաջացած ռիսկերի (Ընկերության կրած վնասների) </w:t>
      </w:r>
      <w:r w:rsidRPr="0098236F">
        <w:rPr>
          <w:rFonts w:ascii="GHEA Grapalat" w:hAnsi="GHEA Grapalat" w:cs="GHEA Grapalat"/>
          <w:color w:val="000000" w:themeColor="text1"/>
          <w:sz w:val="20"/>
          <w:szCs w:val="20"/>
          <w:lang w:val="hy-AM"/>
        </w:rPr>
        <w:t xml:space="preserve">և բացասական հետևանքների </w:t>
      </w:r>
      <w:r w:rsidRPr="0098236F">
        <w:rPr>
          <w:rFonts w:ascii="GHEA Grapalat" w:hAnsi="GHEA Grapalat" w:cs="GHEA Grapalat"/>
          <w:color w:val="000000" w:themeColor="text1"/>
          <w:sz w:val="20"/>
          <w:szCs w:val="20"/>
          <w:lang w:val="pt-BR"/>
        </w:rPr>
        <w:t>համար Բանկը</w:t>
      </w:r>
      <w:r w:rsidRPr="0098236F">
        <w:rPr>
          <w:rFonts w:ascii="GHEA Grapalat" w:hAnsi="GHEA Grapalat" w:cs="GHEA Grapalat"/>
          <w:color w:val="000000" w:themeColor="text1"/>
          <w:sz w:val="20"/>
          <w:szCs w:val="20"/>
          <w:lang w:val="hy-AM"/>
        </w:rPr>
        <w:t xml:space="preserve"> որևէ</w:t>
      </w:r>
      <w:r w:rsidRPr="0098236F">
        <w:rPr>
          <w:rFonts w:ascii="GHEA Grapalat" w:hAnsi="GHEA Grapalat" w:cs="GHEA Grapalat"/>
          <w:color w:val="000000" w:themeColor="text1"/>
          <w:sz w:val="20"/>
          <w:szCs w:val="20"/>
          <w:lang w:val="pt-BR"/>
        </w:rPr>
        <w:t xml:space="preserve"> պատասխանատվություն չի կրում</w:t>
      </w:r>
      <w:r w:rsidRPr="0098236F">
        <w:rPr>
          <w:rFonts w:ascii="GHEA Grapalat" w:hAnsi="GHEA Grapalat" w:cs="GHEA Grapalat"/>
          <w:color w:val="000000" w:themeColor="text1"/>
          <w:sz w:val="20"/>
          <w:szCs w:val="20"/>
          <w:lang w:val="hy-AM"/>
        </w:rPr>
        <w:t>:</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8236F"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hy-AM"/>
        </w:rPr>
        <w:t>Այն դեպքում</w:t>
      </w:r>
      <w:r w:rsidRPr="0098236F">
        <w:rPr>
          <w:rFonts w:ascii="GHEA Grapalat" w:hAnsi="GHEA Grapalat" w:cs="GHEA Grapalat"/>
          <w:color w:val="000000" w:themeColor="text1"/>
          <w:sz w:val="20"/>
          <w:szCs w:val="20"/>
          <w:lang w:val="pt-BR"/>
        </w:rPr>
        <w:t>,</w:t>
      </w:r>
      <w:r w:rsidRPr="0098236F">
        <w:rPr>
          <w:rFonts w:ascii="GHEA Grapalat" w:hAnsi="GHEA Grapalat" w:cs="GHEA Grapalat"/>
          <w:color w:val="000000" w:themeColor="text1"/>
          <w:sz w:val="20"/>
          <w:szCs w:val="20"/>
          <w:lang w:val="hy-AM"/>
        </w:rPr>
        <w:t xml:space="preserve"> երբ Ընկերության հաշվի միջոցները չեն բավարարում</w:t>
      </w:r>
      <w:r w:rsidRPr="0098236F">
        <w:rPr>
          <w:rFonts w:ascii="GHEA Grapalat" w:hAnsi="GHEA Grapalat" w:cs="GHEA Grapalat"/>
          <w:color w:val="000000" w:themeColor="text1"/>
          <w:sz w:val="20"/>
          <w:szCs w:val="20"/>
        </w:rPr>
        <w:t>՝</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Վճարող</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բանկը</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վճարման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պահանջագիրը</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ստանալուց</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հետո՝</w:t>
      </w:r>
      <w:r w:rsidRPr="0098236F">
        <w:rPr>
          <w:rFonts w:ascii="GHEA Grapalat" w:hAnsi="GHEA Grapalat" w:cs="GHEA Grapalat"/>
          <w:color w:val="000000" w:themeColor="text1"/>
          <w:sz w:val="20"/>
          <w:szCs w:val="20"/>
          <w:lang w:val="pt-BR"/>
        </w:rPr>
        <w:t xml:space="preserve"> 2 (</w:t>
      </w:r>
      <w:r w:rsidRPr="0098236F">
        <w:rPr>
          <w:rFonts w:ascii="GHEA Grapalat" w:hAnsi="GHEA Grapalat" w:cs="GHEA Grapalat"/>
          <w:color w:val="000000" w:themeColor="text1"/>
          <w:sz w:val="20"/>
          <w:szCs w:val="20"/>
        </w:rPr>
        <w:t>երկու</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աշխատանքային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օրվա</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ընթացքում</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պետք</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է</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տեղեկացնի</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Պատվիրատուին՝</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գրավոր</w:t>
      </w:r>
      <w:r w:rsidRPr="0098236F">
        <w:rPr>
          <w:rFonts w:ascii="GHEA Grapalat" w:hAnsi="GHEA Grapalat" w:cs="GHEA Grapalat"/>
          <w:color w:val="000000" w:themeColor="text1"/>
          <w:sz w:val="20"/>
          <w:szCs w:val="20"/>
          <w:lang w:val="pt-BR"/>
        </w:rPr>
        <w:t xml:space="preserve"> </w:t>
      </w:r>
      <w:r w:rsidRPr="0098236F">
        <w:rPr>
          <w:rFonts w:ascii="GHEA Grapalat" w:hAnsi="GHEA Grapalat" w:cs="GHEA Grapalat"/>
          <w:color w:val="000000" w:themeColor="text1"/>
          <w:sz w:val="20"/>
          <w:szCs w:val="20"/>
        </w:rPr>
        <w:t>ձևով</w:t>
      </w:r>
      <w:r w:rsidRPr="0098236F">
        <w:rPr>
          <w:rFonts w:ascii="GHEA Grapalat" w:hAnsi="GHEA Grapalat" w:cs="GHEA Grapalat"/>
          <w:color w:val="000000" w:themeColor="text1"/>
          <w:sz w:val="20"/>
          <w:szCs w:val="20"/>
          <w:lang w:val="pt-BR"/>
        </w:rPr>
        <w:t>:</w:t>
      </w:r>
    </w:p>
    <w:p w14:paraId="55B797D5" w14:textId="77777777" w:rsidR="00631658" w:rsidRPr="0098236F"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98236F">
        <w:rPr>
          <w:rFonts w:ascii="GHEA Grapalat" w:hAnsi="GHEA Grapalat" w:cs="GHEA Grapalat"/>
          <w:color w:val="000000" w:themeColor="text1"/>
          <w:sz w:val="20"/>
          <w:szCs w:val="20"/>
          <w:lang w:val="pt-BR"/>
        </w:rPr>
        <w:t xml:space="preserve"> Սույն համաձայնագիրը և կից </w:t>
      </w:r>
      <w:r w:rsidRPr="0098236F">
        <w:rPr>
          <w:rFonts w:ascii="GHEA Grapalat" w:hAnsi="GHEA Grapalat" w:cs="GHEA Grapalat"/>
          <w:color w:val="000000" w:themeColor="text1"/>
          <w:sz w:val="20"/>
          <w:szCs w:val="20"/>
          <w:lang w:val="hy-AM"/>
        </w:rPr>
        <w:t>Պ</w:t>
      </w:r>
      <w:r w:rsidRPr="0098236F">
        <w:rPr>
          <w:rFonts w:ascii="GHEA Grapalat" w:hAnsi="GHEA Grapalat" w:cs="GHEA Grapalat"/>
          <w:color w:val="000000" w:themeColor="text1"/>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98236F">
        <w:rPr>
          <w:rFonts w:ascii="GHEA Grapalat" w:hAnsi="GHEA Grapalat" w:cs="GHEA Grapalat"/>
          <w:color w:val="000000" w:themeColor="text1"/>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98236F" w:rsidRDefault="00631658" w:rsidP="00631658">
      <w:pPr>
        <w:jc w:val="both"/>
        <w:rPr>
          <w:rFonts w:ascii="GHEA Grapalat" w:hAnsi="GHEA Grapalat" w:cs="GHEA Grapalat"/>
          <w:color w:val="000000" w:themeColor="text1"/>
          <w:sz w:val="20"/>
          <w:szCs w:val="20"/>
          <w:lang w:val="hy-AM"/>
        </w:rPr>
      </w:pPr>
    </w:p>
    <w:p w14:paraId="22650B51" w14:textId="77777777" w:rsidR="00631658" w:rsidRPr="0098236F" w:rsidRDefault="00F5285F" w:rsidP="00F5285F">
      <w:pPr>
        <w:ind w:left="360"/>
        <w:jc w:val="center"/>
        <w:rPr>
          <w:rFonts w:ascii="GHEA Grapalat" w:hAnsi="GHEA Grapalat" w:cs="GHEA Grapalat"/>
          <w:b/>
          <w:bCs/>
          <w:color w:val="000000" w:themeColor="text1"/>
          <w:sz w:val="20"/>
          <w:szCs w:val="20"/>
          <w:lang w:val="hy-AM"/>
        </w:rPr>
      </w:pPr>
      <w:r w:rsidRPr="0098236F">
        <w:rPr>
          <w:rFonts w:ascii="GHEA Grapalat" w:hAnsi="GHEA Grapalat" w:cs="GHEA Grapalat"/>
          <w:b/>
          <w:bCs/>
          <w:color w:val="000000" w:themeColor="text1"/>
          <w:sz w:val="20"/>
          <w:szCs w:val="20"/>
          <w:lang w:val="hy-AM"/>
        </w:rPr>
        <w:t>2.</w:t>
      </w:r>
      <w:r w:rsidR="000F15C2" w:rsidRPr="0098236F">
        <w:rPr>
          <w:rFonts w:ascii="GHEA Grapalat" w:hAnsi="GHEA Grapalat" w:cs="GHEA Grapalat"/>
          <w:b/>
          <w:bCs/>
          <w:color w:val="000000" w:themeColor="text1"/>
          <w:sz w:val="20"/>
          <w:szCs w:val="20"/>
          <w:lang w:val="hy-AM"/>
        </w:rPr>
        <w:t xml:space="preserve"> </w:t>
      </w:r>
      <w:r w:rsidR="00631658" w:rsidRPr="0098236F">
        <w:rPr>
          <w:rFonts w:ascii="GHEA Grapalat" w:hAnsi="GHEA Grapalat" w:cs="GHEA Grapalat"/>
          <w:b/>
          <w:bCs/>
          <w:color w:val="000000" w:themeColor="text1"/>
          <w:sz w:val="20"/>
          <w:szCs w:val="20"/>
          <w:lang w:val="hy-AM"/>
        </w:rPr>
        <w:t>Այլ պայմաններ</w:t>
      </w:r>
    </w:p>
    <w:p w14:paraId="196FD6CE" w14:textId="77777777" w:rsidR="00334B2F" w:rsidRPr="0098236F" w:rsidRDefault="007A5E2D" w:rsidP="007A5E2D">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8236F">
        <w:rPr>
          <w:rFonts w:ascii="GHEA Grapalat" w:hAnsi="GHEA Grapalat" w:cs="GHEA Grapalat"/>
          <w:color w:val="000000" w:themeColor="text1"/>
          <w:sz w:val="20"/>
          <w:szCs w:val="20"/>
          <w:lang w:val="hy-AM"/>
        </w:rPr>
        <w:t xml:space="preserve"> հաջորդող քսաներորդ աշխատանքային օրը ներառյալ:</w:t>
      </w:r>
    </w:p>
    <w:p w14:paraId="72904F09" w14:textId="77777777" w:rsidR="00631658" w:rsidRPr="0098236F" w:rsidRDefault="00631658" w:rsidP="00631658">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8236F" w:rsidRDefault="00631658" w:rsidP="00631658">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8236F" w:rsidDel="00A13215" w:rsidRDefault="00631658" w:rsidP="00631658">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8236F" w:rsidRDefault="00631658" w:rsidP="00631658">
      <w:pPr>
        <w:ind w:firstLine="567"/>
        <w:jc w:val="both"/>
        <w:rPr>
          <w:rFonts w:ascii="GHEA Grapalat" w:hAnsi="GHEA Grapalat" w:cs="GHEA Grapalat"/>
          <w:color w:val="000000" w:themeColor="text1"/>
          <w:sz w:val="20"/>
          <w:szCs w:val="20"/>
          <w:lang w:val="hy-AM"/>
        </w:rPr>
      </w:pPr>
      <w:r w:rsidRPr="0098236F">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8236F" w:rsidRDefault="00631658" w:rsidP="00631658">
      <w:pPr>
        <w:ind w:firstLine="567"/>
        <w:jc w:val="both"/>
        <w:rPr>
          <w:rFonts w:ascii="GHEA Grapalat" w:hAnsi="GHEA Grapalat" w:cs="GHEA Grapalat"/>
          <w:color w:val="000000" w:themeColor="text1"/>
          <w:sz w:val="20"/>
          <w:szCs w:val="20"/>
          <w:lang w:val="hy-AM"/>
        </w:rPr>
      </w:pPr>
    </w:p>
    <w:p w14:paraId="02D2EDDD" w14:textId="77777777" w:rsidR="00631658" w:rsidRPr="0098236F" w:rsidRDefault="00631658" w:rsidP="00631658">
      <w:pPr>
        <w:ind w:firstLine="567"/>
        <w:jc w:val="center"/>
        <w:rPr>
          <w:rFonts w:ascii="GHEA Grapalat" w:hAnsi="GHEA Grapalat" w:cs="GHEA Grapalat"/>
          <w:color w:val="000000" w:themeColor="text1"/>
          <w:sz w:val="20"/>
          <w:szCs w:val="20"/>
          <w:lang w:val="hy-AM"/>
        </w:rPr>
      </w:pPr>
      <w:r w:rsidRPr="0098236F">
        <w:rPr>
          <w:rFonts w:ascii="GHEA Grapalat" w:hAnsi="GHEA Grapalat" w:cs="GHEA Grapalat"/>
          <w:b/>
          <w:color w:val="000000" w:themeColor="text1"/>
          <w:sz w:val="20"/>
          <w:szCs w:val="20"/>
          <w:lang w:val="hy-AM"/>
        </w:rPr>
        <w:t>3. Ընկերության հասցեն, բանկային վավերապայմանները`</w:t>
      </w:r>
    </w:p>
    <w:p w14:paraId="70FBF4CC" w14:textId="77777777" w:rsidR="00631658" w:rsidRPr="0098236F" w:rsidRDefault="00631658" w:rsidP="00631658">
      <w:pPr>
        <w:jc w:val="both"/>
        <w:rPr>
          <w:rFonts w:ascii="GHEA Grapalat" w:hAnsi="GHEA Grapalat" w:cs="GHEA Grapalat"/>
          <w:color w:val="000000" w:themeColor="text1"/>
          <w:sz w:val="20"/>
          <w:szCs w:val="20"/>
          <w:u w:val="single"/>
          <w:lang w:val="hy-AM"/>
        </w:rPr>
      </w:pP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r w:rsidRPr="0098236F">
        <w:rPr>
          <w:rFonts w:ascii="GHEA Grapalat" w:hAnsi="GHEA Grapalat" w:cs="GHEA Grapalat"/>
          <w:color w:val="000000" w:themeColor="text1"/>
          <w:sz w:val="20"/>
          <w:szCs w:val="20"/>
          <w:u w:val="single"/>
          <w:lang w:val="hy-AM"/>
        </w:rPr>
        <w:tab/>
      </w:r>
    </w:p>
    <w:p w14:paraId="0CEB3B30"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անվանումը</w:t>
      </w:r>
    </w:p>
    <w:p w14:paraId="374A5B68" w14:textId="77777777" w:rsidR="00631658" w:rsidRPr="0098236F" w:rsidRDefault="00631658" w:rsidP="00631658">
      <w:pPr>
        <w:jc w:val="both"/>
        <w:rPr>
          <w:rFonts w:ascii="GHEA Grapalat" w:hAnsi="GHEA Grapalat"/>
          <w:color w:val="000000" w:themeColor="text1"/>
          <w:sz w:val="20"/>
          <w:szCs w:val="20"/>
          <w:u w:val="single"/>
          <w:vertAlign w:val="superscript"/>
          <w:lang w:val="hy-AM"/>
        </w:rPr>
      </w:pPr>
      <w:r w:rsidRPr="0098236F">
        <w:rPr>
          <w:rFonts w:ascii="GHEA Grapalat" w:hAnsi="GHEA Grapalat"/>
          <w:color w:val="000000" w:themeColor="text1"/>
          <w:sz w:val="20"/>
          <w:szCs w:val="20"/>
          <w:vertAlign w:val="superscript"/>
          <w:lang w:val="hy-AM"/>
        </w:rPr>
        <w:t xml:space="preserve"> </w:t>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3AA17CBF"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հասցեն</w:t>
      </w:r>
    </w:p>
    <w:p w14:paraId="603B8EAA" w14:textId="77777777" w:rsidR="00631658" w:rsidRPr="0098236F" w:rsidRDefault="00631658" w:rsidP="00631658">
      <w:pPr>
        <w:jc w:val="both"/>
        <w:rPr>
          <w:rFonts w:ascii="GHEA Grapalat" w:hAnsi="GHEA Grapalat"/>
          <w:color w:val="000000" w:themeColor="text1"/>
          <w:sz w:val="20"/>
          <w:szCs w:val="20"/>
          <w:u w:val="single"/>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67DD0372"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ընկերությանը սպասարկող բանկի անվանումը</w:t>
      </w:r>
    </w:p>
    <w:p w14:paraId="24DA17A3"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5DC99F48"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բանկային հաշվեհամարը</w:t>
      </w:r>
    </w:p>
    <w:p w14:paraId="1AF0698C"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140DD1EA"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հարկ վճարողի հաշվառման համարը</w:t>
      </w:r>
    </w:p>
    <w:p w14:paraId="713ABE5E" w14:textId="77777777" w:rsidR="00631658" w:rsidRPr="0098236F" w:rsidRDefault="00631658" w:rsidP="00631658">
      <w:pPr>
        <w:jc w:val="both"/>
        <w:rPr>
          <w:rFonts w:ascii="GHEA Grapalat" w:hAnsi="GHEA Grapalat"/>
          <w:color w:val="000000" w:themeColor="text1"/>
          <w:sz w:val="20"/>
          <w:szCs w:val="20"/>
          <w:u w:val="single"/>
          <w:vertAlign w:val="superscript"/>
          <w:lang w:val="hy-AM"/>
        </w:rPr>
      </w:pP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r w:rsidRPr="0098236F">
        <w:rPr>
          <w:rFonts w:ascii="GHEA Grapalat" w:hAnsi="GHEA Grapalat"/>
          <w:color w:val="000000" w:themeColor="text1"/>
          <w:sz w:val="20"/>
          <w:szCs w:val="20"/>
          <w:u w:val="single"/>
          <w:vertAlign w:val="superscript"/>
          <w:lang w:val="hy-AM"/>
        </w:rPr>
        <w:tab/>
      </w:r>
    </w:p>
    <w:p w14:paraId="75A61D79" w14:textId="77777777" w:rsidR="00631658" w:rsidRPr="0098236F" w:rsidRDefault="00631658" w:rsidP="00631658">
      <w:pPr>
        <w:jc w:val="both"/>
        <w:rPr>
          <w:rFonts w:ascii="GHEA Grapalat" w:hAnsi="GHEA Grapalat"/>
          <w:color w:val="000000" w:themeColor="text1"/>
          <w:sz w:val="20"/>
          <w:szCs w:val="20"/>
          <w:vertAlign w:val="superscript"/>
          <w:lang w:val="hy-AM"/>
        </w:rPr>
      </w:pPr>
      <w:r w:rsidRPr="0098236F">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00C59895" w14:textId="77777777" w:rsidR="00631658" w:rsidRPr="0098236F" w:rsidRDefault="00631658" w:rsidP="00631658">
      <w:pPr>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Կ.Տ</w:t>
      </w:r>
    </w:p>
    <w:p w14:paraId="377B35B7" w14:textId="77777777" w:rsidR="00631658" w:rsidRPr="0098236F" w:rsidRDefault="00631658" w:rsidP="00631658">
      <w:pPr>
        <w:jc w:val="both"/>
        <w:rPr>
          <w:rFonts w:ascii="GHEA Grapalat" w:hAnsi="GHEA Grapalat"/>
          <w:color w:val="000000" w:themeColor="text1"/>
          <w:sz w:val="20"/>
          <w:szCs w:val="20"/>
          <w:lang w:val="hy-AM"/>
        </w:rPr>
      </w:pPr>
    </w:p>
    <w:p w14:paraId="0CC8800E" w14:textId="77777777" w:rsidR="00631658" w:rsidRPr="0098236F" w:rsidRDefault="00631658" w:rsidP="00631658">
      <w:pPr>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Օր/ամիս/տարի</w:t>
      </w:r>
    </w:p>
    <w:p w14:paraId="02E55E79" w14:textId="77777777" w:rsidR="00631658" w:rsidRPr="0098236F" w:rsidRDefault="00631658" w:rsidP="00631658">
      <w:pPr>
        <w:jc w:val="center"/>
        <w:rPr>
          <w:rFonts w:ascii="GHEA Grapalat" w:hAnsi="GHEA Grapalat" w:cs="GHEA Grapalat"/>
          <w:color w:val="000000" w:themeColor="text1"/>
          <w:sz w:val="20"/>
          <w:szCs w:val="20"/>
          <w:lang w:val="hy-AM"/>
        </w:rPr>
      </w:pPr>
    </w:p>
    <w:p w14:paraId="34660314" w14:textId="77777777" w:rsidR="00631658" w:rsidRPr="0098236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r w:rsidRPr="0098236F">
        <w:rPr>
          <w:rFonts w:ascii="GHEA Grapalat" w:hAnsi="GHEA Grapalat" w:cs="Sylfaen"/>
          <w:i/>
          <w:color w:val="000000" w:themeColor="text1"/>
          <w:sz w:val="20"/>
          <w:szCs w:val="20"/>
          <w:lang w:val="hy-AM"/>
        </w:rPr>
        <w:t xml:space="preserve">* </w:t>
      </w:r>
      <w:r w:rsidRPr="0098236F">
        <w:rPr>
          <w:rFonts w:ascii="GHEA Grapalat" w:hAnsi="GHEA Grapalat"/>
          <w:i/>
          <w:color w:val="000000" w:themeColor="text1"/>
          <w:sz w:val="20"/>
          <w:szCs w:val="20"/>
          <w:lang w:val="hy-AM"/>
        </w:rPr>
        <w:t>լրացվում է հանձնաժողովի քարտուղարի կողմից` մինչև հրավերը տեղեկագրում հրապարակելը:</w:t>
      </w:r>
    </w:p>
    <w:p w14:paraId="4890D5CF" w14:textId="77777777" w:rsidR="00631658" w:rsidRPr="0098236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776731E0" w14:textId="77777777" w:rsidR="00631658" w:rsidRPr="0098236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4CF149BF" w14:textId="77777777" w:rsidR="00334B2F" w:rsidRPr="0098236F" w:rsidRDefault="00631658" w:rsidP="00334B2F">
      <w:pPr>
        <w:pStyle w:val="BodyTextIndent3"/>
        <w:spacing w:line="240" w:lineRule="auto"/>
        <w:jc w:val="right"/>
        <w:rPr>
          <w:rFonts w:ascii="GHEA Grapalat" w:hAnsi="GHEA Grapalat"/>
          <w:b/>
          <w:color w:val="000000" w:themeColor="text1"/>
          <w:lang w:val="hy-AM"/>
        </w:rPr>
      </w:pPr>
      <w:r w:rsidRPr="0098236F">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8236F"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98236F" w:rsidRDefault="00334B2F" w:rsidP="00CB0ADE">
            <w:pPr>
              <w:rPr>
                <w:rFonts w:ascii="GHEA Grapalat" w:hAnsi="GHEA Grapalat" w:cs="Sylfaen"/>
                <w:b/>
                <w:bCs/>
                <w:color w:val="000000" w:themeColor="text1"/>
                <w:sz w:val="20"/>
                <w:szCs w:val="20"/>
                <w:lang w:val="hy-AM"/>
              </w:rPr>
            </w:pPr>
            <w:r w:rsidRPr="0098236F">
              <w:rPr>
                <w:rFonts w:ascii="GHEA Grapalat" w:hAnsi="GHEA Grapalat" w:cs="Sylfaen"/>
                <w:color w:val="000000" w:themeColor="text1"/>
                <w:sz w:val="20"/>
                <w:szCs w:val="20"/>
              </w:rPr>
              <w:lastRenderedPageBreak/>
              <w:t xml:space="preserve">1.                                                              </w:t>
            </w:r>
            <w:r w:rsidRPr="0098236F">
              <w:rPr>
                <w:rFonts w:ascii="GHEA Grapalat" w:hAnsi="GHEA Grapalat" w:cs="Sylfaen"/>
                <w:b/>
                <w:bCs/>
                <w:color w:val="000000" w:themeColor="text1"/>
                <w:sz w:val="20"/>
                <w:szCs w:val="20"/>
              </w:rPr>
              <w:t>ՎՃԱՐՄԱՆ</w:t>
            </w:r>
            <w:r w:rsidRPr="0098236F">
              <w:rPr>
                <w:rFonts w:ascii="GHEA Grapalat" w:hAnsi="GHEA Grapalat" w:cs="Arial"/>
                <w:b/>
                <w:bCs/>
                <w:color w:val="000000" w:themeColor="text1"/>
                <w:sz w:val="20"/>
                <w:szCs w:val="20"/>
              </w:rPr>
              <w:t xml:space="preserve"> </w:t>
            </w:r>
            <w:r w:rsidRPr="0098236F">
              <w:rPr>
                <w:rFonts w:ascii="GHEA Grapalat" w:hAnsi="GHEA Grapalat" w:cs="Sylfaen"/>
                <w:b/>
                <w:bCs/>
                <w:color w:val="000000" w:themeColor="text1"/>
                <w:sz w:val="20"/>
                <w:szCs w:val="20"/>
              </w:rPr>
              <w:t xml:space="preserve">ՊԱՀԱՆՋԱԳԻՐ* </w:t>
            </w:r>
          </w:p>
          <w:p w14:paraId="2622F558" w14:textId="77777777" w:rsidR="00334B2F" w:rsidRPr="0098236F" w:rsidRDefault="00334B2F" w:rsidP="00CB0ADE">
            <w:pPr>
              <w:jc w:val="center"/>
              <w:rPr>
                <w:rFonts w:ascii="GHEA Grapalat" w:hAnsi="GHEA Grapalat" w:cs="Arial"/>
                <w:bCs/>
                <w:i/>
                <w:color w:val="000000" w:themeColor="text1"/>
                <w:sz w:val="20"/>
                <w:szCs w:val="20"/>
              </w:rPr>
            </w:pPr>
          </w:p>
        </w:tc>
      </w:tr>
      <w:tr w:rsidR="00334B2F" w:rsidRPr="0098236F"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8236F" w:rsidRDefault="00334B2F" w:rsidP="00CB0ADE">
            <w:pP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Թիվ </w:t>
            </w:r>
          </w:p>
        </w:tc>
      </w:tr>
      <w:tr w:rsidR="00334B2F" w:rsidRPr="0098236F"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3</w:t>
            </w:r>
            <w:r w:rsidRPr="0098236F">
              <w:rPr>
                <w:rFonts w:ascii="GHEA Grapalat" w:hAnsi="GHEA Grapalat" w:cs="Sylfaen"/>
                <w:color w:val="000000" w:themeColor="text1"/>
                <w:sz w:val="20"/>
                <w:szCs w:val="20"/>
              </w:rPr>
              <w:t>.                                                         Ներկայացման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ամսաթիվը</w:t>
            </w:r>
            <w:r w:rsidRPr="0098236F">
              <w:rPr>
                <w:rFonts w:ascii="GHEA Grapalat" w:hAnsi="GHEA Grapalat" w:cs="Arial"/>
                <w:color w:val="000000" w:themeColor="text1"/>
                <w:sz w:val="20"/>
                <w:szCs w:val="20"/>
              </w:rPr>
              <w:t xml:space="preserve">` </w:t>
            </w:r>
            <w:r w:rsidRPr="0098236F">
              <w:rPr>
                <w:rFonts w:ascii="GHEA Grapalat" w:hAnsi="GHEA Grapalat" w:cs="Tahoma"/>
                <w:color w:val="000000" w:themeColor="text1"/>
                <w:sz w:val="20"/>
                <w:szCs w:val="20"/>
              </w:rPr>
              <w:t xml:space="preserve">"___"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20___</w:t>
            </w:r>
            <w:r w:rsidRPr="0098236F">
              <w:rPr>
                <w:rFonts w:ascii="GHEA Grapalat" w:hAnsi="GHEA Grapalat" w:cs="Sylfaen"/>
                <w:color w:val="000000" w:themeColor="text1"/>
                <w:sz w:val="20"/>
                <w:szCs w:val="20"/>
              </w:rPr>
              <w:t>թ.</w:t>
            </w:r>
          </w:p>
        </w:tc>
      </w:tr>
      <w:tr w:rsidR="00334B2F" w:rsidRPr="0098236F"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Վճարողի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 </w:t>
            </w:r>
            <w:r w:rsidRPr="0098236F">
              <w:rPr>
                <w:rFonts w:ascii="GHEA Grapalat" w:hAnsi="GHEA Grapalat" w:cs="Sylfaen"/>
                <w:color w:val="000000" w:themeColor="text1"/>
                <w:sz w:val="20"/>
                <w:szCs w:val="20"/>
              </w:rPr>
              <w:t xml:space="preserve">(Ընկերություն </w:t>
            </w:r>
            <w:r w:rsidRPr="0098236F">
              <w:rPr>
                <w:rFonts w:ascii="GHEA Grapalat" w:hAnsi="GHEA Grapalat" w:cs="Arial"/>
                <w:color w:val="000000" w:themeColor="text1"/>
                <w:sz w:val="20"/>
                <w:szCs w:val="20"/>
              </w:rPr>
              <w:t>`</w:t>
            </w:r>
          </w:p>
        </w:tc>
      </w:tr>
      <w:tr w:rsidR="00334B2F" w:rsidRPr="0098236F"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5</w:t>
            </w:r>
            <w:r w:rsidRPr="0098236F">
              <w:rPr>
                <w:rFonts w:ascii="GHEA Grapalat" w:hAnsi="GHEA Grapalat" w:cs="Sylfaen"/>
                <w:color w:val="000000" w:themeColor="text1"/>
                <w:sz w:val="20"/>
                <w:szCs w:val="20"/>
              </w:rPr>
              <w:t>. Վճարողի</w:t>
            </w:r>
            <w:r w:rsidRPr="0098236F">
              <w:rPr>
                <w:rFonts w:ascii="GHEA Grapalat" w:hAnsi="GHEA Grapalat" w:cs="Sylfaen"/>
                <w:color w:val="000000" w:themeColor="text1"/>
                <w:sz w:val="20"/>
                <w:szCs w:val="20"/>
                <w:lang w:val="hy-AM"/>
              </w:rPr>
              <w:t xml:space="preserve">ն սպասարկող Ֆինանսական կազմակերպություն </w:t>
            </w:r>
            <w:r w:rsidRPr="0098236F">
              <w:rPr>
                <w:rFonts w:ascii="GHEA Grapalat" w:hAnsi="GHEA Grapalat" w:cs="Sylfaen"/>
                <w:color w:val="000000" w:themeColor="text1"/>
                <w:sz w:val="20"/>
                <w:szCs w:val="20"/>
              </w:rPr>
              <w:t>(</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բանկ)</w:t>
            </w:r>
            <w:r w:rsidRPr="0098236F">
              <w:rPr>
                <w:rFonts w:ascii="GHEA Grapalat" w:hAnsi="GHEA Grapalat" w:cs="Arial"/>
                <w:color w:val="000000" w:themeColor="text1"/>
                <w:sz w:val="20"/>
                <w:szCs w:val="20"/>
              </w:rPr>
              <w:t>`</w:t>
            </w:r>
          </w:p>
        </w:tc>
      </w:tr>
      <w:tr w:rsidR="00334B2F" w:rsidRPr="0098236F"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6</w:t>
            </w:r>
            <w:r w:rsidRPr="0098236F">
              <w:rPr>
                <w:rFonts w:ascii="GHEA Grapalat" w:hAnsi="GHEA Grapalat" w:cs="Sylfaen"/>
                <w:color w:val="000000" w:themeColor="text1"/>
                <w:sz w:val="20"/>
                <w:szCs w:val="20"/>
              </w:rPr>
              <w:t>. Վճարողի</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rPr>
              <w:t>հաշվի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համարը</w:t>
            </w:r>
            <w:r w:rsidRPr="0098236F">
              <w:rPr>
                <w:rFonts w:ascii="GHEA Grapalat" w:hAnsi="GHEA Grapalat" w:cs="Arial"/>
                <w:color w:val="000000" w:themeColor="text1"/>
                <w:sz w:val="20"/>
                <w:szCs w:val="20"/>
              </w:rPr>
              <w:t>`</w:t>
            </w:r>
          </w:p>
        </w:tc>
      </w:tr>
      <w:tr w:rsidR="00334B2F" w:rsidRPr="0098236F"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7</w:t>
            </w:r>
            <w:r w:rsidRPr="0098236F">
              <w:rPr>
                <w:rFonts w:ascii="GHEA Grapalat" w:hAnsi="GHEA Grapalat" w:cs="Sylfaen"/>
                <w:color w:val="000000" w:themeColor="text1"/>
                <w:sz w:val="20"/>
                <w:szCs w:val="20"/>
              </w:rPr>
              <w:t>. Վճարողի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ՀՎՀՀ</w:t>
            </w:r>
            <w:r w:rsidRPr="0098236F">
              <w:rPr>
                <w:rFonts w:ascii="GHEA Grapalat" w:hAnsi="GHEA Grapalat" w:cs="Arial"/>
                <w:color w:val="000000" w:themeColor="text1"/>
                <w:sz w:val="20"/>
                <w:szCs w:val="20"/>
              </w:rPr>
              <w:t>`</w:t>
            </w:r>
          </w:p>
        </w:tc>
      </w:tr>
      <w:tr w:rsidR="00334B2F" w:rsidRPr="0098236F"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8</w:t>
            </w:r>
            <w:r w:rsidRPr="0098236F">
              <w:rPr>
                <w:rFonts w:ascii="GHEA Grapalat" w:hAnsi="GHEA Grapalat" w:cs="Sylfaen"/>
                <w:color w:val="000000" w:themeColor="text1"/>
                <w:sz w:val="20"/>
                <w:szCs w:val="20"/>
              </w:rPr>
              <w:t>. Վճարողի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ՀԾՀ</w:t>
            </w:r>
            <w:r w:rsidRPr="0098236F">
              <w:rPr>
                <w:rFonts w:ascii="GHEA Grapalat" w:hAnsi="GHEA Grapalat" w:cs="Arial"/>
                <w:color w:val="000000" w:themeColor="text1"/>
                <w:sz w:val="20"/>
                <w:szCs w:val="20"/>
              </w:rPr>
              <w:t>`</w:t>
            </w:r>
          </w:p>
        </w:tc>
      </w:tr>
      <w:tr w:rsidR="00014B95" w:rsidRPr="0098236F"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1D5FCDB4" w:rsidR="00014B95" w:rsidRPr="0098236F" w:rsidRDefault="00014B95" w:rsidP="00014B95">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lang w:val="hy-AM"/>
              </w:rPr>
              <w:t>9</w:t>
            </w:r>
            <w:r w:rsidRPr="0098236F">
              <w:rPr>
                <w:rFonts w:ascii="GHEA Grapalat" w:hAnsi="GHEA Grapalat" w:cs="Sylfaen"/>
                <w:color w:val="000000" w:themeColor="text1"/>
                <w:sz w:val="20"/>
                <w:szCs w:val="20"/>
              </w:rPr>
              <w:t>. Շահառու</w:t>
            </w:r>
            <w:r w:rsidRPr="0098236F">
              <w:rPr>
                <w:rFonts w:ascii="GHEA Grapalat" w:hAnsi="GHEA Grapalat" w:cs="Sylfaen"/>
                <w:color w:val="000000" w:themeColor="text1"/>
                <w:sz w:val="20"/>
                <w:szCs w:val="20"/>
                <w:lang w:val="hy-AM"/>
              </w:rPr>
              <w:t>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 </w:t>
            </w:r>
            <w:r w:rsidRPr="0098236F">
              <w:rPr>
                <w:rFonts w:ascii="GHEA Grapalat" w:hAnsi="GHEA Grapalat" w:cs="Arial"/>
                <w:color w:val="000000" w:themeColor="text1"/>
                <w:sz w:val="20"/>
                <w:szCs w:val="20"/>
              </w:rPr>
              <w:t>`</w:t>
            </w:r>
            <w:r w:rsidRPr="0098236F">
              <w:rPr>
                <w:rFonts w:ascii="GHEA Grapalat" w:hAnsi="GHEA Grapalat"/>
                <w:b/>
                <w:color w:val="000000" w:themeColor="text1"/>
                <w:lang w:val="af-ZA"/>
              </w:rPr>
              <w:t xml:space="preserve"> </w:t>
            </w:r>
            <w:r w:rsidR="00597A1B">
              <w:t xml:space="preserve"> </w:t>
            </w:r>
            <w:r w:rsidR="00597A1B" w:rsidRPr="00597A1B">
              <w:rPr>
                <w:rFonts w:ascii="GHEA Grapalat" w:hAnsi="GHEA Grapalat"/>
                <w:b/>
                <w:color w:val="000000" w:themeColor="text1"/>
                <w:lang w:val="af-ZA"/>
              </w:rPr>
              <w:t>ՀՀ ԱԳՆ</w:t>
            </w:r>
          </w:p>
        </w:tc>
      </w:tr>
      <w:tr w:rsidR="00014B95" w:rsidRPr="0098236F"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526B20FA" w:rsidR="00014B95" w:rsidRPr="0098236F" w:rsidRDefault="00014B95" w:rsidP="00014B95">
            <w:pPr>
              <w:rPr>
                <w:rFonts w:ascii="GHEA Grapalat" w:hAnsi="GHEA Grapalat" w:cs="Sylfaen"/>
                <w:color w:val="000000" w:themeColor="text1"/>
                <w:sz w:val="20"/>
                <w:szCs w:val="20"/>
                <w:lang w:val="ru-RU"/>
              </w:rPr>
            </w:pPr>
            <w:r w:rsidRPr="0098236F">
              <w:rPr>
                <w:rFonts w:ascii="GHEA Grapalat" w:hAnsi="GHEA Grapalat" w:cs="Sylfaen"/>
                <w:color w:val="000000" w:themeColor="text1"/>
                <w:sz w:val="20"/>
                <w:szCs w:val="20"/>
                <w:lang w:val="ru-RU"/>
              </w:rPr>
              <w:t xml:space="preserve">10. </w:t>
            </w:r>
            <w:r w:rsidRPr="0098236F">
              <w:rPr>
                <w:rFonts w:ascii="GHEA Grapalat" w:hAnsi="GHEA Grapalat" w:cs="Sylfaen"/>
                <w:color w:val="000000" w:themeColor="text1"/>
                <w:sz w:val="20"/>
                <w:szCs w:val="20"/>
              </w:rPr>
              <w:t xml:space="preserve"> 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 xml:space="preserve"> ՀԾՀ</w:t>
            </w:r>
            <w:r w:rsidRPr="0098236F">
              <w:rPr>
                <w:rFonts w:ascii="GHEA Grapalat" w:hAnsi="GHEA Grapalat" w:cs="Sylfaen"/>
                <w:color w:val="000000" w:themeColor="text1"/>
                <w:sz w:val="20"/>
                <w:szCs w:val="20"/>
                <w:lang w:val="ru-RU"/>
              </w:rPr>
              <w:t xml:space="preserve"> (</w:t>
            </w:r>
            <w:r w:rsidRPr="0098236F">
              <w:rPr>
                <w:rFonts w:ascii="GHEA Grapalat" w:hAnsi="GHEA Grapalat" w:cs="Sylfaen"/>
                <w:color w:val="000000" w:themeColor="text1"/>
                <w:sz w:val="20"/>
                <w:szCs w:val="20"/>
                <w:lang w:val="hy-AM"/>
              </w:rPr>
              <w:t>չի լրացվում</w:t>
            </w:r>
            <w:r w:rsidRPr="0098236F">
              <w:rPr>
                <w:rFonts w:ascii="GHEA Grapalat" w:hAnsi="GHEA Grapalat" w:cs="Sylfaen"/>
                <w:color w:val="000000" w:themeColor="text1"/>
                <w:sz w:val="20"/>
                <w:szCs w:val="20"/>
                <w:lang w:val="ru-RU"/>
              </w:rPr>
              <w:t>)</w:t>
            </w:r>
          </w:p>
        </w:tc>
      </w:tr>
      <w:tr w:rsidR="00014B95" w:rsidRPr="0098236F"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3BA12AE3" w:rsidR="00014B95" w:rsidRPr="00597A1B" w:rsidRDefault="00014B95" w:rsidP="00597A1B">
            <w:pPr>
              <w:rPr>
                <w:rFonts w:ascii="GHEA Grapalat" w:hAnsi="GHEA Grapalat" w:cs="Arial"/>
                <w:color w:val="000000" w:themeColor="text1"/>
                <w:sz w:val="20"/>
                <w:szCs w:val="20"/>
                <w:lang w:val="hy-AM"/>
              </w:rPr>
            </w:pPr>
            <w:r w:rsidRPr="0098236F">
              <w:rPr>
                <w:rFonts w:ascii="GHEA Grapalat" w:hAnsi="GHEA Grapalat" w:cs="Sylfaen"/>
                <w:color w:val="000000" w:themeColor="text1"/>
                <w:sz w:val="20"/>
                <w:szCs w:val="20"/>
                <w:lang w:val="hy-AM"/>
              </w:rPr>
              <w:t>11</w:t>
            </w:r>
            <w:r w:rsidRPr="0098236F">
              <w:rPr>
                <w:rFonts w:ascii="GHEA Grapalat" w:hAnsi="GHEA Grapalat" w:cs="Sylfaen"/>
                <w:color w:val="000000" w:themeColor="text1"/>
                <w:sz w:val="20"/>
                <w:szCs w:val="20"/>
              </w:rPr>
              <w:t>. 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ՀՎՀՀ</w:t>
            </w:r>
            <w:r w:rsidRPr="0098236F">
              <w:rPr>
                <w:rFonts w:ascii="GHEA Grapalat" w:hAnsi="GHEA Grapalat" w:cs="Arial"/>
                <w:color w:val="000000" w:themeColor="text1"/>
                <w:sz w:val="20"/>
                <w:szCs w:val="20"/>
              </w:rPr>
              <w:t>`025</w:t>
            </w:r>
            <w:r w:rsidR="00597A1B">
              <w:rPr>
                <w:rFonts w:ascii="GHEA Grapalat" w:hAnsi="GHEA Grapalat" w:cs="Arial"/>
                <w:color w:val="000000" w:themeColor="text1"/>
                <w:sz w:val="20"/>
                <w:szCs w:val="20"/>
                <w:lang w:val="hy-AM"/>
              </w:rPr>
              <w:t>27728</w:t>
            </w:r>
          </w:p>
        </w:tc>
      </w:tr>
      <w:tr w:rsidR="00014B95" w:rsidRPr="0098236F"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00C0FE05" w:rsidR="00014B95" w:rsidRPr="0098236F" w:rsidRDefault="00014B95" w:rsidP="00014B95">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.Շահառուի</w:t>
            </w:r>
            <w:r w:rsidRPr="0098236F">
              <w:rPr>
                <w:rFonts w:ascii="GHEA Grapalat" w:hAnsi="GHEA Grapalat" w:cs="Sylfaen"/>
                <w:color w:val="000000" w:themeColor="text1"/>
                <w:sz w:val="20"/>
                <w:szCs w:val="20"/>
                <w:lang w:val="hy-AM"/>
              </w:rPr>
              <w:t>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lang w:val="hy-AM"/>
              </w:rPr>
              <w:t xml:space="preserve"> սպասարկող Ֆինանսական կազմակերպություն</w:t>
            </w:r>
            <w:r w:rsidRPr="0098236F">
              <w:rPr>
                <w:rFonts w:ascii="GHEA Grapalat" w:hAnsi="GHEA Grapalat" w:cs="Sylfaen"/>
                <w:color w:val="000000" w:themeColor="text1"/>
                <w:sz w:val="20"/>
                <w:szCs w:val="20"/>
              </w:rPr>
              <w:t xml:space="preserve"> (բանկ)</w:t>
            </w:r>
            <w:r w:rsidRPr="0098236F">
              <w:rPr>
                <w:rFonts w:ascii="GHEA Grapalat" w:hAnsi="GHEA Grapalat" w:cs="Arial"/>
                <w:color w:val="000000" w:themeColor="text1"/>
                <w:sz w:val="20"/>
                <w:szCs w:val="20"/>
              </w:rPr>
              <w:t>`</w:t>
            </w:r>
            <w:r w:rsidRPr="0098236F">
              <w:rPr>
                <w:rFonts w:ascii="GHEA Grapalat" w:hAnsi="GHEA Grapalat" w:cs="Sylfaen"/>
                <w:b/>
                <w:color w:val="000000" w:themeColor="text1"/>
                <w:spacing w:val="-2"/>
                <w:sz w:val="20"/>
                <w:szCs w:val="20"/>
                <w:lang w:val="hy-AM"/>
              </w:rPr>
              <w:t xml:space="preserve"> ՀՀ ֆի</w:t>
            </w:r>
            <w:r w:rsidRPr="0098236F">
              <w:rPr>
                <w:rFonts w:ascii="GHEA Grapalat" w:hAnsi="GHEA Grapalat" w:cs="Sylfaen"/>
                <w:b/>
                <w:color w:val="000000" w:themeColor="text1"/>
                <w:spacing w:val="-2"/>
                <w:sz w:val="20"/>
                <w:szCs w:val="20"/>
                <w:lang w:val="hy-AM"/>
              </w:rPr>
              <w:softHyphen/>
              <w:t>նանս</w:t>
            </w:r>
            <w:r w:rsidRPr="0098236F">
              <w:rPr>
                <w:rFonts w:ascii="GHEA Grapalat" w:hAnsi="GHEA Grapalat" w:cs="Sylfaen"/>
                <w:b/>
                <w:color w:val="000000" w:themeColor="text1"/>
                <w:spacing w:val="-2"/>
                <w:sz w:val="20"/>
                <w:szCs w:val="20"/>
                <w:lang w:val="hy-AM"/>
              </w:rPr>
              <w:softHyphen/>
              <w:t>ների նախարարության գործառնա</w:t>
            </w:r>
            <w:r w:rsidRPr="0098236F">
              <w:rPr>
                <w:rFonts w:ascii="GHEA Grapalat" w:hAnsi="GHEA Grapalat" w:cs="Sylfaen"/>
                <w:b/>
                <w:color w:val="000000" w:themeColor="text1"/>
                <w:spacing w:val="-2"/>
                <w:sz w:val="20"/>
                <w:szCs w:val="20"/>
                <w:lang w:val="hy-AM"/>
              </w:rPr>
              <w:softHyphen/>
              <w:t>կան վարչությու</w:t>
            </w:r>
            <w:r w:rsidRPr="0098236F">
              <w:rPr>
                <w:rFonts w:ascii="GHEA Grapalat" w:hAnsi="GHEA Grapalat" w:cs="Sylfaen"/>
                <w:b/>
                <w:color w:val="000000" w:themeColor="text1"/>
                <w:spacing w:val="-2"/>
                <w:sz w:val="20"/>
                <w:szCs w:val="20"/>
                <w:lang w:val="hy-AM"/>
              </w:rPr>
              <w:softHyphen/>
              <w:t>ն</w:t>
            </w:r>
          </w:p>
        </w:tc>
      </w:tr>
      <w:tr w:rsidR="00014B95" w:rsidRPr="0098236F"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7BC7F571" w:rsidR="00014B95" w:rsidRPr="0098236F" w:rsidRDefault="00014B95" w:rsidP="00014B95">
            <w:pPr>
              <w:rPr>
                <w:rFonts w:ascii="GHEA Grapalat" w:hAnsi="GHEA Grapalat" w:cs="Arial"/>
                <w:color w:val="000000" w:themeColor="text1"/>
                <w:sz w:val="20"/>
                <w:szCs w:val="20"/>
                <w:lang w:val="hy-AM"/>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3</w:t>
            </w:r>
            <w:r w:rsidRPr="0098236F">
              <w:rPr>
                <w:rFonts w:ascii="GHEA Grapalat" w:hAnsi="GHEA Grapalat" w:cs="Sylfaen"/>
                <w:color w:val="000000" w:themeColor="text1"/>
                <w:sz w:val="20"/>
                <w:szCs w:val="20"/>
              </w:rPr>
              <w:t>.Շահառուի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հաշվի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համարը</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հշ</w:t>
            </w:r>
            <w:r w:rsidRPr="0098236F">
              <w:rPr>
                <w:rFonts w:ascii="GHEA Grapalat" w:hAnsi="GHEA Grapalat" w:cs="Arial"/>
                <w:color w:val="000000" w:themeColor="text1"/>
                <w:sz w:val="20"/>
                <w:szCs w:val="20"/>
              </w:rPr>
              <w:t>.N)</w:t>
            </w:r>
            <w:r w:rsidRPr="0098236F">
              <w:rPr>
                <w:rFonts w:ascii="GHEA Grapalat" w:hAnsi="GHEA Grapalat" w:cs="Sylfaen"/>
                <w:b/>
                <w:color w:val="000000" w:themeColor="text1"/>
                <w:sz w:val="20"/>
                <w:szCs w:val="20"/>
              </w:rPr>
              <w:t>900008000</w:t>
            </w:r>
            <w:r w:rsidRPr="0098236F">
              <w:rPr>
                <w:rFonts w:ascii="GHEA Grapalat" w:hAnsi="GHEA Grapalat" w:cs="Sylfaen"/>
                <w:b/>
                <w:color w:val="000000" w:themeColor="text1"/>
                <w:sz w:val="20"/>
                <w:szCs w:val="20"/>
                <w:lang w:val="hy-AM"/>
              </w:rPr>
              <w:t>758</w:t>
            </w:r>
          </w:p>
        </w:tc>
      </w:tr>
      <w:tr w:rsidR="00334B2F" w:rsidRPr="0098236F"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.Գումարը</w:t>
            </w:r>
            <w:r w:rsidRPr="0098236F">
              <w:rPr>
                <w:rFonts w:ascii="GHEA Grapalat" w:hAnsi="GHEA Grapalat" w:cs="Arial"/>
                <w:color w:val="000000" w:themeColor="text1"/>
                <w:sz w:val="20"/>
                <w:szCs w:val="20"/>
              </w:rPr>
              <w:t xml:space="preserve"> </w:t>
            </w:r>
            <w:r w:rsidRPr="0098236F">
              <w:rPr>
                <w:rFonts w:ascii="GHEA Grapalat" w:hAnsi="GHEA Grapalat" w:cs="Arial"/>
                <w:color w:val="000000" w:themeColor="text1"/>
                <w:sz w:val="20"/>
                <w:szCs w:val="20"/>
                <w:lang w:val="ru-RU"/>
              </w:rPr>
              <w:t>(</w:t>
            </w:r>
            <w:r w:rsidRPr="0098236F">
              <w:rPr>
                <w:rFonts w:ascii="GHEA Grapalat" w:hAnsi="GHEA Grapalat" w:cs="Sylfaen"/>
                <w:color w:val="000000" w:themeColor="text1"/>
                <w:sz w:val="20"/>
                <w:szCs w:val="20"/>
              </w:rPr>
              <w:t>թվերով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Sylfaen"/>
                <w:color w:val="000000" w:themeColor="text1"/>
                <w:sz w:val="20"/>
                <w:szCs w:val="20"/>
                <w:lang w:val="ru-RU"/>
              </w:rPr>
              <w:t>)</w:t>
            </w:r>
            <w:r w:rsidRPr="0098236F">
              <w:rPr>
                <w:rFonts w:ascii="GHEA Grapalat" w:hAnsi="GHEA Grapalat" w:cs="Arial"/>
                <w:color w:val="000000" w:themeColor="text1"/>
                <w:sz w:val="20"/>
                <w:szCs w:val="20"/>
              </w:rPr>
              <w:t>`</w:t>
            </w:r>
          </w:p>
        </w:tc>
      </w:tr>
      <w:tr w:rsidR="00334B2F" w:rsidRPr="0098236F"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15. </w:t>
            </w:r>
            <w:r w:rsidRPr="0098236F">
              <w:rPr>
                <w:rFonts w:ascii="GHEA Grapalat" w:hAnsi="GHEA Grapalat" w:cs="Sylfaen"/>
                <w:color w:val="000000" w:themeColor="text1"/>
                <w:sz w:val="20"/>
                <w:szCs w:val="20"/>
                <w:lang w:val="hy-AM"/>
              </w:rPr>
              <w:t xml:space="preserve">Ակցեպտավորված գումարը՝ </w:t>
            </w:r>
            <w:r w:rsidRPr="0098236F">
              <w:rPr>
                <w:rFonts w:ascii="GHEA Grapalat" w:hAnsi="GHEA Grapalat" w:cs="Sylfaen"/>
                <w:color w:val="000000" w:themeColor="text1"/>
                <w:sz w:val="20"/>
                <w:szCs w:val="20"/>
              </w:rPr>
              <w:t xml:space="preserve"> (թվերով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98236F">
              <w:rPr>
                <w:rFonts w:ascii="GHEA Grapalat" w:hAnsi="GHEA Grapalat" w:cs="Sylfaen"/>
                <w:color w:val="000000" w:themeColor="text1"/>
                <w:sz w:val="20"/>
                <w:szCs w:val="20"/>
              </w:rPr>
              <w:t>)</w:t>
            </w:r>
          </w:p>
        </w:tc>
      </w:tr>
      <w:tr w:rsidR="00334B2F" w:rsidRPr="0098236F"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ru-RU"/>
              </w:rPr>
              <w:t>6</w:t>
            </w:r>
            <w:r w:rsidRPr="0098236F">
              <w:rPr>
                <w:rFonts w:ascii="GHEA Grapalat" w:hAnsi="GHEA Grapalat" w:cs="Sylfaen"/>
                <w:color w:val="000000" w:themeColor="text1"/>
                <w:sz w:val="20"/>
                <w:szCs w:val="20"/>
              </w:rPr>
              <w:t>.Արժույթը</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բառերով</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և</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կոդով</w:t>
            </w:r>
            <w:r w:rsidRPr="0098236F">
              <w:rPr>
                <w:rFonts w:ascii="GHEA Grapalat" w:hAnsi="GHEA Grapalat" w:cs="Arial"/>
                <w:color w:val="000000" w:themeColor="text1"/>
                <w:sz w:val="20"/>
                <w:szCs w:val="20"/>
              </w:rPr>
              <w:t>)`</w:t>
            </w:r>
          </w:p>
        </w:tc>
      </w:tr>
      <w:tr w:rsidR="00334B2F" w:rsidRPr="0098236F"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98236F" w:rsidRDefault="00334B2F" w:rsidP="00CB0ADE">
            <w:pPr>
              <w:rPr>
                <w:rFonts w:ascii="GHEA Grapalat" w:hAnsi="GHEA Grapalat" w:cs="Arial"/>
                <w:color w:val="000000" w:themeColor="text1"/>
                <w:sz w:val="20"/>
                <w:szCs w:val="20"/>
                <w:lang w:val="hy-AM"/>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7</w:t>
            </w:r>
            <w:r w:rsidRPr="0098236F">
              <w:rPr>
                <w:rFonts w:ascii="GHEA Grapalat" w:hAnsi="GHEA Grapalat" w:cs="Sylfaen"/>
                <w:color w:val="000000" w:themeColor="text1"/>
                <w:sz w:val="20"/>
                <w:szCs w:val="20"/>
              </w:rPr>
              <w:t>.Գործարքի</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վճարման</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նպատակը</w:t>
            </w:r>
            <w:r w:rsidRPr="0098236F">
              <w:rPr>
                <w:rFonts w:ascii="GHEA Grapalat" w:hAnsi="GHEA Grapalat" w:cs="Arial"/>
                <w:color w:val="000000" w:themeColor="text1"/>
                <w:sz w:val="20"/>
                <w:szCs w:val="20"/>
              </w:rPr>
              <w:t>`</w:t>
            </w:r>
            <w:r w:rsidRPr="0098236F">
              <w:rPr>
                <w:rFonts w:ascii="GHEA Grapalat" w:hAnsi="GHEA Grapalat" w:cs="Arial"/>
                <w:color w:val="000000" w:themeColor="text1"/>
                <w:sz w:val="20"/>
                <w:szCs w:val="20"/>
                <w:lang w:val="hy-AM"/>
              </w:rPr>
              <w:t xml:space="preserve">  </w:t>
            </w:r>
            <w:r w:rsidRPr="0098236F">
              <w:rPr>
                <w:rFonts w:ascii="GHEA Grapalat" w:hAnsi="GHEA Grapalat" w:cs="Sylfaen"/>
                <w:bCs/>
                <w:i/>
                <w:color w:val="000000" w:themeColor="text1"/>
                <w:sz w:val="20"/>
                <w:szCs w:val="20"/>
              </w:rPr>
              <w:t>(</w:t>
            </w:r>
            <w:r w:rsidR="00D26DDD" w:rsidRPr="0098236F">
              <w:rPr>
                <w:rFonts w:ascii="GHEA Grapalat" w:hAnsi="GHEA Grapalat" w:cs="Sylfaen"/>
                <w:bCs/>
                <w:i/>
                <w:color w:val="000000" w:themeColor="text1"/>
                <w:sz w:val="20"/>
                <w:szCs w:val="20"/>
                <w:lang w:val="hy-AM"/>
              </w:rPr>
              <w:t>պայմանագրի կատարման</w:t>
            </w:r>
            <w:r w:rsidR="00F5285F" w:rsidRPr="0098236F">
              <w:rPr>
                <w:rFonts w:ascii="GHEA Grapalat" w:hAnsi="GHEA Grapalat" w:cs="Sylfaen"/>
                <w:bCs/>
                <w:i/>
                <w:color w:val="000000" w:themeColor="text1"/>
                <w:sz w:val="20"/>
                <w:szCs w:val="20"/>
              </w:rPr>
              <w:t xml:space="preserve"> </w:t>
            </w:r>
            <w:r w:rsidRPr="0098236F">
              <w:rPr>
                <w:rFonts w:ascii="GHEA Grapalat" w:hAnsi="GHEA Grapalat" w:cs="Sylfaen"/>
                <w:bCs/>
                <w:i/>
                <w:color w:val="000000" w:themeColor="text1"/>
                <w:sz w:val="20"/>
                <w:szCs w:val="20"/>
              </w:rPr>
              <w:t>ապահովմ</w:t>
            </w:r>
            <w:r w:rsidRPr="0098236F">
              <w:rPr>
                <w:rFonts w:ascii="GHEA Grapalat" w:hAnsi="GHEA Grapalat" w:cs="Sylfaen"/>
                <w:bCs/>
                <w:i/>
                <w:color w:val="000000" w:themeColor="text1"/>
                <w:sz w:val="20"/>
                <w:szCs w:val="20"/>
                <w:lang w:val="hy-AM"/>
              </w:rPr>
              <w:t>ան համար</w:t>
            </w:r>
            <w:r w:rsidRPr="0098236F">
              <w:rPr>
                <w:rFonts w:ascii="GHEA Grapalat" w:hAnsi="GHEA Grapalat" w:cs="Sylfaen"/>
                <w:bCs/>
                <w:i/>
                <w:color w:val="000000" w:themeColor="text1"/>
                <w:sz w:val="20"/>
                <w:szCs w:val="20"/>
              </w:rPr>
              <w:t>)</w:t>
            </w:r>
          </w:p>
        </w:tc>
      </w:tr>
      <w:tr w:rsidR="00334B2F" w:rsidRPr="0098236F"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334B2F" w:rsidRPr="0098236F" w:rsidRDefault="00334B2F" w:rsidP="00CB0ADE">
            <w:pPr>
              <w:rPr>
                <w:rFonts w:ascii="GHEA Grapalat" w:hAnsi="GHEA Grapalat" w:cs="Arial"/>
                <w:color w:val="000000" w:themeColor="text1"/>
                <w:sz w:val="20"/>
                <w:szCs w:val="20"/>
              </w:rPr>
            </w:pPr>
            <w:r w:rsidRPr="0098236F">
              <w:rPr>
                <w:rFonts w:ascii="GHEA Grapalat" w:hAnsi="GHEA Grapalat" w:cs="Sylfaen"/>
                <w:color w:val="000000" w:themeColor="text1"/>
                <w:sz w:val="20"/>
                <w:szCs w:val="20"/>
              </w:rPr>
              <w:t>1</w:t>
            </w:r>
            <w:r w:rsidRPr="0098236F">
              <w:rPr>
                <w:rFonts w:ascii="GHEA Grapalat" w:hAnsi="GHEA Grapalat" w:cs="Sylfaen"/>
                <w:color w:val="000000" w:themeColor="text1"/>
                <w:sz w:val="20"/>
                <w:szCs w:val="20"/>
                <w:lang w:val="hy-AM"/>
              </w:rPr>
              <w:t>8</w:t>
            </w: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 xml:space="preserve">Վճարման կատարման հիմքերը՝ </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Փաստաթղթերի</w:t>
            </w:r>
            <w:r w:rsidRPr="0098236F">
              <w:rPr>
                <w:rFonts w:ascii="GHEA Grapalat" w:hAnsi="GHEA Grapalat" w:cs="Arial"/>
                <w:color w:val="000000" w:themeColor="text1"/>
                <w:sz w:val="20"/>
                <w:szCs w:val="20"/>
                <w:lang w:val="hy-AM"/>
              </w:rPr>
              <w:t xml:space="preserve"> անվանումը</w:t>
            </w:r>
            <w:r w:rsidRPr="0098236F">
              <w:rPr>
                <w:rFonts w:ascii="GHEA Grapalat" w:hAnsi="GHEA Grapalat" w:cs="Arial"/>
                <w:color w:val="000000" w:themeColor="text1"/>
                <w:sz w:val="20"/>
                <w:szCs w:val="20"/>
              </w:rPr>
              <w:t>,</w:t>
            </w:r>
            <w:r w:rsidRPr="0098236F">
              <w:rPr>
                <w:rFonts w:ascii="GHEA Grapalat" w:hAnsi="GHEA Grapalat" w:cs="Arial"/>
                <w:color w:val="000000" w:themeColor="text1"/>
                <w:sz w:val="20"/>
                <w:szCs w:val="20"/>
                <w:lang w:val="hy-AM"/>
              </w:rPr>
              <w:t xml:space="preserve"> այդ թվում՝ տուժանքի մասին համաձայնագիրը, </w:t>
            </w:r>
            <w:r w:rsidRPr="0098236F">
              <w:rPr>
                <w:rFonts w:ascii="GHEA Grapalat" w:hAnsi="GHEA Grapalat" w:cs="Sylfaen"/>
                <w:color w:val="000000" w:themeColor="text1"/>
                <w:sz w:val="20"/>
                <w:szCs w:val="20"/>
                <w:lang w:val="hy-AM"/>
              </w:rPr>
              <w:t>դրանց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համարները</w:t>
            </w:r>
            <w:r w:rsidRPr="0098236F">
              <w:rPr>
                <w:rFonts w:ascii="GHEA Grapalat" w:hAnsi="GHEA Grapalat" w:cs="Arial"/>
                <w:color w:val="000000" w:themeColor="text1"/>
                <w:sz w:val="20"/>
                <w:szCs w:val="20"/>
                <w:lang w:val="hy-AM"/>
              </w:rPr>
              <w:t>,</w:t>
            </w:r>
            <w:r w:rsidRPr="0098236F">
              <w:rPr>
                <w:rFonts w:ascii="GHEA Grapalat" w:hAnsi="GHEA Grapalat" w:cs="Arial"/>
                <w:color w:val="000000" w:themeColor="text1"/>
                <w:sz w:val="20"/>
                <w:szCs w:val="20"/>
              </w:rPr>
              <w:t xml:space="preserve"> </w:t>
            </w:r>
            <w:proofErr w:type="gramStart"/>
            <w:r w:rsidRPr="0098236F">
              <w:rPr>
                <w:rFonts w:ascii="GHEA Grapalat" w:hAnsi="GHEA Grapalat" w:cs="Sylfaen"/>
                <w:color w:val="000000" w:themeColor="text1"/>
                <w:sz w:val="20"/>
                <w:szCs w:val="20"/>
                <w:lang w:val="hy-AM"/>
              </w:rPr>
              <w:t>պ</w:t>
            </w:r>
            <w:r w:rsidRPr="0098236F">
              <w:rPr>
                <w:rFonts w:ascii="GHEA Grapalat" w:hAnsi="GHEA Grapalat" w:cs="Sylfaen"/>
                <w:color w:val="000000" w:themeColor="text1"/>
                <w:sz w:val="20"/>
                <w:szCs w:val="20"/>
              </w:rPr>
              <w:t xml:space="preserve">այմանագրի </w:t>
            </w:r>
            <w:r w:rsidRPr="0098236F">
              <w:rPr>
                <w:rFonts w:ascii="GHEA Grapalat" w:hAnsi="GHEA Grapalat" w:cs="Arial"/>
                <w:color w:val="000000" w:themeColor="text1"/>
                <w:sz w:val="20"/>
                <w:szCs w:val="20"/>
              </w:rPr>
              <w:t xml:space="preserve"> </w:t>
            </w:r>
            <w:r w:rsidRPr="0098236F">
              <w:rPr>
                <w:rFonts w:ascii="GHEA Grapalat" w:hAnsi="GHEA Grapalat" w:cs="Sylfaen"/>
                <w:color w:val="000000" w:themeColor="text1"/>
                <w:sz w:val="20"/>
                <w:szCs w:val="20"/>
              </w:rPr>
              <w:t>ծածկագիրը</w:t>
            </w:r>
            <w:proofErr w:type="gramEnd"/>
            <w:r w:rsidRPr="0098236F">
              <w:rPr>
                <w:rFonts w:ascii="GHEA Grapalat" w:hAnsi="GHEA Grapalat" w:cs="Arial"/>
                <w:color w:val="000000" w:themeColor="text1"/>
                <w:sz w:val="20"/>
                <w:szCs w:val="20"/>
                <w:lang w:val="hy-AM"/>
              </w:rPr>
              <w:t xml:space="preserve"> որի հիման վրա կատարվում է  գանձումը</w:t>
            </w:r>
            <w:r w:rsidRPr="0098236F">
              <w:rPr>
                <w:rFonts w:ascii="GHEA Grapalat" w:hAnsi="GHEA Grapalat" w:cs="Arial"/>
                <w:color w:val="000000" w:themeColor="text1"/>
                <w:sz w:val="20"/>
                <w:szCs w:val="20"/>
              </w:rPr>
              <w:t>)</w:t>
            </w:r>
            <w:r w:rsidRPr="0098236F">
              <w:rPr>
                <w:rFonts w:ascii="GHEA Grapalat" w:hAnsi="GHEA Grapalat" w:cs="Sylfaen"/>
                <w:color w:val="000000" w:themeColor="text1"/>
                <w:sz w:val="20"/>
                <w:szCs w:val="20"/>
              </w:rPr>
              <w:t>`</w:t>
            </w:r>
          </w:p>
          <w:p w14:paraId="4E7BBAEB" w14:textId="77777777" w:rsidR="00334B2F" w:rsidRPr="0098236F" w:rsidRDefault="00334B2F" w:rsidP="00CB0ADE">
            <w:pPr>
              <w:rPr>
                <w:rFonts w:ascii="GHEA Grapalat" w:hAnsi="GHEA Grapalat" w:cs="Arial"/>
                <w:color w:val="000000" w:themeColor="text1"/>
                <w:sz w:val="20"/>
                <w:szCs w:val="20"/>
              </w:rPr>
            </w:pPr>
          </w:p>
        </w:tc>
      </w:tr>
      <w:tr w:rsidR="00334B2F" w:rsidRPr="0098236F"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8236F" w:rsidRDefault="00334B2F" w:rsidP="00CB0ADE">
            <w:pPr>
              <w:rPr>
                <w:rFonts w:ascii="GHEA Grapalat" w:hAnsi="GHEA Grapalat" w:cs="Arial"/>
                <w:color w:val="000000" w:themeColor="text1"/>
                <w:sz w:val="20"/>
                <w:szCs w:val="20"/>
                <w:lang w:val="hy-AM"/>
              </w:rPr>
            </w:pPr>
          </w:p>
        </w:tc>
      </w:tr>
      <w:tr w:rsidR="00334B2F" w:rsidRPr="0098236F"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98236F" w:rsidRDefault="00334B2F" w:rsidP="00CB0ADE">
            <w:pP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19. Վճարման պայմանները՝                                &lt;ակցեպտավորված վճարում&gt;</w:t>
            </w:r>
          </w:p>
          <w:p w14:paraId="3DE165D6" w14:textId="77777777" w:rsidR="00334B2F" w:rsidRPr="0098236F" w:rsidRDefault="00334B2F" w:rsidP="00CB0ADE">
            <w:pPr>
              <w:rPr>
                <w:rFonts w:ascii="GHEA Grapalat" w:hAnsi="GHEA Grapalat" w:cs="Sylfaen"/>
                <w:color w:val="000000" w:themeColor="text1"/>
                <w:sz w:val="20"/>
                <w:szCs w:val="20"/>
                <w:lang w:val="ru-RU"/>
              </w:rPr>
            </w:pPr>
          </w:p>
        </w:tc>
      </w:tr>
      <w:tr w:rsidR="00334B2F" w:rsidRPr="0098236F"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 xml:space="preserve">20. Առդիր էջերի քանակը՝    </w:t>
            </w:r>
            <w:r w:rsidRPr="0098236F">
              <w:rPr>
                <w:rFonts w:ascii="GHEA Grapalat" w:hAnsi="GHEA Grapalat" w:cs="Arial"/>
                <w:color w:val="000000" w:themeColor="text1"/>
                <w:sz w:val="20"/>
                <w:szCs w:val="20"/>
              </w:rPr>
              <w:t xml:space="preserve">--- </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rPr>
              <w:t>էջ</w:t>
            </w:r>
          </w:p>
          <w:p w14:paraId="06A6B466" w14:textId="77777777" w:rsidR="00334B2F" w:rsidRPr="0098236F" w:rsidRDefault="00334B2F" w:rsidP="00CB0ADE">
            <w:pPr>
              <w:rPr>
                <w:rFonts w:ascii="GHEA Grapalat" w:hAnsi="GHEA Grapalat" w:cs="Sylfaen"/>
                <w:color w:val="000000" w:themeColor="text1"/>
                <w:sz w:val="20"/>
                <w:szCs w:val="20"/>
                <w:lang w:val="hy-AM"/>
              </w:rPr>
            </w:pPr>
          </w:p>
        </w:tc>
      </w:tr>
      <w:tr w:rsidR="00334B2F" w:rsidRPr="0098236F"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8236F" w:rsidRDefault="00334B2F" w:rsidP="00CB0ADE">
            <w:pPr>
              <w:rPr>
                <w:rFonts w:ascii="GHEA Grapalat" w:hAnsi="GHEA Grapalat" w:cs="Sylfaen"/>
                <w:color w:val="000000" w:themeColor="text1"/>
                <w:sz w:val="20"/>
                <w:szCs w:val="20"/>
              </w:rPr>
            </w:pPr>
            <w:r w:rsidRPr="0098236F">
              <w:rPr>
                <w:rFonts w:ascii="Courier New" w:hAnsi="Courier New" w:cs="Courier New"/>
                <w:color w:val="000000" w:themeColor="text1"/>
                <w:sz w:val="20"/>
                <w:szCs w:val="20"/>
              </w:rPr>
              <w:t> </w:t>
            </w:r>
            <w:r w:rsidRPr="0098236F">
              <w:rPr>
                <w:rFonts w:ascii="GHEA Grapalat" w:hAnsi="GHEA Grapalat" w:cs="Arial"/>
                <w:color w:val="000000" w:themeColor="text1"/>
                <w:sz w:val="20"/>
                <w:szCs w:val="20"/>
                <w:lang w:val="hy-AM"/>
              </w:rPr>
              <w:t>22</w:t>
            </w:r>
            <w:r w:rsidRPr="0098236F">
              <w:rPr>
                <w:rFonts w:ascii="GHEA Grapalat" w:hAnsi="GHEA Grapalat" w:cs="Arial"/>
                <w:color w:val="000000" w:themeColor="text1"/>
                <w:sz w:val="20"/>
                <w:szCs w:val="20"/>
              </w:rPr>
              <w:t>.</w:t>
            </w:r>
            <w:r w:rsidRPr="0098236F">
              <w:rPr>
                <w:rFonts w:ascii="GHEA Grapalat" w:hAnsi="GHEA Grapalat" w:cs="Sylfaen"/>
                <w:color w:val="000000" w:themeColor="text1"/>
                <w:sz w:val="20"/>
                <w:szCs w:val="20"/>
              </w:rPr>
              <w:t>ա. Շահառուի ստորագրությունները</w:t>
            </w:r>
          </w:p>
          <w:p w14:paraId="15FB1826" w14:textId="77777777" w:rsidR="00334B2F" w:rsidRPr="0098236F" w:rsidRDefault="00334B2F" w:rsidP="00CB0ADE">
            <w:pPr>
              <w:rPr>
                <w:rFonts w:ascii="GHEA Grapalat" w:hAnsi="GHEA Grapalat" w:cs="Sylfaen"/>
                <w:color w:val="000000" w:themeColor="text1"/>
                <w:sz w:val="20"/>
                <w:szCs w:val="20"/>
              </w:rPr>
            </w:pPr>
          </w:p>
          <w:p w14:paraId="5CDA30D6" w14:textId="77777777" w:rsidR="00334B2F" w:rsidRPr="0098236F" w:rsidRDefault="00334B2F" w:rsidP="00CB0ADE">
            <w:pPr>
              <w:jc w:val="right"/>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/____________________/</w:t>
            </w:r>
          </w:p>
          <w:p w14:paraId="39906313" w14:textId="77777777" w:rsidR="00334B2F" w:rsidRPr="0098236F" w:rsidRDefault="00334B2F" w:rsidP="00CB0ADE">
            <w:pPr>
              <w:rPr>
                <w:rFonts w:ascii="GHEA Grapalat" w:hAnsi="GHEA Grapalat" w:cs="Tahoma"/>
                <w:color w:val="000000" w:themeColor="text1"/>
                <w:sz w:val="20"/>
                <w:szCs w:val="20"/>
              </w:rPr>
            </w:pPr>
          </w:p>
          <w:p w14:paraId="7335A7DE" w14:textId="77777777" w:rsidR="00334B2F" w:rsidRPr="0098236F" w:rsidRDefault="00334B2F" w:rsidP="00CB0ADE">
            <w:pPr>
              <w:rPr>
                <w:rFonts w:ascii="GHEA Grapalat" w:hAnsi="GHEA Grapalat" w:cs="Sylfaen"/>
                <w:color w:val="000000" w:themeColor="text1"/>
                <w:sz w:val="20"/>
                <w:szCs w:val="20"/>
              </w:rPr>
            </w:pPr>
          </w:p>
          <w:p w14:paraId="6C75D2ED" w14:textId="77777777" w:rsidR="00334B2F" w:rsidRPr="0098236F" w:rsidRDefault="00334B2F" w:rsidP="00CB0ADE">
            <w:pPr>
              <w:jc w:val="right"/>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/____________________/</w:t>
            </w:r>
          </w:p>
          <w:p w14:paraId="7F29C1DC" w14:textId="77777777" w:rsidR="00334B2F" w:rsidRPr="0098236F" w:rsidRDefault="00334B2F" w:rsidP="00CB0ADE">
            <w:pPr>
              <w:rPr>
                <w:rFonts w:ascii="GHEA Grapalat" w:hAnsi="GHEA Grapalat" w:cs="Sylfaen"/>
                <w:color w:val="000000" w:themeColor="text1"/>
                <w:sz w:val="20"/>
                <w:szCs w:val="20"/>
              </w:rPr>
            </w:pPr>
          </w:p>
          <w:p w14:paraId="7FFF072F"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22</w:t>
            </w:r>
            <w:r w:rsidRPr="0098236F">
              <w:rPr>
                <w:rFonts w:ascii="GHEA Grapalat" w:hAnsi="GHEA Grapalat" w:cs="Sylfaen"/>
                <w:color w:val="000000" w:themeColor="text1"/>
                <w:sz w:val="20"/>
                <w:szCs w:val="20"/>
              </w:rPr>
              <w:t>.բ.</w:t>
            </w:r>
          </w:p>
          <w:p w14:paraId="75C3966C"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Կ.Տ.</w:t>
            </w:r>
          </w:p>
          <w:p w14:paraId="6B6EB347" w14:textId="77777777" w:rsidR="00334B2F" w:rsidRPr="0098236F" w:rsidRDefault="00334B2F"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Arial"/>
                <w:color w:val="000000" w:themeColor="text1"/>
                <w:sz w:val="20"/>
                <w:szCs w:val="20"/>
                <w:lang w:val="hy-AM"/>
              </w:rPr>
              <w:t>2</w:t>
            </w:r>
            <w:r w:rsidRPr="0098236F">
              <w:rPr>
                <w:rFonts w:ascii="GHEA Grapalat" w:hAnsi="GHEA Grapalat" w:cs="Arial"/>
                <w:color w:val="000000" w:themeColor="text1"/>
                <w:sz w:val="20"/>
                <w:szCs w:val="20"/>
              </w:rPr>
              <w:t>1.</w:t>
            </w:r>
            <w:r w:rsidRPr="0098236F">
              <w:rPr>
                <w:rFonts w:ascii="GHEA Grapalat" w:hAnsi="GHEA Grapalat" w:cs="Sylfaen"/>
                <w:color w:val="000000" w:themeColor="text1"/>
                <w:sz w:val="20"/>
                <w:szCs w:val="20"/>
              </w:rPr>
              <w:t xml:space="preserve">ա. </w:t>
            </w:r>
            <w:r w:rsidRPr="0098236F">
              <w:rPr>
                <w:rFonts w:ascii="Courier New" w:hAnsi="Courier New" w:cs="Courier New"/>
                <w:color w:val="000000" w:themeColor="text1"/>
                <w:sz w:val="20"/>
                <w:szCs w:val="20"/>
              </w:rPr>
              <w:t> </w:t>
            </w:r>
            <w:r w:rsidRPr="0098236F">
              <w:rPr>
                <w:rFonts w:ascii="GHEA Grapalat" w:hAnsi="GHEA Grapalat" w:cs="Sylfaen"/>
                <w:color w:val="000000" w:themeColor="text1"/>
                <w:sz w:val="20"/>
                <w:szCs w:val="20"/>
              </w:rPr>
              <w:t>Վճարողի ստորագրությունները`</w:t>
            </w:r>
          </w:p>
          <w:p w14:paraId="15CD8D3B" w14:textId="77777777" w:rsidR="00334B2F" w:rsidRPr="0098236F" w:rsidRDefault="00334B2F" w:rsidP="00CB0ADE">
            <w:pPr>
              <w:jc w:val="right"/>
              <w:rPr>
                <w:rFonts w:ascii="GHEA Grapalat" w:hAnsi="GHEA Grapalat" w:cs="Sylfaen"/>
                <w:color w:val="000000" w:themeColor="text1"/>
                <w:sz w:val="20"/>
                <w:szCs w:val="20"/>
              </w:rPr>
            </w:pPr>
          </w:p>
          <w:p w14:paraId="09AFD85E"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/____________________/</w:t>
            </w:r>
          </w:p>
          <w:p w14:paraId="3A0C5003" w14:textId="77777777" w:rsidR="00334B2F" w:rsidRPr="0098236F" w:rsidRDefault="00334B2F" w:rsidP="00CB0ADE">
            <w:pPr>
              <w:jc w:val="right"/>
              <w:rPr>
                <w:rFonts w:ascii="GHEA Grapalat" w:hAnsi="GHEA Grapalat" w:cs="Tahoma"/>
                <w:color w:val="000000" w:themeColor="text1"/>
                <w:sz w:val="20"/>
                <w:szCs w:val="20"/>
              </w:rPr>
            </w:pPr>
          </w:p>
          <w:p w14:paraId="05664FF8" w14:textId="77777777" w:rsidR="00334B2F" w:rsidRPr="0098236F" w:rsidRDefault="00334B2F" w:rsidP="00CB0ADE">
            <w:pPr>
              <w:jc w:val="right"/>
              <w:rPr>
                <w:rFonts w:ascii="GHEA Grapalat" w:hAnsi="GHEA Grapalat" w:cs="Tahoma"/>
                <w:color w:val="000000" w:themeColor="text1"/>
                <w:sz w:val="20"/>
                <w:szCs w:val="20"/>
              </w:rPr>
            </w:pPr>
          </w:p>
          <w:p w14:paraId="41169E82" w14:textId="77777777" w:rsidR="00334B2F" w:rsidRPr="0098236F" w:rsidRDefault="00334B2F" w:rsidP="00CB0ADE">
            <w:pPr>
              <w:jc w:val="right"/>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/____________________/</w:t>
            </w:r>
          </w:p>
          <w:p w14:paraId="1BCBAAA9" w14:textId="77777777" w:rsidR="00334B2F" w:rsidRPr="0098236F" w:rsidRDefault="00334B2F" w:rsidP="00CB0ADE">
            <w:pPr>
              <w:jc w:val="right"/>
              <w:rPr>
                <w:rFonts w:ascii="GHEA Grapalat" w:hAnsi="GHEA Grapalat" w:cs="Sylfaen"/>
                <w:color w:val="000000" w:themeColor="text1"/>
                <w:sz w:val="20"/>
                <w:szCs w:val="20"/>
              </w:rPr>
            </w:pPr>
          </w:p>
          <w:p w14:paraId="6F5EC92B" w14:textId="77777777" w:rsidR="00334B2F" w:rsidRPr="0098236F" w:rsidRDefault="00334B2F" w:rsidP="00CB0ADE">
            <w:pPr>
              <w:jc w:val="right"/>
              <w:rPr>
                <w:rFonts w:ascii="GHEA Grapalat" w:hAnsi="GHEA Grapalat" w:cs="Sylfaen"/>
                <w:color w:val="000000" w:themeColor="text1"/>
                <w:sz w:val="20"/>
                <w:szCs w:val="20"/>
              </w:rPr>
            </w:pPr>
            <w:r w:rsidRPr="0098236F">
              <w:rPr>
                <w:rFonts w:ascii="GHEA Grapalat" w:hAnsi="GHEA Grapalat" w:cs="Sylfaen"/>
                <w:color w:val="000000" w:themeColor="text1"/>
                <w:sz w:val="20"/>
                <w:szCs w:val="20"/>
                <w:lang w:val="hy-AM"/>
              </w:rPr>
              <w:t>2</w:t>
            </w:r>
            <w:r w:rsidRPr="0098236F">
              <w:rPr>
                <w:rFonts w:ascii="GHEA Grapalat" w:hAnsi="GHEA Grapalat" w:cs="Sylfaen"/>
                <w:color w:val="000000" w:themeColor="text1"/>
                <w:sz w:val="20"/>
                <w:szCs w:val="20"/>
              </w:rPr>
              <w:t>1.բ.                                                                    Կ.Տ.</w:t>
            </w:r>
          </w:p>
          <w:p w14:paraId="2258642B" w14:textId="77777777" w:rsidR="00334B2F" w:rsidRPr="0098236F" w:rsidRDefault="00334B2F" w:rsidP="00CB0ADE">
            <w:pPr>
              <w:jc w:val="right"/>
              <w:rPr>
                <w:rFonts w:ascii="GHEA Grapalat" w:hAnsi="GHEA Grapalat" w:cs="Sylfaen"/>
                <w:color w:val="000000" w:themeColor="text1"/>
                <w:sz w:val="20"/>
                <w:szCs w:val="20"/>
              </w:rPr>
            </w:pPr>
          </w:p>
        </w:tc>
      </w:tr>
      <w:tr w:rsidR="00334B2F" w:rsidRPr="0098236F"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8236F" w:rsidRDefault="00334B2F"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2</w:t>
            </w:r>
            <w:r w:rsidRPr="0098236F">
              <w:rPr>
                <w:rFonts w:ascii="GHEA Grapalat" w:hAnsi="GHEA Grapalat" w:cs="Tahoma"/>
                <w:color w:val="000000" w:themeColor="text1"/>
                <w:sz w:val="20"/>
                <w:szCs w:val="20"/>
                <w:lang w:val="hy-AM"/>
              </w:rPr>
              <w:t>4</w:t>
            </w:r>
            <w:r w:rsidRPr="0098236F">
              <w:rPr>
                <w:rFonts w:ascii="GHEA Grapalat" w:hAnsi="GHEA Grapalat" w:cs="Tahoma"/>
                <w:color w:val="000000" w:themeColor="text1"/>
                <w:sz w:val="20"/>
                <w:szCs w:val="20"/>
              </w:rPr>
              <w:t xml:space="preserve">.ա.   </w:t>
            </w:r>
            <w:r w:rsidRPr="0098236F">
              <w:rPr>
                <w:rFonts w:ascii="GHEA Grapalat" w:hAnsi="GHEA Grapalat" w:cs="Tahoma"/>
                <w:color w:val="000000" w:themeColor="text1"/>
                <w:sz w:val="20"/>
                <w:szCs w:val="20"/>
                <w:lang w:val="hy-AM"/>
              </w:rPr>
              <w:t>Շահառուին  սպասարկող ֆինանսական կազմակերպություն</w:t>
            </w:r>
            <w:r w:rsidRPr="0098236F">
              <w:rPr>
                <w:rFonts w:ascii="GHEA Grapalat" w:hAnsi="GHEA Grapalat" w:cs="Tahoma"/>
                <w:color w:val="000000" w:themeColor="text1"/>
                <w:sz w:val="20"/>
                <w:szCs w:val="20"/>
              </w:rPr>
              <w:t xml:space="preserve"> </w:t>
            </w:r>
          </w:p>
          <w:p w14:paraId="19F83704" w14:textId="77777777" w:rsidR="00334B2F" w:rsidRPr="0098236F" w:rsidRDefault="00334B2F" w:rsidP="00CB0ADE">
            <w:pPr>
              <w:rPr>
                <w:rFonts w:ascii="GHEA Grapalat" w:hAnsi="GHEA Grapalat" w:cs="Tahoma"/>
                <w:color w:val="000000" w:themeColor="text1"/>
                <w:sz w:val="20"/>
                <w:szCs w:val="20"/>
                <w:lang w:val="hy-AM"/>
              </w:rPr>
            </w:pPr>
            <w:r w:rsidRPr="0098236F">
              <w:rPr>
                <w:rFonts w:ascii="GHEA Grapalat" w:hAnsi="GHEA Grapalat" w:cs="Tahoma"/>
                <w:color w:val="000000" w:themeColor="text1"/>
                <w:sz w:val="20"/>
                <w:szCs w:val="20"/>
              </w:rPr>
              <w:t xml:space="preserve">                             </w:t>
            </w:r>
            <w:r w:rsidRPr="0098236F">
              <w:rPr>
                <w:rFonts w:ascii="GHEA Grapalat" w:hAnsi="GHEA Grapalat" w:cs="Tahoma"/>
                <w:color w:val="000000" w:themeColor="text1"/>
                <w:sz w:val="20"/>
                <w:szCs w:val="20"/>
                <w:lang w:val="hy-AM"/>
              </w:rPr>
              <w:t xml:space="preserve">                 </w:t>
            </w:r>
          </w:p>
          <w:p w14:paraId="62635B7C" w14:textId="77777777" w:rsidR="00334B2F" w:rsidRPr="0098236F" w:rsidRDefault="00334B2F"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lang w:val="hy-AM"/>
              </w:rPr>
              <w:t xml:space="preserve">                                                 </w:t>
            </w:r>
            <w:r w:rsidRPr="0098236F">
              <w:rPr>
                <w:rFonts w:ascii="GHEA Grapalat" w:hAnsi="GHEA Grapalat" w:cs="Tahoma"/>
                <w:color w:val="000000" w:themeColor="text1"/>
                <w:sz w:val="20"/>
                <w:szCs w:val="20"/>
              </w:rPr>
              <w:t xml:space="preserve">   /____________________/</w:t>
            </w:r>
          </w:p>
          <w:p w14:paraId="18B98562"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203EB235"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/ստորագրություն/</w:t>
            </w:r>
          </w:p>
          <w:p w14:paraId="2047582C" w14:textId="77777777" w:rsidR="00334B2F" w:rsidRPr="0098236F" w:rsidRDefault="00334B2F" w:rsidP="00CB0ADE">
            <w:pPr>
              <w:rPr>
                <w:rFonts w:ascii="GHEA Grapalat" w:hAnsi="GHEA Grapalat" w:cs="Tahoma"/>
                <w:color w:val="000000" w:themeColor="text1"/>
                <w:sz w:val="20"/>
                <w:szCs w:val="20"/>
              </w:rPr>
            </w:pPr>
          </w:p>
          <w:p w14:paraId="6C0E5D4F" w14:textId="77777777" w:rsidR="00334B2F" w:rsidRPr="0098236F" w:rsidRDefault="00334B2F"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8236F" w:rsidRDefault="00334B2F" w:rsidP="00CB0ADE">
            <w:pPr>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lastRenderedPageBreak/>
              <w:t>2</w:t>
            </w:r>
            <w:r w:rsidRPr="0098236F">
              <w:rPr>
                <w:rFonts w:ascii="GHEA Grapalat" w:hAnsi="GHEA Grapalat" w:cs="Tahoma"/>
                <w:color w:val="000000" w:themeColor="text1"/>
                <w:sz w:val="20"/>
                <w:szCs w:val="20"/>
                <w:lang w:val="hy-AM"/>
              </w:rPr>
              <w:t>3</w:t>
            </w:r>
            <w:r w:rsidRPr="0098236F">
              <w:rPr>
                <w:rFonts w:ascii="GHEA Grapalat" w:hAnsi="GHEA Grapalat" w:cs="Tahoma"/>
                <w:color w:val="000000" w:themeColor="text1"/>
                <w:sz w:val="20"/>
                <w:szCs w:val="20"/>
              </w:rPr>
              <w:t xml:space="preserve">.ա.   </w:t>
            </w:r>
            <w:r w:rsidRPr="0098236F">
              <w:rPr>
                <w:rFonts w:ascii="GHEA Grapalat" w:hAnsi="GHEA Grapalat" w:cs="Tahoma"/>
                <w:color w:val="000000" w:themeColor="text1"/>
                <w:sz w:val="20"/>
                <w:szCs w:val="20"/>
                <w:lang w:val="hy-AM"/>
              </w:rPr>
              <w:t>Վճարողին  սպասարկող ֆինանսական կազմակերպություն</w:t>
            </w:r>
            <w:r w:rsidRPr="0098236F">
              <w:rPr>
                <w:rFonts w:ascii="GHEA Grapalat" w:hAnsi="GHEA Grapalat" w:cs="Tahoma"/>
                <w:color w:val="000000" w:themeColor="text1"/>
                <w:sz w:val="20"/>
                <w:szCs w:val="20"/>
              </w:rPr>
              <w:t xml:space="preserve"> </w:t>
            </w:r>
          </w:p>
          <w:p w14:paraId="74C456E0" w14:textId="77777777" w:rsidR="00334B2F" w:rsidRPr="0098236F" w:rsidRDefault="00334B2F" w:rsidP="00CB0ADE">
            <w:pPr>
              <w:jc w:val="right"/>
              <w:rPr>
                <w:rFonts w:ascii="GHEA Grapalat" w:hAnsi="GHEA Grapalat" w:cs="Tahoma"/>
                <w:color w:val="000000" w:themeColor="text1"/>
                <w:sz w:val="20"/>
                <w:szCs w:val="20"/>
              </w:rPr>
            </w:pPr>
          </w:p>
          <w:p w14:paraId="2B45B2CE" w14:textId="77777777" w:rsidR="00334B2F" w:rsidRPr="0098236F" w:rsidRDefault="00334B2F" w:rsidP="00CB0ADE">
            <w:pPr>
              <w:jc w:val="right"/>
              <w:rPr>
                <w:rFonts w:ascii="GHEA Grapalat" w:hAnsi="GHEA Grapalat" w:cs="Tahoma"/>
                <w:color w:val="000000" w:themeColor="text1"/>
                <w:sz w:val="20"/>
                <w:szCs w:val="20"/>
              </w:rPr>
            </w:pPr>
          </w:p>
          <w:p w14:paraId="2BE9642D" w14:textId="77777777" w:rsidR="00334B2F" w:rsidRPr="0098236F" w:rsidRDefault="00334B2F" w:rsidP="00CB0ADE">
            <w:pPr>
              <w:jc w:val="right"/>
              <w:rPr>
                <w:rFonts w:ascii="GHEA Grapalat" w:hAnsi="GHEA Grapalat" w:cs="Tahoma"/>
                <w:color w:val="000000" w:themeColor="text1"/>
                <w:sz w:val="20"/>
                <w:szCs w:val="20"/>
              </w:rPr>
            </w:pPr>
            <w:r w:rsidRPr="0098236F">
              <w:rPr>
                <w:rFonts w:ascii="GHEA Grapalat" w:hAnsi="GHEA Grapalat" w:cs="Tahoma"/>
                <w:color w:val="000000" w:themeColor="text1"/>
                <w:sz w:val="20"/>
                <w:szCs w:val="20"/>
              </w:rPr>
              <w:t>/____________________/</w:t>
            </w:r>
          </w:p>
          <w:p w14:paraId="33B4D5EF" w14:textId="77777777" w:rsidR="00334B2F" w:rsidRPr="0098236F" w:rsidRDefault="00334B2F" w:rsidP="00CB0ADE">
            <w:pPr>
              <w:jc w:val="cente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w:t>
            </w:r>
            <w:r w:rsidRPr="0098236F">
              <w:rPr>
                <w:rFonts w:ascii="GHEA Grapalat" w:hAnsi="GHEA Grapalat" w:cs="Sylfaen"/>
                <w:color w:val="000000" w:themeColor="text1"/>
                <w:sz w:val="20"/>
                <w:szCs w:val="20"/>
              </w:rPr>
              <w:t>/ստորագրություն/</w:t>
            </w:r>
          </w:p>
          <w:p w14:paraId="3B800585" w14:textId="77777777" w:rsidR="00334B2F" w:rsidRPr="0098236F" w:rsidRDefault="00334B2F" w:rsidP="00CB0ADE">
            <w:pPr>
              <w:jc w:val="right"/>
              <w:rPr>
                <w:rFonts w:ascii="GHEA Grapalat" w:hAnsi="GHEA Grapalat" w:cs="Arial"/>
                <w:color w:val="000000" w:themeColor="text1"/>
                <w:sz w:val="20"/>
                <w:szCs w:val="20"/>
                <w:lang w:val="hy-AM"/>
              </w:rPr>
            </w:pPr>
          </w:p>
        </w:tc>
      </w:tr>
      <w:tr w:rsidR="00334B2F" w:rsidRPr="0098236F"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lastRenderedPageBreak/>
              <w:t>24.բ.                                                       Կ.Տ.</w:t>
            </w:r>
          </w:p>
          <w:p w14:paraId="0F76954C" w14:textId="77777777" w:rsidR="00334B2F" w:rsidRPr="0098236F" w:rsidRDefault="00334B2F" w:rsidP="00CB0ADE">
            <w:pPr>
              <w:rPr>
                <w:rFonts w:ascii="GHEA Grapalat" w:hAnsi="GHEA Grapalat" w:cs="Sylfaen"/>
                <w:color w:val="000000" w:themeColor="text1"/>
                <w:sz w:val="20"/>
                <w:szCs w:val="20"/>
              </w:rPr>
            </w:pPr>
          </w:p>
          <w:p w14:paraId="534A3E3A" w14:textId="77777777" w:rsidR="00334B2F" w:rsidRPr="0098236F" w:rsidRDefault="00334B2F" w:rsidP="00CB0ADE">
            <w:pPr>
              <w:rPr>
                <w:rFonts w:ascii="GHEA Grapalat" w:hAnsi="GHEA Grapalat" w:cs="Sylfaen"/>
                <w:color w:val="000000" w:themeColor="text1"/>
                <w:sz w:val="20"/>
                <w:szCs w:val="20"/>
              </w:rPr>
            </w:pPr>
          </w:p>
          <w:p w14:paraId="62422B0F"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Tahoma"/>
                <w:color w:val="000000" w:themeColor="text1"/>
                <w:sz w:val="20"/>
                <w:szCs w:val="20"/>
              </w:rPr>
              <w:t xml:space="preserve"> </w:t>
            </w:r>
            <w:r w:rsidRPr="0098236F">
              <w:rPr>
                <w:rFonts w:ascii="GHEA Grapalat" w:hAnsi="GHEA Grapalat" w:cs="Sylfaen"/>
                <w:color w:val="000000" w:themeColor="text1"/>
                <w:sz w:val="20"/>
                <w:szCs w:val="20"/>
              </w:rPr>
              <w:t>2</w:t>
            </w:r>
            <w:r w:rsidRPr="0098236F">
              <w:rPr>
                <w:rFonts w:ascii="GHEA Grapalat" w:hAnsi="GHEA Grapalat" w:cs="Sylfaen"/>
                <w:color w:val="000000" w:themeColor="text1"/>
                <w:sz w:val="20"/>
                <w:szCs w:val="20"/>
                <w:lang w:val="hy-AM"/>
              </w:rPr>
              <w:t>4</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գ</w:t>
            </w:r>
            <w:r w:rsidRPr="0098236F">
              <w:rPr>
                <w:rFonts w:ascii="GHEA Grapalat" w:hAnsi="GHEA Grapalat" w:cs="Tahoma"/>
                <w:color w:val="000000" w:themeColor="text1"/>
                <w:sz w:val="20"/>
                <w:szCs w:val="20"/>
              </w:rPr>
              <w:t xml:space="preserve">                                                 "___"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 xml:space="preserve">20___ </w:t>
            </w:r>
            <w:r w:rsidRPr="0098236F">
              <w:rPr>
                <w:rFonts w:ascii="GHEA Grapalat" w:hAnsi="GHEA Grapalat" w:cs="Sylfaen"/>
                <w:color w:val="000000" w:themeColor="text1"/>
                <w:sz w:val="20"/>
                <w:szCs w:val="20"/>
              </w:rPr>
              <w:t xml:space="preserve">թ. </w:t>
            </w:r>
          </w:p>
          <w:p w14:paraId="1F7ABF2F" w14:textId="77777777" w:rsidR="00334B2F" w:rsidRPr="0098236F" w:rsidRDefault="00334B2F" w:rsidP="00CB0ADE">
            <w:pPr>
              <w:rPr>
                <w:rFonts w:ascii="GHEA Grapalat" w:hAnsi="GHEA Grapalat" w:cs="Sylfaen"/>
                <w:color w:val="000000" w:themeColor="text1"/>
                <w:sz w:val="20"/>
                <w:szCs w:val="20"/>
              </w:rPr>
            </w:pPr>
          </w:p>
          <w:p w14:paraId="430534A8"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39C1EEEB" w14:textId="77777777" w:rsidR="00334B2F" w:rsidRPr="0098236F" w:rsidRDefault="00334B2F"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23.բ.                                                                 Կ.Տ.    </w:t>
            </w:r>
          </w:p>
          <w:p w14:paraId="33B7EF10" w14:textId="77777777" w:rsidR="00334B2F" w:rsidRPr="0098236F" w:rsidRDefault="00334B2F" w:rsidP="00CB0ADE">
            <w:pPr>
              <w:rPr>
                <w:rFonts w:ascii="GHEA Grapalat" w:hAnsi="GHEA Grapalat" w:cs="Sylfaen"/>
                <w:color w:val="000000" w:themeColor="text1"/>
                <w:sz w:val="20"/>
                <w:szCs w:val="20"/>
              </w:rPr>
            </w:pPr>
          </w:p>
          <w:p w14:paraId="325AF4E8"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 xml:space="preserve">                     </w:t>
            </w:r>
          </w:p>
          <w:p w14:paraId="667235AE" w14:textId="77777777" w:rsidR="00334B2F" w:rsidRPr="0098236F" w:rsidRDefault="00334B2F" w:rsidP="00CB0ADE">
            <w:pPr>
              <w:rPr>
                <w:rFonts w:ascii="GHEA Grapalat" w:hAnsi="GHEA Grapalat" w:cs="Sylfaen"/>
                <w:color w:val="000000" w:themeColor="text1"/>
                <w:sz w:val="20"/>
                <w:szCs w:val="20"/>
              </w:rPr>
            </w:pPr>
            <w:r w:rsidRPr="0098236F">
              <w:rPr>
                <w:rFonts w:ascii="GHEA Grapalat" w:hAnsi="GHEA Grapalat" w:cs="Sylfaen"/>
                <w:color w:val="000000" w:themeColor="text1"/>
                <w:sz w:val="20"/>
                <w:szCs w:val="20"/>
              </w:rPr>
              <w:t>23.</w:t>
            </w:r>
            <w:proofErr w:type="gramStart"/>
            <w:r w:rsidRPr="0098236F">
              <w:rPr>
                <w:rFonts w:ascii="GHEA Grapalat" w:hAnsi="GHEA Grapalat" w:cs="Sylfaen"/>
                <w:color w:val="000000" w:themeColor="text1"/>
                <w:sz w:val="20"/>
                <w:szCs w:val="20"/>
                <w:lang w:val="hy-AM"/>
              </w:rPr>
              <w:t>գ</w:t>
            </w:r>
            <w:r w:rsidRPr="0098236F">
              <w:rPr>
                <w:rFonts w:ascii="GHEA Grapalat" w:hAnsi="GHEA Grapalat" w:cs="Sylfaen"/>
                <w:color w:val="000000" w:themeColor="text1"/>
                <w:sz w:val="20"/>
                <w:szCs w:val="20"/>
              </w:rPr>
              <w:t>.Կատարման</w:t>
            </w:r>
            <w:proofErr w:type="gramEnd"/>
            <w:r w:rsidRPr="0098236F">
              <w:rPr>
                <w:rFonts w:ascii="GHEA Grapalat" w:hAnsi="GHEA Grapalat" w:cs="Sylfaen"/>
                <w:color w:val="000000" w:themeColor="text1"/>
                <w:sz w:val="20"/>
                <w:szCs w:val="20"/>
              </w:rPr>
              <w:t xml:space="preserve"> ամսաթիվը`           </w:t>
            </w:r>
            <w:r w:rsidRPr="0098236F">
              <w:rPr>
                <w:rFonts w:ascii="GHEA Grapalat" w:hAnsi="GHEA Grapalat" w:cs="Tahoma"/>
                <w:color w:val="000000" w:themeColor="text1"/>
                <w:sz w:val="20"/>
                <w:szCs w:val="20"/>
              </w:rPr>
              <w:t xml:space="preserve">"___" </w:t>
            </w:r>
            <w:r w:rsidRPr="0098236F">
              <w:rPr>
                <w:rFonts w:ascii="GHEA Grapalat" w:hAnsi="GHEA Grapalat" w:cs="Sylfaen"/>
                <w:color w:val="000000" w:themeColor="text1"/>
                <w:sz w:val="20"/>
                <w:szCs w:val="20"/>
              </w:rPr>
              <w:t xml:space="preserve">___ </w:t>
            </w:r>
            <w:r w:rsidRPr="0098236F">
              <w:rPr>
                <w:rFonts w:ascii="GHEA Grapalat" w:hAnsi="GHEA Grapalat" w:cs="Tahoma"/>
                <w:color w:val="000000" w:themeColor="text1"/>
                <w:sz w:val="20"/>
                <w:szCs w:val="20"/>
              </w:rPr>
              <w:t>20___</w:t>
            </w:r>
            <w:r w:rsidRPr="0098236F">
              <w:rPr>
                <w:rFonts w:ascii="GHEA Grapalat" w:hAnsi="GHEA Grapalat" w:cs="Sylfaen"/>
                <w:color w:val="000000" w:themeColor="text1"/>
                <w:sz w:val="20"/>
                <w:szCs w:val="20"/>
              </w:rPr>
              <w:t>թ.</w:t>
            </w:r>
          </w:p>
          <w:p w14:paraId="46824667" w14:textId="77777777" w:rsidR="00334B2F" w:rsidRPr="0098236F" w:rsidRDefault="00334B2F" w:rsidP="00CB0ADE">
            <w:pPr>
              <w:rPr>
                <w:rFonts w:ascii="GHEA Grapalat" w:hAnsi="GHEA Grapalat" w:cs="Sylfaen"/>
                <w:color w:val="000000" w:themeColor="text1"/>
                <w:sz w:val="20"/>
                <w:szCs w:val="20"/>
              </w:rPr>
            </w:pPr>
          </w:p>
          <w:p w14:paraId="0ED3B05E" w14:textId="77777777" w:rsidR="00334B2F" w:rsidRPr="0098236F" w:rsidRDefault="00334B2F" w:rsidP="00CB0ADE">
            <w:pPr>
              <w:rPr>
                <w:rFonts w:ascii="GHEA Grapalat" w:hAnsi="GHEA Grapalat" w:cs="Sylfaen"/>
                <w:color w:val="000000" w:themeColor="text1"/>
                <w:sz w:val="20"/>
                <w:szCs w:val="20"/>
              </w:rPr>
            </w:pPr>
          </w:p>
          <w:p w14:paraId="6A21BC8B" w14:textId="77777777" w:rsidR="00334B2F" w:rsidRPr="0098236F" w:rsidRDefault="00334B2F" w:rsidP="00CB0ADE">
            <w:pPr>
              <w:jc w:val="right"/>
              <w:rPr>
                <w:rFonts w:ascii="GHEA Grapalat" w:hAnsi="GHEA Grapalat" w:cs="Arial"/>
                <w:color w:val="000000" w:themeColor="text1"/>
                <w:sz w:val="20"/>
                <w:szCs w:val="20"/>
              </w:rPr>
            </w:pPr>
          </w:p>
        </w:tc>
      </w:tr>
    </w:tbl>
    <w:p w14:paraId="7B748D3B"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15B13A2"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E0D09C9"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53D5F5A"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E7FD8CA"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9AC6FBC" w14:textId="77777777" w:rsidR="00334B2F" w:rsidRPr="00982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98236F">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8236F" w:rsidRDefault="00334B2F" w:rsidP="00334B2F">
      <w:pPr>
        <w:jc w:val="center"/>
        <w:rPr>
          <w:rFonts w:ascii="GHEA Grapalat" w:hAnsi="GHEA Grapalat"/>
          <w:b/>
          <w:color w:val="000000" w:themeColor="text1"/>
          <w:sz w:val="22"/>
          <w:szCs w:val="22"/>
          <w:lang w:val="nl-NL"/>
        </w:rPr>
      </w:pPr>
      <w:r w:rsidRPr="0098236F">
        <w:rPr>
          <w:rFonts w:ascii="GHEA Grapalat" w:hAnsi="GHEA Grapalat"/>
          <w:b/>
          <w:color w:val="000000" w:themeColor="text1"/>
          <w:lang w:val="hy-AM"/>
        </w:rPr>
        <w:br w:type="page"/>
      </w:r>
      <w:r w:rsidRPr="0098236F">
        <w:rPr>
          <w:rFonts w:ascii="GHEA Grapalat" w:hAnsi="GHEA Grapalat"/>
          <w:b/>
          <w:color w:val="000000" w:themeColor="text1"/>
          <w:sz w:val="22"/>
          <w:szCs w:val="22"/>
          <w:lang w:val="hy-AM"/>
        </w:rPr>
        <w:lastRenderedPageBreak/>
        <w:t>Վճարման</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պահանջագրի</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պարտադիր</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վավերապայմանները</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և</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լրացման</w:t>
      </w:r>
      <w:r w:rsidRPr="0098236F">
        <w:rPr>
          <w:rFonts w:ascii="GHEA Grapalat" w:hAnsi="GHEA Grapalat"/>
          <w:b/>
          <w:color w:val="000000" w:themeColor="text1"/>
          <w:sz w:val="22"/>
          <w:szCs w:val="22"/>
          <w:lang w:val="nl-NL"/>
        </w:rPr>
        <w:t xml:space="preserve"> </w:t>
      </w:r>
      <w:r w:rsidRPr="0098236F">
        <w:rPr>
          <w:rFonts w:ascii="GHEA Grapalat" w:hAnsi="GHEA Grapalat"/>
          <w:b/>
          <w:color w:val="000000" w:themeColor="text1"/>
          <w:sz w:val="22"/>
          <w:szCs w:val="22"/>
          <w:lang w:val="hy-AM"/>
        </w:rPr>
        <w:t>ուղեցույցը</w:t>
      </w:r>
    </w:p>
    <w:p w14:paraId="178F6140" w14:textId="77777777" w:rsidR="00334B2F" w:rsidRPr="0098236F" w:rsidRDefault="00334B2F" w:rsidP="00334B2F">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8236F"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8236F" w:rsidRDefault="00334B2F"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Նշված դաշտի/</w:t>
            </w:r>
          </w:p>
          <w:p w14:paraId="45718B7D"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8236F" w:rsidRDefault="00334B2F" w:rsidP="00CB0ADE">
            <w:pPr>
              <w:jc w:val="center"/>
              <w:rPr>
                <w:rFonts w:ascii="GHEA Grapalat" w:hAnsi="GHEA Grapalat"/>
                <w:b/>
                <w:color w:val="000000" w:themeColor="text1"/>
                <w:sz w:val="20"/>
                <w:szCs w:val="20"/>
                <w:lang w:val="hy-AM"/>
              </w:rPr>
            </w:pPr>
            <w:r w:rsidRPr="0098236F">
              <w:rPr>
                <w:rFonts w:ascii="GHEA Grapalat" w:hAnsi="GHEA Grapalat"/>
                <w:b/>
                <w:color w:val="000000" w:themeColor="text1"/>
                <w:sz w:val="20"/>
                <w:szCs w:val="20"/>
              </w:rPr>
              <w:t>Վավերապայմանի լրացման պահանջը</w:t>
            </w:r>
            <w:r w:rsidRPr="0098236F">
              <w:rPr>
                <w:rFonts w:ascii="GHEA Grapalat" w:hAnsi="GHEA Grapalat"/>
                <w:b/>
                <w:color w:val="000000" w:themeColor="text1"/>
                <w:sz w:val="20"/>
                <w:szCs w:val="20"/>
                <w:lang w:val="hy-AM"/>
              </w:rPr>
              <w:t xml:space="preserve"> </w:t>
            </w:r>
          </w:p>
          <w:p w14:paraId="340851B5"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w:t>
            </w:r>
            <w:r w:rsidRPr="0098236F">
              <w:rPr>
                <w:rFonts w:ascii="GHEA Grapalat" w:hAnsi="GHEA Grapalat"/>
                <w:b/>
                <w:color w:val="000000" w:themeColor="text1"/>
                <w:sz w:val="20"/>
                <w:szCs w:val="20"/>
                <w:lang w:val="hy-AM"/>
              </w:rPr>
              <w:t>գնումների գործընթացի հետ կապված</w:t>
            </w:r>
            <w:r w:rsidRPr="0098236F">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8236F" w:rsidRDefault="00334B2F"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Վավերապայմանը</w:t>
            </w:r>
          </w:p>
          <w:p w14:paraId="54BD0959" w14:textId="77777777" w:rsidR="00334B2F" w:rsidRPr="0098236F" w:rsidRDefault="00334B2F"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 xml:space="preserve">լրացնող կողմը` </w:t>
            </w:r>
          </w:p>
          <w:p w14:paraId="731C764B" w14:textId="77777777" w:rsidR="00334B2F" w:rsidRPr="0098236F" w:rsidRDefault="00334B2F"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շահառուն կամ վճարողը</w:t>
            </w:r>
          </w:p>
          <w:p w14:paraId="25F308B8" w14:textId="77777777" w:rsidR="00334B2F" w:rsidRPr="0098236F" w:rsidRDefault="00334B2F" w:rsidP="00CB0ADE">
            <w:pPr>
              <w:ind w:left="-588" w:firstLine="588"/>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w:t>
            </w:r>
            <w:r w:rsidRPr="0098236F">
              <w:rPr>
                <w:rFonts w:ascii="GHEA Grapalat" w:hAnsi="GHEA Grapalat"/>
                <w:b/>
                <w:color w:val="000000" w:themeColor="text1"/>
                <w:sz w:val="20"/>
                <w:szCs w:val="20"/>
                <w:lang w:val="hy-AM"/>
              </w:rPr>
              <w:t>գնումների գործընթացի հետ կապված</w:t>
            </w:r>
            <w:r w:rsidRPr="0098236F">
              <w:rPr>
                <w:rFonts w:ascii="GHEA Grapalat" w:hAnsi="GHEA Grapalat"/>
                <w:b/>
                <w:color w:val="000000" w:themeColor="text1"/>
                <w:sz w:val="20"/>
                <w:szCs w:val="20"/>
              </w:rPr>
              <w:t>)</w:t>
            </w:r>
          </w:p>
        </w:tc>
      </w:tr>
      <w:tr w:rsidR="00334B2F" w:rsidRPr="0098236F"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8236F" w:rsidRDefault="00334B2F" w:rsidP="00CB0ADE">
            <w:pPr>
              <w:jc w:val="center"/>
              <w:rPr>
                <w:rFonts w:ascii="GHEA Grapalat" w:hAnsi="GHEA Grapalat"/>
                <w:b/>
                <w:color w:val="000000" w:themeColor="text1"/>
                <w:sz w:val="20"/>
                <w:szCs w:val="20"/>
              </w:rPr>
            </w:pPr>
            <w:r w:rsidRPr="0098236F">
              <w:rPr>
                <w:rFonts w:ascii="GHEA Grapalat" w:hAnsi="GHEA Grapalat"/>
                <w:b/>
                <w:color w:val="000000" w:themeColor="text1"/>
                <w:sz w:val="20"/>
                <w:szCs w:val="20"/>
              </w:rPr>
              <w:t>5</w:t>
            </w:r>
          </w:p>
        </w:tc>
      </w:tr>
      <w:tr w:rsidR="00334B2F" w:rsidRPr="0098236F"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Փաստաթղթի վրա նախապես լրացված է &lt;Վճարման պահանջագիր&gt;</w:t>
            </w:r>
          </w:p>
        </w:tc>
      </w:tr>
      <w:tr w:rsidR="00334B2F" w:rsidRPr="0098236F"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8236F" w:rsidRDefault="00334B2F" w:rsidP="00334B2F">
            <w:pPr>
              <w:pStyle w:val="ListParagraph"/>
              <w:numPr>
                <w:ilvl w:val="0"/>
                <w:numId w:val="26"/>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8236F" w:rsidRDefault="00334B2F"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334B2F" w:rsidRPr="0098236F"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8236F"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8236F" w:rsidRDefault="00334B2F" w:rsidP="00CB0ADE">
            <w:pPr>
              <w:jc w:val="both"/>
              <w:rPr>
                <w:rFonts w:ascii="GHEA Grapalat" w:hAnsi="GHEA Grapalat"/>
                <w:color w:val="000000" w:themeColor="text1"/>
                <w:sz w:val="20"/>
                <w:szCs w:val="20"/>
              </w:rPr>
            </w:pPr>
            <w:r w:rsidRPr="0098236F">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4EC1EC23" w14:textId="77777777" w:rsidR="00334B2F" w:rsidRPr="0098236F" w:rsidRDefault="00334B2F"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8236F" w:rsidRDefault="00334B2F" w:rsidP="00CB0ADE">
            <w:pPr>
              <w:ind w:left="132" w:hanging="132"/>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98236F">
              <w:rPr>
                <w:rFonts w:ascii="GHEA Grapalat" w:hAnsi="GHEA Grapalat"/>
                <w:color w:val="000000" w:themeColor="text1"/>
                <w:sz w:val="20"/>
                <w:szCs w:val="20"/>
                <w:lang w:val="hy-AM"/>
              </w:rPr>
              <w:t xml:space="preserve">: </w:t>
            </w:r>
          </w:p>
        </w:tc>
      </w:tr>
      <w:tr w:rsidR="00334B2F" w:rsidRPr="0098236F"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8236F"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8236F" w:rsidRDefault="00334B2F" w:rsidP="00CB0ADE">
            <w:pPr>
              <w:jc w:val="both"/>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Վճարողի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7AEC4B2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8236F" w:rsidRDefault="00334B2F" w:rsidP="00CB0ADE">
            <w:pPr>
              <w:ind w:left="252" w:hanging="252"/>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98236F"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98236F"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298BD1C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98236F"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62BCC41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98236F"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013B5F6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98236F"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w:t>
            </w:r>
            <w:r w:rsidRPr="0098236F">
              <w:rPr>
                <w:rFonts w:ascii="GHEA Grapalat" w:hAnsi="GHEA Grapalat" w:cs="Sylfaen"/>
                <w:color w:val="000000" w:themeColor="text1"/>
                <w:sz w:val="20"/>
                <w:szCs w:val="20"/>
                <w:lang w:val="hy-AM"/>
              </w:rPr>
              <w:t>ի  անվանումը</w:t>
            </w:r>
            <w:r w:rsidRPr="0098236F">
              <w:rPr>
                <w:rFonts w:ascii="GHEA Grapalat" w:hAnsi="GHEA Grapalat" w:cs="Sylfaen"/>
                <w:color w:val="000000" w:themeColor="text1"/>
                <w:sz w:val="20"/>
                <w:szCs w:val="20"/>
              </w:rPr>
              <w:t>,</w:t>
            </w:r>
            <w:r w:rsidRPr="0098236F">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6FDE9E5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334B2F" w:rsidRPr="0098236F"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w:t>
            </w:r>
            <w:r w:rsidRPr="0098236F">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70E80FD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rPr>
              <w:t xml:space="preserve"> (</w:t>
            </w:r>
            <w:r w:rsidRPr="0098236F">
              <w:rPr>
                <w:rFonts w:ascii="GHEA Grapalat" w:hAnsi="GHEA Grapalat" w:cs="Sylfaen"/>
                <w:color w:val="000000" w:themeColor="text1"/>
                <w:sz w:val="20"/>
                <w:szCs w:val="20"/>
                <w:lang w:val="hy-AM"/>
              </w:rPr>
              <w:t>գնումների հետ կապված գործընթացում չի լրացվում</w:t>
            </w:r>
            <w:r w:rsidRPr="0098236F">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ru-RU"/>
              </w:rPr>
              <w:t>(</w:t>
            </w:r>
            <w:r w:rsidRPr="0098236F">
              <w:rPr>
                <w:rFonts w:ascii="GHEA Grapalat" w:hAnsi="GHEA Grapalat" w:cs="Sylfaen"/>
                <w:color w:val="000000" w:themeColor="text1"/>
                <w:sz w:val="20"/>
                <w:szCs w:val="20"/>
                <w:lang w:val="hy-AM"/>
              </w:rPr>
              <w:t>չի լրացվում</w:t>
            </w:r>
            <w:r w:rsidRPr="0098236F">
              <w:rPr>
                <w:rFonts w:ascii="GHEA Grapalat" w:hAnsi="GHEA Grapalat" w:cs="Sylfaen"/>
                <w:color w:val="000000" w:themeColor="text1"/>
                <w:sz w:val="20"/>
                <w:szCs w:val="20"/>
                <w:lang w:val="ru-RU"/>
              </w:rPr>
              <w:t>)</w:t>
            </w:r>
          </w:p>
        </w:tc>
      </w:tr>
      <w:tr w:rsidR="00334B2F" w:rsidRPr="0098236F"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62A0B71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334B2F" w:rsidRPr="0098236F"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334B2F" w:rsidRPr="0098236F"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767CD7D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 այն բանկային (</w:t>
            </w:r>
            <w:r w:rsidRPr="0098236F">
              <w:rPr>
                <w:rFonts w:ascii="GHEA Grapalat" w:hAnsi="GHEA Grapalat"/>
                <w:color w:val="000000" w:themeColor="text1"/>
                <w:sz w:val="20"/>
                <w:szCs w:val="20"/>
                <w:lang w:val="hy-AM"/>
              </w:rPr>
              <w:t>գանձապետական</w:t>
            </w:r>
            <w:r w:rsidRPr="0098236F">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նախապես լրացվում է շահառուի կողմից` հրավերով</w:t>
            </w:r>
          </w:p>
        </w:tc>
      </w:tr>
      <w:tr w:rsidR="00334B2F" w:rsidRPr="0098236F"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25D8EEC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լրացվում է վճարողի կողմից</w:t>
            </w:r>
            <w:r w:rsidRPr="0098236F">
              <w:rPr>
                <w:rFonts w:ascii="GHEA Grapalat" w:hAnsi="GHEA Grapalat"/>
                <w:color w:val="000000" w:themeColor="text1"/>
                <w:sz w:val="20"/>
                <w:szCs w:val="20"/>
                <w:lang w:val="hy-AM"/>
              </w:rPr>
              <w:t xml:space="preserve"> </w:t>
            </w:r>
          </w:p>
        </w:tc>
      </w:tr>
      <w:tr w:rsidR="00334B2F" w:rsidRPr="00E11226"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Ակցեպտավորված գումարը՝  (թվերով</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ոչ պարտադիր</w:t>
            </w:r>
          </w:p>
          <w:p w14:paraId="2F11967B"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(չի լրացվում եւ չի կիրառվում)</w:t>
            </w:r>
          </w:p>
        </w:tc>
      </w:tr>
      <w:tr w:rsidR="00334B2F" w:rsidRPr="0098236F"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վճարողի կողմից</w:t>
            </w:r>
          </w:p>
        </w:tc>
      </w:tr>
      <w:tr w:rsidR="00334B2F" w:rsidRPr="00E11226"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 xml:space="preserve">Պարտադիր </w:t>
            </w: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պայմանագրի կատարման ապահովման համար</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նախապես լրացվում է շահառուի կողմից` հրավերով</w:t>
            </w:r>
          </w:p>
        </w:tc>
      </w:tr>
      <w:tr w:rsidR="00334B2F" w:rsidRPr="0098236F"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7DF6DF8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98236F">
              <w:rPr>
                <w:rFonts w:ascii="GHEA Grapalat" w:hAnsi="GHEA Grapalat"/>
                <w:color w:val="000000" w:themeColor="text1"/>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98236F">
              <w:rPr>
                <w:rFonts w:ascii="GHEA Grapalat" w:hAnsi="GHEA Grapalat"/>
                <w:color w:val="000000" w:themeColor="text1"/>
                <w:sz w:val="20"/>
                <w:szCs w:val="20"/>
                <w:lang w:val="hy-AM"/>
              </w:rPr>
              <w:t>,</w:t>
            </w:r>
            <w:r w:rsidRPr="0098236F">
              <w:rPr>
                <w:rFonts w:ascii="GHEA Grapalat" w:hAnsi="GHEA Grapalat" w:cs="Arial"/>
                <w:color w:val="000000" w:themeColor="text1"/>
                <w:sz w:val="20"/>
                <w:szCs w:val="20"/>
                <w:lang w:val="hy-AM"/>
              </w:rPr>
              <w:t xml:space="preserve"> </w:t>
            </w:r>
            <w:r w:rsidRPr="0098236F">
              <w:rPr>
                <w:rFonts w:ascii="GHEA Grapalat" w:hAnsi="GHEA Grapalat"/>
                <w:color w:val="000000" w:themeColor="text1"/>
                <w:sz w:val="20"/>
                <w:szCs w:val="20"/>
              </w:rPr>
              <w:t xml:space="preserve"> գնման ընթացակարգի ծածկագիրը</w:t>
            </w:r>
            <w:r w:rsidRPr="0098236F">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lastRenderedPageBreak/>
              <w:t xml:space="preserve">լրացվում է </w:t>
            </w:r>
            <w:r w:rsidRPr="0098236F">
              <w:rPr>
                <w:rFonts w:ascii="GHEA Grapalat" w:hAnsi="GHEA Grapalat"/>
                <w:color w:val="000000" w:themeColor="text1"/>
                <w:sz w:val="20"/>
                <w:szCs w:val="20"/>
                <w:lang w:val="hy-AM"/>
              </w:rPr>
              <w:t>շահառու</w:t>
            </w:r>
            <w:r w:rsidRPr="0098236F">
              <w:rPr>
                <w:rFonts w:ascii="GHEA Grapalat" w:hAnsi="GHEA Grapalat"/>
                <w:color w:val="000000" w:themeColor="text1"/>
                <w:sz w:val="20"/>
                <w:szCs w:val="20"/>
              </w:rPr>
              <w:t>ի կողմից</w:t>
            </w:r>
          </w:p>
        </w:tc>
      </w:tr>
      <w:tr w:rsidR="00334B2F" w:rsidRPr="00E11226"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8236F" w:rsidDel="0010680B"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8236F" w:rsidRDefault="00334B2F" w:rsidP="00CB0ADE">
            <w:pPr>
              <w:jc w:val="center"/>
              <w:rPr>
                <w:rFonts w:ascii="GHEA Grapalat" w:hAnsi="GHEA Grapalat" w:cs="Sylfaen"/>
                <w:color w:val="000000" w:themeColor="text1"/>
                <w:sz w:val="20"/>
                <w:szCs w:val="20"/>
                <w:lang w:val="hy-AM"/>
              </w:rPr>
            </w:pPr>
            <w:r w:rsidRPr="0098236F">
              <w:rPr>
                <w:rFonts w:ascii="GHEA Grapalat" w:hAnsi="GHEA Grapalat"/>
                <w:color w:val="000000" w:themeColor="text1"/>
                <w:sz w:val="20"/>
                <w:szCs w:val="20"/>
              </w:rPr>
              <w:t>պարտադիր</w:t>
            </w:r>
            <w:r w:rsidRPr="0098236F">
              <w:rPr>
                <w:rFonts w:ascii="GHEA Grapalat" w:hAnsi="GHEA Grapalat" w:cs="Sylfaen"/>
                <w:color w:val="000000" w:themeColor="text1"/>
                <w:sz w:val="20"/>
                <w:szCs w:val="20"/>
                <w:lang w:val="hy-AM"/>
              </w:rPr>
              <w:t xml:space="preserve"> </w:t>
            </w:r>
          </w:p>
          <w:p w14:paraId="2E360F21" w14:textId="77777777" w:rsidR="00334B2F" w:rsidRPr="0098236F" w:rsidRDefault="00334B2F" w:rsidP="00CB0ADE">
            <w:pPr>
              <w:jc w:val="center"/>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 xml:space="preserve">լրացվում է &lt;ակցեպտավորված վճարում&gt; բառերը, </w:t>
            </w:r>
          </w:p>
          <w:p w14:paraId="6AEF2892"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նախապես լրացվում է շահառուի կողմից </w:t>
            </w:r>
          </w:p>
        </w:tc>
      </w:tr>
      <w:tr w:rsidR="00334B2F" w:rsidRPr="0098236F"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73E0862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վճարողի բանկին</w:t>
            </w:r>
            <w:r w:rsidRPr="0098236F">
              <w:rPr>
                <w:rFonts w:ascii="GHEA Grapalat" w:hAnsi="GHEA Grapalat"/>
                <w:color w:val="000000" w:themeColor="text1"/>
                <w:sz w:val="20"/>
                <w:szCs w:val="20"/>
              </w:rPr>
              <w:t>)</w:t>
            </w:r>
          </w:p>
          <w:p w14:paraId="07887FE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Եթ ե լրացվել է &lt;</w:t>
            </w:r>
            <w:r w:rsidRPr="0098236F">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98236F">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շահառուի</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կողմից</w:t>
            </w:r>
          </w:p>
        </w:tc>
      </w:tr>
      <w:tr w:rsidR="00334B2F" w:rsidRPr="00E11226"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2</w:t>
            </w:r>
            <w:r w:rsidRPr="0098236F">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0E047E29"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այս դաշտը լրացվում</w:t>
            </w:r>
            <w:r w:rsidRPr="0098236F">
              <w:rPr>
                <w:rFonts w:ascii="GHEA Grapalat" w:hAnsi="GHEA Grapalat"/>
                <w:color w:val="000000" w:themeColor="text1"/>
                <w:sz w:val="20"/>
                <w:szCs w:val="20"/>
                <w:lang w:val="hy-AM"/>
              </w:rPr>
              <w:t xml:space="preserve"> է վճարողի կողմից պահանջագրի ներկայացման դեպքում: Ընդ որում</w:t>
            </w:r>
            <w:r w:rsidRPr="0098236F">
              <w:rPr>
                <w:rFonts w:ascii="GHEA Grapalat" w:hAnsi="GHEA Grapalat"/>
                <w:color w:val="000000" w:themeColor="text1"/>
                <w:sz w:val="20"/>
                <w:szCs w:val="20"/>
              </w:rPr>
              <w:t xml:space="preserve"> եթե </w:t>
            </w:r>
            <w:r w:rsidRPr="0098236F">
              <w:rPr>
                <w:rFonts w:ascii="GHEA Grapalat" w:hAnsi="GHEA Grapalat" w:cs="Sylfaen"/>
                <w:color w:val="000000" w:themeColor="text1"/>
                <w:sz w:val="20"/>
                <w:szCs w:val="20"/>
                <w:lang w:val="hy-AM"/>
              </w:rPr>
              <w:t xml:space="preserve">Վճարման պայմաններ դաշտում </w:t>
            </w:r>
            <w:r w:rsidRPr="0098236F">
              <w:rPr>
                <w:rFonts w:ascii="GHEA Grapalat" w:hAnsi="GHEA Grapalat"/>
                <w:color w:val="000000" w:themeColor="text1"/>
                <w:sz w:val="20"/>
                <w:szCs w:val="20"/>
                <w:lang w:val="hy-AM"/>
              </w:rPr>
              <w:t>նշված է &lt;ակցեպտավորված վճարում&gt; ապա</w:t>
            </w:r>
            <w:r w:rsidRPr="0098236F">
              <w:rPr>
                <w:rFonts w:ascii="GHEA Grapalat" w:hAnsi="GHEA Grapalat" w:cs="Sylfaen"/>
                <w:color w:val="000000" w:themeColor="text1"/>
                <w:sz w:val="20"/>
                <w:szCs w:val="20"/>
                <w:lang w:val="hy-AM"/>
              </w:rPr>
              <w:t xml:space="preserve"> </w:t>
            </w:r>
            <w:r w:rsidRPr="0098236F">
              <w:rPr>
                <w:rFonts w:ascii="GHEA Grapalat" w:hAnsi="GHEA Grapalat"/>
                <w:color w:val="000000" w:themeColor="text1"/>
                <w:sz w:val="20"/>
                <w:szCs w:val="20"/>
              </w:rPr>
              <w:t>վճարող</w:t>
            </w:r>
            <w:r w:rsidRPr="0098236F">
              <w:rPr>
                <w:rFonts w:ascii="GHEA Grapalat" w:hAnsi="GHEA Grapalat"/>
                <w:color w:val="000000" w:themeColor="text1"/>
                <w:sz w:val="20"/>
                <w:szCs w:val="20"/>
                <w:lang w:val="hy-AM"/>
              </w:rPr>
              <w:t xml:space="preserve">ը ստորագրելով՝ </w:t>
            </w:r>
            <w:r w:rsidRPr="0098236F">
              <w:rPr>
                <w:rFonts w:ascii="GHEA Grapalat" w:hAnsi="GHEA Grapalat" w:cs="Sylfaen"/>
                <w:color w:val="000000" w:themeColor="text1"/>
                <w:sz w:val="20"/>
                <w:szCs w:val="20"/>
                <w:lang w:val="hy-AM"/>
              </w:rPr>
              <w:t xml:space="preserve">նախապես </w:t>
            </w:r>
            <w:r w:rsidRPr="0098236F">
              <w:rPr>
                <w:rFonts w:ascii="GHEA Grapalat" w:hAnsi="GHEA Grapalat"/>
                <w:color w:val="000000" w:themeColor="text1"/>
                <w:sz w:val="20"/>
                <w:szCs w:val="20"/>
                <w:lang w:val="hy-AM"/>
              </w:rPr>
              <w:t xml:space="preserve">համաձայնվում  </w:t>
            </w:r>
            <w:r w:rsidRPr="0098236F">
              <w:rPr>
                <w:rFonts w:ascii="GHEA Grapalat" w:hAnsi="GHEA Grapalat" w:cs="Sylfaen"/>
                <w:color w:val="000000" w:themeColor="text1"/>
                <w:sz w:val="20"/>
                <w:szCs w:val="20"/>
                <w:lang w:val="hy-AM"/>
              </w:rPr>
              <w:t xml:space="preserve">  </w:t>
            </w:r>
            <w:r w:rsidRPr="0098236F">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8236F" w:rsidRDefault="00334B2F"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ստորագրվում է վճարողի կողմից կամ </w:t>
            </w:r>
          </w:p>
          <w:p w14:paraId="5D95FF19"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դրվում է վճարողի էլեկտրոնային ստորագրությունը</w:t>
            </w:r>
          </w:p>
          <w:p w14:paraId="5E683A7F" w14:textId="77777777" w:rsidR="00334B2F" w:rsidRPr="0098236F" w:rsidRDefault="00334B2F" w:rsidP="00CB0ADE">
            <w:pPr>
              <w:jc w:val="center"/>
              <w:rPr>
                <w:rFonts w:ascii="GHEA Grapalat" w:hAnsi="GHEA Grapalat"/>
                <w:color w:val="000000" w:themeColor="text1"/>
                <w:sz w:val="20"/>
                <w:szCs w:val="20"/>
                <w:lang w:val="hy-AM"/>
              </w:rPr>
            </w:pPr>
          </w:p>
        </w:tc>
      </w:tr>
      <w:tr w:rsidR="00334B2F" w:rsidRPr="00E11226"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8236F" w:rsidRDefault="00334B2F" w:rsidP="00CB0ADE">
            <w:pPr>
              <w:rPr>
                <w:rFonts w:ascii="GHEA Grapalat" w:hAnsi="GHEA Grapalat"/>
                <w:color w:val="000000" w:themeColor="text1"/>
                <w:sz w:val="20"/>
                <w:szCs w:val="20"/>
              </w:rPr>
            </w:pPr>
            <w:r w:rsidRPr="0098236F">
              <w:rPr>
                <w:rFonts w:ascii="GHEA Grapalat" w:hAnsi="GHEA Grapalat"/>
                <w:color w:val="000000" w:themeColor="text1"/>
                <w:sz w:val="20"/>
                <w:szCs w:val="20"/>
                <w:lang w:val="hy-AM"/>
              </w:rPr>
              <w:t>2</w:t>
            </w:r>
            <w:r w:rsidRPr="0098236F">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p w14:paraId="23C25F5C"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կնիքի առկայության դեպքում</w:t>
            </w:r>
            <w:r w:rsidRPr="0098236F">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կնքվում է վճարողի կողմից </w:t>
            </w:r>
          </w:p>
          <w:p w14:paraId="5A4E85B0"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թղթային եղանակով ներկայացնելիս</w:t>
            </w:r>
          </w:p>
        </w:tc>
      </w:tr>
      <w:tr w:rsidR="00334B2F" w:rsidRPr="0098236F"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22</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r w:rsidRPr="0098236F">
              <w:rPr>
                <w:rFonts w:ascii="GHEA Grapalat" w:hAnsi="GHEA Grapalat"/>
                <w:color w:val="000000" w:themeColor="text1"/>
                <w:sz w:val="20"/>
                <w:szCs w:val="20"/>
                <w:lang w:val="hy-AM"/>
              </w:rPr>
              <w:t>՝</w:t>
            </w:r>
            <w:r w:rsidRPr="0098236F">
              <w:rPr>
                <w:rFonts w:ascii="GHEA Grapalat" w:hAnsi="GHEA Grapalat"/>
                <w:color w:val="000000" w:themeColor="text1"/>
                <w:sz w:val="20"/>
                <w:szCs w:val="20"/>
              </w:rPr>
              <w:t xml:space="preserve"> </w:t>
            </w:r>
          </w:p>
          <w:p w14:paraId="6D4C705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ստորագրվում է շահառուի կողմից</w:t>
            </w:r>
          </w:p>
        </w:tc>
      </w:tr>
      <w:tr w:rsidR="00334B2F" w:rsidRPr="0098236F"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8236F" w:rsidRDefault="00334B2F" w:rsidP="00CB0ADE">
            <w:pPr>
              <w:rPr>
                <w:rFonts w:ascii="GHEA Grapalat" w:hAnsi="GHEA Grapalat"/>
                <w:color w:val="000000" w:themeColor="text1"/>
                <w:sz w:val="20"/>
                <w:szCs w:val="20"/>
              </w:rPr>
            </w:pPr>
            <w:r w:rsidRPr="0098236F">
              <w:rPr>
                <w:rFonts w:ascii="GHEA Grapalat" w:hAnsi="GHEA Grapalat"/>
                <w:color w:val="000000" w:themeColor="text1"/>
                <w:sz w:val="20"/>
                <w:szCs w:val="20"/>
                <w:lang w:val="hy-AM"/>
              </w:rPr>
              <w:t>22</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պարտադիր` </w:t>
            </w:r>
          </w:p>
          <w:p w14:paraId="776B3CE0"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կնքվում է շահառուի կողմից</w:t>
            </w:r>
            <w:r w:rsidRPr="0098236F">
              <w:rPr>
                <w:rFonts w:ascii="GHEA Grapalat" w:hAnsi="GHEA Grapalat"/>
                <w:color w:val="000000" w:themeColor="text1"/>
                <w:sz w:val="20"/>
                <w:szCs w:val="20"/>
                <w:lang w:val="hy-AM"/>
              </w:rPr>
              <w:t xml:space="preserve"> </w:t>
            </w:r>
          </w:p>
          <w:p w14:paraId="13F86C36"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թղթային եղանակով բանկ ներկայացնելիս</w:t>
            </w:r>
          </w:p>
        </w:tc>
      </w:tr>
      <w:tr w:rsidR="00334B2F" w:rsidRPr="0098236F"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lastRenderedPageBreak/>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70EDD7EC"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պահանջագիրը վճարողին սպասարկող ֆինանսական կազմակերպության</w:t>
            </w:r>
            <w:r w:rsidRPr="0098236F">
              <w:rPr>
                <w:rFonts w:ascii="GHEA Grapalat" w:hAnsi="GHEA Grapalat"/>
                <w:color w:val="000000" w:themeColor="text1"/>
                <w:sz w:val="20"/>
                <w:szCs w:val="20"/>
                <w:lang w:val="hy-AM"/>
              </w:rPr>
              <w:t>ը</w:t>
            </w:r>
            <w:r w:rsidRPr="0098236F">
              <w:rPr>
                <w:rFonts w:ascii="GHEA Grapalat" w:hAnsi="GHEA Grapalat"/>
                <w:color w:val="000000" w:themeColor="text1"/>
                <w:sz w:val="20"/>
                <w:szCs w:val="20"/>
              </w:rPr>
              <w:t xml:space="preserve"> թղթային եղանակով </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ված լի</w:t>
            </w:r>
            <w:r w:rsidRPr="0098236F">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8236F" w:rsidRDefault="00334B2F" w:rsidP="00CB0ADE">
            <w:pPr>
              <w:jc w:val="center"/>
              <w:rPr>
                <w:rFonts w:ascii="GHEA Grapalat" w:hAnsi="GHEA Grapalat"/>
                <w:color w:val="000000" w:themeColor="text1"/>
                <w:sz w:val="20"/>
                <w:szCs w:val="20"/>
              </w:rPr>
            </w:pPr>
          </w:p>
        </w:tc>
      </w:tr>
      <w:tr w:rsidR="00334B2F" w:rsidRPr="0098236F"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8236F" w:rsidRDefault="00334B2F" w:rsidP="00CB0ADE">
            <w:pP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վճարողին սպասարկող ֆինանսական կազմակերպության (մասնաճյուղի) </w:t>
            </w:r>
            <w:r w:rsidRPr="0098236F">
              <w:rPr>
                <w:rFonts w:ascii="GHEA Grapalat" w:hAnsi="GHEA Grapalat"/>
                <w:color w:val="000000" w:themeColor="text1"/>
                <w:sz w:val="20"/>
                <w:szCs w:val="20"/>
                <w:lang w:val="hy-AM"/>
              </w:rPr>
              <w:t>դրոշմա</w:t>
            </w:r>
            <w:r w:rsidRPr="0098236F">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613652C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վճարման պահանջագիրը վճարողին սպասարկող ֆինանսական կազմակերպության</w:t>
            </w:r>
            <w:r w:rsidRPr="0098236F">
              <w:rPr>
                <w:rFonts w:ascii="GHEA Grapalat" w:hAnsi="GHEA Grapalat"/>
                <w:color w:val="000000" w:themeColor="text1"/>
                <w:sz w:val="20"/>
                <w:szCs w:val="20"/>
                <w:lang w:val="hy-AM"/>
              </w:rPr>
              <w:t>ը</w:t>
            </w:r>
            <w:r w:rsidRPr="0098236F">
              <w:rPr>
                <w:rFonts w:ascii="GHEA Grapalat" w:hAnsi="GHEA Grapalat"/>
                <w:color w:val="000000" w:themeColor="text1"/>
                <w:sz w:val="20"/>
                <w:szCs w:val="20"/>
              </w:rPr>
              <w:t xml:space="preserve"> թղթային եղանակով ներկայաց</w:t>
            </w:r>
            <w:r w:rsidRPr="0098236F">
              <w:rPr>
                <w:rFonts w:ascii="GHEA Grapalat" w:hAnsi="GHEA Grapalat"/>
                <w:color w:val="000000" w:themeColor="text1"/>
                <w:sz w:val="20"/>
                <w:szCs w:val="20"/>
                <w:lang w:val="hy-AM"/>
              </w:rPr>
              <w:t>ված լի</w:t>
            </w:r>
            <w:r w:rsidRPr="0098236F">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8236F" w:rsidRDefault="00334B2F" w:rsidP="00CB0ADE">
            <w:pPr>
              <w:jc w:val="center"/>
              <w:rPr>
                <w:rFonts w:ascii="GHEA Grapalat" w:hAnsi="GHEA Grapalat"/>
                <w:color w:val="000000" w:themeColor="text1"/>
                <w:sz w:val="20"/>
                <w:szCs w:val="20"/>
              </w:rPr>
            </w:pPr>
          </w:p>
        </w:tc>
      </w:tr>
      <w:tr w:rsidR="00334B2F" w:rsidRPr="0098236F"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3</w:t>
            </w:r>
            <w:r w:rsidRPr="0098236F">
              <w:rPr>
                <w:rFonts w:ascii="GHEA Grapalat" w:hAnsi="GHEA Grapalat"/>
                <w:color w:val="000000" w:themeColor="text1"/>
                <w:sz w:val="20"/>
                <w:szCs w:val="20"/>
              </w:rPr>
              <w:t>.</w:t>
            </w:r>
            <w:r w:rsidRPr="0098236F">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8236F" w:rsidRDefault="00334B2F" w:rsidP="00CB0ADE">
            <w:pPr>
              <w:jc w:val="center"/>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p w14:paraId="6AB39A3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8236F" w:rsidRDefault="00334B2F" w:rsidP="00CB0ADE">
            <w:pPr>
              <w:jc w:val="center"/>
              <w:rPr>
                <w:rFonts w:ascii="GHEA Grapalat" w:hAnsi="GHEA Grapalat"/>
                <w:color w:val="000000" w:themeColor="text1"/>
                <w:sz w:val="20"/>
                <w:szCs w:val="20"/>
              </w:rPr>
            </w:pPr>
          </w:p>
        </w:tc>
      </w:tr>
      <w:tr w:rsidR="00334B2F" w:rsidRPr="0098236F"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ոչ պարտադիր</w:t>
            </w:r>
          </w:p>
          <w:p w14:paraId="2F31E1DB"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վճարման պահանջագիրը շահառուին սպասարկող ֆինանսական կազմակերպության</w:t>
            </w:r>
            <w:r w:rsidRPr="0098236F">
              <w:rPr>
                <w:rFonts w:ascii="GHEA Grapalat" w:hAnsi="GHEA Grapalat"/>
                <w:color w:val="000000" w:themeColor="text1"/>
                <w:sz w:val="20"/>
                <w:szCs w:val="20"/>
                <w:lang w:val="hy-AM"/>
              </w:rPr>
              <w:t xml:space="preserve">ը </w:t>
            </w:r>
            <w:r w:rsidRPr="0098236F">
              <w:rPr>
                <w:rFonts w:ascii="GHEA Grapalat" w:hAnsi="GHEA Grapalat"/>
                <w:color w:val="000000" w:themeColor="text1"/>
                <w:sz w:val="20"/>
                <w:szCs w:val="20"/>
              </w:rPr>
              <w:t xml:space="preserve"> 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 xml:space="preserve">աշխատակցի ստորագրությունը </w:t>
            </w:r>
            <w:r w:rsidRPr="0098236F">
              <w:rPr>
                <w:rFonts w:ascii="GHEA Grapalat" w:hAnsi="GHEA Grapalat"/>
                <w:color w:val="000000" w:themeColor="text1"/>
                <w:sz w:val="20"/>
                <w:szCs w:val="20"/>
                <w:lang w:val="hy-AM"/>
              </w:rPr>
              <w:t xml:space="preserve">դրվում է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8236F" w:rsidRDefault="00334B2F" w:rsidP="00CB0ADE">
            <w:pPr>
              <w:jc w:val="center"/>
              <w:rPr>
                <w:rFonts w:ascii="GHEA Grapalat" w:hAnsi="GHEA Grapalat"/>
                <w:color w:val="000000" w:themeColor="text1"/>
                <w:sz w:val="20"/>
                <w:szCs w:val="20"/>
              </w:rPr>
            </w:pPr>
          </w:p>
        </w:tc>
      </w:tr>
      <w:tr w:rsidR="00334B2F" w:rsidRPr="0098236F"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 xml:space="preserve">շահառռւին սպասարկող ֆինանսական կազմակերպության (մասնաճյուղի) </w:t>
            </w:r>
            <w:r w:rsidRPr="0098236F">
              <w:rPr>
                <w:rFonts w:ascii="GHEA Grapalat" w:hAnsi="GHEA Grapalat"/>
                <w:color w:val="000000" w:themeColor="text1"/>
                <w:sz w:val="20"/>
                <w:szCs w:val="20"/>
                <w:lang w:val="hy-AM"/>
              </w:rPr>
              <w:t>դրոշմա</w:t>
            </w:r>
            <w:r w:rsidRPr="0098236F">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ոչ </w:t>
            </w:r>
            <w:r w:rsidRPr="0098236F">
              <w:rPr>
                <w:rFonts w:ascii="GHEA Grapalat" w:hAnsi="GHEA Grapalat"/>
                <w:color w:val="000000" w:themeColor="text1"/>
                <w:sz w:val="20"/>
                <w:szCs w:val="20"/>
              </w:rPr>
              <w:t>պարտադիր</w:t>
            </w:r>
          </w:p>
          <w:p w14:paraId="50E8BEFA"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 xml:space="preserve">վճարման պահանջագիրը </w:t>
            </w:r>
            <w:r w:rsidRPr="0098236F">
              <w:rPr>
                <w:rFonts w:ascii="GHEA Grapalat" w:hAnsi="GHEA Grapalat"/>
                <w:color w:val="000000" w:themeColor="text1"/>
                <w:sz w:val="20"/>
                <w:szCs w:val="20"/>
                <w:lang w:val="hy-AM"/>
              </w:rPr>
              <w:t xml:space="preserve">վերջինիս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դրոշմակնիքը</w:t>
            </w:r>
            <w:r w:rsidRPr="0098236F">
              <w:rPr>
                <w:rFonts w:ascii="GHEA Grapalat" w:hAnsi="GHEA Grapalat"/>
                <w:color w:val="000000" w:themeColor="text1"/>
                <w:sz w:val="20"/>
                <w:szCs w:val="20"/>
              </w:rPr>
              <w:t xml:space="preserve"> </w:t>
            </w:r>
            <w:r w:rsidRPr="0098236F">
              <w:rPr>
                <w:rFonts w:ascii="GHEA Grapalat" w:hAnsi="GHEA Grapalat"/>
                <w:color w:val="000000" w:themeColor="text1"/>
                <w:sz w:val="20"/>
                <w:szCs w:val="20"/>
                <w:lang w:val="hy-AM"/>
              </w:rPr>
              <w:t xml:space="preserve">դրվում է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8236F" w:rsidRDefault="00334B2F" w:rsidP="00CB0ADE">
            <w:pPr>
              <w:jc w:val="center"/>
              <w:rPr>
                <w:rFonts w:ascii="GHEA Grapalat" w:hAnsi="GHEA Grapalat"/>
                <w:color w:val="000000" w:themeColor="text1"/>
                <w:sz w:val="20"/>
                <w:szCs w:val="20"/>
              </w:rPr>
            </w:pPr>
          </w:p>
        </w:tc>
      </w:tr>
      <w:tr w:rsidR="00334B2F" w:rsidRPr="0098236F"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2</w:t>
            </w: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ոչ </w:t>
            </w:r>
            <w:r w:rsidRPr="0098236F">
              <w:rPr>
                <w:rFonts w:ascii="GHEA Grapalat" w:hAnsi="GHEA Grapalat"/>
                <w:color w:val="000000" w:themeColor="text1"/>
                <w:sz w:val="20"/>
                <w:szCs w:val="20"/>
              </w:rPr>
              <w:t>պարտադիր</w:t>
            </w:r>
          </w:p>
          <w:p w14:paraId="5BAE1599" w14:textId="77777777" w:rsidR="00334B2F" w:rsidRPr="0098236F" w:rsidRDefault="00334B2F" w:rsidP="00CB0ADE">
            <w:pPr>
              <w:jc w:val="center"/>
              <w:rPr>
                <w:rFonts w:ascii="GHEA Grapalat" w:hAnsi="GHEA Grapalat"/>
                <w:color w:val="000000" w:themeColor="text1"/>
                <w:sz w:val="20"/>
                <w:szCs w:val="20"/>
              </w:rPr>
            </w:pPr>
            <w:r w:rsidRPr="0098236F">
              <w:rPr>
                <w:rFonts w:ascii="GHEA Grapalat" w:hAnsi="GHEA Grapalat"/>
                <w:color w:val="000000" w:themeColor="text1"/>
                <w:sz w:val="20"/>
                <w:szCs w:val="20"/>
                <w:lang w:val="hy-AM"/>
              </w:rPr>
              <w:t xml:space="preserve">լրացվում է </w:t>
            </w:r>
            <w:r w:rsidRPr="0098236F">
              <w:rPr>
                <w:rFonts w:ascii="GHEA Grapalat" w:hAnsi="GHEA Grapalat"/>
                <w:color w:val="000000" w:themeColor="text1"/>
                <w:sz w:val="20"/>
                <w:szCs w:val="20"/>
              </w:rPr>
              <w:t xml:space="preserve">վճարման պահանջագիրը </w:t>
            </w:r>
            <w:r w:rsidRPr="0098236F">
              <w:rPr>
                <w:rFonts w:ascii="GHEA Grapalat" w:hAnsi="GHEA Grapalat"/>
                <w:color w:val="000000" w:themeColor="text1"/>
                <w:sz w:val="20"/>
                <w:szCs w:val="20"/>
                <w:lang w:val="hy-AM"/>
              </w:rPr>
              <w:t xml:space="preserve">վերջինիս </w:t>
            </w:r>
            <w:r w:rsidRPr="0098236F">
              <w:rPr>
                <w:rFonts w:ascii="GHEA Grapalat" w:hAnsi="GHEA Grapalat"/>
                <w:color w:val="000000" w:themeColor="text1"/>
                <w:sz w:val="20"/>
                <w:szCs w:val="20"/>
              </w:rPr>
              <w:t>ներկայաց</w:t>
            </w:r>
            <w:r w:rsidRPr="0098236F">
              <w:rPr>
                <w:rFonts w:ascii="GHEA Grapalat" w:hAnsi="GHEA Grapalat"/>
                <w:color w:val="000000" w:themeColor="text1"/>
                <w:sz w:val="20"/>
                <w:szCs w:val="20"/>
                <w:lang w:val="hy-AM"/>
              </w:rPr>
              <w:t>վ</w:t>
            </w:r>
            <w:r w:rsidRPr="0098236F">
              <w:rPr>
                <w:rFonts w:ascii="GHEA Grapalat" w:hAnsi="GHEA Grapalat"/>
                <w:color w:val="000000" w:themeColor="text1"/>
                <w:sz w:val="20"/>
                <w:szCs w:val="20"/>
              </w:rPr>
              <w:t>ելու դեպքում</w:t>
            </w:r>
            <w:r w:rsidRPr="0098236F">
              <w:rPr>
                <w:rFonts w:ascii="GHEA Grapalat" w:hAnsi="GHEA Grapalat"/>
                <w:color w:val="000000" w:themeColor="text1"/>
                <w:sz w:val="20"/>
                <w:szCs w:val="20"/>
                <w:lang w:val="hy-AM"/>
              </w:rPr>
              <w:t xml:space="preserve">,   որտեղ </w:t>
            </w:r>
            <w:r w:rsidRPr="0098236F" w:rsidDel="00DF049B">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 xml:space="preserve"> սույն տվյալները</w:t>
            </w:r>
            <w:r w:rsidRPr="0098236F">
              <w:rPr>
                <w:rFonts w:ascii="GHEA Grapalat" w:hAnsi="GHEA Grapalat"/>
                <w:color w:val="000000" w:themeColor="text1"/>
                <w:sz w:val="20"/>
                <w:szCs w:val="20"/>
              </w:rPr>
              <w:t xml:space="preserve"> </w:t>
            </w:r>
            <w:r w:rsidRPr="0098236F">
              <w:rPr>
                <w:rFonts w:ascii="GHEA Grapalat" w:hAnsi="GHEA Grapalat"/>
                <w:color w:val="000000" w:themeColor="text1"/>
                <w:sz w:val="20"/>
                <w:szCs w:val="20"/>
                <w:lang w:val="hy-AM"/>
              </w:rPr>
              <w:t xml:space="preserve">դրվում են </w:t>
            </w:r>
            <w:r w:rsidRPr="0098236F">
              <w:rPr>
                <w:rFonts w:ascii="GHEA Grapalat" w:hAnsi="GHEA Grapalat"/>
                <w:color w:val="000000" w:themeColor="text1"/>
                <w:sz w:val="20"/>
                <w:szCs w:val="20"/>
              </w:rPr>
              <w:t>թղթային եղանակով ներկայաց</w:t>
            </w:r>
            <w:r w:rsidRPr="0098236F">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8236F" w:rsidRDefault="00334B2F" w:rsidP="00CB0ADE">
            <w:pPr>
              <w:jc w:val="center"/>
              <w:rPr>
                <w:rFonts w:ascii="GHEA Grapalat" w:hAnsi="GHEA Grapalat"/>
                <w:color w:val="000000" w:themeColor="text1"/>
                <w:sz w:val="20"/>
                <w:szCs w:val="20"/>
              </w:rPr>
            </w:pPr>
          </w:p>
        </w:tc>
      </w:tr>
    </w:tbl>
    <w:p w14:paraId="2DF06F8D" w14:textId="77777777" w:rsidR="00334B2F" w:rsidRPr="0098236F" w:rsidRDefault="00334B2F" w:rsidP="00334B2F">
      <w:pPr>
        <w:pStyle w:val="BodyTextIndent"/>
        <w:jc w:val="right"/>
        <w:rPr>
          <w:rFonts w:ascii="GHEA Grapalat" w:hAnsi="GHEA Grapalat" w:cs="Sylfaen"/>
          <w:i w:val="0"/>
          <w:color w:val="000000" w:themeColor="text1"/>
          <w:lang w:val="en-US"/>
        </w:rPr>
      </w:pPr>
    </w:p>
    <w:p w14:paraId="7BF43123" w14:textId="77777777" w:rsidR="00334B2F" w:rsidRPr="0098236F" w:rsidRDefault="00334B2F" w:rsidP="00334B2F">
      <w:pPr>
        <w:pStyle w:val="BodyTextIndent"/>
        <w:jc w:val="right"/>
        <w:rPr>
          <w:rFonts w:ascii="GHEA Grapalat" w:hAnsi="GHEA Grapalat" w:cs="Sylfaen"/>
          <w:i w:val="0"/>
          <w:color w:val="000000" w:themeColor="text1"/>
          <w:lang w:val="en-US"/>
        </w:rPr>
      </w:pPr>
    </w:p>
    <w:p w14:paraId="620DFF67" w14:textId="77777777" w:rsidR="00334B2F" w:rsidRPr="0098236F" w:rsidRDefault="00334B2F" w:rsidP="00334B2F">
      <w:pPr>
        <w:pStyle w:val="BodyTextIndent"/>
        <w:jc w:val="right"/>
        <w:rPr>
          <w:rFonts w:ascii="GHEA Grapalat" w:hAnsi="GHEA Grapalat" w:cs="Sylfaen"/>
          <w:i w:val="0"/>
          <w:color w:val="000000" w:themeColor="text1"/>
          <w:lang w:val="en-US"/>
        </w:rPr>
      </w:pPr>
    </w:p>
    <w:p w14:paraId="4E0BFDA4" w14:textId="77777777" w:rsidR="00334B2F" w:rsidRPr="0098236F" w:rsidRDefault="00334B2F" w:rsidP="00334B2F">
      <w:pPr>
        <w:pStyle w:val="BodyTextIndent"/>
        <w:jc w:val="right"/>
        <w:rPr>
          <w:rFonts w:ascii="GHEA Grapalat" w:hAnsi="GHEA Grapalat" w:cs="Sylfaen"/>
          <w:i w:val="0"/>
          <w:color w:val="000000" w:themeColor="text1"/>
          <w:lang w:val="en-US"/>
        </w:rPr>
      </w:pPr>
    </w:p>
    <w:p w14:paraId="6873ED35" w14:textId="5486FC31" w:rsidR="00F5285F" w:rsidRPr="0098236F" w:rsidRDefault="00334B2F" w:rsidP="00597348">
      <w:pPr>
        <w:pStyle w:val="BodyTextIndent3"/>
        <w:spacing w:line="240" w:lineRule="auto"/>
        <w:jc w:val="right"/>
        <w:rPr>
          <w:rFonts w:ascii="GHEA Grapalat" w:hAnsi="GHEA Grapalat" w:cs="Sylfaen"/>
          <w:color w:val="000000" w:themeColor="text1"/>
          <w:vertAlign w:val="superscript"/>
          <w:lang w:val="hy-AM"/>
        </w:rPr>
      </w:pPr>
      <w:r w:rsidRPr="0098236F">
        <w:rPr>
          <w:rFonts w:ascii="GHEA Grapalat" w:hAnsi="GHEA Grapalat"/>
          <w:b/>
          <w:color w:val="000000" w:themeColor="text1"/>
          <w:lang w:val="hy-AM"/>
        </w:rPr>
        <w:br w:type="page"/>
      </w:r>
    </w:p>
    <w:p w14:paraId="299FF717" w14:textId="7EB7C207" w:rsidR="00F02279" w:rsidRPr="0098236F" w:rsidRDefault="00F02279" w:rsidP="00F02279">
      <w:pPr>
        <w:autoSpaceDE w:val="0"/>
        <w:autoSpaceDN w:val="0"/>
        <w:adjustRightInd w:val="0"/>
        <w:jc w:val="right"/>
        <w:rPr>
          <w:rFonts w:ascii="GHEA Grapalat" w:hAnsi="GHEA Grapalat" w:cs="TimesArmenianPSMT"/>
          <w:color w:val="000000" w:themeColor="text1"/>
          <w:sz w:val="20"/>
          <w:lang w:val="nb-NO"/>
        </w:rPr>
      </w:pPr>
    </w:p>
    <w:p w14:paraId="43C9A7C7" w14:textId="77777777" w:rsidR="000F6AE2" w:rsidRPr="0098236F" w:rsidRDefault="000F6AE2" w:rsidP="001B6056">
      <w:pPr>
        <w:autoSpaceDE w:val="0"/>
        <w:autoSpaceDN w:val="0"/>
        <w:adjustRightInd w:val="0"/>
        <w:jc w:val="right"/>
        <w:rPr>
          <w:rFonts w:ascii="GHEA Grapalat" w:hAnsi="GHEA Grapalat"/>
          <w:color w:val="000000" w:themeColor="text1"/>
          <w:sz w:val="20"/>
        </w:rPr>
      </w:pPr>
    </w:p>
    <w:p w14:paraId="0FB93DDF" w14:textId="77777777" w:rsidR="00F02279" w:rsidRPr="0098236F" w:rsidRDefault="00F02279" w:rsidP="00960B74">
      <w:pPr>
        <w:rPr>
          <w:rFonts w:ascii="GHEA Grapalat" w:hAnsi="GHEA Grapalat"/>
          <w:color w:val="000000" w:themeColor="text1"/>
        </w:rPr>
      </w:pPr>
    </w:p>
    <w:p w14:paraId="5087428B" w14:textId="77777777" w:rsidR="00F02279" w:rsidRPr="0098236F" w:rsidRDefault="00F02279" w:rsidP="00F02279">
      <w:pPr>
        <w:pStyle w:val="BodyTextIndent3"/>
        <w:spacing w:line="240" w:lineRule="auto"/>
        <w:jc w:val="right"/>
        <w:rPr>
          <w:rFonts w:ascii="GHEA Grapalat" w:hAnsi="GHEA Grapalat" w:cs="Sylfaen"/>
          <w:b/>
          <w:color w:val="000000" w:themeColor="text1"/>
        </w:rPr>
      </w:pPr>
      <w:r w:rsidRPr="0098236F">
        <w:rPr>
          <w:rFonts w:ascii="GHEA Grapalat" w:hAnsi="GHEA Grapalat" w:cs="Sylfaen"/>
          <w:b/>
          <w:color w:val="000000" w:themeColor="text1"/>
          <w:lang w:val="hy-AM"/>
        </w:rPr>
        <w:t xml:space="preserve">Հավելված </w:t>
      </w:r>
      <w:r w:rsidR="0019419E" w:rsidRPr="0098236F">
        <w:rPr>
          <w:rFonts w:ascii="GHEA Grapalat" w:hAnsi="GHEA Grapalat" w:cs="Sylfaen"/>
          <w:b/>
          <w:color w:val="000000" w:themeColor="text1"/>
        </w:rPr>
        <w:t>7</w:t>
      </w:r>
      <w:r w:rsidR="00B23361" w:rsidRPr="0098236F">
        <w:rPr>
          <w:rFonts w:ascii="GHEA Grapalat" w:hAnsi="GHEA Grapalat" w:cs="Sylfaen"/>
          <w:b/>
          <w:color w:val="000000" w:themeColor="text1"/>
          <w:vertAlign w:val="superscript"/>
        </w:rPr>
        <w:t>26</w:t>
      </w:r>
      <w:r w:rsidRPr="0098236F">
        <w:rPr>
          <w:rStyle w:val="FootnoteReference"/>
          <w:rFonts w:ascii="GHEA Grapalat" w:hAnsi="GHEA Grapalat" w:cs="Sylfaen"/>
          <w:b/>
          <w:color w:val="000000" w:themeColor="text1"/>
        </w:rPr>
        <w:footnoteReference w:id="8"/>
      </w:r>
    </w:p>
    <w:p w14:paraId="63978799" w14:textId="3BCD15A5" w:rsidR="009742DD" w:rsidRPr="0098236F" w:rsidRDefault="00597A1B" w:rsidP="009742DD">
      <w:pPr>
        <w:pStyle w:val="BodyTextIndent3"/>
        <w:spacing w:line="240" w:lineRule="auto"/>
        <w:jc w:val="right"/>
        <w:rPr>
          <w:rFonts w:ascii="GHEA Grapalat" w:hAnsi="GHEA Grapalat" w:cs="Arial"/>
          <w:b/>
          <w:color w:val="000000" w:themeColor="text1"/>
          <w:lang w:val="es-ES"/>
        </w:rPr>
      </w:pPr>
      <w:r w:rsidRPr="00597A1B">
        <w:rPr>
          <w:rFonts w:ascii="GHEA Grapalat" w:hAnsi="GHEA Grapalat"/>
          <w:b/>
          <w:iCs/>
          <w:color w:val="000000" w:themeColor="text1"/>
          <w:lang w:val="hy-AM"/>
        </w:rPr>
        <w:t>ԱԳՆ-ԳՀԱՇՁԲ-2</w:t>
      </w:r>
      <w:r w:rsidR="007D09E0">
        <w:rPr>
          <w:rFonts w:ascii="GHEA Grapalat" w:hAnsi="GHEA Grapalat"/>
          <w:b/>
          <w:iCs/>
          <w:color w:val="000000" w:themeColor="text1"/>
          <w:lang w:val="hy-AM"/>
        </w:rPr>
        <w:t>4</w:t>
      </w:r>
      <w:r w:rsidRPr="00597A1B">
        <w:rPr>
          <w:rFonts w:ascii="GHEA Grapalat" w:hAnsi="GHEA Grapalat"/>
          <w:b/>
          <w:iCs/>
          <w:color w:val="000000" w:themeColor="text1"/>
          <w:lang w:val="hy-AM"/>
        </w:rPr>
        <w:t>/01</w:t>
      </w:r>
      <w:r w:rsidR="009742DD" w:rsidRPr="0098236F">
        <w:rPr>
          <w:rFonts w:ascii="GHEA Grapalat" w:hAnsi="GHEA Grapalat"/>
          <w:b/>
          <w:iCs/>
          <w:color w:val="000000" w:themeColor="text1"/>
          <w:lang w:val="hy-AM"/>
        </w:rPr>
        <w:t xml:space="preserve"> </w:t>
      </w:r>
      <w:r w:rsidR="009742DD" w:rsidRPr="0098236F">
        <w:rPr>
          <w:rFonts w:ascii="GHEA Grapalat" w:hAnsi="GHEA Grapalat" w:cs="Sylfaen"/>
          <w:b/>
          <w:color w:val="000000" w:themeColor="text1"/>
          <w:lang w:val="es-ES"/>
        </w:rPr>
        <w:t>ծածկագրով</w:t>
      </w:r>
    </w:p>
    <w:p w14:paraId="4739E60D" w14:textId="77777777" w:rsidR="009742DD" w:rsidRPr="0098236F" w:rsidRDefault="009742DD" w:rsidP="009742DD">
      <w:pPr>
        <w:pStyle w:val="BodyTextIndent3"/>
        <w:spacing w:line="240" w:lineRule="auto"/>
        <w:jc w:val="right"/>
        <w:rPr>
          <w:rFonts w:ascii="GHEA Grapalat" w:hAnsi="GHEA Grapalat" w:cs="Arial"/>
          <w:b/>
          <w:color w:val="000000" w:themeColor="text1"/>
          <w:lang w:val="es-ES"/>
        </w:rPr>
      </w:pPr>
      <w:r w:rsidRPr="0098236F">
        <w:rPr>
          <w:rFonts w:ascii="GHEA Grapalat" w:hAnsi="GHEA Grapalat" w:cs="Sylfaen"/>
          <w:b/>
          <w:color w:val="000000" w:themeColor="text1"/>
          <w:lang w:val="hy-AM"/>
        </w:rPr>
        <w:t>գնանշման հարցման</w:t>
      </w:r>
      <w:r w:rsidRPr="0098236F">
        <w:rPr>
          <w:rFonts w:ascii="GHEA Grapalat" w:hAnsi="GHEA Grapalat" w:cs="Arial"/>
          <w:b/>
          <w:color w:val="000000" w:themeColor="text1"/>
          <w:lang w:val="es-ES"/>
        </w:rPr>
        <w:t xml:space="preserve"> </w:t>
      </w:r>
      <w:r w:rsidRPr="0098236F">
        <w:rPr>
          <w:rFonts w:ascii="GHEA Grapalat" w:hAnsi="GHEA Grapalat" w:cs="Sylfaen"/>
          <w:b/>
          <w:color w:val="000000" w:themeColor="text1"/>
          <w:lang w:val="es-ES"/>
        </w:rPr>
        <w:t>հրավերի</w:t>
      </w:r>
    </w:p>
    <w:p w14:paraId="133B6907" w14:textId="77777777" w:rsidR="009742DD" w:rsidRPr="0098236F" w:rsidRDefault="009742DD" w:rsidP="009742DD">
      <w:pPr>
        <w:jc w:val="right"/>
        <w:rPr>
          <w:rFonts w:ascii="GHEA Grapalat" w:hAnsi="GHEA Grapalat" w:cs="Sylfaen"/>
          <w:b/>
          <w:color w:val="000000" w:themeColor="text1"/>
          <w:lang w:val="es-ES"/>
        </w:rPr>
      </w:pPr>
    </w:p>
    <w:p w14:paraId="7D345043" w14:textId="77777777" w:rsidR="00F02279" w:rsidRPr="0098236F" w:rsidRDefault="00F02279" w:rsidP="00F02279">
      <w:pPr>
        <w:tabs>
          <w:tab w:val="left" w:pos="2268"/>
        </w:tabs>
        <w:ind w:left="-284" w:firstLine="284"/>
        <w:jc w:val="right"/>
        <w:rPr>
          <w:rFonts w:ascii="GHEA Grapalat" w:hAnsi="GHEA Grapalat"/>
          <w:color w:val="000000" w:themeColor="text1"/>
          <w:lang w:val="es-ES"/>
        </w:rPr>
      </w:pPr>
    </w:p>
    <w:p w14:paraId="5AF819CB" w14:textId="77777777" w:rsidR="00F02279" w:rsidRPr="0098236F" w:rsidRDefault="00F02279" w:rsidP="00F02279">
      <w:pPr>
        <w:ind w:left="-142" w:firstLine="142"/>
        <w:jc w:val="center"/>
        <w:rPr>
          <w:rFonts w:ascii="GHEA Grapalat" w:hAnsi="GHEA Grapalat"/>
          <w:b/>
          <w:color w:val="000000" w:themeColor="text1"/>
          <w:sz w:val="20"/>
          <w:szCs w:val="20"/>
          <w:lang w:val="es-ES"/>
        </w:rPr>
      </w:pPr>
      <w:r w:rsidRPr="0098236F">
        <w:rPr>
          <w:rFonts w:ascii="GHEA Grapalat" w:hAnsi="GHEA Grapalat" w:cs="Sylfaen"/>
          <w:b/>
          <w:color w:val="000000" w:themeColor="text1"/>
          <w:sz w:val="20"/>
          <w:szCs w:val="20"/>
          <w:lang w:val="pt-BR"/>
        </w:rPr>
        <w:t>ՊԵՏՈՒԹՅԱՆ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ԿԱՐԻՔՆԵՐԻ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ՀԱՄԱՐ</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ԿԱՊԱԼԱՅԻՆ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ԱՇԽԱՏԱՆՔՆԵՐԻ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ԿԱՏԱՐՄԱՆ</w:t>
      </w:r>
    </w:p>
    <w:p w14:paraId="7B025988" w14:textId="77777777" w:rsidR="00F02279" w:rsidRPr="0098236F" w:rsidRDefault="00F02279" w:rsidP="00F02279">
      <w:pPr>
        <w:ind w:left="-142" w:firstLine="142"/>
        <w:jc w:val="center"/>
        <w:rPr>
          <w:rFonts w:ascii="GHEA Grapalat" w:hAnsi="GHEA Grapalat" w:cs="Times Armenian"/>
          <w:b/>
          <w:color w:val="000000" w:themeColor="text1"/>
          <w:sz w:val="20"/>
          <w:szCs w:val="20"/>
          <w:lang w:val="es-ES"/>
        </w:rPr>
      </w:pPr>
      <w:r w:rsidRPr="0098236F">
        <w:rPr>
          <w:rFonts w:ascii="GHEA Grapalat" w:hAnsi="GHEA Grapalat" w:cs="Sylfaen"/>
          <w:b/>
          <w:color w:val="000000" w:themeColor="text1"/>
          <w:sz w:val="20"/>
          <w:szCs w:val="20"/>
          <w:lang w:val="pt-BR"/>
        </w:rPr>
        <w:t>ՊԵՏԱԿԱՆ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ԳՆՄԱՆ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ՊԱՅՄԱՆԱԳԻՐ</w:t>
      </w:r>
      <w:r w:rsidRPr="0098236F">
        <w:rPr>
          <w:rFonts w:ascii="GHEA Grapalat" w:hAnsi="GHEA Grapalat" w:cs="Times Armenian"/>
          <w:b/>
          <w:color w:val="000000" w:themeColor="text1"/>
          <w:sz w:val="20"/>
          <w:szCs w:val="20"/>
          <w:lang w:val="es-ES"/>
        </w:rPr>
        <w:t xml:space="preserve">   </w:t>
      </w:r>
    </w:p>
    <w:p w14:paraId="2431BFFA" w14:textId="101331E5" w:rsidR="00F02279" w:rsidRPr="0098236F" w:rsidRDefault="00F02279" w:rsidP="00F02279">
      <w:pPr>
        <w:ind w:left="-142" w:firstLine="142"/>
        <w:jc w:val="center"/>
        <w:rPr>
          <w:rFonts w:ascii="GHEA Grapalat" w:hAnsi="GHEA Grapalat"/>
          <w:b/>
          <w:color w:val="000000" w:themeColor="text1"/>
          <w:sz w:val="20"/>
          <w:szCs w:val="20"/>
          <w:u w:val="single"/>
          <w:lang w:val="es-ES"/>
        </w:rPr>
      </w:pPr>
      <w:r w:rsidRPr="0098236F">
        <w:rPr>
          <w:rFonts w:ascii="GHEA Grapalat" w:hAnsi="GHEA Grapalat"/>
          <w:b/>
          <w:color w:val="000000" w:themeColor="text1"/>
          <w:sz w:val="20"/>
          <w:szCs w:val="20"/>
          <w:lang w:val="hy-AM"/>
        </w:rPr>
        <w:t>N</w:t>
      </w:r>
      <w:r w:rsidRPr="0098236F">
        <w:rPr>
          <w:rFonts w:ascii="GHEA Grapalat" w:hAnsi="GHEA Grapalat"/>
          <w:b/>
          <w:color w:val="000000" w:themeColor="text1"/>
          <w:sz w:val="20"/>
          <w:szCs w:val="20"/>
          <w:lang w:val="es-ES"/>
        </w:rPr>
        <w:t xml:space="preserve"> </w:t>
      </w:r>
      <w:r w:rsidR="00597A1B" w:rsidRPr="00597A1B">
        <w:rPr>
          <w:rFonts w:ascii="GHEA Grapalat" w:hAnsi="GHEA Grapalat"/>
          <w:i/>
          <w:color w:val="000000" w:themeColor="text1"/>
          <w:sz w:val="20"/>
          <w:szCs w:val="20"/>
          <w:lang w:val="hy-AM"/>
        </w:rPr>
        <w:t>ԱԳՆ-ԳՀԱՇՁԲ-2</w:t>
      </w:r>
      <w:r w:rsidR="007D09E0">
        <w:rPr>
          <w:rFonts w:ascii="GHEA Grapalat" w:hAnsi="GHEA Grapalat"/>
          <w:i/>
          <w:color w:val="000000" w:themeColor="text1"/>
          <w:sz w:val="20"/>
          <w:szCs w:val="20"/>
          <w:lang w:val="hy-AM"/>
        </w:rPr>
        <w:t>4</w:t>
      </w:r>
      <w:r w:rsidR="00597A1B" w:rsidRPr="00597A1B">
        <w:rPr>
          <w:rFonts w:ascii="GHEA Grapalat" w:hAnsi="GHEA Grapalat"/>
          <w:i/>
          <w:color w:val="000000" w:themeColor="text1"/>
          <w:sz w:val="20"/>
          <w:szCs w:val="20"/>
          <w:lang w:val="hy-AM"/>
        </w:rPr>
        <w:t>/01</w:t>
      </w:r>
      <w:r w:rsidR="00B23372" w:rsidRPr="0098236F">
        <w:rPr>
          <w:rFonts w:ascii="GHEA Grapalat" w:hAnsi="GHEA Grapalat"/>
          <w:i/>
          <w:color w:val="000000" w:themeColor="text1"/>
          <w:sz w:val="20"/>
          <w:szCs w:val="20"/>
          <w:lang w:val="af-ZA"/>
        </w:rPr>
        <w:t xml:space="preserve">  </w:t>
      </w:r>
      <w:r w:rsidR="00B23372" w:rsidRPr="0098236F">
        <w:rPr>
          <w:rFonts w:ascii="GHEA Grapalat" w:hAnsi="GHEA Grapalat" w:cs="Times Armenian"/>
          <w:color w:val="000000" w:themeColor="text1"/>
          <w:sz w:val="20"/>
          <w:lang w:val="af-ZA"/>
        </w:rPr>
        <w:t xml:space="preserve"> </w:t>
      </w:r>
    </w:p>
    <w:p w14:paraId="239EA02E" w14:textId="77777777" w:rsidR="00F02279" w:rsidRPr="0098236F" w:rsidRDefault="00F02279" w:rsidP="00F02279">
      <w:pPr>
        <w:tabs>
          <w:tab w:val="left" w:pos="720"/>
          <w:tab w:val="left" w:pos="1440"/>
          <w:tab w:val="left" w:pos="8865"/>
        </w:tabs>
        <w:jc w:val="both"/>
        <w:rPr>
          <w:rFonts w:ascii="GHEA Grapalat" w:hAnsi="GHEA Grapalat" w:cs="Sylfaen"/>
          <w:color w:val="000000" w:themeColor="text1"/>
          <w:sz w:val="20"/>
          <w:lang w:val="hy-AM"/>
        </w:rPr>
      </w:pPr>
      <w:r w:rsidRPr="0098236F">
        <w:rPr>
          <w:rFonts w:ascii="GHEA Grapalat" w:hAnsi="GHEA Grapalat" w:cs="Sylfaen"/>
          <w:color w:val="000000" w:themeColor="text1"/>
          <w:sz w:val="20"/>
          <w:lang w:val="hy-AM"/>
        </w:rPr>
        <w:t xml:space="preserve">         ք. </w:t>
      </w:r>
      <w:r w:rsidRPr="0098236F">
        <w:rPr>
          <w:rFonts w:ascii="GHEA Grapalat" w:hAnsi="GHEA Grapalat" w:cs="Sylfaen"/>
          <w:color w:val="000000" w:themeColor="text1"/>
          <w:sz w:val="20"/>
          <w:u w:val="single"/>
          <w:lang w:val="es-ES"/>
        </w:rPr>
        <w:t xml:space="preserve">           </w:t>
      </w:r>
      <w:r w:rsidRPr="0098236F">
        <w:rPr>
          <w:rFonts w:ascii="GHEA Grapalat" w:hAnsi="GHEA Grapalat" w:cs="Sylfaen"/>
          <w:color w:val="000000" w:themeColor="text1"/>
          <w:sz w:val="20"/>
          <w:lang w:val="hy-AM"/>
        </w:rPr>
        <w:t xml:space="preserve">                                                                                         </w:t>
      </w:r>
      <w:r w:rsidRPr="0098236F">
        <w:rPr>
          <w:rFonts w:ascii="GHEA Grapalat" w:hAnsi="GHEA Grapalat" w:cs="Sylfaen"/>
          <w:color w:val="000000" w:themeColor="text1"/>
          <w:sz w:val="20"/>
          <w:lang w:val="es-ES"/>
        </w:rPr>
        <w:t xml:space="preserve">             </w:t>
      </w:r>
      <w:r w:rsidRPr="0098236F">
        <w:rPr>
          <w:rFonts w:ascii="GHEA Grapalat" w:hAnsi="GHEA Grapalat" w:cs="Sylfaen"/>
          <w:color w:val="000000" w:themeColor="text1"/>
          <w:sz w:val="20"/>
          <w:lang w:val="hy-AM"/>
        </w:rPr>
        <w:t xml:space="preserve"> </w:t>
      </w:r>
      <w:r w:rsidRPr="0098236F">
        <w:rPr>
          <w:rFonts w:ascii="GHEA Grapalat" w:hAnsi="GHEA Grapalat"/>
          <w:color w:val="000000" w:themeColor="text1"/>
          <w:lang w:val="hy-AM"/>
        </w:rPr>
        <w:t>«</w:t>
      </w:r>
      <w:r w:rsidRPr="0098236F">
        <w:rPr>
          <w:rFonts w:ascii="GHEA Grapalat" w:hAnsi="GHEA Grapalat"/>
          <w:color w:val="000000" w:themeColor="text1"/>
          <w:u w:val="single"/>
          <w:lang w:val="hy-AM"/>
        </w:rPr>
        <w:t xml:space="preserve">     </w:t>
      </w:r>
      <w:r w:rsidRPr="0098236F">
        <w:rPr>
          <w:rFonts w:ascii="GHEA Grapalat" w:hAnsi="GHEA Grapalat"/>
          <w:color w:val="000000" w:themeColor="text1"/>
          <w:lang w:val="hy-AM"/>
        </w:rPr>
        <w:t xml:space="preserve">» </w:t>
      </w:r>
      <w:r w:rsidRPr="0098236F">
        <w:rPr>
          <w:rFonts w:ascii="GHEA Grapalat" w:hAnsi="GHEA Grapalat"/>
          <w:color w:val="000000" w:themeColor="text1"/>
          <w:u w:val="single"/>
          <w:lang w:val="hy-AM"/>
        </w:rPr>
        <w:t xml:space="preserve">          </w:t>
      </w:r>
      <w:r w:rsidRPr="0098236F">
        <w:rPr>
          <w:rFonts w:ascii="GHEA Grapalat" w:hAnsi="GHEA Grapalat"/>
          <w:color w:val="000000" w:themeColor="text1"/>
          <w:lang w:val="hy-AM"/>
        </w:rPr>
        <w:t xml:space="preserve"> </w:t>
      </w:r>
      <w:r w:rsidRPr="0098236F">
        <w:rPr>
          <w:rFonts w:ascii="GHEA Grapalat" w:hAnsi="GHEA Grapalat" w:cs="Sylfaen"/>
          <w:color w:val="000000" w:themeColor="text1"/>
          <w:sz w:val="20"/>
          <w:lang w:val="hy-AM"/>
        </w:rPr>
        <w:t>20   թ.</w:t>
      </w:r>
    </w:p>
    <w:p w14:paraId="1773CDB2" w14:textId="77777777" w:rsidR="00F02279" w:rsidRPr="0098236F" w:rsidRDefault="00F02279" w:rsidP="00F02279">
      <w:pPr>
        <w:jc w:val="both"/>
        <w:rPr>
          <w:rFonts w:ascii="GHEA Grapalat" w:hAnsi="GHEA Grapalat"/>
          <w:color w:val="000000" w:themeColor="text1"/>
          <w:lang w:val="es-ES"/>
        </w:rPr>
      </w:pPr>
    </w:p>
    <w:p w14:paraId="50A6D5FE" w14:textId="77777777" w:rsidR="00F02279" w:rsidRPr="0098236F" w:rsidRDefault="00F02279" w:rsidP="00F02279">
      <w:pPr>
        <w:jc w:val="both"/>
        <w:rPr>
          <w:rFonts w:ascii="GHEA Grapalat" w:hAnsi="GHEA Grapalat"/>
          <w:color w:val="000000" w:themeColor="text1"/>
          <w:lang w:val="es-ES"/>
        </w:rPr>
      </w:pPr>
    </w:p>
    <w:p w14:paraId="2B6C512F" w14:textId="44913AFE" w:rsidR="00F02279" w:rsidRPr="0098236F" w:rsidRDefault="00597348"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lang w:val="hy-AM"/>
        </w:rPr>
        <w:t xml:space="preserve">Հայաստանի Հանրապետության </w:t>
      </w:r>
      <w:r w:rsidR="00597A1B">
        <w:rPr>
          <w:rFonts w:ascii="GHEA Grapalat" w:hAnsi="GHEA Grapalat" w:cs="Sylfaen"/>
          <w:color w:val="000000" w:themeColor="text1"/>
          <w:sz w:val="20"/>
          <w:lang w:val="hy-AM"/>
        </w:rPr>
        <w:t>արտաքին գործերի</w:t>
      </w:r>
      <w:r w:rsidRPr="0098236F">
        <w:rPr>
          <w:rFonts w:ascii="GHEA Grapalat" w:hAnsi="GHEA Grapalat" w:cs="Sylfaen"/>
          <w:color w:val="000000" w:themeColor="text1"/>
          <w:sz w:val="20"/>
          <w:lang w:val="hy-AM"/>
        </w:rPr>
        <w:t xml:space="preserve"> նախարարությունը, ի դեմս գլխավոր քարտուղար     </w:t>
      </w:r>
      <w:r w:rsidR="00597A1B">
        <w:rPr>
          <w:rFonts w:ascii="GHEA Grapalat" w:hAnsi="GHEA Grapalat" w:cs="Sylfaen"/>
          <w:color w:val="000000" w:themeColor="text1"/>
          <w:sz w:val="20"/>
          <w:lang w:val="hy-AM"/>
        </w:rPr>
        <w:t>Բ. Սահակյանի</w:t>
      </w:r>
      <w:r w:rsidRPr="0098236F">
        <w:rPr>
          <w:rFonts w:ascii="GHEA Grapalat" w:hAnsi="GHEA Grapalat" w:cs="Sylfaen"/>
          <w:color w:val="000000" w:themeColor="text1"/>
          <w:sz w:val="20"/>
          <w:lang w:val="hy-AM"/>
        </w:rPr>
        <w:t>,</w:t>
      </w:r>
      <w:r w:rsidRPr="0098236F">
        <w:rPr>
          <w:rFonts w:ascii="GHEA Grapalat" w:hAnsi="GHEA Grapalat"/>
          <w:color w:val="000000" w:themeColor="text1"/>
          <w:lang w:val="hy-AM"/>
        </w:rPr>
        <w:t xml:space="preserve"> </w:t>
      </w:r>
      <w:r w:rsidRPr="0098236F">
        <w:rPr>
          <w:rFonts w:ascii="GHEA Grapalat" w:hAnsi="GHEA Grapalat" w:cs="Sylfaen"/>
          <w:color w:val="000000" w:themeColor="text1"/>
          <w:sz w:val="20"/>
          <w:lang w:val="hy-AM"/>
        </w:rPr>
        <w:t>որը</w:t>
      </w:r>
      <w:r w:rsidRPr="0098236F">
        <w:rPr>
          <w:rFonts w:ascii="GHEA Grapalat" w:hAnsi="GHEA Grapalat" w:cs="Times Armenian"/>
          <w:color w:val="000000" w:themeColor="text1"/>
          <w:sz w:val="20"/>
          <w:lang w:val="hy-AM"/>
        </w:rPr>
        <w:t xml:space="preserve"> </w:t>
      </w:r>
      <w:r w:rsidRPr="0098236F">
        <w:rPr>
          <w:rFonts w:ascii="GHEA Grapalat" w:hAnsi="GHEA Grapalat" w:cs="Sylfaen"/>
          <w:color w:val="000000" w:themeColor="text1"/>
          <w:sz w:val="20"/>
          <w:lang w:val="hy-AM"/>
        </w:rPr>
        <w:t>գործում</w:t>
      </w:r>
      <w:r w:rsidRPr="0098236F">
        <w:rPr>
          <w:rFonts w:ascii="GHEA Grapalat" w:hAnsi="GHEA Grapalat" w:cs="Times Armenian"/>
          <w:color w:val="000000" w:themeColor="text1"/>
          <w:sz w:val="20"/>
          <w:lang w:val="hy-AM"/>
        </w:rPr>
        <w:t xml:space="preserve"> </w:t>
      </w:r>
      <w:r w:rsidRPr="0098236F">
        <w:rPr>
          <w:rFonts w:ascii="GHEA Grapalat" w:hAnsi="GHEA Grapalat" w:cs="Sylfaen"/>
          <w:color w:val="000000" w:themeColor="text1"/>
          <w:sz w:val="20"/>
          <w:lang w:val="hy-AM"/>
        </w:rPr>
        <w:t>է</w:t>
      </w:r>
      <w:r w:rsidRPr="0098236F">
        <w:rPr>
          <w:rFonts w:ascii="GHEA Grapalat" w:hAnsi="GHEA Grapalat" w:cs="Times Armenian"/>
          <w:color w:val="000000" w:themeColor="text1"/>
          <w:sz w:val="20"/>
          <w:lang w:val="hy-AM"/>
        </w:rPr>
        <w:t xml:space="preserve"> նախարարության </w:t>
      </w:r>
      <w:r w:rsidRPr="0098236F">
        <w:rPr>
          <w:rFonts w:ascii="GHEA Grapalat" w:hAnsi="GHEA Grapalat" w:cs="Sylfaen"/>
          <w:color w:val="000000" w:themeColor="text1"/>
          <w:sz w:val="20"/>
          <w:lang w:val="hy-AM"/>
        </w:rPr>
        <w:t>կանոնադրության</w:t>
      </w:r>
      <w:r w:rsidRPr="0098236F">
        <w:rPr>
          <w:rFonts w:ascii="GHEA Grapalat" w:hAnsi="GHEA Grapalat" w:cs="Times Armenian"/>
          <w:color w:val="000000" w:themeColor="text1"/>
          <w:sz w:val="20"/>
          <w:lang w:val="hy-AM"/>
        </w:rPr>
        <w:t xml:space="preserve"> </w:t>
      </w:r>
      <w:r w:rsidRPr="0098236F">
        <w:rPr>
          <w:rFonts w:ascii="GHEA Grapalat" w:hAnsi="GHEA Grapalat" w:cs="Sylfaen"/>
          <w:color w:val="000000" w:themeColor="text1"/>
          <w:sz w:val="20"/>
          <w:lang w:val="hy-AM"/>
        </w:rPr>
        <w:t>հիման</w:t>
      </w:r>
      <w:r w:rsidRPr="0098236F">
        <w:rPr>
          <w:rFonts w:ascii="GHEA Grapalat" w:hAnsi="GHEA Grapalat" w:cs="Times Armenian"/>
          <w:color w:val="000000" w:themeColor="text1"/>
          <w:sz w:val="20"/>
          <w:lang w:val="hy-AM"/>
        </w:rPr>
        <w:t xml:space="preserve"> </w:t>
      </w:r>
      <w:r w:rsidRPr="0098236F">
        <w:rPr>
          <w:rFonts w:ascii="GHEA Grapalat" w:hAnsi="GHEA Grapalat" w:cs="Sylfaen"/>
          <w:color w:val="000000" w:themeColor="text1"/>
          <w:sz w:val="20"/>
          <w:lang w:val="hy-AM"/>
        </w:rPr>
        <w:t>վրա</w:t>
      </w:r>
      <w:r w:rsidR="00F02279" w:rsidRPr="0098236F">
        <w:rPr>
          <w:rFonts w:ascii="GHEA Grapalat" w:hAnsi="GHEA Grapalat" w:cs="Sylfaen"/>
          <w:color w:val="000000" w:themeColor="text1"/>
          <w:sz w:val="20"/>
          <w:szCs w:val="20"/>
          <w:lang w:val="pt-BR"/>
        </w:rPr>
        <w:t xml:space="preserve">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8236F" w:rsidRDefault="00F02279" w:rsidP="00F02279">
      <w:pPr>
        <w:ind w:firstLine="709"/>
        <w:jc w:val="both"/>
        <w:rPr>
          <w:rFonts w:ascii="GHEA Grapalat" w:hAnsi="GHEA Grapalat"/>
          <w:b/>
          <w:color w:val="000000" w:themeColor="text1"/>
          <w:lang w:val="es-ES"/>
        </w:rPr>
      </w:pPr>
    </w:p>
    <w:p w14:paraId="613A70C9" w14:textId="77777777" w:rsidR="00F02279" w:rsidRPr="0098236F" w:rsidRDefault="00F02279" w:rsidP="00F02279">
      <w:pPr>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1. </w:t>
      </w:r>
      <w:r w:rsidRPr="0098236F">
        <w:rPr>
          <w:rFonts w:ascii="GHEA Grapalat" w:hAnsi="GHEA Grapalat" w:cs="Sylfaen"/>
          <w:b/>
          <w:color w:val="000000" w:themeColor="text1"/>
          <w:sz w:val="20"/>
          <w:szCs w:val="20"/>
          <w:lang w:val="pt-BR"/>
        </w:rPr>
        <w:t>ՊԱՅՄԱՆԱԳՐԻ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ԱՌԱՐԿԱՆ</w:t>
      </w:r>
    </w:p>
    <w:p w14:paraId="4764CA0E" w14:textId="34BA9C6A" w:rsidR="00F02279" w:rsidRPr="0098236F" w:rsidRDefault="00F02279" w:rsidP="00D54ECD">
      <w:pPr>
        <w:ind w:firstLine="720"/>
        <w:jc w:val="both"/>
        <w:rPr>
          <w:rFonts w:ascii="GHEA Grapalat" w:hAnsi="GHEA Grapalat"/>
          <w:color w:val="000000" w:themeColor="text1"/>
          <w:lang w:val="hy-AM"/>
        </w:rPr>
      </w:pPr>
      <w:r w:rsidRPr="0098236F">
        <w:rPr>
          <w:rFonts w:ascii="GHEA Grapalat" w:hAnsi="GHEA Grapalat"/>
          <w:color w:val="000000" w:themeColor="text1"/>
          <w:sz w:val="20"/>
          <w:szCs w:val="20"/>
          <w:lang w:val="es-ES"/>
        </w:rPr>
        <w:t>1.1</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Կապալառուն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պարտավորվում</w:t>
      </w:r>
      <w:r w:rsidRPr="0098236F">
        <w:rPr>
          <w:rFonts w:ascii="GHEA Grapalat" w:hAnsi="GHEA Grapalat"/>
          <w:color w:val="000000" w:themeColor="text1"/>
          <w:sz w:val="20"/>
          <w:szCs w:val="20"/>
          <w:lang w:val="es-ES"/>
        </w:rPr>
        <w:t xml:space="preserve"> </w:t>
      </w:r>
      <w:proofErr w:type="gramStart"/>
      <w:r w:rsidRPr="0098236F">
        <w:rPr>
          <w:rFonts w:ascii="GHEA Grapalat" w:hAnsi="GHEA Grapalat" w:cs="Sylfaen"/>
          <w:color w:val="000000" w:themeColor="text1"/>
          <w:sz w:val="20"/>
          <w:szCs w:val="20"/>
          <w:lang w:val="pt-BR"/>
        </w:rPr>
        <w:t>է</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սույն</w:t>
      </w:r>
      <w:proofErr w:type="gramEnd"/>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կարգով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ծավալներով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ձևով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ժամկետներում</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կատարել</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սույն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 (այսուհետ` պայմանագիր)</w:t>
      </w:r>
      <w:r w:rsidRPr="0098236F">
        <w:rPr>
          <w:rFonts w:ascii="GHEA Grapalat" w:hAnsi="GHEA Grapalat"/>
          <w:color w:val="000000" w:themeColor="text1"/>
          <w:sz w:val="20"/>
          <w:szCs w:val="20"/>
          <w:lang w:val="es-ES"/>
        </w:rPr>
        <w:t xml:space="preserve"> N 1 </w:t>
      </w:r>
      <w:r w:rsidRPr="0098236F">
        <w:rPr>
          <w:rFonts w:ascii="GHEA Grapalat" w:hAnsi="GHEA Grapalat" w:cs="Sylfaen"/>
          <w:color w:val="000000" w:themeColor="text1"/>
          <w:sz w:val="20"/>
          <w:szCs w:val="20"/>
          <w:lang w:val="pt-BR"/>
        </w:rPr>
        <w:t>Հավելվածով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ծավալաթերթ</w:t>
      </w:r>
      <w:r w:rsidRPr="0098236F">
        <w:rPr>
          <w:rFonts w:ascii="GHEA Grapalat" w:hAnsi="GHEA Grapalat"/>
          <w:color w:val="000000" w:themeColor="text1"/>
          <w:sz w:val="20"/>
          <w:szCs w:val="20"/>
          <w:lang w:val="es-ES"/>
        </w:rPr>
        <w:t>-</w:t>
      </w:r>
      <w:r w:rsidRPr="0098236F">
        <w:rPr>
          <w:rFonts w:ascii="GHEA Grapalat" w:hAnsi="GHEA Grapalat" w:cs="Sylfaen"/>
          <w:color w:val="000000" w:themeColor="text1"/>
          <w:sz w:val="20"/>
          <w:szCs w:val="20"/>
          <w:lang w:val="pt-BR"/>
        </w:rPr>
        <w:t>նախահաշվով</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olor w:val="000000" w:themeColor="text1"/>
          <w:lang w:val="es-ES"/>
        </w:rPr>
        <w:t xml:space="preserve"> </w:t>
      </w:r>
      <w:r w:rsidR="00D54ECD" w:rsidRPr="0098236F">
        <w:rPr>
          <w:rFonts w:ascii="GHEA Grapalat" w:hAnsi="GHEA Grapalat" w:cs="Sylfaen"/>
          <w:color w:val="000000" w:themeColor="text1"/>
          <w:sz w:val="20"/>
          <w:szCs w:val="20"/>
          <w:lang w:val="pt-BR"/>
        </w:rPr>
        <w:t>ընթացիկ նորոգման աշխատանքները</w:t>
      </w:r>
      <w:r w:rsidRPr="0098236F">
        <w:rPr>
          <w:rFonts w:ascii="GHEA Grapalat" w:hAnsi="GHEA Grapalat" w:cs="Sylfaen"/>
          <w:color w:val="000000" w:themeColor="text1"/>
          <w:sz w:val="20"/>
          <w:szCs w:val="20"/>
          <w:lang w:val="pt-BR"/>
        </w:rPr>
        <w:t>(այսուհետ</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աշխատանք</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իսկ</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Պատվիրատուն</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պարտավորվում</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ընդունել</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կատարված</w:t>
      </w:r>
      <w:r w:rsidRPr="0098236F">
        <w:rPr>
          <w:rFonts w:ascii="GHEA Grapalat" w:hAnsi="GHEA Grapalat"/>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շխատանքը</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pt-BR"/>
        </w:rPr>
        <w:t>վարձատրել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համար</w:t>
      </w:r>
      <w:r w:rsidRPr="0098236F">
        <w:rPr>
          <w:rFonts w:ascii="GHEA Grapalat" w:hAnsi="GHEA Grapalat" w:cs="Tahoma"/>
          <w:color w:val="000000" w:themeColor="text1"/>
          <w:sz w:val="20"/>
          <w:szCs w:val="20"/>
          <w:lang w:val="es-ES"/>
        </w:rPr>
        <w:t>։</w:t>
      </w:r>
    </w:p>
    <w:p w14:paraId="00A85B00" w14:textId="77777777" w:rsidR="00F02279" w:rsidRPr="0098236F" w:rsidRDefault="00F02279" w:rsidP="00F02279">
      <w:pPr>
        <w:tabs>
          <w:tab w:val="left" w:pos="1134"/>
        </w:tabs>
        <w:ind w:firstLine="720"/>
        <w:jc w:val="both"/>
        <w:rPr>
          <w:rFonts w:ascii="GHEA Grapalat" w:hAnsi="GHEA Grapalat" w:cs="Sylfaen"/>
          <w:color w:val="000000" w:themeColor="text1"/>
          <w:sz w:val="20"/>
          <w:szCs w:val="20"/>
          <w:lang w:val="pt-BR"/>
        </w:rPr>
      </w:pPr>
      <w:r w:rsidRPr="0098236F">
        <w:rPr>
          <w:rFonts w:ascii="GHEA Grapalat" w:hAnsi="GHEA Grapalat"/>
          <w:color w:val="000000" w:themeColor="text1"/>
          <w:sz w:val="20"/>
          <w:szCs w:val="20"/>
          <w:lang w:val="es-ES"/>
        </w:rPr>
        <w:t>1.2</w:t>
      </w:r>
      <w:r w:rsidRPr="0098236F">
        <w:rPr>
          <w:rFonts w:ascii="GHEA Grapalat" w:hAnsi="GHEA Grapalat"/>
          <w:color w:val="000000" w:themeColor="text1"/>
          <w:sz w:val="20"/>
          <w:szCs w:val="20"/>
          <w:lang w:val="es-ES"/>
        </w:rPr>
        <w:tab/>
        <w:t>Պ</w:t>
      </w:r>
      <w:r w:rsidRPr="0098236F">
        <w:rPr>
          <w:rFonts w:ascii="GHEA Grapalat" w:hAnsi="GHEA Grapalat" w:cs="Sylfaen"/>
          <w:color w:val="000000" w:themeColor="text1"/>
          <w:sz w:val="20"/>
          <w:szCs w:val="20"/>
          <w:lang w:val="pt-BR"/>
        </w:rPr>
        <w:t>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կատարվում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ՀՀ</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օրենսդրությամբ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ստանդարտներին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շինարարարական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նորմերին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կանոններին</w:t>
      </w:r>
      <w:r w:rsidRPr="0098236F">
        <w:rPr>
          <w:rFonts w:ascii="GHEA Grapalat" w:hAnsi="GHEA Grapalat" w:cs="Times Armenian"/>
          <w:color w:val="000000" w:themeColor="text1"/>
          <w:sz w:val="20"/>
          <w:szCs w:val="20"/>
          <w:lang w:val="es-ES"/>
        </w:rPr>
        <w:t>,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նախագծին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ինչպես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 անբաժանելի մասը կազմող աշխատանքի ծավալաթերթ-</w:t>
      </w:r>
      <w:proofErr w:type="gramStart"/>
      <w:r w:rsidRPr="0098236F">
        <w:rPr>
          <w:rFonts w:ascii="GHEA Grapalat" w:hAnsi="GHEA Grapalat" w:cs="Sylfaen"/>
          <w:color w:val="000000" w:themeColor="text1"/>
          <w:sz w:val="20"/>
          <w:szCs w:val="20"/>
          <w:lang w:val="pt-BR"/>
        </w:rPr>
        <w:t>նախահաշվին  համապատասխան</w:t>
      </w:r>
      <w:proofErr w:type="gramEnd"/>
      <w:r w:rsidRPr="0098236F">
        <w:rPr>
          <w:rFonts w:ascii="GHEA Grapalat" w:hAnsi="GHEA Grapalat" w:cs="Sylfaen"/>
          <w:color w:val="000000" w:themeColor="text1"/>
          <w:sz w:val="20"/>
          <w:szCs w:val="20"/>
          <w:lang w:val="pt-BR"/>
        </w:rPr>
        <w:t>։</w:t>
      </w:r>
    </w:p>
    <w:p w14:paraId="55B7AF4B" w14:textId="76E4D115" w:rsidR="00F02279" w:rsidRPr="0098236F" w:rsidRDefault="00F02279" w:rsidP="00517F53">
      <w:pPr>
        <w:ind w:left="113" w:right="113"/>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1.3</w:t>
      </w:r>
      <w:r w:rsidRPr="0098236F">
        <w:rPr>
          <w:rFonts w:ascii="GHEA Grapalat" w:hAnsi="GHEA Grapalat" w:cs="Sylfaen"/>
          <w:color w:val="000000" w:themeColor="text1"/>
          <w:sz w:val="20"/>
          <w:szCs w:val="20"/>
          <w:lang w:val="pt-BR"/>
        </w:rPr>
        <w:tab/>
        <w:t>Պայմանագրով նախատեսված աշխատանքները սկսվում են պայմանագիրն   ուժի մեջ մտնելուց հետո</w:t>
      </w:r>
      <w:r w:rsidR="00517F53" w:rsidRPr="0098236F">
        <w:rPr>
          <w:rFonts w:ascii="GHEA Grapalat" w:hAnsi="GHEA Grapalat" w:cs="Sylfaen"/>
          <w:color w:val="000000" w:themeColor="text1"/>
          <w:sz w:val="20"/>
          <w:szCs w:val="20"/>
          <w:lang w:val="hy-AM"/>
        </w:rPr>
        <w:t xml:space="preserve"> </w:t>
      </w:r>
      <w:r w:rsidR="00517F53" w:rsidRPr="0098236F">
        <w:rPr>
          <w:rFonts w:ascii="GHEA Grapalat" w:hAnsi="GHEA Grapalat" w:cs="Sylfaen"/>
          <w:color w:val="000000" w:themeColor="text1"/>
          <w:sz w:val="20"/>
          <w:szCs w:val="20"/>
          <w:lang w:val="pt-BR"/>
        </w:rPr>
        <w:t>/202</w:t>
      </w:r>
      <w:r w:rsidR="007D09E0">
        <w:rPr>
          <w:rFonts w:ascii="GHEA Grapalat" w:hAnsi="GHEA Grapalat" w:cs="Sylfaen"/>
          <w:color w:val="000000" w:themeColor="text1"/>
          <w:sz w:val="20"/>
          <w:szCs w:val="20"/>
          <w:lang w:val="hy-AM"/>
        </w:rPr>
        <w:t>4</w:t>
      </w:r>
      <w:r w:rsidR="00517F53" w:rsidRPr="0098236F">
        <w:rPr>
          <w:rFonts w:ascii="GHEA Grapalat" w:hAnsi="GHEA Grapalat" w:cs="Sylfaen"/>
          <w:color w:val="000000" w:themeColor="text1"/>
          <w:sz w:val="20"/>
          <w:szCs w:val="20"/>
          <w:lang w:val="pt-BR"/>
        </w:rPr>
        <w:t xml:space="preserve">թ ընթացքում՝համապատասխան ֆինանսական միջոցներ նախատեսվելու դեպքում կողմերի միջև կնքվելիք </w:t>
      </w:r>
      <w:r w:rsidR="00517F53" w:rsidRPr="004D47F2">
        <w:rPr>
          <w:rFonts w:ascii="GHEA Grapalat" w:hAnsi="GHEA Grapalat" w:cs="Sylfaen"/>
          <w:color w:val="000000" w:themeColor="text1"/>
          <w:sz w:val="20"/>
          <w:szCs w:val="20"/>
          <w:lang w:val="pt-BR"/>
        </w:rPr>
        <w:t>Համաձայնագիրը ուժի մեջ մտնելու օրվանից սկսած</w:t>
      </w:r>
      <w:r w:rsidR="00C346EF" w:rsidRPr="004D47F2">
        <w:rPr>
          <w:rFonts w:ascii="GHEA Grapalat" w:hAnsi="GHEA Grapalat" w:cs="Sylfaen"/>
          <w:color w:val="000000" w:themeColor="text1"/>
          <w:sz w:val="20"/>
          <w:szCs w:val="20"/>
          <w:lang w:val="hy-AM"/>
        </w:rPr>
        <w:t xml:space="preserve"> </w:t>
      </w:r>
      <w:r w:rsidR="004D47F2" w:rsidRPr="004D47F2">
        <w:rPr>
          <w:rFonts w:ascii="GHEA Grapalat" w:hAnsi="GHEA Grapalat" w:cs="Sylfaen"/>
          <w:color w:val="000000" w:themeColor="text1"/>
          <w:sz w:val="20"/>
          <w:szCs w:val="20"/>
          <w:lang w:val="pt-BR"/>
        </w:rPr>
        <w:t>21</w:t>
      </w:r>
      <w:r w:rsidR="00C346EF" w:rsidRPr="004D47F2">
        <w:rPr>
          <w:rFonts w:ascii="GHEA Grapalat" w:hAnsi="GHEA Grapalat" w:cs="Sylfaen"/>
          <w:color w:val="000000" w:themeColor="text1"/>
          <w:sz w:val="20"/>
          <w:szCs w:val="20"/>
          <w:lang w:val="hy-AM"/>
        </w:rPr>
        <w:t>-րդ օրը</w:t>
      </w:r>
      <w:r w:rsidR="00517F53" w:rsidRPr="004D47F2">
        <w:rPr>
          <w:rFonts w:ascii="GHEA Grapalat" w:hAnsi="GHEA Grapalat" w:cs="Sylfaen"/>
          <w:color w:val="000000" w:themeColor="text1"/>
          <w:sz w:val="20"/>
          <w:szCs w:val="20"/>
          <w:lang w:val="pt-BR"/>
        </w:rPr>
        <w:t>/</w:t>
      </w:r>
      <w:r w:rsidRPr="004D47F2">
        <w:rPr>
          <w:rFonts w:ascii="GHEA Grapalat" w:hAnsi="GHEA Grapalat" w:cs="Sylfaen"/>
          <w:color w:val="000000" w:themeColor="text1"/>
          <w:sz w:val="20"/>
          <w:szCs w:val="20"/>
          <w:lang w:val="pt-BR"/>
        </w:rPr>
        <w:t xml:space="preserve"> և  կատարման ժամկետը սահմանվում է`  </w:t>
      </w:r>
      <w:r w:rsidR="004D47F2">
        <w:rPr>
          <w:rFonts w:ascii="GHEA Grapalat" w:hAnsi="GHEA Grapalat" w:cs="Sylfaen"/>
          <w:color w:val="000000" w:themeColor="text1"/>
          <w:sz w:val="20"/>
          <w:szCs w:val="20"/>
          <w:lang w:val="pt-BR"/>
        </w:rPr>
        <w:t>6</w:t>
      </w:r>
      <w:r w:rsidR="00517F53" w:rsidRPr="004D47F2">
        <w:rPr>
          <w:rFonts w:ascii="GHEA Grapalat" w:hAnsi="GHEA Grapalat" w:cs="Sylfaen"/>
          <w:color w:val="000000" w:themeColor="text1"/>
          <w:sz w:val="20"/>
          <w:szCs w:val="20"/>
          <w:lang w:val="pt-BR"/>
        </w:rPr>
        <w:t>0 օրացուցային օր</w:t>
      </w:r>
      <w:r w:rsidRPr="004D47F2">
        <w:rPr>
          <w:rFonts w:ascii="GHEA Grapalat" w:hAnsi="GHEA Grapalat" w:cs="Sylfaen"/>
          <w:color w:val="000000" w:themeColor="text1"/>
          <w:sz w:val="20"/>
          <w:szCs w:val="20"/>
          <w:lang w:val="pt-BR"/>
        </w:rPr>
        <w:t>:</w:t>
      </w:r>
    </w:p>
    <w:p w14:paraId="024C781F" w14:textId="77777777" w:rsidR="00F02279" w:rsidRPr="0098236F" w:rsidRDefault="00F02279" w:rsidP="00F02279">
      <w:pPr>
        <w:tabs>
          <w:tab w:val="left" w:pos="1134"/>
        </w:tabs>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pt-BR"/>
        </w:rPr>
        <w:t>Պայմանագրով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առանձին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տեսակի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աշխատանքների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փուլերի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ծավալների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որոշվում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համաձայնեցված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օրացուցային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գրաֆիկով</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pt-BR"/>
        </w:rPr>
        <w:t>Հավելված</w:t>
      </w:r>
      <w:r w:rsidRPr="0098236F">
        <w:rPr>
          <w:rFonts w:ascii="GHEA Grapalat" w:hAnsi="GHEA Grapalat" w:cs="Sylfaen"/>
          <w:color w:val="000000" w:themeColor="text1"/>
          <w:sz w:val="20"/>
          <w:szCs w:val="20"/>
          <w:lang w:val="es-ES"/>
        </w:rPr>
        <w:t xml:space="preserve"> N 2)</w:t>
      </w:r>
      <w:r w:rsidRPr="0098236F">
        <w:rPr>
          <w:rFonts w:ascii="GHEA Grapalat" w:hAnsi="GHEA Grapalat" w:cs="Tahoma"/>
          <w:color w:val="000000" w:themeColor="text1"/>
          <w:sz w:val="20"/>
          <w:szCs w:val="20"/>
          <w:lang w:val="es-ES"/>
        </w:rPr>
        <w:t>։</w:t>
      </w:r>
      <w:r w:rsidRPr="0098236F">
        <w:rPr>
          <w:rFonts w:ascii="GHEA Grapalat" w:hAnsi="GHEA Grapalat" w:cs="Times Armenian"/>
          <w:color w:val="000000" w:themeColor="text1"/>
          <w:sz w:val="20"/>
          <w:szCs w:val="20"/>
          <w:lang w:val="es-ES"/>
        </w:rPr>
        <w:t xml:space="preserve"> </w:t>
      </w:r>
    </w:p>
    <w:p w14:paraId="4AA8F04A" w14:textId="77777777" w:rsidR="00F02279" w:rsidRPr="0098236F" w:rsidRDefault="00F02279" w:rsidP="00F02279">
      <w:pPr>
        <w:tabs>
          <w:tab w:val="left" w:pos="1134"/>
        </w:tabs>
        <w:ind w:firstLine="720"/>
        <w:jc w:val="both"/>
        <w:rPr>
          <w:rFonts w:ascii="GHEA Grapalat" w:hAnsi="GHEA Grapalat"/>
          <w:color w:val="000000" w:themeColor="text1"/>
          <w:lang w:val="es-ES"/>
        </w:rPr>
      </w:pPr>
    </w:p>
    <w:p w14:paraId="4E172C1B"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2. </w:t>
      </w:r>
      <w:r w:rsidRPr="0098236F">
        <w:rPr>
          <w:rFonts w:ascii="GHEA Grapalat" w:hAnsi="GHEA Grapalat" w:cs="Sylfaen"/>
          <w:b/>
          <w:color w:val="000000" w:themeColor="text1"/>
          <w:sz w:val="20"/>
          <w:szCs w:val="20"/>
          <w:lang w:val="pt-BR"/>
        </w:rPr>
        <w:t>ԿԱՊԱԼԱՌՈՒԻ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ՄԻՋՈՑՆԵՐՈՎ</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ԱՇԽԱՏԱՆՔՆԵՐԸ</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ԿԱՏԱՐԵԼԸ</w:t>
      </w:r>
    </w:p>
    <w:p w14:paraId="6A03E937" w14:textId="77777777" w:rsidR="00F02279" w:rsidRPr="0098236F" w:rsidRDefault="00F02279" w:rsidP="00F02279">
      <w:pPr>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 xml:space="preserve">2.1   </w:t>
      </w:r>
      <w:r w:rsidRPr="0098236F">
        <w:rPr>
          <w:rFonts w:ascii="GHEA Grapalat" w:hAnsi="GHEA Grapalat" w:cs="Sylfaen"/>
          <w:color w:val="000000" w:themeColor="text1"/>
          <w:sz w:val="20"/>
          <w:szCs w:val="20"/>
          <w:lang w:val="pt-BR"/>
        </w:rPr>
        <w:t>Աշխատանքը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կատարվում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ուժերով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նյութերով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միջոցներով</w:t>
      </w:r>
      <w:r w:rsidRPr="0098236F">
        <w:rPr>
          <w:rFonts w:ascii="GHEA Grapalat" w:hAnsi="GHEA Grapalat" w:cs="Tahoma"/>
          <w:color w:val="000000" w:themeColor="text1"/>
          <w:sz w:val="20"/>
          <w:szCs w:val="20"/>
          <w:lang w:val="es-ES"/>
        </w:rPr>
        <w:t>։</w:t>
      </w:r>
      <w:r w:rsidRPr="0098236F">
        <w:rPr>
          <w:rFonts w:ascii="GHEA Grapalat" w:hAnsi="GHEA Grapalat" w:cs="Times Armenian"/>
          <w:color w:val="000000" w:themeColor="text1"/>
          <w:sz w:val="20"/>
          <w:szCs w:val="20"/>
          <w:lang w:val="es-ES"/>
        </w:rPr>
        <w:t xml:space="preserve"> </w:t>
      </w:r>
    </w:p>
    <w:p w14:paraId="3316C1EA"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2.2</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Կապալառուն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պատասխանատվություն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կրում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տրամադրած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նյութերի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սարքավորումների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որակի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համար</w:t>
      </w:r>
      <w:r w:rsidRPr="0098236F">
        <w:rPr>
          <w:rFonts w:ascii="GHEA Grapalat" w:hAnsi="GHEA Grapalat" w:cs="Tahoma"/>
          <w:color w:val="000000" w:themeColor="text1"/>
          <w:sz w:val="20"/>
          <w:szCs w:val="20"/>
          <w:lang w:val="es-ES"/>
        </w:rPr>
        <w:t>։</w:t>
      </w:r>
    </w:p>
    <w:p w14:paraId="0B1A0D2C" w14:textId="77777777" w:rsidR="00F02279" w:rsidRPr="0098236F" w:rsidRDefault="00F02279" w:rsidP="00F02279">
      <w:pPr>
        <w:tabs>
          <w:tab w:val="left" w:pos="1276"/>
        </w:tabs>
        <w:ind w:firstLine="720"/>
        <w:jc w:val="both"/>
        <w:rPr>
          <w:rFonts w:ascii="GHEA Grapalat" w:hAnsi="GHEA Grapalat"/>
          <w:b/>
          <w:i/>
          <w:color w:val="000000" w:themeColor="text1"/>
          <w:sz w:val="20"/>
          <w:szCs w:val="20"/>
          <w:lang w:val="es-ES"/>
        </w:rPr>
      </w:pPr>
    </w:p>
    <w:p w14:paraId="0177F853"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3. </w:t>
      </w:r>
      <w:r w:rsidRPr="0098236F">
        <w:rPr>
          <w:rFonts w:ascii="GHEA Grapalat" w:hAnsi="GHEA Grapalat" w:cs="Sylfaen"/>
          <w:b/>
          <w:color w:val="000000" w:themeColor="text1"/>
          <w:sz w:val="20"/>
          <w:szCs w:val="20"/>
          <w:lang w:val="pt-BR"/>
        </w:rPr>
        <w:t>ԿՈՂՄԵՐԻ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ԻՐԱՎՈՒՆՔՆԵՐԸ</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ԵՎ</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ՊԱՐՏԱԿԱՆՈՒԹՅՈՒՆՆԵՐԸ</w:t>
      </w:r>
      <w:r w:rsidRPr="0098236F">
        <w:rPr>
          <w:rFonts w:ascii="GHEA Grapalat" w:hAnsi="GHEA Grapalat" w:cs="Times Armenian"/>
          <w:b/>
          <w:color w:val="000000" w:themeColor="text1"/>
          <w:sz w:val="20"/>
          <w:szCs w:val="20"/>
          <w:lang w:val="es-ES"/>
        </w:rPr>
        <w:tab/>
      </w:r>
    </w:p>
    <w:p w14:paraId="727E497D"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3.1. </w:t>
      </w:r>
      <w:r w:rsidRPr="0098236F">
        <w:rPr>
          <w:rFonts w:ascii="GHEA Grapalat" w:hAnsi="GHEA Grapalat" w:cs="Sylfaen"/>
          <w:b/>
          <w:color w:val="000000" w:themeColor="text1"/>
          <w:sz w:val="20"/>
          <w:szCs w:val="20"/>
          <w:lang w:val="pt-BR"/>
        </w:rPr>
        <w:t>Պատվիրատուն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իրավունք</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ունի</w:t>
      </w:r>
      <w:r w:rsidRPr="0098236F">
        <w:rPr>
          <w:rFonts w:ascii="GHEA Grapalat" w:hAnsi="GHEA Grapalat" w:cs="Times Armenian"/>
          <w:b/>
          <w:color w:val="000000" w:themeColor="text1"/>
          <w:sz w:val="20"/>
          <w:szCs w:val="20"/>
          <w:lang w:val="es-ES"/>
        </w:rPr>
        <w:t>`</w:t>
      </w:r>
    </w:p>
    <w:p w14:paraId="71D6293C"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3.1.1</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Ցանկացած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ժամանակ</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ստուգել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իրականացրած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ընթացքը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որակը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առանց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միջամտելու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վերջինիս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գործունեությանը</w:t>
      </w:r>
      <w:r w:rsidRPr="0098236F">
        <w:rPr>
          <w:rFonts w:ascii="GHEA Grapalat" w:hAnsi="GHEA Grapalat" w:cs="Times Armenian"/>
          <w:color w:val="000000" w:themeColor="text1"/>
          <w:sz w:val="20"/>
          <w:szCs w:val="20"/>
          <w:lang w:val="es-ES"/>
        </w:rPr>
        <w:t>.</w:t>
      </w:r>
    </w:p>
    <w:p w14:paraId="3FF8CCAC"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3.1.2 </w:t>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1.3 </w:t>
      </w:r>
      <w:r w:rsidRPr="0098236F">
        <w:rPr>
          <w:rFonts w:ascii="GHEA Grapalat" w:hAnsi="GHEA Grapalat" w:cs="Sylfaen"/>
          <w:color w:val="000000" w:themeColor="text1"/>
          <w:sz w:val="20"/>
          <w:szCs w:val="20"/>
          <w:lang w:val="pt-BR"/>
        </w:rPr>
        <w:t>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նշված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ներառյալ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օրացուցային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գրաֆիկի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խախտման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հայեցողությամբ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նոր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6.2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տույժը</w:t>
      </w:r>
      <w:r w:rsidRPr="0098236F">
        <w:rPr>
          <w:rFonts w:ascii="GHEA Grapalat" w:hAnsi="GHEA Grapalat" w:cs="Tahoma"/>
          <w:color w:val="000000" w:themeColor="text1"/>
          <w:sz w:val="20"/>
          <w:szCs w:val="20"/>
          <w:lang w:val="es-ES"/>
        </w:rPr>
        <w:t>։</w:t>
      </w:r>
    </w:p>
    <w:p w14:paraId="46D0AF49"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3.1.3</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Չընդունել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ՀՀ</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օրենսդրությամբ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դրույթներին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1.2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փաստաթղթերի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պահանջներին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չհամապատասխանելու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հայեցողությամբ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lastRenderedPageBreak/>
        <w:t>սահմանելով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թերությունների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անհատույց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վերացման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ողջամիտ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Կապալառուից</w:t>
      </w:r>
      <w:r w:rsidRPr="0098236F">
        <w:rPr>
          <w:rFonts w:ascii="GHEA Grapalat" w:hAnsi="GHEA Grapalat" w:cs="Times Armenian"/>
          <w:color w:val="000000" w:themeColor="text1"/>
          <w:sz w:val="20"/>
          <w:szCs w:val="20"/>
          <w:lang w:val="es-ES"/>
        </w:rPr>
        <w:t xml:space="preserve"> </w:t>
      </w:r>
      <w:proofErr w:type="gramStart"/>
      <w:r w:rsidRPr="0098236F">
        <w:rPr>
          <w:rFonts w:ascii="GHEA Grapalat" w:hAnsi="GHEA Grapalat" w:cs="Sylfaen"/>
          <w:color w:val="000000" w:themeColor="text1"/>
          <w:sz w:val="20"/>
          <w:szCs w:val="20"/>
          <w:lang w:val="pt-BR"/>
        </w:rPr>
        <w:t>վճարելու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proofErr w:type="gramEnd"/>
      <w:r w:rsidRPr="0098236F">
        <w:rPr>
          <w:rFonts w:ascii="GHEA Grapalat" w:hAnsi="GHEA Grapalat" w:cs="Times Armenian"/>
          <w:color w:val="000000" w:themeColor="text1"/>
          <w:sz w:val="20"/>
          <w:szCs w:val="20"/>
          <w:lang w:val="es-ES"/>
        </w:rPr>
        <w:t xml:space="preserve"> 6.2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տույժը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ինչպես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նաև</w:t>
      </w:r>
      <w:r w:rsidRPr="0098236F">
        <w:rPr>
          <w:rFonts w:ascii="GHEA Grapalat" w:hAnsi="GHEA Grapalat" w:cs="Times Armenian"/>
          <w:color w:val="000000" w:themeColor="text1"/>
          <w:sz w:val="20"/>
          <w:szCs w:val="20"/>
          <w:lang w:val="es-ES"/>
        </w:rPr>
        <w:t xml:space="preserve"> 6.3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տուգանքը</w:t>
      </w:r>
      <w:r w:rsidRPr="0098236F">
        <w:rPr>
          <w:rFonts w:ascii="GHEA Grapalat" w:hAnsi="GHEA Grapalat" w:cs="Tahoma"/>
          <w:color w:val="000000" w:themeColor="text1"/>
          <w:sz w:val="20"/>
          <w:szCs w:val="20"/>
          <w:lang w:val="es-ES"/>
        </w:rPr>
        <w:t>։</w:t>
      </w:r>
      <w:r w:rsidRPr="0098236F">
        <w:rPr>
          <w:rFonts w:ascii="GHEA Grapalat" w:hAnsi="GHEA Grapalat" w:cs="Times Armenian"/>
          <w:color w:val="000000" w:themeColor="text1"/>
          <w:sz w:val="20"/>
          <w:szCs w:val="20"/>
          <w:lang w:val="es-ES"/>
        </w:rPr>
        <w:t xml:space="preserve"> </w:t>
      </w:r>
    </w:p>
    <w:p w14:paraId="4EE16454"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3.1.4</w:t>
      </w:r>
      <w:r w:rsidRPr="0098236F">
        <w:rPr>
          <w:rFonts w:ascii="GHEA Grapalat" w:hAnsi="GHEA Grapalat"/>
          <w:color w:val="000000" w:themeColor="text1"/>
          <w:sz w:val="20"/>
          <w:szCs w:val="20"/>
          <w:lang w:val="es-ES"/>
        </w:rPr>
        <w:tab/>
        <w:t xml:space="preserve"> </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Միակողմանի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լուծել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պայմանագիրը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հատուցելու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պատճառված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վնասները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եթե</w:t>
      </w:r>
      <w:r w:rsidRPr="0098236F">
        <w:rPr>
          <w:rFonts w:ascii="GHEA Grapalat" w:hAnsi="GHEA Grapalat" w:cs="Times Armenian"/>
          <w:color w:val="000000" w:themeColor="text1"/>
          <w:sz w:val="20"/>
          <w:szCs w:val="20"/>
          <w:lang w:val="es-ES"/>
        </w:rPr>
        <w:t>.</w:t>
      </w:r>
    </w:p>
    <w:p w14:paraId="37D2B811"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pt-BR"/>
        </w:rPr>
        <w:t>ա</w:t>
      </w:r>
      <w:r w:rsidRPr="0098236F">
        <w:rPr>
          <w:rFonts w:ascii="GHEA Grapalat" w:hAnsi="GHEA Grapalat" w:cs="Times Armenian"/>
          <w:color w:val="000000" w:themeColor="text1"/>
          <w:sz w:val="20"/>
          <w:szCs w:val="20"/>
          <w:lang w:val="es-ES"/>
        </w:rPr>
        <w:t>)</w:t>
      </w:r>
      <w:r w:rsidRPr="0098236F">
        <w:rPr>
          <w:rFonts w:ascii="GHEA Grapalat" w:hAnsi="GHEA Grapalat" w:cs="Times Armenian"/>
          <w:color w:val="000000" w:themeColor="text1"/>
          <w:sz w:val="20"/>
          <w:szCs w:val="20"/>
          <w:lang w:val="es-ES"/>
        </w:rPr>
        <w:tab/>
      </w:r>
      <w:r w:rsidRPr="0098236F">
        <w:rPr>
          <w:rFonts w:ascii="GHEA Grapalat" w:hAnsi="GHEA Grapalat" w:cs="Sylfaen"/>
          <w:color w:val="000000" w:themeColor="text1"/>
          <w:sz w:val="20"/>
          <w:szCs w:val="20"/>
          <w:lang w:val="pt-BR"/>
        </w:rPr>
        <w:t>Կապալառուն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ժամանակին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չի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սկսում</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կատարումը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կամ</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այնքան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դանդաղ</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ժամանակին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ավարտը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դառնում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ակնհայտ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անհնար</w:t>
      </w:r>
      <w:r w:rsidRPr="0098236F">
        <w:rPr>
          <w:rFonts w:ascii="GHEA Grapalat" w:hAnsi="GHEA Grapalat" w:cs="Times Armenian"/>
          <w:color w:val="000000" w:themeColor="text1"/>
          <w:sz w:val="20"/>
          <w:szCs w:val="20"/>
          <w:lang w:val="es-ES"/>
        </w:rPr>
        <w:t xml:space="preserve">, </w:t>
      </w:r>
    </w:p>
    <w:p w14:paraId="29EC3DF1"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pt-BR"/>
        </w:rPr>
        <w:t>բ</w:t>
      </w:r>
      <w:r w:rsidRPr="0098236F">
        <w:rPr>
          <w:rFonts w:ascii="GHEA Grapalat" w:hAnsi="GHEA Grapalat" w:cs="Times Armenian"/>
          <w:color w:val="000000" w:themeColor="text1"/>
          <w:sz w:val="20"/>
          <w:szCs w:val="20"/>
          <w:lang w:val="es-ES"/>
        </w:rPr>
        <w:t>)</w:t>
      </w:r>
      <w:r w:rsidRPr="0098236F">
        <w:rPr>
          <w:rFonts w:ascii="GHEA Grapalat" w:hAnsi="GHEA Grapalat" w:cs="Times Armenian"/>
          <w:color w:val="000000" w:themeColor="text1"/>
          <w:sz w:val="20"/>
          <w:szCs w:val="20"/>
          <w:lang w:val="es-ES"/>
        </w:rPr>
        <w:tab/>
      </w:r>
      <w:r w:rsidRPr="0098236F">
        <w:rPr>
          <w:rFonts w:ascii="GHEA Grapalat" w:hAnsi="GHEA Grapalat" w:cs="Sylfaen"/>
          <w:color w:val="000000" w:themeColor="text1"/>
          <w:sz w:val="20"/>
          <w:szCs w:val="20"/>
          <w:lang w:val="pt-BR"/>
        </w:rPr>
        <w:t>Կապալառուն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խախտել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1.3 </w:t>
      </w:r>
      <w:r w:rsidRPr="0098236F">
        <w:rPr>
          <w:rFonts w:ascii="GHEA Grapalat" w:hAnsi="GHEA Grapalat" w:cs="Sylfaen"/>
          <w:color w:val="000000" w:themeColor="text1"/>
          <w:sz w:val="20"/>
          <w:szCs w:val="20"/>
          <w:lang w:val="pt-BR"/>
        </w:rPr>
        <w:t>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ներառյալ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օրացուցային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գրաֆիկը</w:t>
      </w:r>
      <w:r w:rsidRPr="0098236F">
        <w:rPr>
          <w:rFonts w:ascii="GHEA Grapalat" w:hAnsi="GHEA Grapalat" w:cs="Times Armenian"/>
          <w:color w:val="000000" w:themeColor="text1"/>
          <w:sz w:val="20"/>
          <w:szCs w:val="20"/>
          <w:lang w:val="es-ES"/>
        </w:rPr>
        <w:t>),</w:t>
      </w:r>
    </w:p>
    <w:p w14:paraId="67111141"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pt-BR"/>
        </w:rPr>
        <w:t>գ</w:t>
      </w:r>
      <w:r w:rsidRPr="0098236F">
        <w:rPr>
          <w:rFonts w:ascii="GHEA Grapalat" w:hAnsi="GHEA Grapalat"/>
          <w:color w:val="000000" w:themeColor="text1"/>
          <w:sz w:val="20"/>
          <w:szCs w:val="20"/>
          <w:lang w:val="es-ES"/>
        </w:rPr>
        <w:t>)</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կատարված</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չի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համապատասխանում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նախագծանախահաշվային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փաստաթղթերով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պահանջներին</w:t>
      </w:r>
      <w:r w:rsidRPr="0098236F">
        <w:rPr>
          <w:rFonts w:ascii="GHEA Grapalat" w:hAnsi="GHEA Grapalat" w:cs="Times Armenian"/>
          <w:color w:val="000000" w:themeColor="text1"/>
          <w:sz w:val="20"/>
          <w:szCs w:val="20"/>
          <w:lang w:val="es-ES"/>
        </w:rPr>
        <w:t>,</w:t>
      </w:r>
    </w:p>
    <w:p w14:paraId="14CFC820"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s="Sylfaen"/>
          <w:color w:val="000000" w:themeColor="text1"/>
          <w:sz w:val="20"/>
          <w:szCs w:val="20"/>
          <w:lang w:val="pt-BR"/>
        </w:rPr>
        <w:t>դ</w:t>
      </w:r>
      <w:r w:rsidRPr="0098236F">
        <w:rPr>
          <w:rFonts w:ascii="GHEA Grapalat" w:hAnsi="GHEA Grapalat" w:cs="Times Armenian"/>
          <w:color w:val="000000" w:themeColor="text1"/>
          <w:sz w:val="20"/>
          <w:szCs w:val="20"/>
          <w:lang w:val="es-ES"/>
        </w:rPr>
        <w:t>)</w:t>
      </w:r>
      <w:r w:rsidRPr="0098236F">
        <w:rPr>
          <w:rFonts w:ascii="GHEA Grapalat" w:hAnsi="GHEA Grapalat" w:cs="Times Armenian"/>
          <w:color w:val="000000" w:themeColor="text1"/>
          <w:sz w:val="20"/>
          <w:szCs w:val="20"/>
          <w:lang w:val="es-ES"/>
        </w:rPr>
        <w:tab/>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խախտվել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3.1.3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հիմքերով</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թերությունների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անհատույց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վերացման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ողջամիտ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ժամկետները</w:t>
      </w:r>
      <w:r w:rsidRPr="0098236F">
        <w:rPr>
          <w:rFonts w:ascii="GHEA Grapalat" w:hAnsi="GHEA Grapalat" w:cs="Times Armenian"/>
          <w:color w:val="000000" w:themeColor="text1"/>
          <w:sz w:val="20"/>
          <w:szCs w:val="20"/>
          <w:lang w:val="es-ES"/>
        </w:rPr>
        <w:t>.</w:t>
      </w:r>
    </w:p>
    <w:p w14:paraId="023D417B"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3.1.5</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Աշխատանքի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թերությունների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պահանջներ</w:t>
      </w:r>
      <w:r w:rsidRPr="0098236F">
        <w:rPr>
          <w:rFonts w:ascii="GHEA Grapalat" w:hAnsi="GHEA Grapalat" w:cs="Times Armenian"/>
          <w:color w:val="000000" w:themeColor="text1"/>
          <w:sz w:val="20"/>
          <w:szCs w:val="20"/>
          <w:lang w:val="es-ES"/>
        </w:rPr>
        <w:t xml:space="preserve"> </w:t>
      </w:r>
      <w:proofErr w:type="gramStart"/>
      <w:r w:rsidRPr="0098236F">
        <w:rPr>
          <w:rFonts w:ascii="GHEA Grapalat" w:hAnsi="GHEA Grapalat" w:cs="Sylfaen"/>
          <w:color w:val="000000" w:themeColor="text1"/>
          <w:sz w:val="20"/>
          <w:szCs w:val="20"/>
          <w:lang w:val="pt-BR"/>
        </w:rPr>
        <w:t>ներկայացնել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երաշխիքային</w:t>
      </w:r>
      <w:proofErr w:type="gramEnd"/>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ժամկետում</w:t>
      </w:r>
      <w:r w:rsidRPr="0098236F">
        <w:rPr>
          <w:rFonts w:ascii="GHEA Grapalat" w:hAnsi="GHEA Grapalat" w:cs="Tahoma"/>
          <w:color w:val="000000" w:themeColor="text1"/>
          <w:sz w:val="20"/>
          <w:szCs w:val="20"/>
          <w:lang w:val="es-ES"/>
        </w:rPr>
        <w:t>։</w:t>
      </w:r>
    </w:p>
    <w:p w14:paraId="0305B499"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3.1.6</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Լիազորել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անձի</w:t>
      </w:r>
      <w:r w:rsidRPr="0098236F">
        <w:rPr>
          <w:rFonts w:ascii="GHEA Grapalat" w:hAnsi="GHEA Grapalat" w:cs="Times Armenian"/>
          <w:color w:val="000000" w:themeColor="text1"/>
          <w:sz w:val="20"/>
          <w:szCs w:val="20"/>
          <w:lang w:val="es-ES"/>
        </w:rPr>
        <w:t>`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իրականացման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նկատմամբ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տեխնիկական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հսկողություն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իրականացնելու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նպատակով</w:t>
      </w:r>
      <w:r w:rsidRPr="0098236F">
        <w:rPr>
          <w:rFonts w:ascii="GHEA Grapalat" w:hAnsi="GHEA Grapalat" w:cs="Times Armenian"/>
          <w:color w:val="000000" w:themeColor="text1"/>
          <w:sz w:val="20"/>
          <w:szCs w:val="20"/>
          <w:lang w:val="es-ES"/>
        </w:rPr>
        <w:t>.</w:t>
      </w:r>
    </w:p>
    <w:p w14:paraId="0CEE0BCF"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3.1.7</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Մինչև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կատարած</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ընդունելը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հանձնելու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անավարտ</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proofErr w:type="gramStart"/>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պայմանագիրն</w:t>
      </w:r>
      <w:proofErr w:type="gramEnd"/>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օրենքով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հիմքերով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դադարեցնելու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ahoma"/>
          <w:color w:val="000000" w:themeColor="text1"/>
          <w:sz w:val="20"/>
          <w:szCs w:val="20"/>
          <w:lang w:val="es-ES"/>
        </w:rPr>
        <w:t>։</w:t>
      </w:r>
    </w:p>
    <w:p w14:paraId="2347AD7B" w14:textId="77777777" w:rsidR="00F02279" w:rsidRPr="0098236F" w:rsidRDefault="00F02279" w:rsidP="00F02279">
      <w:pPr>
        <w:tabs>
          <w:tab w:val="left" w:pos="1276"/>
        </w:tabs>
        <w:ind w:firstLine="720"/>
        <w:jc w:val="both"/>
        <w:rPr>
          <w:rFonts w:ascii="GHEA Grapalat" w:hAnsi="GHEA Grapalat"/>
          <w:b/>
          <w:i/>
          <w:color w:val="000000" w:themeColor="text1"/>
          <w:sz w:val="20"/>
          <w:szCs w:val="20"/>
          <w:lang w:val="es-ES"/>
        </w:rPr>
      </w:pPr>
    </w:p>
    <w:p w14:paraId="0FD71D20" w14:textId="77777777" w:rsidR="00F02279" w:rsidRPr="0098236F" w:rsidRDefault="00F02279" w:rsidP="00F02279">
      <w:pPr>
        <w:tabs>
          <w:tab w:val="left" w:pos="1276"/>
        </w:tabs>
        <w:ind w:firstLine="720"/>
        <w:jc w:val="both"/>
        <w:rPr>
          <w:rFonts w:ascii="GHEA Grapalat" w:hAnsi="GHEA Grapalat" w:cs="Times Armenian"/>
          <w:b/>
          <w:color w:val="000000" w:themeColor="text1"/>
          <w:sz w:val="20"/>
          <w:szCs w:val="20"/>
          <w:lang w:val="es-ES"/>
        </w:rPr>
      </w:pPr>
      <w:r w:rsidRPr="0098236F">
        <w:rPr>
          <w:rFonts w:ascii="GHEA Grapalat" w:hAnsi="GHEA Grapalat"/>
          <w:b/>
          <w:color w:val="000000" w:themeColor="text1"/>
          <w:sz w:val="20"/>
          <w:szCs w:val="20"/>
          <w:lang w:val="es-ES"/>
        </w:rPr>
        <w:t xml:space="preserve">3.2. </w:t>
      </w:r>
      <w:r w:rsidRPr="0098236F">
        <w:rPr>
          <w:rFonts w:ascii="GHEA Grapalat" w:hAnsi="GHEA Grapalat" w:cs="Sylfaen"/>
          <w:b/>
          <w:color w:val="000000" w:themeColor="text1"/>
          <w:sz w:val="20"/>
          <w:szCs w:val="20"/>
          <w:lang w:val="pt-BR"/>
        </w:rPr>
        <w:t>Պատվիրատուն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պարտավոր</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է</w:t>
      </w:r>
      <w:r w:rsidRPr="0098236F">
        <w:rPr>
          <w:rFonts w:ascii="GHEA Grapalat" w:hAnsi="GHEA Grapalat" w:cs="Times Armenian"/>
          <w:b/>
          <w:color w:val="000000" w:themeColor="text1"/>
          <w:sz w:val="20"/>
          <w:szCs w:val="20"/>
          <w:lang w:val="es-ES"/>
        </w:rPr>
        <w:t>`</w:t>
      </w:r>
    </w:p>
    <w:p w14:paraId="4A8502EE"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3.2.1</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Աշխատանքը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կատարելիս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աջակցել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դեպքերում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ծավալով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կարգով</w:t>
      </w:r>
      <w:r w:rsidRPr="0098236F">
        <w:rPr>
          <w:rFonts w:ascii="GHEA Grapalat" w:hAnsi="GHEA Grapalat" w:cs="Times Armenian"/>
          <w:color w:val="000000" w:themeColor="text1"/>
          <w:sz w:val="20"/>
          <w:szCs w:val="20"/>
          <w:lang w:val="es-ES"/>
        </w:rPr>
        <w:t>.</w:t>
      </w:r>
    </w:p>
    <w:p w14:paraId="6BCE480A" w14:textId="77777777" w:rsidR="00F02279" w:rsidRPr="0098236F" w:rsidRDefault="00F02279" w:rsidP="00F02279">
      <w:pPr>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3.2.2 Պ</w:t>
      </w:r>
      <w:r w:rsidRPr="0098236F">
        <w:rPr>
          <w:rFonts w:ascii="GHEA Grapalat" w:hAnsi="GHEA Grapalat" w:cs="Sylfaen"/>
          <w:color w:val="000000" w:themeColor="text1"/>
          <w:sz w:val="20"/>
          <w:szCs w:val="20"/>
          <w:lang w:val="pt-BR"/>
        </w:rPr>
        <w:t>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կարգով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մասնակցությամբ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զննել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ընդունել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կատարված</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իսկ</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պայմանագրից</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վատթարացնող</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շեղումներ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կամ</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թերություններ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հայտնաբերելու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դեպքերում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այդ</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անհապաղ</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հայտնել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Կապալառուին</w:t>
      </w:r>
      <w:r w:rsidRPr="0098236F">
        <w:rPr>
          <w:rFonts w:ascii="GHEA Grapalat" w:hAnsi="GHEA Grapalat" w:cs="Times Armenian"/>
          <w:color w:val="000000" w:themeColor="text1"/>
          <w:sz w:val="20"/>
          <w:szCs w:val="20"/>
          <w:lang w:val="es-ES"/>
        </w:rPr>
        <w:t>.</w:t>
      </w:r>
    </w:p>
    <w:p w14:paraId="63AE90D5"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3.2.3</w:t>
      </w:r>
      <w:r w:rsidRPr="0098236F">
        <w:rPr>
          <w:rFonts w:ascii="GHEA Grapalat" w:hAnsi="GHEA Grapalat"/>
          <w:color w:val="000000" w:themeColor="text1"/>
          <w:sz w:val="20"/>
          <w:szCs w:val="20"/>
          <w:lang w:val="es-ES"/>
        </w:rPr>
        <w:tab/>
        <w:t xml:space="preserve"> 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ուժի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մեջ</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մտնելու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պահից</w:t>
      </w:r>
      <w:r w:rsidRPr="0098236F">
        <w:rPr>
          <w:rFonts w:ascii="GHEA Grapalat" w:hAnsi="GHEA Grapalat" w:cs="Times Armenian"/>
          <w:color w:val="000000" w:themeColor="text1"/>
          <w:sz w:val="20"/>
          <w:szCs w:val="20"/>
          <w:lang w:val="es-ES"/>
        </w:rPr>
        <w:t xml:space="preserve"> 5 </w:t>
      </w:r>
      <w:r w:rsidRPr="0098236F">
        <w:rPr>
          <w:rFonts w:ascii="GHEA Grapalat" w:hAnsi="GHEA Grapalat" w:cs="Sylfaen"/>
          <w:color w:val="000000" w:themeColor="text1"/>
          <w:sz w:val="20"/>
          <w:szCs w:val="20"/>
          <w:lang w:val="pt-BR"/>
        </w:rPr>
        <w:t>աշխատանքային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օրվա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ընթացքում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տրամադրել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իրականացման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համապատասխան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տարածք</w:t>
      </w:r>
      <w:r w:rsidRPr="0098236F">
        <w:rPr>
          <w:rFonts w:ascii="GHEA Grapalat" w:hAnsi="GHEA Grapalat" w:cs="Times Armenian"/>
          <w:color w:val="000000" w:themeColor="text1"/>
          <w:sz w:val="20"/>
          <w:szCs w:val="20"/>
          <w:lang w:val="es-ES"/>
        </w:rPr>
        <w:t>.</w:t>
      </w:r>
    </w:p>
    <w:p w14:paraId="3AF7161E"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 xml:space="preserve">3.2.4 </w:t>
      </w:r>
      <w:r w:rsidRPr="0098236F">
        <w:rPr>
          <w:rFonts w:ascii="GHEA Grapalat" w:hAnsi="GHEA Grapalat"/>
          <w:color w:val="000000" w:themeColor="text1"/>
          <w:sz w:val="20"/>
          <w:szCs w:val="20"/>
          <w:lang w:val="es-ES"/>
        </w:rPr>
        <w:tab/>
        <w:t>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1.3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ժամկետում</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ընդունելու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Կապալառուին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վերջինիս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ենթակա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գումարները</w:t>
      </w:r>
      <w:r w:rsidRPr="0098236F">
        <w:rPr>
          <w:rFonts w:ascii="GHEA Grapalat" w:hAnsi="GHEA Grapalat" w:cs="Tahoma"/>
          <w:color w:val="000000" w:themeColor="text1"/>
          <w:sz w:val="20"/>
          <w:szCs w:val="20"/>
          <w:lang w:val="es-ES"/>
        </w:rPr>
        <w:t>։</w:t>
      </w:r>
      <w:r w:rsidRPr="0098236F">
        <w:rPr>
          <w:rFonts w:ascii="GHEA Grapalat" w:hAnsi="GHEA Grapalat" w:cs="Times Armenian"/>
          <w:color w:val="000000" w:themeColor="text1"/>
          <w:sz w:val="20"/>
          <w:szCs w:val="20"/>
          <w:lang w:val="es-ES"/>
        </w:rPr>
        <w:t xml:space="preserve"> </w:t>
      </w:r>
    </w:p>
    <w:p w14:paraId="34185577" w14:textId="77777777" w:rsidR="00F02279" w:rsidRPr="0098236F" w:rsidRDefault="00F02279" w:rsidP="00F02279">
      <w:pPr>
        <w:tabs>
          <w:tab w:val="left" w:pos="1276"/>
        </w:tabs>
        <w:ind w:firstLine="720"/>
        <w:jc w:val="both"/>
        <w:rPr>
          <w:rFonts w:ascii="GHEA Grapalat" w:hAnsi="GHEA Grapalat"/>
          <w:b/>
          <w:i/>
          <w:color w:val="000000" w:themeColor="text1"/>
          <w:lang w:val="es-ES"/>
        </w:rPr>
      </w:pPr>
    </w:p>
    <w:p w14:paraId="24938488"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3.3. </w:t>
      </w:r>
      <w:r w:rsidRPr="0098236F">
        <w:rPr>
          <w:rFonts w:ascii="GHEA Grapalat" w:hAnsi="GHEA Grapalat" w:cs="Sylfaen"/>
          <w:b/>
          <w:color w:val="000000" w:themeColor="text1"/>
          <w:sz w:val="20"/>
          <w:szCs w:val="20"/>
          <w:lang w:val="pt-BR"/>
        </w:rPr>
        <w:t>Կապալառուն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իրավունք</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ունի</w:t>
      </w:r>
      <w:r w:rsidRPr="0098236F">
        <w:rPr>
          <w:rFonts w:ascii="GHEA Grapalat" w:hAnsi="GHEA Grapalat" w:cs="Times Armenian"/>
          <w:b/>
          <w:color w:val="000000" w:themeColor="text1"/>
          <w:sz w:val="20"/>
          <w:szCs w:val="20"/>
          <w:lang w:val="es-ES"/>
        </w:rPr>
        <w:t>`</w:t>
      </w:r>
    </w:p>
    <w:p w14:paraId="4A502820"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3.3.1</w:t>
      </w:r>
      <w:r w:rsidRPr="0098236F">
        <w:rPr>
          <w:rFonts w:ascii="GHEA Grapalat" w:hAnsi="GHEA Grapalat"/>
          <w:color w:val="000000" w:themeColor="text1"/>
          <w:sz w:val="20"/>
          <w:szCs w:val="20"/>
          <w:lang w:val="es-ES"/>
        </w:rPr>
        <w:tab/>
        <w:t>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1.3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ժամկետում</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հանձնելու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5.1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ենթակա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գումարը</w:t>
      </w:r>
      <w:r w:rsidRPr="0098236F">
        <w:rPr>
          <w:rFonts w:ascii="GHEA Grapalat" w:hAnsi="GHEA Grapalat" w:cs="Tahoma"/>
          <w:color w:val="000000" w:themeColor="text1"/>
          <w:sz w:val="20"/>
          <w:szCs w:val="20"/>
          <w:lang w:val="es-ES"/>
        </w:rPr>
        <w:t>։</w:t>
      </w:r>
    </w:p>
    <w:p w14:paraId="002041D9"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3.3.2</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Պատվիրատուի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5.4 </w:t>
      </w:r>
      <w:r w:rsidRPr="0098236F">
        <w:rPr>
          <w:rFonts w:ascii="GHEA Grapalat" w:hAnsi="GHEA Grapalat" w:cs="Sylfaen"/>
          <w:color w:val="000000" w:themeColor="text1"/>
          <w:sz w:val="20"/>
          <w:szCs w:val="20"/>
          <w:lang w:val="pt-BR"/>
        </w:rPr>
        <w:t>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նշված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խախտման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ենթակա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գումարները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6.5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տույժը</w:t>
      </w:r>
      <w:r w:rsidRPr="0098236F">
        <w:rPr>
          <w:rFonts w:ascii="GHEA Grapalat" w:hAnsi="GHEA Grapalat" w:cs="Tahoma"/>
          <w:color w:val="000000" w:themeColor="text1"/>
          <w:sz w:val="20"/>
          <w:szCs w:val="20"/>
          <w:lang w:val="es-ES"/>
        </w:rPr>
        <w:t>։</w:t>
      </w:r>
    </w:p>
    <w:p w14:paraId="708ADCB9" w14:textId="77777777" w:rsidR="00F02279" w:rsidRPr="0098236F" w:rsidRDefault="00F02279" w:rsidP="00F02279">
      <w:pPr>
        <w:tabs>
          <w:tab w:val="left" w:pos="1276"/>
        </w:tabs>
        <w:ind w:firstLine="720"/>
        <w:jc w:val="both"/>
        <w:rPr>
          <w:rFonts w:ascii="GHEA Grapalat" w:hAnsi="GHEA Grapalat"/>
          <w:b/>
          <w:i/>
          <w:color w:val="000000" w:themeColor="text1"/>
          <w:sz w:val="20"/>
          <w:szCs w:val="20"/>
          <w:lang w:val="es-ES"/>
        </w:rPr>
      </w:pPr>
      <w:r w:rsidRPr="0098236F">
        <w:rPr>
          <w:rFonts w:ascii="GHEA Grapalat" w:hAnsi="GHEA Grapalat"/>
          <w:b/>
          <w:i/>
          <w:color w:val="000000" w:themeColor="text1"/>
          <w:sz w:val="20"/>
          <w:szCs w:val="20"/>
          <w:lang w:val="es-ES"/>
        </w:rPr>
        <w:tab/>
      </w:r>
    </w:p>
    <w:p w14:paraId="1A429C92"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3.4. </w:t>
      </w:r>
      <w:r w:rsidRPr="0098236F">
        <w:rPr>
          <w:rFonts w:ascii="GHEA Grapalat" w:hAnsi="GHEA Grapalat" w:cs="Sylfaen"/>
          <w:b/>
          <w:color w:val="000000" w:themeColor="text1"/>
          <w:sz w:val="20"/>
          <w:szCs w:val="20"/>
          <w:lang w:val="pt-BR"/>
        </w:rPr>
        <w:t>Կապալառուն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պարտավոր</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է</w:t>
      </w:r>
      <w:r w:rsidRPr="0098236F">
        <w:rPr>
          <w:rFonts w:ascii="GHEA Grapalat" w:hAnsi="GHEA Grapalat" w:cs="Times Armenian"/>
          <w:b/>
          <w:color w:val="000000" w:themeColor="text1"/>
          <w:sz w:val="20"/>
          <w:szCs w:val="20"/>
          <w:lang w:val="es-ES"/>
        </w:rPr>
        <w:t>`</w:t>
      </w:r>
    </w:p>
    <w:p w14:paraId="087D5C8B" w14:textId="723E2215"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3.4.1</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Աշխատանքների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առնվազն</w:t>
      </w:r>
      <w:r w:rsidRPr="0098236F">
        <w:rPr>
          <w:rFonts w:ascii="GHEA Grapalat" w:hAnsi="GHEA Grapalat" w:cs="Times Armenian"/>
          <w:color w:val="000000" w:themeColor="text1"/>
          <w:sz w:val="20"/>
          <w:szCs w:val="20"/>
          <w:lang w:val="es-ES"/>
        </w:rPr>
        <w:t xml:space="preserve"> </w:t>
      </w:r>
      <w:r w:rsidR="00517F53" w:rsidRPr="0098236F">
        <w:rPr>
          <w:rFonts w:ascii="GHEA Grapalat" w:hAnsi="GHEA Grapalat" w:cs="Times Armenian"/>
          <w:color w:val="000000" w:themeColor="text1"/>
          <w:sz w:val="20"/>
          <w:szCs w:val="20"/>
          <w:lang w:val="hy-AM"/>
        </w:rPr>
        <w:t>75</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տոկոսը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անձամբ</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կարգով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ժամկետներում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ուժերով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գործիքներով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մեխանիզմներով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ինչպես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անհրաժեշտ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նյութերով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պատշաճ</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որակով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նախագծին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ծավալաթերթին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համապատասխան</w:t>
      </w:r>
      <w:r w:rsidRPr="0098236F">
        <w:rPr>
          <w:rFonts w:ascii="GHEA Grapalat" w:hAnsi="GHEA Grapalat" w:cs="Tahoma"/>
          <w:color w:val="000000" w:themeColor="text1"/>
          <w:sz w:val="20"/>
          <w:szCs w:val="20"/>
          <w:lang w:val="es-ES"/>
        </w:rPr>
        <w:t>։</w:t>
      </w:r>
    </w:p>
    <w:p w14:paraId="4C53E942" w14:textId="77777777" w:rsidR="00F02279" w:rsidRPr="0098236F" w:rsidRDefault="00F02279" w:rsidP="00F02279">
      <w:pPr>
        <w:ind w:firstLine="709"/>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3.4.2</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Կատարել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վերաբերյալ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ցուցումները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եթե</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դրանք</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չեն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հակասում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պայմաններին</w:t>
      </w:r>
      <w:r w:rsidRPr="0098236F">
        <w:rPr>
          <w:rFonts w:ascii="GHEA Grapalat" w:hAnsi="GHEA Grapalat" w:cs="Tahoma"/>
          <w:color w:val="000000" w:themeColor="text1"/>
          <w:sz w:val="20"/>
          <w:szCs w:val="20"/>
          <w:lang w:val="es-ES"/>
        </w:rPr>
        <w:t>։</w:t>
      </w:r>
      <w:r w:rsidRPr="0098236F">
        <w:rPr>
          <w:rFonts w:ascii="GHEA Grapalat" w:hAnsi="GHEA Grapalat" w:cs="Times Armenian"/>
          <w:color w:val="000000" w:themeColor="text1"/>
          <w:sz w:val="20"/>
          <w:szCs w:val="20"/>
          <w:lang w:val="es-ES"/>
        </w:rPr>
        <w:t xml:space="preserve">  </w:t>
      </w:r>
      <w:r w:rsidRPr="0098236F">
        <w:rPr>
          <w:rFonts w:ascii="GHEA Grapalat" w:hAnsi="GHEA Grapalat" w:cs="Times Armenian"/>
          <w:color w:val="000000" w:themeColor="text1"/>
          <w:sz w:val="20"/>
          <w:szCs w:val="20"/>
          <w:lang w:val="es-ES"/>
        </w:rPr>
        <w:tab/>
      </w:r>
    </w:p>
    <w:p w14:paraId="4A285B9F"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3.4.3</w:t>
      </w:r>
      <w:r w:rsidRPr="0098236F">
        <w:rPr>
          <w:rFonts w:ascii="GHEA Grapalat" w:hAnsi="GHEA Grapalat"/>
          <w:color w:val="000000" w:themeColor="text1"/>
          <w:sz w:val="20"/>
          <w:szCs w:val="20"/>
          <w:lang w:val="es-ES"/>
        </w:rPr>
        <w:tab/>
        <w:t xml:space="preserve"> </w:t>
      </w:r>
      <w:r w:rsidRPr="0098236F">
        <w:rPr>
          <w:rFonts w:ascii="GHEA Grapalat" w:hAnsi="GHEA Grapalat" w:cs="Sylfaen"/>
          <w:color w:val="000000" w:themeColor="text1"/>
          <w:sz w:val="20"/>
          <w:szCs w:val="20"/>
          <w:lang w:val="pt-BR"/>
        </w:rPr>
        <w:t>Ապահովել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շինմոնտաժային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աշխատանքների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կատարումը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շինարարական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նորմերին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կանոններին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տեխնիկական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պայմաններին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համապատասխան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մոնտաժված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սարքավորման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էլեկտրական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ջեռուցման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ջրամատակարարման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կոյուղու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օդափոխիչ</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այլն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անհատական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փորձարկում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մասնակցել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սարքավորման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համալիր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փորձարկմանը</w:t>
      </w:r>
      <w:r w:rsidRPr="0098236F">
        <w:rPr>
          <w:rFonts w:ascii="GHEA Grapalat" w:hAnsi="GHEA Grapalat" w:cs="Tahoma"/>
          <w:color w:val="000000" w:themeColor="text1"/>
          <w:sz w:val="20"/>
          <w:szCs w:val="20"/>
          <w:lang w:val="es-ES"/>
        </w:rPr>
        <w:t>։</w:t>
      </w:r>
    </w:p>
    <w:p w14:paraId="094FCA04"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3.4.4 </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Աշխատանքի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հանձնելիս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նրան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հայտնել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կանոնների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որոնց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պահպանումն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անհրաժեշտ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է</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արդյունավետ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անվտանգ</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օգտագործման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ինչպես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տեղեկություններ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հաղորդել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այդ</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պահանջները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կանոնները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չպահպանելու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հնարավոր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հետևանքների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մասին</w:t>
      </w:r>
      <w:r w:rsidRPr="0098236F">
        <w:rPr>
          <w:rFonts w:ascii="GHEA Grapalat" w:hAnsi="GHEA Grapalat" w:cs="Tahoma"/>
          <w:color w:val="000000" w:themeColor="text1"/>
          <w:sz w:val="20"/>
          <w:szCs w:val="20"/>
          <w:lang w:val="es-ES"/>
        </w:rPr>
        <w:t>։</w:t>
      </w:r>
    </w:p>
    <w:p w14:paraId="5505BA78"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olor w:val="000000" w:themeColor="text1"/>
          <w:sz w:val="20"/>
          <w:szCs w:val="20"/>
          <w:lang w:val="es-ES"/>
        </w:rPr>
        <w:t>3.4.5</w:t>
      </w:r>
      <w:r w:rsidRPr="0098236F">
        <w:rPr>
          <w:rFonts w:ascii="GHEA Grapalat" w:hAnsi="GHEA Grapalat"/>
          <w:color w:val="000000" w:themeColor="text1"/>
          <w:sz w:val="20"/>
          <w:szCs w:val="20"/>
          <w:lang w:val="es-ES"/>
        </w:rPr>
        <w:tab/>
        <w:t xml:space="preserve"> 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1.3 </w:t>
      </w:r>
      <w:r w:rsidRPr="0098236F">
        <w:rPr>
          <w:rFonts w:ascii="GHEA Grapalat" w:hAnsi="GHEA Grapalat" w:cs="Sylfaen"/>
          <w:color w:val="000000" w:themeColor="text1"/>
          <w:sz w:val="20"/>
          <w:szCs w:val="20"/>
          <w:lang w:val="pt-BR"/>
        </w:rPr>
        <w:t>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նշված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ներառյալ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օրացուցային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գրաֆիկը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խախտելու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նոր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ապահովել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կատարումը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սահմանված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ժամկետում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յուրաքանչյուր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ուշացված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օրվա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համար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w:t>
      </w:r>
      <w:r w:rsidRPr="0098236F">
        <w:rPr>
          <w:rFonts w:ascii="GHEA Grapalat" w:hAnsi="GHEA Grapalat" w:cs="Times Armenian"/>
          <w:color w:val="000000" w:themeColor="text1"/>
          <w:sz w:val="20"/>
          <w:szCs w:val="20"/>
          <w:lang w:val="es-ES"/>
        </w:rPr>
        <w:t xml:space="preserve"> </w:t>
      </w:r>
      <w:proofErr w:type="gramStart"/>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6.2</w:t>
      </w:r>
      <w:proofErr w:type="gramEnd"/>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տույժը</w:t>
      </w:r>
      <w:r w:rsidRPr="0098236F">
        <w:rPr>
          <w:rFonts w:ascii="GHEA Grapalat" w:hAnsi="GHEA Grapalat" w:cs="Tahoma"/>
          <w:color w:val="000000" w:themeColor="text1"/>
          <w:sz w:val="20"/>
          <w:szCs w:val="20"/>
          <w:lang w:val="es-ES"/>
        </w:rPr>
        <w:t>։</w:t>
      </w:r>
    </w:p>
    <w:p w14:paraId="57CF5E37"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lastRenderedPageBreak/>
        <w:t>3.4.6</w:t>
      </w:r>
      <w:r w:rsidRPr="0098236F">
        <w:rPr>
          <w:rFonts w:ascii="GHEA Grapalat" w:hAnsi="GHEA Grapalat"/>
          <w:color w:val="000000" w:themeColor="text1"/>
          <w:sz w:val="20"/>
          <w:szCs w:val="20"/>
          <w:lang w:val="es-ES"/>
        </w:rPr>
        <w:tab/>
        <w:t>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3.1.4 </w:t>
      </w:r>
      <w:r w:rsidRPr="0098236F">
        <w:rPr>
          <w:rFonts w:ascii="GHEA Grapalat" w:hAnsi="GHEA Grapalat" w:cs="Sylfaen"/>
          <w:color w:val="000000" w:themeColor="text1"/>
          <w:sz w:val="20"/>
          <w:szCs w:val="20"/>
          <w:lang w:val="pt-BR"/>
        </w:rPr>
        <w:t>կետով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հիմքերով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պայմանագրի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լուծման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հատուցել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պատճառված</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վնասները</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pt-BR"/>
        </w:rPr>
        <w:t>վճարել</w:t>
      </w:r>
      <w:r w:rsidRPr="0098236F">
        <w:rPr>
          <w:rFonts w:ascii="GHEA Grapalat" w:hAnsi="GHEA Grapalat" w:cs="Sylfaen"/>
          <w:color w:val="000000" w:themeColor="text1"/>
          <w:sz w:val="20"/>
          <w:szCs w:val="20"/>
          <w:lang w:val="es-ES"/>
        </w:rPr>
        <w:t xml:space="preserve"> 6.3 </w:t>
      </w:r>
      <w:r w:rsidRPr="0098236F">
        <w:rPr>
          <w:rFonts w:ascii="GHEA Grapalat" w:hAnsi="GHEA Grapalat" w:cs="Sylfaen"/>
          <w:color w:val="000000" w:themeColor="text1"/>
          <w:sz w:val="20"/>
          <w:szCs w:val="20"/>
          <w:lang w:val="pt-BR"/>
        </w:rPr>
        <w:t>կետով</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նախատեսված</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pt-BR"/>
        </w:rPr>
        <w:t>տուգանքը</w:t>
      </w:r>
      <w:r w:rsidRPr="0098236F">
        <w:rPr>
          <w:rFonts w:ascii="GHEA Grapalat" w:hAnsi="GHEA Grapalat" w:cs="Tahoma"/>
          <w:color w:val="000000" w:themeColor="text1"/>
          <w:sz w:val="20"/>
          <w:szCs w:val="20"/>
          <w:lang w:val="es-ES"/>
        </w:rPr>
        <w:t>։</w:t>
      </w:r>
    </w:p>
    <w:p w14:paraId="495E4EE7"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3.4.7 </w:t>
      </w:r>
      <w:r w:rsidRPr="0098236F">
        <w:rPr>
          <w:rFonts w:ascii="GHEA Grapalat" w:hAnsi="GHEA Grapalat"/>
          <w:color w:val="000000" w:themeColor="text1"/>
          <w:sz w:val="20"/>
          <w:szCs w:val="20"/>
          <w:lang w:val="es-ES"/>
        </w:rPr>
        <w:tab/>
      </w:r>
      <w:r w:rsidRPr="0098236F">
        <w:rPr>
          <w:rFonts w:ascii="GHEA Grapalat" w:hAnsi="GHEA Grapalat" w:cs="Sylfaen"/>
          <w:color w:val="000000" w:themeColor="text1"/>
          <w:sz w:val="20"/>
          <w:szCs w:val="20"/>
          <w:lang w:val="pt-BR"/>
        </w:rPr>
        <w:t>Շինարարության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օբյեկտի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կոնսերվացման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անհրաժեշտության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ծագման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իր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միջոցներով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կատարել</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pt-BR"/>
        </w:rPr>
        <w:t>շխատանքը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դադարեցնելու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և</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շինարարությունը</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կոնսերվացնելու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անհրաժեշտությունից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բխող</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ողջամիտ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ծախսերը</w:t>
      </w:r>
      <w:r w:rsidRPr="0098236F">
        <w:rPr>
          <w:rFonts w:ascii="GHEA Grapalat" w:hAnsi="GHEA Grapalat" w:cs="Tahoma"/>
          <w:color w:val="000000" w:themeColor="text1"/>
          <w:sz w:val="20"/>
          <w:szCs w:val="20"/>
          <w:lang w:val="es-ES"/>
        </w:rPr>
        <w:t>։</w:t>
      </w:r>
    </w:p>
    <w:p w14:paraId="4205D57A"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es-ES"/>
        </w:rPr>
      </w:pPr>
      <w:r w:rsidRPr="0098236F">
        <w:rPr>
          <w:rFonts w:ascii="GHEA Grapalat" w:hAnsi="GHEA Grapalat"/>
          <w:color w:val="000000" w:themeColor="text1"/>
          <w:sz w:val="20"/>
          <w:szCs w:val="20"/>
          <w:lang w:val="es-ES"/>
        </w:rPr>
        <w:t xml:space="preserve">3.4.8 </w:t>
      </w:r>
      <w:r w:rsidRPr="0098236F">
        <w:rPr>
          <w:rFonts w:ascii="GHEA Grapalat" w:hAnsi="GHEA Grapalat" w:cs="Sylfaen"/>
          <w:color w:val="000000" w:themeColor="text1"/>
          <w:sz w:val="20"/>
          <w:szCs w:val="20"/>
          <w:lang w:val="hy-AM"/>
        </w:rPr>
        <w:t>Եթե</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շինարարական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ծրագրերի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կատարման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արդյունքի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դրա</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առանձին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բաղադրիչի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սահմանված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երաշխիքային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ընթացքում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հայտ</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Arial"/>
          <w:color w:val="000000" w:themeColor="text1"/>
          <w:sz w:val="20"/>
          <w:szCs w:val="20"/>
          <w:lang w:val="hy-AM"/>
        </w:rPr>
        <w:t xml:space="preserve"> </w:t>
      </w:r>
      <w:r w:rsidRPr="0098236F">
        <w:rPr>
          <w:rFonts w:ascii="GHEA Grapalat" w:hAnsi="GHEA Grapalat" w:cs="Arial"/>
          <w:color w:val="000000" w:themeColor="text1"/>
          <w:sz w:val="20"/>
          <w:szCs w:val="20"/>
        </w:rPr>
        <w:t>եկել</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rPr>
        <w:t>կատարված</w:t>
      </w:r>
      <w:r w:rsidRPr="0098236F">
        <w:rPr>
          <w:rFonts w:ascii="GHEA Grapalat" w:hAnsi="GHEA Grapalat"/>
          <w:color w:val="000000" w:themeColor="text1"/>
          <w:sz w:val="20"/>
          <w:szCs w:val="20"/>
          <w:lang w:val="es-ES"/>
        </w:rPr>
        <w:t xml:space="preserve"> </w:t>
      </w:r>
      <w:r w:rsidRPr="0098236F">
        <w:rPr>
          <w:rFonts w:ascii="GHEA Grapalat" w:hAnsi="GHEA Grapalat"/>
          <w:color w:val="000000" w:themeColor="text1"/>
          <w:sz w:val="20"/>
          <w:szCs w:val="20"/>
        </w:rPr>
        <w:t>աշխատանքի</w:t>
      </w:r>
      <w:r w:rsidRPr="0098236F">
        <w:rPr>
          <w:rFonts w:ascii="GHEA Grapalat" w:hAnsi="GHEA Grapalat"/>
          <w:color w:val="000000" w:themeColor="text1"/>
          <w:sz w:val="20"/>
          <w:szCs w:val="20"/>
          <w:lang w:val="es-ES"/>
        </w:rPr>
        <w:t xml:space="preserve"> </w:t>
      </w:r>
      <w:r w:rsidRPr="0098236F">
        <w:rPr>
          <w:rFonts w:ascii="GHEA Grapalat" w:hAnsi="GHEA Grapalat" w:cs="Sylfaen"/>
          <w:color w:val="000000" w:themeColor="text1"/>
          <w:sz w:val="20"/>
          <w:szCs w:val="20"/>
          <w:lang w:val="hy-AM"/>
        </w:rPr>
        <w:t>թերություններ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ապա</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rPr>
        <w:t>Կ</w:t>
      </w:r>
      <w:r w:rsidRPr="0098236F">
        <w:rPr>
          <w:rFonts w:ascii="GHEA Grapalat" w:hAnsi="GHEA Grapalat" w:cs="Sylfaen"/>
          <w:color w:val="000000" w:themeColor="text1"/>
          <w:sz w:val="20"/>
          <w:szCs w:val="20"/>
          <w:lang w:val="hy-AM"/>
        </w:rPr>
        <w:t>ապալառուն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իր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հաշվին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rPr>
        <w:t>Պ</w:t>
      </w:r>
      <w:r w:rsidRPr="0098236F">
        <w:rPr>
          <w:rFonts w:ascii="GHEA Grapalat" w:hAnsi="GHEA Grapalat" w:cs="Sylfaen"/>
          <w:color w:val="000000" w:themeColor="text1"/>
          <w:sz w:val="20"/>
          <w:szCs w:val="20"/>
          <w:lang w:val="hy-AM"/>
        </w:rPr>
        <w:t>ատվիրատուի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սահմանված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ողջամիտ</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վերացնել</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թերությունները</w:t>
      </w:r>
      <w:r w:rsidRPr="0098236F">
        <w:rPr>
          <w:rFonts w:ascii="GHEA Grapalat" w:hAnsi="GHEA Grapalat" w:cs="Tahoma"/>
          <w:color w:val="000000" w:themeColor="text1"/>
          <w:sz w:val="20"/>
          <w:szCs w:val="20"/>
          <w:lang w:val="hy-AM"/>
        </w:rPr>
        <w:t>։</w:t>
      </w:r>
      <w:r w:rsidRPr="0098236F">
        <w:rPr>
          <w:rFonts w:ascii="GHEA Grapalat" w:hAnsi="GHEA Grapalat"/>
          <w:color w:val="000000" w:themeColor="text1"/>
          <w:sz w:val="20"/>
          <w:szCs w:val="20"/>
          <w:lang w:val="hy-AM"/>
        </w:rPr>
        <w:t xml:space="preserve"> </w:t>
      </w:r>
    </w:p>
    <w:p w14:paraId="74DB6FD3" w14:textId="78531039"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es-ES"/>
        </w:rPr>
        <w:t>3.4.9 Պ</w:t>
      </w:r>
      <w:r w:rsidRPr="0098236F">
        <w:rPr>
          <w:rFonts w:ascii="GHEA Grapalat" w:hAnsi="GHEA Grapalat" w:cs="Sylfaen"/>
          <w:color w:val="000000" w:themeColor="text1"/>
          <w:sz w:val="20"/>
          <w:szCs w:val="20"/>
          <w:lang w:val="hy-AM"/>
        </w:rPr>
        <w:t>այմանագրով</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երաշխիքային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ժամկետ</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սահմանվում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Պատվիրատուի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կողմից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ողջ</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ծավալով</w:t>
      </w:r>
      <w:r w:rsidRPr="0098236F">
        <w:rPr>
          <w:rFonts w:ascii="GHEA Grapalat" w:hAnsi="GHEA Grapalat" w:cs="Times Armenian"/>
          <w:color w:val="000000" w:themeColor="text1"/>
          <w:sz w:val="20"/>
          <w:szCs w:val="20"/>
          <w:lang w:val="es-ES"/>
        </w:rPr>
        <w:t xml:space="preserve"> Ա</w:t>
      </w:r>
      <w:r w:rsidRPr="0098236F">
        <w:rPr>
          <w:rFonts w:ascii="GHEA Grapalat" w:hAnsi="GHEA Grapalat" w:cs="Sylfaen"/>
          <w:color w:val="000000" w:themeColor="text1"/>
          <w:sz w:val="20"/>
          <w:szCs w:val="20"/>
          <w:lang w:val="hy-AM"/>
        </w:rPr>
        <w:t>շխատանքն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ընդունվելու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օրվան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հաջորդող</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օրվանից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hy-AM"/>
        </w:rPr>
        <w:t>հաշված</w:t>
      </w:r>
      <w:r w:rsidRPr="0098236F">
        <w:rPr>
          <w:rFonts w:ascii="GHEA Grapalat" w:hAnsi="GHEA Grapalat" w:cs="Sylfaen"/>
          <w:color w:val="000000" w:themeColor="text1"/>
          <w:sz w:val="20"/>
          <w:szCs w:val="20"/>
          <w:lang w:val="es-ES"/>
        </w:rPr>
        <w:t xml:space="preserve"> </w:t>
      </w:r>
      <w:r w:rsidR="00517F53" w:rsidRPr="0098236F">
        <w:rPr>
          <w:rFonts w:ascii="GHEA Grapalat" w:hAnsi="GHEA Grapalat" w:cs="Sylfaen"/>
          <w:color w:val="000000" w:themeColor="text1"/>
          <w:sz w:val="20"/>
          <w:szCs w:val="20"/>
          <w:lang w:val="hy-AM"/>
        </w:rPr>
        <w:t>365</w:t>
      </w:r>
      <w:r w:rsidRPr="0098236F">
        <w:rPr>
          <w:rFonts w:ascii="GHEA Grapalat" w:hAnsi="GHEA Grapalat" w:cs="Sylfaen"/>
          <w:color w:val="000000" w:themeColor="text1"/>
          <w:sz w:val="20"/>
          <w:szCs w:val="20"/>
          <w:lang w:val="es-ES"/>
        </w:rPr>
        <w:t xml:space="preserve"> </w:t>
      </w:r>
      <w:r w:rsidRPr="0098236F">
        <w:rPr>
          <w:rFonts w:ascii="GHEA Grapalat" w:hAnsi="GHEA Grapalat" w:cs="Sylfaen"/>
          <w:color w:val="000000" w:themeColor="text1"/>
          <w:sz w:val="20"/>
          <w:szCs w:val="20"/>
          <w:lang w:val="hy-AM"/>
        </w:rPr>
        <w:t xml:space="preserve">օր (առնվազն 365 օրացուցային </w:t>
      </w:r>
      <w:proofErr w:type="gramStart"/>
      <w:r w:rsidRPr="0098236F">
        <w:rPr>
          <w:rFonts w:ascii="GHEA Grapalat" w:hAnsi="GHEA Grapalat" w:cs="Sylfaen"/>
          <w:color w:val="000000" w:themeColor="text1"/>
          <w:sz w:val="20"/>
          <w:szCs w:val="20"/>
          <w:lang w:val="hy-AM"/>
        </w:rPr>
        <w:t>օր)։</w:t>
      </w:r>
      <w:proofErr w:type="gramEnd"/>
      <w:r w:rsidRPr="0098236F">
        <w:rPr>
          <w:rFonts w:ascii="GHEA Grapalat" w:hAnsi="GHEA Grapalat" w:cs="Sylfaen"/>
          <w:color w:val="000000" w:themeColor="text1"/>
          <w:sz w:val="20"/>
          <w:szCs w:val="20"/>
          <w:lang w:val="hy-AM"/>
        </w:rPr>
        <w:t xml:space="preserve"> Եթե երաշխիքային ժամկետի ընթացքում ի հայտ են եկել </w:t>
      </w:r>
      <w:r w:rsidRPr="0098236F">
        <w:rPr>
          <w:rFonts w:ascii="GHEA Grapalat" w:hAnsi="GHEA Grapalat"/>
          <w:color w:val="000000" w:themeColor="text1"/>
          <w:sz w:val="20"/>
          <w:szCs w:val="20"/>
          <w:lang w:val="hy-AM"/>
        </w:rPr>
        <w:t xml:space="preserve">կատարված Աշխատանքի </w:t>
      </w:r>
      <w:r w:rsidRPr="0098236F">
        <w:rPr>
          <w:rFonts w:ascii="GHEA Grapalat" w:hAnsi="GHEA Grapalat" w:cs="Sylfaen"/>
          <w:color w:val="000000" w:themeColor="text1"/>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2253C6" w:rsidRPr="0098236F">
        <w:rPr>
          <w:rFonts w:ascii="GHEA Grapalat" w:hAnsi="GHEA Grapalat" w:cs="Sylfaen"/>
          <w:color w:val="000000" w:themeColor="text1"/>
          <w:sz w:val="20"/>
          <w:szCs w:val="20"/>
          <w:vertAlign w:val="superscript"/>
          <w:lang w:val="hy-AM"/>
        </w:rPr>
        <w:t>27</w:t>
      </w:r>
      <w:r w:rsidRPr="0098236F">
        <w:rPr>
          <w:rStyle w:val="FootnoteReference"/>
          <w:rFonts w:ascii="GHEA Grapalat" w:hAnsi="GHEA Grapalat" w:cs="Sylfaen"/>
          <w:color w:val="000000" w:themeColor="text1"/>
          <w:sz w:val="20"/>
          <w:szCs w:val="20"/>
          <w:lang w:val="hy-AM"/>
        </w:rPr>
        <w:footnoteReference w:id="9"/>
      </w:r>
    </w:p>
    <w:p w14:paraId="215DEEEF" w14:textId="62A726E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es-ES"/>
        </w:rPr>
      </w:pPr>
      <w:r w:rsidRPr="0098236F">
        <w:rPr>
          <w:rFonts w:ascii="GHEA Grapalat" w:hAnsi="GHEA Grapalat" w:cs="Times Armenian"/>
          <w:color w:val="000000" w:themeColor="text1"/>
          <w:sz w:val="20"/>
          <w:szCs w:val="20"/>
          <w:lang w:val="es-ES"/>
        </w:rPr>
        <w:t xml:space="preserve">3.4.10 </w:t>
      </w:r>
    </w:p>
    <w:p w14:paraId="2BA41547" w14:textId="77777777" w:rsidR="00F02279" w:rsidRPr="0098236F" w:rsidRDefault="00F02279" w:rsidP="00F02279">
      <w:pPr>
        <w:tabs>
          <w:tab w:val="left" w:pos="1276"/>
        </w:tabs>
        <w:ind w:firstLine="720"/>
        <w:jc w:val="both"/>
        <w:rPr>
          <w:rFonts w:ascii="GHEA Grapalat" w:hAnsi="GHEA Grapalat" w:cs="Tahoma"/>
          <w:color w:val="000000" w:themeColor="text1"/>
          <w:sz w:val="20"/>
          <w:szCs w:val="20"/>
          <w:lang w:val="hy-AM"/>
        </w:rPr>
      </w:pPr>
      <w:r w:rsidRPr="0098236F">
        <w:rPr>
          <w:rFonts w:ascii="GHEA Grapalat" w:hAnsi="GHEA Grapalat" w:cs="Times Armenian"/>
          <w:color w:val="000000" w:themeColor="text1"/>
          <w:sz w:val="20"/>
          <w:szCs w:val="20"/>
          <w:lang w:val="es-ES"/>
        </w:rPr>
        <w:t xml:space="preserve">3.4.11 </w:t>
      </w:r>
      <w:r w:rsidR="0019419E" w:rsidRPr="0098236F">
        <w:rPr>
          <w:rFonts w:ascii="GHEA Grapalat" w:hAnsi="GHEA Grapalat" w:cs="Times Armenian"/>
          <w:color w:val="000000" w:themeColor="text1"/>
          <w:sz w:val="20"/>
          <w:szCs w:val="20"/>
          <w:lang w:val="es-ES"/>
        </w:rPr>
        <w:t>Որակավորման և պ</w:t>
      </w:r>
      <w:r w:rsidRPr="0098236F">
        <w:rPr>
          <w:rFonts w:ascii="GHEA Grapalat" w:hAnsi="GHEA Grapalat" w:cs="Sylfaen"/>
          <w:color w:val="000000" w:themeColor="text1"/>
          <w:sz w:val="20"/>
          <w:szCs w:val="20"/>
          <w:lang w:val="pt-BR"/>
        </w:rPr>
        <w:t>այմանագրի</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կատարման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ապահովման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գործողության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ընթացքում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լուծարման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կամ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սնանկացման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գործընթաց</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սկսելու</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դեպքում</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դրա</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մասին</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նախապես</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գրավոր</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տեղեկացնել</w:t>
      </w:r>
      <w:r w:rsidRPr="0098236F">
        <w:rPr>
          <w:rFonts w:ascii="GHEA Grapalat" w:hAnsi="GHEA Grapalat" w:cs="Times Armenian"/>
          <w:color w:val="000000" w:themeColor="text1"/>
          <w:sz w:val="20"/>
          <w:szCs w:val="20"/>
          <w:lang w:val="es-ES"/>
        </w:rPr>
        <w:t xml:space="preserve"> </w:t>
      </w:r>
      <w:r w:rsidRPr="0098236F">
        <w:rPr>
          <w:rFonts w:ascii="GHEA Grapalat" w:hAnsi="GHEA Grapalat" w:cs="Sylfaen"/>
          <w:color w:val="000000" w:themeColor="text1"/>
          <w:sz w:val="20"/>
          <w:szCs w:val="20"/>
          <w:lang w:val="pt-BR"/>
        </w:rPr>
        <w:t>Պատվիրատուին</w:t>
      </w:r>
      <w:r w:rsidRPr="0098236F">
        <w:rPr>
          <w:rFonts w:ascii="GHEA Grapalat" w:hAnsi="GHEA Grapalat" w:cs="Tahoma"/>
          <w:color w:val="000000" w:themeColor="text1"/>
          <w:sz w:val="20"/>
          <w:szCs w:val="20"/>
          <w:lang w:val="es-ES"/>
        </w:rPr>
        <w:t>։</w:t>
      </w:r>
    </w:p>
    <w:p w14:paraId="58B51019" w14:textId="77777777" w:rsidR="00634909" w:rsidRPr="0098236F" w:rsidRDefault="00634909" w:rsidP="00F02279">
      <w:pPr>
        <w:tabs>
          <w:tab w:val="left" w:pos="1276"/>
        </w:tabs>
        <w:ind w:firstLine="720"/>
        <w:jc w:val="both"/>
        <w:rPr>
          <w:rFonts w:ascii="GHEA Grapalat" w:hAnsi="GHEA Grapalat"/>
          <w:color w:val="000000" w:themeColor="text1"/>
          <w:sz w:val="20"/>
          <w:szCs w:val="20"/>
          <w:lang w:val="hy-AM"/>
        </w:rPr>
      </w:pPr>
    </w:p>
    <w:p w14:paraId="35377F67" w14:textId="77777777" w:rsidR="00F02279" w:rsidRPr="0098236F" w:rsidRDefault="00F02279" w:rsidP="00F02279">
      <w:pPr>
        <w:tabs>
          <w:tab w:val="left" w:pos="1276"/>
        </w:tabs>
        <w:ind w:firstLine="720"/>
        <w:jc w:val="both"/>
        <w:rPr>
          <w:rFonts w:ascii="GHEA Grapalat" w:hAnsi="GHEA Grapalat" w:cs="Sylfaen"/>
          <w:color w:val="000000" w:themeColor="text1"/>
          <w:sz w:val="16"/>
          <w:szCs w:val="16"/>
          <w:u w:val="single"/>
          <w:lang w:val="es-ES"/>
        </w:rPr>
      </w:pPr>
    </w:p>
    <w:p w14:paraId="2D1F509C"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es-ES"/>
        </w:rPr>
      </w:pPr>
      <w:r w:rsidRPr="0098236F">
        <w:rPr>
          <w:rFonts w:ascii="GHEA Grapalat" w:hAnsi="GHEA Grapalat"/>
          <w:b/>
          <w:color w:val="000000" w:themeColor="text1"/>
          <w:sz w:val="20"/>
          <w:szCs w:val="20"/>
          <w:lang w:val="es-ES"/>
        </w:rPr>
        <w:t xml:space="preserve">4. </w:t>
      </w:r>
      <w:r w:rsidRPr="0098236F">
        <w:rPr>
          <w:rFonts w:ascii="GHEA Grapalat" w:hAnsi="GHEA Grapalat" w:cs="Sylfaen"/>
          <w:b/>
          <w:color w:val="000000" w:themeColor="text1"/>
          <w:sz w:val="20"/>
          <w:szCs w:val="20"/>
          <w:lang w:val="pt-BR"/>
        </w:rPr>
        <w:t>ԱՇԽԱՏԱՆՔԻ</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ՀԱՆՁՆՄԱՆ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ԵՎ</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ԸՆԴՈՒՆՄԱՆ</w:t>
      </w:r>
      <w:r w:rsidRPr="0098236F">
        <w:rPr>
          <w:rFonts w:ascii="GHEA Grapalat" w:hAnsi="GHEA Grapalat" w:cs="Times Armenian"/>
          <w:b/>
          <w:color w:val="000000" w:themeColor="text1"/>
          <w:sz w:val="20"/>
          <w:szCs w:val="20"/>
          <w:lang w:val="es-ES"/>
        </w:rPr>
        <w:t xml:space="preserve"> </w:t>
      </w:r>
      <w:r w:rsidRPr="0098236F">
        <w:rPr>
          <w:rFonts w:ascii="GHEA Grapalat" w:hAnsi="GHEA Grapalat" w:cs="Sylfaen"/>
          <w:b/>
          <w:color w:val="000000" w:themeColor="text1"/>
          <w:sz w:val="20"/>
          <w:szCs w:val="20"/>
          <w:lang w:val="pt-BR"/>
        </w:rPr>
        <w:t>ԿԱՐԳԸ</w:t>
      </w:r>
    </w:p>
    <w:p w14:paraId="2564415F" w14:textId="77777777" w:rsidR="00F02279" w:rsidRPr="0098236F" w:rsidRDefault="00F02279"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98236F" w:rsidRDefault="00F02279"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F5D1763" w:rsidR="00F02279" w:rsidRPr="0098236F" w:rsidRDefault="00F02279"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517F53" w:rsidRPr="0098236F">
        <w:rPr>
          <w:rFonts w:ascii="GHEA Grapalat" w:hAnsi="GHEA Grapalat" w:cs="Sylfaen"/>
          <w:color w:val="000000" w:themeColor="text1"/>
          <w:sz w:val="20"/>
          <w:szCs w:val="20"/>
          <w:lang w:val="hy-AM"/>
        </w:rPr>
        <w:t>5</w:t>
      </w:r>
      <w:r w:rsidRPr="0098236F">
        <w:rPr>
          <w:rFonts w:ascii="GHEA Grapalat" w:hAnsi="GHEA Grapalat" w:cs="Sylfaen"/>
          <w:color w:val="000000" w:themeColor="text1"/>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8236F" w:rsidRDefault="00F02279"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8236F" w:rsidRDefault="00F02279" w:rsidP="00F02279">
      <w:pPr>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8236F">
        <w:rPr>
          <w:rFonts w:ascii="GHEA Grapalat" w:hAnsi="GHEA Grapalat" w:cs="Sylfaen"/>
          <w:color w:val="000000" w:themeColor="text1"/>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8236F">
        <w:rPr>
          <w:rFonts w:ascii="GHEA Grapalat" w:hAnsi="GHEA Grapalat" w:cs="Sylfaen"/>
          <w:color w:val="000000" w:themeColor="text1"/>
          <w:sz w:val="20"/>
          <w:szCs w:val="20"/>
          <w:lang w:val="pt-BR"/>
        </w:rPr>
        <w:softHyphen/>
        <w:t xml:space="preserve">գրությունը: </w:t>
      </w:r>
    </w:p>
    <w:p w14:paraId="093B41B3" w14:textId="77777777" w:rsidR="00F02279" w:rsidRPr="0098236F" w:rsidRDefault="00F02279" w:rsidP="00F02279">
      <w:pPr>
        <w:ind w:firstLine="720"/>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hy-AM"/>
        </w:rPr>
        <w:t>4.</w:t>
      </w:r>
      <w:r w:rsidRPr="0098236F">
        <w:rPr>
          <w:rFonts w:ascii="GHEA Grapalat" w:hAnsi="GHEA Grapalat"/>
          <w:color w:val="000000" w:themeColor="text1"/>
          <w:sz w:val="20"/>
          <w:szCs w:val="20"/>
          <w:lang w:val="pt-BR"/>
        </w:rPr>
        <w:t>5</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Աշխատանքի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օրացուցային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գրաֆիկով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առանձին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տեսակի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փուլերի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ծավալների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արդյունքները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նախագծանախահաշվային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փաստաթղթերին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չհամապատասխանելու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դեպքում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կազմում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երկկողմ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ակտ</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թվարկելով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թերությունների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վերացման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lastRenderedPageBreak/>
        <w:t>համար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պահանջվող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ենթակա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լրացուցիչ</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ժամկետները</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w:t>
      </w:r>
      <w:r w:rsidRPr="0098236F">
        <w:rPr>
          <w:rFonts w:ascii="GHEA Grapalat" w:hAnsi="GHEA Grapalat"/>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գնի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սահմաններում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առանց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լրացուցիչ</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անհրաժեշտ</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աշխատանքներ</w:t>
      </w:r>
      <w:r w:rsidRPr="0098236F">
        <w:rPr>
          <w:rFonts w:ascii="GHEA Grapalat" w:hAnsi="GHEA Grapalat" w:cs="Tahoma"/>
          <w:color w:val="000000" w:themeColor="text1"/>
          <w:sz w:val="20"/>
          <w:szCs w:val="20"/>
          <w:lang w:val="hy-AM"/>
        </w:rPr>
        <w:t>։</w:t>
      </w:r>
    </w:p>
    <w:p w14:paraId="02DB111B" w14:textId="063BAD16" w:rsidR="00F02279" w:rsidRPr="0098236F" w:rsidRDefault="00F02279" w:rsidP="00F02279">
      <w:pPr>
        <w:tabs>
          <w:tab w:val="left" w:pos="1276"/>
        </w:tabs>
        <w:ind w:firstLine="720"/>
        <w:jc w:val="both"/>
        <w:rPr>
          <w:rFonts w:ascii="GHEA Grapalat" w:hAnsi="GHEA Grapalat"/>
          <w:color w:val="000000" w:themeColor="text1"/>
          <w:lang w:val="hy-AM"/>
        </w:rPr>
      </w:pPr>
    </w:p>
    <w:p w14:paraId="3A6BCD87" w14:textId="54B89825" w:rsidR="00BD418F" w:rsidRPr="0098236F" w:rsidRDefault="00BD418F" w:rsidP="00F02279">
      <w:pPr>
        <w:tabs>
          <w:tab w:val="left" w:pos="1276"/>
        </w:tabs>
        <w:ind w:firstLine="720"/>
        <w:jc w:val="both"/>
        <w:rPr>
          <w:rFonts w:ascii="GHEA Grapalat" w:hAnsi="GHEA Grapalat"/>
          <w:color w:val="000000" w:themeColor="text1"/>
          <w:lang w:val="hy-AM"/>
        </w:rPr>
      </w:pPr>
    </w:p>
    <w:p w14:paraId="48B1B70E" w14:textId="77777777" w:rsidR="00BD418F" w:rsidRPr="0098236F" w:rsidRDefault="00BD418F" w:rsidP="00F02279">
      <w:pPr>
        <w:tabs>
          <w:tab w:val="left" w:pos="1276"/>
        </w:tabs>
        <w:ind w:firstLine="720"/>
        <w:jc w:val="both"/>
        <w:rPr>
          <w:rFonts w:ascii="GHEA Grapalat" w:hAnsi="GHEA Grapalat"/>
          <w:color w:val="000000" w:themeColor="text1"/>
          <w:lang w:val="hy-AM"/>
        </w:rPr>
      </w:pPr>
    </w:p>
    <w:p w14:paraId="292BE9D0"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hy-AM"/>
        </w:rPr>
      </w:pPr>
      <w:r w:rsidRPr="0098236F">
        <w:rPr>
          <w:rFonts w:ascii="GHEA Grapalat" w:hAnsi="GHEA Grapalat"/>
          <w:b/>
          <w:color w:val="000000" w:themeColor="text1"/>
          <w:sz w:val="20"/>
          <w:szCs w:val="20"/>
          <w:lang w:val="hy-AM"/>
        </w:rPr>
        <w:t xml:space="preserve">5. </w:t>
      </w:r>
      <w:r w:rsidRPr="0098236F">
        <w:rPr>
          <w:rFonts w:ascii="GHEA Grapalat" w:hAnsi="GHEA Grapalat" w:cs="Sylfaen"/>
          <w:b/>
          <w:color w:val="000000" w:themeColor="text1"/>
          <w:sz w:val="20"/>
          <w:szCs w:val="20"/>
          <w:lang w:val="hy-AM"/>
        </w:rPr>
        <w:t>ԱՇԽԱՏԱՆՔԻ</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ԳԻՆԸ</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ԵՎ</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ՎԱՐՁԱՏՐՈՒԹՅՈՒՆԸ</w:t>
      </w:r>
    </w:p>
    <w:p w14:paraId="14B5A277"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p>
    <w:p w14:paraId="172667CE"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5.1 Սույն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ընդհանուր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գինը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կազմում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 (------------------)  </w:t>
      </w:r>
      <w:r w:rsidRPr="0098236F">
        <w:rPr>
          <w:rFonts w:ascii="GHEA Grapalat" w:hAnsi="GHEA Grapalat" w:cs="Sylfaen"/>
          <w:color w:val="000000" w:themeColor="text1"/>
          <w:sz w:val="20"/>
          <w:szCs w:val="20"/>
          <w:lang w:val="hy-AM"/>
        </w:rPr>
        <w:t>ՀՀ</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դրամ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որից</w:t>
      </w:r>
      <w:r w:rsidRPr="0098236F">
        <w:rPr>
          <w:rFonts w:ascii="GHEA Grapalat" w:hAnsi="GHEA Grapalat" w:cs="Times Armenian"/>
          <w:color w:val="000000" w:themeColor="text1"/>
          <w:sz w:val="20"/>
          <w:szCs w:val="20"/>
          <w:lang w:val="hy-AM"/>
        </w:rPr>
        <w:t xml:space="preserve"> ---------- (----------------------------------------) </w:t>
      </w:r>
      <w:r w:rsidRPr="0098236F">
        <w:rPr>
          <w:rFonts w:ascii="GHEA Grapalat" w:hAnsi="GHEA Grapalat" w:cs="Sylfaen"/>
          <w:color w:val="000000" w:themeColor="text1"/>
          <w:sz w:val="20"/>
          <w:szCs w:val="20"/>
          <w:lang w:val="hy-AM"/>
        </w:rPr>
        <w:t>ՀՀ</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դրամը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ԱԱՀ</w:t>
      </w:r>
      <w:r w:rsidRPr="0098236F">
        <w:rPr>
          <w:rFonts w:ascii="GHEA Grapalat" w:hAnsi="GHEA Grapalat" w:cs="Times Armenian"/>
          <w:color w:val="000000" w:themeColor="text1"/>
          <w:sz w:val="20"/>
          <w:szCs w:val="20"/>
          <w:lang w:val="hy-AM"/>
        </w:rPr>
        <w:t>-</w:t>
      </w:r>
      <w:r w:rsidRPr="0098236F">
        <w:rPr>
          <w:rFonts w:ascii="GHEA Grapalat" w:hAnsi="GHEA Grapalat" w:cs="Sylfaen"/>
          <w:color w:val="000000" w:themeColor="text1"/>
          <w:sz w:val="20"/>
          <w:szCs w:val="20"/>
          <w:lang w:val="hy-AM"/>
        </w:rPr>
        <w:t>ն</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Գինը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ներառում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իրականացվող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բոլոր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ծախսերը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ընդ</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որում</w:t>
      </w:r>
      <w:r w:rsidRPr="0098236F">
        <w:rPr>
          <w:rFonts w:ascii="GHEA Grapalat" w:hAnsi="GHEA Grapalat" w:cs="Times Armenian"/>
          <w:color w:val="000000" w:themeColor="text1"/>
          <w:sz w:val="20"/>
          <w:szCs w:val="20"/>
          <w:lang w:val="hy-AM"/>
        </w:rPr>
        <w:t xml:space="preserve">` </w:t>
      </w:r>
    </w:p>
    <w:p w14:paraId="5454A64B" w14:textId="77777777" w:rsidR="00F02279" w:rsidRPr="0098236F" w:rsidRDefault="00F02279" w:rsidP="00F02279">
      <w:pPr>
        <w:tabs>
          <w:tab w:val="num" w:pos="0"/>
          <w:tab w:val="left" w:pos="720"/>
          <w:tab w:val="num" w:pos="900"/>
        </w:tabs>
        <w:jc w:val="both"/>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 xml:space="preserve">        </w:t>
      </w:r>
      <w:r w:rsidRPr="0098236F">
        <w:rPr>
          <w:rFonts w:ascii="GHEA Grapalat" w:hAnsi="GHEA Grapalat"/>
          <w:color w:val="000000" w:themeColor="text1"/>
          <w:sz w:val="20"/>
          <w:szCs w:val="20"/>
          <w:lang w:val="hy-AM"/>
        </w:rPr>
        <w:t xml:space="preserve">5.2 </w:t>
      </w:r>
      <w:r w:rsidRPr="0098236F">
        <w:rPr>
          <w:rFonts w:ascii="GHEA Grapalat" w:hAnsi="GHEA Grapalat" w:cs="Sylfaen"/>
          <w:color w:val="000000" w:themeColor="text1"/>
          <w:sz w:val="20"/>
          <w:szCs w:val="20"/>
          <w:lang w:val="hy-AM"/>
        </w:rPr>
        <w:t>Աշխատանքի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գինը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կայուն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իրավունք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չունի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պահանջել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ավելացնելու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իսկ</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Պատվիրատուն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նվազեցնելու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այդ</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գինը</w:t>
      </w:r>
      <w:r w:rsidRPr="0098236F">
        <w:rPr>
          <w:rFonts w:ascii="GHEA Grapalat" w:hAnsi="GHEA Grapalat" w:cs="Tahoma"/>
          <w:color w:val="000000" w:themeColor="text1"/>
          <w:sz w:val="20"/>
          <w:szCs w:val="20"/>
          <w:lang w:val="hy-AM"/>
        </w:rPr>
        <w:t>։</w:t>
      </w:r>
    </w:p>
    <w:p w14:paraId="6D0CF200" w14:textId="77777777" w:rsidR="00BF3BA4" w:rsidRPr="0098236F" w:rsidRDefault="00F02279" w:rsidP="00F02279">
      <w:pPr>
        <w:tabs>
          <w:tab w:val="num" w:pos="0"/>
          <w:tab w:val="left" w:pos="720"/>
          <w:tab w:val="num" w:pos="900"/>
        </w:tabs>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 xml:space="preserve">       5.3</w:t>
      </w:r>
      <w:r w:rsidRPr="0098236F">
        <w:rPr>
          <w:rFonts w:ascii="GHEA Grapalat" w:hAnsi="GHEA Grapalat" w:cs="Sylfaen"/>
          <w:color w:val="000000" w:themeColor="text1"/>
          <w:sz w:val="20"/>
          <w:szCs w:val="20"/>
          <w:lang w:val="hy-AM"/>
        </w:rPr>
        <w:tab/>
        <w:t xml:space="preserve"> Պատվիրատուն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ա</w:t>
      </w:r>
      <w:r w:rsidRPr="0098236F">
        <w:rPr>
          <w:rFonts w:ascii="GHEA Grapalat" w:hAnsi="GHEA Grapalat" w:cs="Sylfaen"/>
          <w:color w:val="000000" w:themeColor="text1"/>
          <w:sz w:val="20"/>
          <w:szCs w:val="20"/>
          <w:lang w:val="hy-AM"/>
        </w:rPr>
        <w:t>շխատանքի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օրացուցային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գրաֆիկով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2BEDC03" w14:textId="349FD6A4" w:rsidR="00BF3BA4" w:rsidRPr="0098236F" w:rsidRDefault="007F3D95" w:rsidP="00F02279">
      <w:pPr>
        <w:tabs>
          <w:tab w:val="num" w:pos="0"/>
          <w:tab w:val="left" w:pos="720"/>
          <w:tab w:val="num" w:pos="900"/>
        </w:tabs>
        <w:jc w:val="both"/>
        <w:rPr>
          <w:rFonts w:ascii="GHEA Grapalat" w:hAnsi="GHEA Grapalat"/>
          <w:color w:val="000000" w:themeColor="text1"/>
          <w:sz w:val="20"/>
          <w:lang w:val="hy-AM"/>
        </w:rPr>
      </w:pPr>
      <w:r w:rsidRPr="0098236F">
        <w:rPr>
          <w:rFonts w:ascii="GHEA Grapalat" w:hAnsi="GHEA Grapalat"/>
          <w:color w:val="000000" w:themeColor="text1"/>
          <w:sz w:val="20"/>
          <w:lang w:val="hy-AM"/>
        </w:rPr>
        <w:tab/>
      </w:r>
      <w:r w:rsidR="00BF3BA4" w:rsidRPr="0098236F">
        <w:rPr>
          <w:rFonts w:ascii="GHEA Grapalat" w:hAnsi="GHEA Grapalat"/>
          <w:color w:val="000000" w:themeColor="text1"/>
          <w:sz w:val="20"/>
          <w:lang w:val="hy-AM"/>
        </w:rPr>
        <w:t>Ընդ որում սույն պայմանագրի շրջանակում կատարված և Պատվիրատուին ներկայացված աշխատանքի  արդյունքի ընդունումն իրականացվում է, եթե Կապալառուն ամբողջությամբ ապահովել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694ABCD2" w14:textId="7EE25F8B" w:rsidR="009D092B" w:rsidRPr="0098236F" w:rsidRDefault="00F02279" w:rsidP="00F02279">
      <w:pPr>
        <w:tabs>
          <w:tab w:val="num" w:pos="0"/>
          <w:tab w:val="left" w:pos="720"/>
          <w:tab w:val="num" w:pos="900"/>
        </w:tabs>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60B74" w:rsidRPr="0098236F">
        <w:rPr>
          <w:rFonts w:ascii="GHEA Grapalat" w:hAnsi="GHEA Grapalat" w:cs="Sylfaen"/>
          <w:color w:val="000000" w:themeColor="text1"/>
          <w:sz w:val="20"/>
          <w:szCs w:val="20"/>
          <w:lang w:val="hy-AM"/>
        </w:rPr>
        <w:t>25</w:t>
      </w:r>
      <w:r w:rsidRPr="0098236F">
        <w:rPr>
          <w:rFonts w:ascii="GHEA Grapalat" w:hAnsi="GHEA Grapalat" w:cs="Sylfaen"/>
          <w:color w:val="000000" w:themeColor="text1"/>
          <w:sz w:val="20"/>
          <w:szCs w:val="20"/>
          <w:lang w:val="hy-AM"/>
        </w:rPr>
        <w:t>ը։</w:t>
      </w:r>
    </w:p>
    <w:p w14:paraId="5150D904" w14:textId="70FC7B70" w:rsidR="009D092B" w:rsidRPr="0098236F" w:rsidRDefault="00F02279" w:rsidP="009D092B">
      <w:pPr>
        <w:ind w:firstLine="709"/>
        <w:jc w:val="both"/>
        <w:rPr>
          <w:rFonts w:ascii="GHEA Grapalat" w:hAnsi="GHEA Grapalat"/>
          <w:color w:val="000000" w:themeColor="text1"/>
          <w:sz w:val="20"/>
          <w:lang w:val="hy-AM"/>
        </w:rPr>
      </w:pPr>
      <w:r w:rsidRPr="0098236F">
        <w:rPr>
          <w:rFonts w:ascii="GHEA Grapalat" w:hAnsi="GHEA Grapalat" w:cs="Sylfaen"/>
          <w:color w:val="000000" w:themeColor="text1"/>
          <w:sz w:val="20"/>
          <w:szCs w:val="20"/>
          <w:lang w:val="hy-AM"/>
        </w:rPr>
        <w:t xml:space="preserve"> </w:t>
      </w:r>
      <w:r w:rsidR="009D092B" w:rsidRPr="0098236F">
        <w:rPr>
          <w:rFonts w:ascii="GHEA Grapalat" w:hAnsi="GHEA Grapalat"/>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sidRPr="0098236F">
        <w:rPr>
          <w:rFonts w:ascii="GHEA Grapalat" w:hAnsi="GHEA Grapalat"/>
          <w:color w:val="000000" w:themeColor="text1"/>
          <w:sz w:val="20"/>
          <w:vertAlign w:val="superscript"/>
          <w:lang w:val="hy-AM"/>
        </w:rPr>
        <w:t>30.1</w:t>
      </w:r>
      <w:r w:rsidR="009D092B" w:rsidRPr="0098236F">
        <w:rPr>
          <w:rFonts w:ascii="GHEA Grapalat" w:hAnsi="GHEA Grapalat"/>
          <w:color w:val="000000" w:themeColor="text1"/>
          <w:sz w:val="20"/>
          <w:lang w:val="hy-AM"/>
        </w:rPr>
        <w:t>:</w:t>
      </w:r>
    </w:p>
    <w:p w14:paraId="4E7C79EA" w14:textId="733ABF3E" w:rsidR="00F02279" w:rsidRPr="0098236F" w:rsidRDefault="00F02279" w:rsidP="00F02279">
      <w:pPr>
        <w:tabs>
          <w:tab w:val="num" w:pos="0"/>
          <w:tab w:val="left" w:pos="720"/>
          <w:tab w:val="num" w:pos="900"/>
        </w:tabs>
        <w:jc w:val="both"/>
        <w:rPr>
          <w:rFonts w:ascii="GHEA Grapalat" w:hAnsi="GHEA Grapalat" w:cs="Sylfaen"/>
          <w:color w:val="000000" w:themeColor="text1"/>
          <w:sz w:val="20"/>
          <w:szCs w:val="20"/>
          <w:lang w:val="hy-AM"/>
        </w:rPr>
      </w:pPr>
    </w:p>
    <w:p w14:paraId="185DEAB7" w14:textId="225A751E" w:rsidR="00634909" w:rsidRPr="0098236F" w:rsidRDefault="00634909" w:rsidP="00F02279">
      <w:pPr>
        <w:tabs>
          <w:tab w:val="num" w:pos="0"/>
          <w:tab w:val="left" w:pos="720"/>
          <w:tab w:val="num" w:pos="900"/>
        </w:tabs>
        <w:jc w:val="both"/>
        <w:rPr>
          <w:rFonts w:ascii="GHEA Grapalat" w:hAnsi="GHEA Grapalat" w:cs="Times Armenian"/>
          <w:color w:val="000000" w:themeColor="text1"/>
          <w:sz w:val="20"/>
          <w:szCs w:val="20"/>
          <w:lang w:val="hy-AM"/>
        </w:rPr>
      </w:pPr>
      <w:r w:rsidRPr="0098236F">
        <w:rPr>
          <w:rFonts w:ascii="GHEA Grapalat" w:hAnsi="GHEA Grapalat" w:cs="Sylfaen"/>
          <w:color w:val="000000" w:themeColor="text1"/>
          <w:sz w:val="20"/>
          <w:szCs w:val="20"/>
          <w:lang w:val="hy-AM"/>
        </w:rPr>
        <w:tab/>
      </w:r>
      <w:r w:rsidRPr="0098236F">
        <w:rPr>
          <w:rFonts w:ascii="GHEA Grapalat" w:hAnsi="GHEA Grapalat"/>
          <w:color w:val="000000" w:themeColor="text1"/>
          <w:sz w:val="20"/>
          <w:lang w:val="hy-AM"/>
        </w:rPr>
        <w:t xml:space="preserve"> </w:t>
      </w:r>
    </w:p>
    <w:p w14:paraId="660226C0" w14:textId="77777777" w:rsidR="00F02279" w:rsidRPr="0098236F" w:rsidRDefault="00F02279" w:rsidP="00F02279">
      <w:pPr>
        <w:tabs>
          <w:tab w:val="left" w:pos="1276"/>
        </w:tabs>
        <w:ind w:firstLine="720"/>
        <w:jc w:val="both"/>
        <w:rPr>
          <w:rFonts w:ascii="GHEA Grapalat" w:hAnsi="GHEA Grapalat" w:cs="Sylfaen"/>
          <w:color w:val="000000" w:themeColor="text1"/>
          <w:lang w:val="hy-AM"/>
        </w:rPr>
      </w:pPr>
    </w:p>
    <w:p w14:paraId="7B957D65"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hy-AM"/>
        </w:rPr>
      </w:pPr>
      <w:r w:rsidRPr="0098236F">
        <w:rPr>
          <w:rFonts w:ascii="GHEA Grapalat" w:hAnsi="GHEA Grapalat"/>
          <w:b/>
          <w:color w:val="000000" w:themeColor="text1"/>
          <w:sz w:val="20"/>
          <w:szCs w:val="20"/>
          <w:lang w:val="hy-AM"/>
        </w:rPr>
        <w:t xml:space="preserve">6. </w:t>
      </w:r>
      <w:r w:rsidRPr="0098236F">
        <w:rPr>
          <w:rFonts w:ascii="GHEA Grapalat" w:hAnsi="GHEA Grapalat" w:cs="Sylfaen"/>
          <w:b/>
          <w:color w:val="000000" w:themeColor="text1"/>
          <w:sz w:val="20"/>
          <w:szCs w:val="20"/>
          <w:lang w:val="hy-AM"/>
        </w:rPr>
        <w:t>ԿՈՂՄԵՐԻ</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ՊԱՏԱՍԽԱՆԱՏՎՈՒԹՅՈՒՆԸ</w:t>
      </w:r>
    </w:p>
    <w:p w14:paraId="30F8903E"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6.1</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Կապալառուն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պատասխանատվություն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որակի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1.3 </w:t>
      </w:r>
      <w:r w:rsidRPr="0098236F">
        <w:rPr>
          <w:rFonts w:ascii="GHEA Grapalat" w:hAnsi="GHEA Grapalat" w:cs="Sylfaen"/>
          <w:color w:val="000000" w:themeColor="text1"/>
          <w:sz w:val="20"/>
          <w:szCs w:val="20"/>
          <w:lang w:val="hy-AM"/>
        </w:rPr>
        <w:t>կետով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ներառյալ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օրացուցային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գրաֆիկը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պահպանման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Tahoma"/>
          <w:color w:val="000000" w:themeColor="text1"/>
          <w:sz w:val="20"/>
          <w:szCs w:val="20"/>
          <w:lang w:val="hy-AM"/>
        </w:rPr>
        <w:t>։</w:t>
      </w:r>
    </w:p>
    <w:p w14:paraId="4AC25A70" w14:textId="54CE6A84"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olor w:val="000000" w:themeColor="text1"/>
          <w:sz w:val="20"/>
          <w:szCs w:val="20"/>
          <w:lang w:val="hy-AM"/>
        </w:rPr>
        <w:t>6.2</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Սույն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պայմանագրով</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կատարման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ժամկետը</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խախտելու</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դեպքում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Կապալառուից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յուրաքանչյուր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ուշացված</w:t>
      </w:r>
      <w:r w:rsidRPr="0098236F">
        <w:rPr>
          <w:rFonts w:ascii="GHEA Grapalat" w:hAnsi="GHEA Grapalat" w:cs="Arial"/>
          <w:color w:val="000000" w:themeColor="text1"/>
          <w:sz w:val="20"/>
          <w:szCs w:val="20"/>
          <w:lang w:val="hy-AM"/>
        </w:rPr>
        <w:t xml:space="preserve"> աշխատանքային </w:t>
      </w:r>
      <w:r w:rsidRPr="0098236F">
        <w:rPr>
          <w:rFonts w:ascii="GHEA Grapalat" w:hAnsi="GHEA Grapalat" w:cs="Sylfaen"/>
          <w:color w:val="000000" w:themeColor="text1"/>
          <w:sz w:val="20"/>
          <w:szCs w:val="20"/>
          <w:lang w:val="hy-AM"/>
        </w:rPr>
        <w:t>օրվա</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գանձվում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տույժ</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կատարման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ենթակա</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սակայն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չկատարված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գնի</w:t>
      </w:r>
      <w:r w:rsidRPr="0098236F">
        <w:rPr>
          <w:rFonts w:ascii="GHEA Grapalat" w:hAnsi="GHEA Grapalat" w:cs="Arial"/>
          <w:color w:val="000000" w:themeColor="text1"/>
          <w:sz w:val="20"/>
          <w:szCs w:val="20"/>
          <w:lang w:val="hy-AM"/>
        </w:rPr>
        <w:t xml:space="preserve"> 0,05 (</w:t>
      </w:r>
      <w:r w:rsidRPr="0098236F">
        <w:rPr>
          <w:rFonts w:ascii="GHEA Grapalat" w:hAnsi="GHEA Grapalat" w:cs="Sylfaen"/>
          <w:color w:val="000000" w:themeColor="text1"/>
          <w:sz w:val="20"/>
          <w:szCs w:val="20"/>
          <w:lang w:val="hy-AM"/>
        </w:rPr>
        <w:t>զրո</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ամբողջ</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հինգ</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հարյուրերորդական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տոկոսի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չափով</w:t>
      </w:r>
      <w:r w:rsidRPr="0098236F">
        <w:rPr>
          <w:rFonts w:ascii="GHEA Grapalat" w:hAnsi="GHEA Grapalat" w:cs="Tahoma"/>
          <w:color w:val="000000" w:themeColor="text1"/>
          <w:sz w:val="20"/>
          <w:szCs w:val="20"/>
          <w:lang w:val="hy-AM"/>
        </w:rPr>
        <w:t>։</w:t>
      </w:r>
    </w:p>
    <w:p w14:paraId="1D145235" w14:textId="0DD92F09" w:rsidR="00F02279" w:rsidRPr="0098236F" w:rsidRDefault="00F02279" w:rsidP="00F02279">
      <w:pPr>
        <w:ind w:firstLine="709"/>
        <w:jc w:val="both"/>
        <w:rPr>
          <w:rFonts w:ascii="GHEA Grapalat" w:hAnsi="GHEA Grapalat"/>
          <w:color w:val="000000" w:themeColor="text1"/>
          <w:sz w:val="20"/>
          <w:lang w:val="hy-AM"/>
        </w:rPr>
      </w:pPr>
      <w:r w:rsidRPr="0098236F">
        <w:rPr>
          <w:rFonts w:ascii="GHEA Grapalat" w:hAnsi="GHEA Grapalat"/>
          <w:color w:val="000000" w:themeColor="text1"/>
          <w:sz w:val="20"/>
          <w:szCs w:val="20"/>
          <w:lang w:val="hy-AM"/>
        </w:rPr>
        <w:t>6.3</w:t>
      </w:r>
      <w:r w:rsidRPr="0098236F">
        <w:rPr>
          <w:rFonts w:ascii="GHEA Grapalat" w:hAnsi="GHEA Grapalat"/>
          <w:color w:val="000000" w:themeColor="text1"/>
          <w:sz w:val="20"/>
          <w:szCs w:val="20"/>
          <w:lang w:val="hy-AM"/>
        </w:rPr>
        <w:tab/>
        <w:t>Պ</w:t>
      </w:r>
      <w:r w:rsidRPr="0098236F">
        <w:rPr>
          <w:rFonts w:ascii="GHEA Grapalat" w:hAnsi="GHEA Grapalat" w:cs="Sylfaen"/>
          <w:color w:val="000000" w:themeColor="text1"/>
          <w:sz w:val="20"/>
          <w:szCs w:val="20"/>
          <w:lang w:val="hy-AM"/>
        </w:rPr>
        <w:t>այմանագրի</w:t>
      </w:r>
      <w:r w:rsidRPr="0098236F">
        <w:rPr>
          <w:rFonts w:ascii="GHEA Grapalat" w:hAnsi="GHEA Grapalat" w:cs="Times Armenian"/>
          <w:color w:val="000000" w:themeColor="text1"/>
          <w:sz w:val="20"/>
          <w:szCs w:val="20"/>
          <w:lang w:val="hy-AM"/>
        </w:rPr>
        <w:t xml:space="preserve"> 3.1.3 </w:t>
      </w:r>
      <w:r w:rsidRPr="0098236F">
        <w:rPr>
          <w:rFonts w:ascii="GHEA Grapalat" w:hAnsi="GHEA Grapalat" w:cs="Sylfaen"/>
          <w:color w:val="000000" w:themeColor="text1"/>
          <w:sz w:val="20"/>
          <w:szCs w:val="20"/>
          <w:lang w:val="hy-AM"/>
        </w:rPr>
        <w:t>կետով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հիմքերով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Պատվիրատուի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կողմից</w:t>
      </w:r>
      <w:r w:rsidRPr="0098236F">
        <w:rPr>
          <w:rFonts w:ascii="GHEA Grapalat" w:hAnsi="GHEA Grapalat" w:cs="Times Armenian"/>
          <w:color w:val="000000" w:themeColor="text1"/>
          <w:sz w:val="20"/>
          <w:szCs w:val="20"/>
          <w:lang w:val="hy-AM"/>
        </w:rPr>
        <w:t xml:space="preserve"> ա</w:t>
      </w:r>
      <w:r w:rsidRPr="0098236F">
        <w:rPr>
          <w:rFonts w:ascii="GHEA Grapalat" w:hAnsi="GHEA Grapalat" w:cs="Sylfaen"/>
          <w:color w:val="000000" w:themeColor="text1"/>
          <w:sz w:val="20"/>
          <w:szCs w:val="20"/>
          <w:lang w:val="hy-AM"/>
        </w:rPr>
        <w:t>շխատանքը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չընդունվելու</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ինչպես</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նաև</w:t>
      </w:r>
      <w:r w:rsidRPr="0098236F">
        <w:rPr>
          <w:rFonts w:ascii="GHEA Grapalat" w:hAnsi="GHEA Grapalat" w:cs="Arial"/>
          <w:color w:val="000000" w:themeColor="text1"/>
          <w:sz w:val="20"/>
          <w:szCs w:val="20"/>
          <w:lang w:val="hy-AM"/>
        </w:rPr>
        <w:t xml:space="preserve"> 3.1.4 </w:t>
      </w:r>
      <w:r w:rsidRPr="0098236F">
        <w:rPr>
          <w:rFonts w:ascii="GHEA Grapalat" w:hAnsi="GHEA Grapalat" w:cs="Sylfaen"/>
          <w:color w:val="000000" w:themeColor="text1"/>
          <w:sz w:val="20"/>
          <w:szCs w:val="20"/>
          <w:lang w:val="hy-AM"/>
        </w:rPr>
        <w:t>կետով</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կարգով</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պայմանագիրը</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լուծելու</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դեպքում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Կապալառուից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գանձվում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տուգանք</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Arial"/>
          <w:color w:val="000000" w:themeColor="text1"/>
          <w:sz w:val="20"/>
          <w:szCs w:val="20"/>
          <w:lang w:val="hy-AM"/>
        </w:rPr>
        <w:t xml:space="preserve"> 5.1 </w:t>
      </w:r>
      <w:r w:rsidRPr="0098236F">
        <w:rPr>
          <w:rFonts w:ascii="GHEA Grapalat" w:hAnsi="GHEA Grapalat" w:cs="Sylfaen"/>
          <w:color w:val="000000" w:themeColor="text1"/>
          <w:sz w:val="20"/>
          <w:szCs w:val="20"/>
          <w:lang w:val="hy-AM"/>
        </w:rPr>
        <w:t>կետում</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գումարի</w:t>
      </w:r>
      <w:r w:rsidRPr="0098236F">
        <w:rPr>
          <w:rFonts w:ascii="GHEA Grapalat" w:hAnsi="GHEA Grapalat" w:cs="Arial"/>
          <w:color w:val="000000" w:themeColor="text1"/>
          <w:sz w:val="20"/>
          <w:szCs w:val="20"/>
          <w:lang w:val="hy-AM"/>
        </w:rPr>
        <w:t xml:space="preserve"> 0,5 (</w:t>
      </w:r>
      <w:r w:rsidRPr="0098236F">
        <w:rPr>
          <w:rFonts w:ascii="GHEA Grapalat" w:hAnsi="GHEA Grapalat" w:cs="Sylfaen"/>
          <w:color w:val="000000" w:themeColor="text1"/>
          <w:sz w:val="20"/>
          <w:szCs w:val="20"/>
          <w:lang w:val="hy-AM"/>
        </w:rPr>
        <w:t>զրո</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ամբողջ</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հինգ</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տասնորդական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տոկոսի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չափով:</w:t>
      </w:r>
      <w:r w:rsidR="00E96D9C" w:rsidRPr="0098236F">
        <w:rPr>
          <w:rFonts w:ascii="GHEA Grapalat" w:hAnsi="GHEA Grapalat" w:cs="Sylfaen"/>
          <w:color w:val="000000" w:themeColor="text1"/>
          <w:sz w:val="20"/>
          <w:szCs w:val="20"/>
          <w:vertAlign w:val="superscript"/>
          <w:lang w:val="hy-AM"/>
        </w:rPr>
        <w:t>31</w:t>
      </w:r>
      <w:r w:rsidRPr="0098236F">
        <w:rPr>
          <w:rStyle w:val="FootnoteReference"/>
          <w:rFonts w:ascii="GHEA Grapalat" w:hAnsi="GHEA Grapalat" w:cs="Sylfaen"/>
          <w:color w:val="000000" w:themeColor="text1"/>
          <w:sz w:val="20"/>
          <w:szCs w:val="20"/>
          <w:lang w:val="hy-AM"/>
        </w:rPr>
        <w:footnoteReference w:id="10"/>
      </w:r>
      <w:r w:rsidRPr="0098236F">
        <w:rPr>
          <w:rFonts w:ascii="GHEA Grapalat" w:hAnsi="GHEA Grapalat"/>
          <w:color w:val="000000" w:themeColor="text1"/>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lastRenderedPageBreak/>
        <w:t>6.4</w:t>
      </w:r>
      <w:r w:rsidRPr="0098236F">
        <w:rPr>
          <w:rFonts w:ascii="GHEA Grapalat" w:hAnsi="GHEA Grapalat"/>
          <w:color w:val="000000" w:themeColor="text1"/>
          <w:sz w:val="20"/>
          <w:szCs w:val="20"/>
          <w:lang w:val="hy-AM"/>
        </w:rPr>
        <w:tab/>
        <w:t>Պ</w:t>
      </w:r>
      <w:r w:rsidRPr="0098236F">
        <w:rPr>
          <w:rFonts w:ascii="GHEA Grapalat" w:hAnsi="GHEA Grapalat" w:cs="Sylfaen"/>
          <w:color w:val="000000" w:themeColor="text1"/>
          <w:sz w:val="20"/>
          <w:szCs w:val="20"/>
          <w:lang w:val="hy-AM"/>
        </w:rPr>
        <w:t>այմանագրի</w:t>
      </w:r>
      <w:r w:rsidRPr="0098236F">
        <w:rPr>
          <w:rFonts w:ascii="GHEA Grapalat" w:hAnsi="GHEA Grapalat" w:cs="Times Armenian"/>
          <w:color w:val="000000" w:themeColor="text1"/>
          <w:sz w:val="20"/>
          <w:szCs w:val="20"/>
          <w:lang w:val="hy-AM"/>
        </w:rPr>
        <w:t xml:space="preserve"> 6.2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6.3 </w:t>
      </w:r>
      <w:r w:rsidRPr="0098236F">
        <w:rPr>
          <w:rFonts w:ascii="GHEA Grapalat" w:hAnsi="GHEA Grapalat" w:cs="Sylfaen"/>
          <w:color w:val="000000" w:themeColor="text1"/>
          <w:sz w:val="20"/>
          <w:szCs w:val="20"/>
          <w:lang w:val="hy-AM"/>
        </w:rPr>
        <w:t>կետերով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տույժը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տուգանքը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հաշվարկվում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հաշվանցվում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Կապալառուին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վճարվող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գումարների</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հետ</w:t>
      </w:r>
      <w:r w:rsidRPr="0098236F">
        <w:rPr>
          <w:rFonts w:ascii="GHEA Grapalat" w:hAnsi="GHEA Grapalat" w:cs="Tahoma"/>
          <w:color w:val="000000" w:themeColor="text1"/>
          <w:sz w:val="20"/>
          <w:szCs w:val="20"/>
          <w:lang w:val="hy-AM"/>
        </w:rPr>
        <w:t>։</w:t>
      </w:r>
    </w:p>
    <w:p w14:paraId="0664C343" w14:textId="27972FF9" w:rsidR="00F02279" w:rsidRDefault="00F02279" w:rsidP="00F02279">
      <w:pPr>
        <w:tabs>
          <w:tab w:val="left" w:pos="1276"/>
        </w:tabs>
        <w:ind w:firstLine="720"/>
        <w:jc w:val="both"/>
        <w:rPr>
          <w:rFonts w:ascii="GHEA Grapalat" w:hAnsi="GHEA Grapalat" w:cs="Tahoma"/>
          <w:color w:val="000000" w:themeColor="text1"/>
          <w:sz w:val="20"/>
          <w:szCs w:val="20"/>
          <w:lang w:val="hy-AM"/>
        </w:rPr>
      </w:pPr>
      <w:r w:rsidRPr="0098236F">
        <w:rPr>
          <w:rFonts w:ascii="GHEA Grapalat" w:hAnsi="GHEA Grapalat"/>
          <w:color w:val="000000" w:themeColor="text1"/>
          <w:sz w:val="20"/>
          <w:szCs w:val="20"/>
          <w:lang w:val="hy-AM"/>
        </w:rPr>
        <w:t>6.5</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Պատվիրատուի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5.3 </w:t>
      </w:r>
      <w:r w:rsidRPr="0098236F">
        <w:rPr>
          <w:rFonts w:ascii="GHEA Grapalat" w:hAnsi="GHEA Grapalat" w:cs="Sylfaen"/>
          <w:color w:val="000000" w:themeColor="text1"/>
          <w:sz w:val="20"/>
          <w:szCs w:val="20"/>
          <w:lang w:val="hy-AM"/>
        </w:rPr>
        <w:t>կետով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ժամկետների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խախտման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Պատվիրատուի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նկատմամբ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յուրաքանչյուր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ուշացված</w:t>
      </w:r>
      <w:r w:rsidRPr="0098236F">
        <w:rPr>
          <w:rFonts w:ascii="GHEA Grapalat" w:hAnsi="GHEA Grapalat" w:cs="Times Armenian"/>
          <w:color w:val="000000" w:themeColor="text1"/>
          <w:sz w:val="20"/>
          <w:szCs w:val="20"/>
          <w:lang w:val="hy-AM"/>
        </w:rPr>
        <w:t xml:space="preserve"> աշխատանքային </w:t>
      </w:r>
      <w:r w:rsidRPr="0098236F">
        <w:rPr>
          <w:rFonts w:ascii="GHEA Grapalat" w:hAnsi="GHEA Grapalat" w:cs="Sylfaen"/>
          <w:color w:val="000000" w:themeColor="text1"/>
          <w:sz w:val="20"/>
          <w:szCs w:val="20"/>
          <w:lang w:val="hy-AM"/>
        </w:rPr>
        <w:t>օրվա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հաշվարկվում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տույժ</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ենթակա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սակայն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չվճարված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գումարի</w:t>
      </w:r>
      <w:r w:rsidRPr="0098236F">
        <w:rPr>
          <w:rFonts w:ascii="GHEA Grapalat" w:hAnsi="GHEA Grapalat" w:cs="Times Armenian"/>
          <w:color w:val="000000" w:themeColor="text1"/>
          <w:sz w:val="20"/>
          <w:szCs w:val="20"/>
          <w:lang w:val="hy-AM"/>
        </w:rPr>
        <w:t xml:space="preserve"> 0,05 (</w:t>
      </w:r>
      <w:r w:rsidRPr="0098236F">
        <w:rPr>
          <w:rFonts w:ascii="GHEA Grapalat" w:hAnsi="GHEA Grapalat" w:cs="Sylfaen"/>
          <w:color w:val="000000" w:themeColor="text1"/>
          <w:sz w:val="20"/>
          <w:szCs w:val="20"/>
          <w:lang w:val="hy-AM"/>
        </w:rPr>
        <w:t>զրո</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ամբողջ</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հինգ</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հարյուրերորդական</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տոկոսի</w:t>
      </w:r>
      <w:r w:rsidRPr="0098236F" w:rsidDel="007472F1">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չափով</w:t>
      </w:r>
      <w:r w:rsidRPr="0098236F">
        <w:rPr>
          <w:rFonts w:ascii="GHEA Grapalat" w:hAnsi="GHEA Grapalat" w:cs="Tahoma"/>
          <w:color w:val="000000" w:themeColor="text1"/>
          <w:sz w:val="20"/>
          <w:szCs w:val="20"/>
          <w:lang w:val="hy-AM"/>
        </w:rPr>
        <w:t>։</w:t>
      </w:r>
    </w:p>
    <w:p w14:paraId="71DE559A" w14:textId="77777777" w:rsidR="001839B2" w:rsidRPr="0093002B" w:rsidRDefault="001839B2" w:rsidP="001839B2">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93002B">
        <w:rPr>
          <w:rStyle w:val="FootnoteReference"/>
          <w:rFonts w:ascii="GHEA Grapalat" w:hAnsi="GHEA Grapalat" w:cs="Sylfaen"/>
          <w:sz w:val="20"/>
          <w:szCs w:val="20"/>
          <w:lang w:val="hy-AM"/>
        </w:rPr>
        <w:footnoteReference w:id="11"/>
      </w:r>
      <w:r w:rsidRPr="0093002B">
        <w:rPr>
          <w:rFonts w:ascii="GHEA Grapalat" w:hAnsi="GHEA Grapalat"/>
          <w:lang w:val="hy-AM"/>
        </w:rPr>
        <w:t>.</w:t>
      </w:r>
    </w:p>
    <w:p w14:paraId="7986ED34" w14:textId="77777777" w:rsidR="001839B2" w:rsidRPr="0093002B" w:rsidDel="009C18DC" w:rsidRDefault="001839B2" w:rsidP="001839B2">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562"/>
        <w:gridCol w:w="4796"/>
        <w:gridCol w:w="3568"/>
      </w:tblGrid>
      <w:tr w:rsidR="001839B2" w:rsidRPr="0093002B" w14:paraId="1EDE49B4" w14:textId="77777777" w:rsidTr="00F819B0">
        <w:tc>
          <w:tcPr>
            <w:tcW w:w="562" w:type="dxa"/>
          </w:tcPr>
          <w:p w14:paraId="4846D243" w14:textId="77777777" w:rsidR="001839B2" w:rsidRPr="0093002B"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t>N</w:t>
            </w:r>
          </w:p>
        </w:tc>
        <w:tc>
          <w:tcPr>
            <w:tcW w:w="4796" w:type="dxa"/>
          </w:tcPr>
          <w:p w14:paraId="5FFD1D3E" w14:textId="77777777" w:rsidR="001839B2" w:rsidRPr="0093002B"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Խախտումը</w:t>
            </w:r>
          </w:p>
        </w:tc>
        <w:tc>
          <w:tcPr>
            <w:tcW w:w="3568" w:type="dxa"/>
          </w:tcPr>
          <w:p w14:paraId="0C57C99D" w14:textId="77777777" w:rsidR="001839B2" w:rsidRPr="0093002B"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Պատասխանատվությունը</w:t>
            </w:r>
          </w:p>
        </w:tc>
      </w:tr>
      <w:tr w:rsidR="001839B2" w:rsidRPr="00E11226" w14:paraId="3EA647D5" w14:textId="77777777" w:rsidTr="00F819B0">
        <w:tc>
          <w:tcPr>
            <w:tcW w:w="562" w:type="dxa"/>
          </w:tcPr>
          <w:p w14:paraId="50BE44AC" w14:textId="6A431BC0" w:rsidR="001839B2" w:rsidRPr="00CD568F" w:rsidRDefault="00CD568F" w:rsidP="00C50BFA">
            <w:pPr>
              <w:pStyle w:val="NormalWeb"/>
              <w:spacing w:before="0" w:beforeAutospacing="0" w:after="0" w:afterAutospacing="0" w:line="360" w:lineRule="auto"/>
              <w:jc w:val="center"/>
              <w:rPr>
                <w:rFonts w:asciiTheme="minorHAnsi" w:hAnsiTheme="minorHAnsi" w:cs="Sylfaen"/>
                <w:sz w:val="20"/>
                <w:szCs w:val="20"/>
                <w:lang w:val="hy-AM"/>
              </w:rPr>
            </w:pPr>
            <w:r>
              <w:rPr>
                <w:rFonts w:asciiTheme="minorHAnsi" w:hAnsiTheme="minorHAnsi"/>
                <w:color w:val="000000"/>
                <w:sz w:val="21"/>
                <w:szCs w:val="21"/>
                <w:shd w:val="clear" w:color="auto" w:fill="FFFFFF"/>
                <w:lang w:val="hy-AM"/>
              </w:rPr>
              <w:t>1</w:t>
            </w:r>
          </w:p>
        </w:tc>
        <w:tc>
          <w:tcPr>
            <w:tcW w:w="4796" w:type="dxa"/>
          </w:tcPr>
          <w:p w14:paraId="2E5D62DC" w14:textId="5DABBF66" w:rsidR="001839B2" w:rsidRPr="0093002B" w:rsidRDefault="00CD568F" w:rsidP="00CD568F">
            <w:pPr>
              <w:pStyle w:val="NormalWeb"/>
              <w:shd w:val="clear" w:color="auto" w:fill="FFFFFF"/>
              <w:spacing w:before="0" w:beforeAutospacing="0" w:after="0" w:afterAutospacing="0"/>
              <w:jc w:val="both"/>
              <w:rPr>
                <w:rFonts w:ascii="GHEA Grapalat" w:hAnsi="GHEA Grapalat" w:cs="Sylfaen"/>
                <w:sz w:val="20"/>
                <w:szCs w:val="20"/>
                <w:lang w:val="hy-AM"/>
              </w:rPr>
            </w:pPr>
            <w:r>
              <w:rPr>
                <w:rFonts w:ascii="GHEA Grapalat" w:hAnsi="GHEA Grapalat" w:cs="Sylfaen"/>
                <w:sz w:val="20"/>
                <w:szCs w:val="20"/>
                <w:lang w:val="hy-AM"/>
              </w:rPr>
              <w:t>Ք</w:t>
            </w:r>
            <w:r w:rsidRPr="00CD568F">
              <w:rPr>
                <w:rFonts w:ascii="GHEA Grapalat" w:hAnsi="GHEA Grapalat" w:cs="Sylfaen"/>
                <w:sz w:val="20"/>
                <w:szCs w:val="20"/>
                <w:lang w:val="hy-AM"/>
              </w:rPr>
              <w:t>աղա</w:t>
            </w:r>
            <w:r w:rsidR="00F819B0">
              <w:rPr>
                <w:rFonts w:ascii="GHEA Grapalat" w:hAnsi="GHEA Grapalat" w:cs="Sylfaen"/>
                <w:sz w:val="20"/>
                <w:szCs w:val="20"/>
                <w:lang w:val="hy-AM"/>
              </w:rPr>
              <w:t xml:space="preserve">քաշինական նորմատիվատեխնիկական և </w:t>
            </w:r>
            <w:r w:rsidRPr="00CD568F">
              <w:rPr>
                <w:rFonts w:ascii="GHEA Grapalat" w:hAnsi="GHEA Grapalat" w:cs="Sylfaen"/>
                <w:sz w:val="20"/>
                <w:szCs w:val="20"/>
                <w:lang w:val="hy-AM"/>
              </w:rPr>
              <w:t>հաստատված նախագծանախահաշվային փաստաթղթեր</w:t>
            </w:r>
            <w:r>
              <w:rPr>
                <w:rFonts w:ascii="GHEA Grapalat" w:hAnsi="GHEA Grapalat" w:cs="Sylfaen"/>
                <w:sz w:val="20"/>
                <w:szCs w:val="20"/>
                <w:lang w:val="hy-AM"/>
              </w:rPr>
              <w:t>ով սահմանված պահանջներ</w:t>
            </w:r>
          </w:p>
        </w:tc>
        <w:tc>
          <w:tcPr>
            <w:tcW w:w="3568" w:type="dxa"/>
          </w:tcPr>
          <w:p w14:paraId="4FA66CBC" w14:textId="4DD6D9F1" w:rsidR="001839B2" w:rsidRPr="00F819B0" w:rsidRDefault="00CD568F" w:rsidP="00F819B0">
            <w:pPr>
              <w:pStyle w:val="NormalWeb"/>
              <w:shd w:val="clear" w:color="auto" w:fill="FFFFFF"/>
              <w:spacing w:before="0" w:beforeAutospacing="0" w:after="0" w:afterAutospacing="0"/>
              <w:jc w:val="both"/>
              <w:rPr>
                <w:rFonts w:ascii="GHEA Grapalat" w:hAnsi="GHEA Grapalat" w:cs="Sylfaen"/>
                <w:sz w:val="20"/>
                <w:szCs w:val="20"/>
                <w:lang w:val="hy-AM"/>
              </w:rPr>
            </w:pPr>
            <w:r>
              <w:rPr>
                <w:rFonts w:ascii="GHEA Grapalat" w:hAnsi="GHEA Grapalat" w:cs="Sylfaen"/>
                <w:sz w:val="20"/>
                <w:szCs w:val="20"/>
                <w:lang w:val="hy-AM"/>
              </w:rPr>
              <w:t>Տուգանք՝ պայմանագրի 5.1 կետում նախատեսված գումարի</w:t>
            </w:r>
            <w:r w:rsidR="00F819B0" w:rsidRPr="00F819B0">
              <w:rPr>
                <w:rFonts w:ascii="GHEA Grapalat" w:hAnsi="GHEA Grapalat" w:cs="Sylfaen"/>
                <w:sz w:val="20"/>
                <w:szCs w:val="20"/>
                <w:lang w:val="hy-AM"/>
              </w:rPr>
              <w:t xml:space="preserve"> 0.5(</w:t>
            </w:r>
            <w:r w:rsidR="00F819B0">
              <w:rPr>
                <w:rFonts w:ascii="GHEA Grapalat" w:hAnsi="GHEA Grapalat" w:cs="Sylfaen"/>
                <w:sz w:val="20"/>
                <w:szCs w:val="20"/>
                <w:lang w:val="hy-AM"/>
              </w:rPr>
              <w:t>զրո ամբողջ հինգ տասնորդական</w:t>
            </w:r>
            <w:r w:rsidR="00F819B0" w:rsidRPr="00F819B0">
              <w:rPr>
                <w:rFonts w:ascii="GHEA Grapalat" w:hAnsi="GHEA Grapalat" w:cs="Sylfaen"/>
                <w:sz w:val="20"/>
                <w:szCs w:val="20"/>
                <w:lang w:val="hy-AM"/>
              </w:rPr>
              <w:t xml:space="preserve">) </w:t>
            </w:r>
            <w:r w:rsidR="00F819B0">
              <w:rPr>
                <w:rFonts w:ascii="GHEA Grapalat" w:hAnsi="GHEA Grapalat" w:cs="Sylfaen"/>
                <w:sz w:val="20"/>
                <w:szCs w:val="20"/>
                <w:lang w:val="hy-AM"/>
              </w:rPr>
              <w:t>տոկոսի չափով</w:t>
            </w:r>
          </w:p>
        </w:tc>
      </w:tr>
      <w:tr w:rsidR="001839B2" w:rsidRPr="00E11226" w14:paraId="404C5251" w14:textId="77777777" w:rsidTr="00F819B0">
        <w:tc>
          <w:tcPr>
            <w:tcW w:w="562" w:type="dxa"/>
          </w:tcPr>
          <w:p w14:paraId="0C1E8090" w14:textId="6D402BD6" w:rsidR="001839B2" w:rsidRPr="0093002B" w:rsidRDefault="00F819B0" w:rsidP="00C50BFA">
            <w:pPr>
              <w:pStyle w:val="NormalWeb"/>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4796" w:type="dxa"/>
          </w:tcPr>
          <w:p w14:paraId="0936C10C" w14:textId="61815673" w:rsidR="001839B2" w:rsidRPr="0093002B" w:rsidRDefault="00F819B0" w:rsidP="00F819B0">
            <w:pPr>
              <w:pStyle w:val="NormalWeb"/>
              <w:shd w:val="clear" w:color="auto" w:fill="FFFFFF"/>
              <w:spacing w:before="0" w:beforeAutospacing="0" w:after="0" w:afterAutospacing="0"/>
              <w:jc w:val="both"/>
              <w:rPr>
                <w:rFonts w:ascii="GHEA Grapalat" w:hAnsi="GHEA Grapalat" w:cs="Sylfaen"/>
                <w:sz w:val="20"/>
                <w:szCs w:val="20"/>
                <w:lang w:val="hy-AM"/>
              </w:rPr>
            </w:pPr>
            <w:r>
              <w:rPr>
                <w:rFonts w:ascii="GHEA Grapalat" w:hAnsi="GHEA Grapalat" w:cs="Sylfaen"/>
                <w:sz w:val="20"/>
                <w:szCs w:val="20"/>
                <w:lang w:val="hy-AM"/>
              </w:rPr>
              <w:t>Շ</w:t>
            </w:r>
            <w:r w:rsidRPr="00F819B0">
              <w:rPr>
                <w:rFonts w:ascii="GHEA Grapalat" w:hAnsi="GHEA Grapalat" w:cs="Sylfaen"/>
                <w:sz w:val="20"/>
                <w:szCs w:val="20"/>
                <w:lang w:val="hy-AM"/>
              </w:rPr>
              <w:t>ինարարական հրապարակի պատշաճ կազմակերպման, կահավորման</w:t>
            </w:r>
            <w:r>
              <w:rPr>
                <w:rFonts w:ascii="GHEA Grapalat" w:hAnsi="GHEA Grapalat" w:cs="Sylfaen"/>
                <w:sz w:val="20"/>
                <w:szCs w:val="20"/>
                <w:lang w:val="hy-AM"/>
              </w:rPr>
              <w:t>,</w:t>
            </w:r>
            <w:r w:rsidRPr="00F819B0">
              <w:rPr>
                <w:rFonts w:ascii="GHEA Grapalat" w:hAnsi="GHEA Grapalat" w:cs="Sylfaen"/>
                <w:sz w:val="20"/>
                <w:szCs w:val="20"/>
                <w:lang w:val="hy-AM"/>
              </w:rPr>
              <w:t xml:space="preserve"> տեխնիկա</w:t>
            </w:r>
            <w:r>
              <w:rPr>
                <w:rFonts w:ascii="GHEA Grapalat" w:hAnsi="GHEA Grapalat" w:cs="Sylfaen"/>
                <w:sz w:val="20"/>
                <w:szCs w:val="20"/>
                <w:lang w:val="hy-AM"/>
              </w:rPr>
              <w:t>կան</w:t>
            </w:r>
            <w:r w:rsidRPr="00F819B0">
              <w:rPr>
                <w:rFonts w:ascii="GHEA Grapalat" w:hAnsi="GHEA Grapalat" w:cs="Sylfaen"/>
                <w:sz w:val="20"/>
                <w:szCs w:val="20"/>
                <w:lang w:val="hy-AM"/>
              </w:rPr>
              <w:t xml:space="preserve"> անվտանգության</w:t>
            </w:r>
            <w:r>
              <w:rPr>
                <w:rFonts w:ascii="GHEA Grapalat" w:hAnsi="GHEA Grapalat" w:cs="Sylfaen"/>
                <w:sz w:val="20"/>
                <w:szCs w:val="20"/>
                <w:lang w:val="hy-AM"/>
              </w:rPr>
              <w:t>, սանիտարահիգիենիկ և բնապահպանական</w:t>
            </w:r>
            <w:r w:rsidRPr="00F819B0">
              <w:rPr>
                <w:rFonts w:ascii="GHEA Grapalat" w:hAnsi="GHEA Grapalat" w:cs="Sylfaen"/>
                <w:sz w:val="20"/>
                <w:szCs w:val="20"/>
                <w:lang w:val="hy-AM"/>
              </w:rPr>
              <w:t>(</w:t>
            </w:r>
            <w:r>
              <w:rPr>
                <w:rFonts w:ascii="GHEA Grapalat" w:hAnsi="GHEA Grapalat" w:cs="Sylfaen"/>
                <w:sz w:val="20"/>
                <w:szCs w:val="20"/>
                <w:lang w:val="hy-AM"/>
              </w:rPr>
              <w:t>այդ թվում կլիմայի փոփոխության հետ հարմարվողականության միջոցառումների</w:t>
            </w:r>
            <w:r w:rsidRPr="00F819B0">
              <w:rPr>
                <w:rFonts w:ascii="GHEA Grapalat" w:hAnsi="GHEA Grapalat" w:cs="Sylfaen"/>
                <w:sz w:val="20"/>
                <w:szCs w:val="20"/>
                <w:lang w:val="hy-AM"/>
              </w:rPr>
              <w:t xml:space="preserve">) </w:t>
            </w:r>
            <w:r>
              <w:rPr>
                <w:rFonts w:ascii="GHEA Grapalat" w:hAnsi="GHEA Grapalat" w:cs="Sylfaen"/>
                <w:sz w:val="20"/>
                <w:szCs w:val="20"/>
                <w:lang w:val="hy-AM"/>
              </w:rPr>
              <w:t>նորմեր</w:t>
            </w:r>
          </w:p>
        </w:tc>
        <w:tc>
          <w:tcPr>
            <w:tcW w:w="3568" w:type="dxa"/>
          </w:tcPr>
          <w:p w14:paraId="1498ADB2" w14:textId="59428337" w:rsidR="001839B2" w:rsidRPr="0093002B" w:rsidRDefault="00F819B0" w:rsidP="005803D7">
            <w:pPr>
              <w:pStyle w:val="NormalWeb"/>
              <w:shd w:val="clear" w:color="auto" w:fill="FFFFFF"/>
              <w:spacing w:before="0" w:beforeAutospacing="0" w:after="0" w:afterAutospacing="0"/>
              <w:jc w:val="both"/>
              <w:rPr>
                <w:rFonts w:ascii="GHEA Grapalat" w:hAnsi="GHEA Grapalat" w:cs="Sylfaen"/>
                <w:sz w:val="20"/>
                <w:szCs w:val="20"/>
                <w:lang w:val="hy-AM"/>
              </w:rPr>
            </w:pPr>
            <w:r w:rsidRPr="00F819B0">
              <w:rPr>
                <w:rFonts w:ascii="GHEA Grapalat" w:hAnsi="GHEA Grapalat" w:cs="Sylfaen"/>
                <w:sz w:val="20"/>
                <w:szCs w:val="20"/>
                <w:lang w:val="hy-AM"/>
              </w:rPr>
              <w:t>Տուգանք՝ պայմանագրի 5.1 կետում նախատեսված գումարի 0.5(զրո ամբողջ հինգ տասնորդական) տոկոսի չափով</w:t>
            </w:r>
          </w:p>
        </w:tc>
      </w:tr>
    </w:tbl>
    <w:p w14:paraId="6E182E62" w14:textId="77777777" w:rsidR="001839B2" w:rsidRPr="0098236F" w:rsidRDefault="001839B2" w:rsidP="00F02279">
      <w:pPr>
        <w:tabs>
          <w:tab w:val="left" w:pos="1276"/>
        </w:tabs>
        <w:ind w:firstLine="720"/>
        <w:jc w:val="both"/>
        <w:rPr>
          <w:rFonts w:ascii="GHEA Grapalat" w:hAnsi="GHEA Grapalat"/>
          <w:color w:val="000000" w:themeColor="text1"/>
          <w:sz w:val="20"/>
          <w:szCs w:val="20"/>
          <w:lang w:val="hy-AM"/>
        </w:rPr>
      </w:pPr>
    </w:p>
    <w:p w14:paraId="62A3A3F3"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6.6</w:t>
      </w:r>
      <w:r w:rsidRPr="0098236F">
        <w:rPr>
          <w:rFonts w:ascii="GHEA Grapalat" w:hAnsi="GHEA Grapalat"/>
          <w:color w:val="000000" w:themeColor="text1"/>
          <w:sz w:val="20"/>
          <w:szCs w:val="20"/>
          <w:lang w:val="hy-AM"/>
        </w:rPr>
        <w:tab/>
        <w:t>Պ</w:t>
      </w:r>
      <w:r w:rsidRPr="0098236F">
        <w:rPr>
          <w:rFonts w:ascii="GHEA Grapalat" w:hAnsi="GHEA Grapalat" w:cs="Sylfaen"/>
          <w:color w:val="000000" w:themeColor="text1"/>
          <w:sz w:val="20"/>
          <w:szCs w:val="20"/>
          <w:lang w:val="hy-AM"/>
        </w:rPr>
        <w:t>այամանագրով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չնախատեսված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դեպքերում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իրենց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չկատարելու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ոչ</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պատշաճ</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պատասխանատվություն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ՀՀ</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օրենսդրությամբ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սահմանված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կարգով</w:t>
      </w:r>
      <w:r w:rsidRPr="0098236F">
        <w:rPr>
          <w:rFonts w:ascii="GHEA Grapalat" w:hAnsi="GHEA Grapalat" w:cs="Tahoma"/>
          <w:color w:val="000000" w:themeColor="text1"/>
          <w:sz w:val="20"/>
          <w:szCs w:val="20"/>
          <w:lang w:val="hy-AM"/>
        </w:rPr>
        <w:t>։</w:t>
      </w:r>
    </w:p>
    <w:p w14:paraId="3AD58D79"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6.7</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Տույժերի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Arial"/>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տուգանքների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վճարումը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ազատում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իրենց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կատարելուց</w:t>
      </w:r>
      <w:r w:rsidRPr="0098236F">
        <w:rPr>
          <w:rFonts w:ascii="GHEA Grapalat" w:hAnsi="GHEA Grapalat" w:cs="Tahoma"/>
          <w:color w:val="000000" w:themeColor="text1"/>
          <w:sz w:val="20"/>
          <w:szCs w:val="20"/>
          <w:lang w:val="hy-AM"/>
        </w:rPr>
        <w:t>։</w:t>
      </w:r>
      <w:r w:rsidRPr="0098236F">
        <w:rPr>
          <w:rFonts w:ascii="GHEA Grapalat" w:hAnsi="GHEA Grapalat"/>
          <w:color w:val="000000" w:themeColor="text1"/>
          <w:sz w:val="20"/>
          <w:szCs w:val="20"/>
          <w:lang w:val="hy-AM"/>
        </w:rPr>
        <w:t xml:space="preserve"> </w:t>
      </w:r>
      <w:r w:rsidRPr="0098236F">
        <w:rPr>
          <w:rFonts w:ascii="GHEA Grapalat" w:hAnsi="GHEA Grapalat"/>
          <w:color w:val="000000" w:themeColor="text1"/>
          <w:sz w:val="20"/>
          <w:szCs w:val="20"/>
          <w:lang w:val="hy-AM"/>
        </w:rPr>
        <w:tab/>
      </w:r>
    </w:p>
    <w:p w14:paraId="2DA13FE3"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p>
    <w:p w14:paraId="1E1CB4A5" w14:textId="77777777" w:rsidR="00F02279" w:rsidRPr="0098236F" w:rsidRDefault="00F02279" w:rsidP="00F02279">
      <w:pPr>
        <w:tabs>
          <w:tab w:val="left" w:pos="1276"/>
        </w:tabs>
        <w:ind w:firstLine="720"/>
        <w:jc w:val="both"/>
        <w:rPr>
          <w:rFonts w:ascii="GHEA Grapalat" w:hAnsi="GHEA Grapalat"/>
          <w:b/>
          <w:color w:val="000000" w:themeColor="text1"/>
          <w:sz w:val="20"/>
          <w:szCs w:val="20"/>
          <w:lang w:val="hy-AM"/>
        </w:rPr>
      </w:pPr>
      <w:r w:rsidRPr="0098236F">
        <w:rPr>
          <w:rFonts w:ascii="GHEA Grapalat" w:hAnsi="GHEA Grapalat"/>
          <w:b/>
          <w:color w:val="000000" w:themeColor="text1"/>
          <w:sz w:val="20"/>
          <w:szCs w:val="20"/>
          <w:lang w:val="hy-AM"/>
        </w:rPr>
        <w:t xml:space="preserve">7. </w:t>
      </w:r>
      <w:r w:rsidRPr="0098236F">
        <w:rPr>
          <w:rFonts w:ascii="GHEA Grapalat" w:hAnsi="GHEA Grapalat" w:cs="Sylfaen"/>
          <w:b/>
          <w:color w:val="000000" w:themeColor="text1"/>
          <w:sz w:val="20"/>
          <w:szCs w:val="20"/>
          <w:lang w:val="hy-AM"/>
        </w:rPr>
        <w:t>ԱՆՀԱՂԹԱՀԱՐԵԼԻ</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ՈՒԺԻ</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ԱԶԴԵՑՈՒԹՅՈՒՆԸ</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ՖՈՐՍ</w:t>
      </w:r>
      <w:r w:rsidRPr="0098236F">
        <w:rPr>
          <w:rFonts w:ascii="GHEA Grapalat" w:hAnsi="GHEA Grapalat" w:cs="Times Armenian"/>
          <w:b/>
          <w:color w:val="000000" w:themeColor="text1"/>
          <w:sz w:val="20"/>
          <w:szCs w:val="20"/>
          <w:lang w:val="hy-AM"/>
        </w:rPr>
        <w:t>-</w:t>
      </w:r>
      <w:r w:rsidRPr="0098236F">
        <w:rPr>
          <w:rFonts w:ascii="GHEA Grapalat" w:hAnsi="GHEA Grapalat" w:cs="Sylfaen"/>
          <w:b/>
          <w:color w:val="000000" w:themeColor="text1"/>
          <w:sz w:val="20"/>
          <w:szCs w:val="20"/>
          <w:lang w:val="hy-AM"/>
        </w:rPr>
        <w:t>ՄԱԺՈՐ</w:t>
      </w:r>
      <w:r w:rsidRPr="0098236F">
        <w:rPr>
          <w:rFonts w:ascii="GHEA Grapalat" w:hAnsi="GHEA Grapalat" w:cs="Times Armenian"/>
          <w:b/>
          <w:color w:val="000000" w:themeColor="text1"/>
          <w:sz w:val="20"/>
          <w:szCs w:val="20"/>
          <w:lang w:val="hy-AM"/>
        </w:rPr>
        <w:t>)</w:t>
      </w:r>
    </w:p>
    <w:p w14:paraId="4E4AD4DD"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պարտավորություններն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ամբողջությամբ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մասնակիորեն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չկատարելու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ազատվում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պատասխանատվությունից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եթե</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եղել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անհաղթահարելի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ուժի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ազդեցության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հետևանքով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ծագել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պայմանագիրը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կնքելուց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հետո</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չէին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կանխատեսել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կանխարգելել</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Այդպիսի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իրավիճակներ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երկրաշարժը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ջրհեղեղը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հրդեհը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պատերազմը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ռազմական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արտակարգ</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դրություն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հայտարարելը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քաղաքական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հուզումները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գործադուլները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հաղորդակցության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միջոցների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աշխատանքի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դադարեցումը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պետական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մարմինների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ակտերը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այլն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որոնք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անհնարին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դարձնում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կատարումը</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Եթե</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արտակարգ</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ուժի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ազդեցությունը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շարունակվում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3 (</w:t>
      </w:r>
      <w:r w:rsidRPr="0098236F">
        <w:rPr>
          <w:rFonts w:ascii="GHEA Grapalat" w:hAnsi="GHEA Grapalat" w:cs="Sylfaen"/>
          <w:color w:val="000000" w:themeColor="text1"/>
          <w:sz w:val="20"/>
          <w:szCs w:val="20"/>
          <w:lang w:val="hy-AM"/>
        </w:rPr>
        <w:t>երեք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ամսից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ավելի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ապա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յուրաքանչյուրն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իրավունք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ունի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լուծել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պայմանագիրը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այդ</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մասին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նախապես</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տեղյակ</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պահելով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մյուս</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կողմին</w:t>
      </w:r>
      <w:r w:rsidRPr="0098236F">
        <w:rPr>
          <w:rFonts w:ascii="GHEA Grapalat" w:hAnsi="GHEA Grapalat" w:cs="Tahoma"/>
          <w:color w:val="000000" w:themeColor="text1"/>
          <w:sz w:val="20"/>
          <w:szCs w:val="20"/>
          <w:lang w:val="hy-AM"/>
        </w:rPr>
        <w:t>։</w:t>
      </w:r>
    </w:p>
    <w:p w14:paraId="27D50199"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ab/>
      </w:r>
    </w:p>
    <w:p w14:paraId="31AAFFDB" w14:textId="77777777" w:rsidR="00F02279" w:rsidRPr="0098236F" w:rsidRDefault="00F02279" w:rsidP="00F02279">
      <w:pPr>
        <w:tabs>
          <w:tab w:val="left" w:pos="1276"/>
        </w:tabs>
        <w:ind w:firstLine="720"/>
        <w:jc w:val="both"/>
        <w:rPr>
          <w:rFonts w:ascii="GHEA Grapalat" w:hAnsi="GHEA Grapalat" w:cs="Sylfaen"/>
          <w:b/>
          <w:color w:val="000000" w:themeColor="text1"/>
          <w:sz w:val="20"/>
          <w:szCs w:val="20"/>
          <w:lang w:val="hy-AM"/>
        </w:rPr>
      </w:pPr>
      <w:r w:rsidRPr="0098236F">
        <w:rPr>
          <w:rFonts w:ascii="GHEA Grapalat" w:hAnsi="GHEA Grapalat"/>
          <w:b/>
          <w:color w:val="000000" w:themeColor="text1"/>
          <w:sz w:val="20"/>
          <w:szCs w:val="20"/>
          <w:lang w:val="hy-AM"/>
        </w:rPr>
        <w:t xml:space="preserve">8. </w:t>
      </w:r>
      <w:r w:rsidRPr="0098236F">
        <w:rPr>
          <w:rFonts w:ascii="GHEA Grapalat" w:hAnsi="GHEA Grapalat" w:cs="Sylfaen"/>
          <w:b/>
          <w:color w:val="000000" w:themeColor="text1"/>
          <w:sz w:val="20"/>
          <w:szCs w:val="20"/>
          <w:lang w:val="hy-AM"/>
        </w:rPr>
        <w:t>ԱՅԼ</w:t>
      </w:r>
      <w:r w:rsidRPr="0098236F">
        <w:rPr>
          <w:rFonts w:ascii="GHEA Grapalat" w:hAnsi="GHEA Grapalat" w:cs="Arial"/>
          <w:b/>
          <w:color w:val="000000" w:themeColor="text1"/>
          <w:sz w:val="20"/>
          <w:szCs w:val="20"/>
          <w:lang w:val="hy-AM"/>
        </w:rPr>
        <w:t xml:space="preserve"> </w:t>
      </w:r>
      <w:r w:rsidRPr="0098236F">
        <w:rPr>
          <w:rFonts w:ascii="GHEA Grapalat" w:hAnsi="GHEA Grapalat" w:cs="Sylfaen"/>
          <w:b/>
          <w:color w:val="000000" w:themeColor="text1"/>
          <w:sz w:val="20"/>
          <w:szCs w:val="20"/>
          <w:lang w:val="hy-AM"/>
        </w:rPr>
        <w:t>ՊԱՅՄԱՆՆԵՐ</w:t>
      </w:r>
    </w:p>
    <w:p w14:paraId="08265405"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hy-AM"/>
        </w:rPr>
        <w:t>8.1 Պ</w:t>
      </w:r>
      <w:r w:rsidRPr="0098236F">
        <w:rPr>
          <w:rFonts w:ascii="GHEA Grapalat" w:hAnsi="GHEA Grapalat" w:cs="Sylfaen"/>
          <w:color w:val="000000" w:themeColor="text1"/>
          <w:sz w:val="20"/>
          <w:szCs w:val="20"/>
          <w:lang w:val="hy-AM"/>
        </w:rPr>
        <w:t>այմանագիրն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ուժի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մեջ</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մտնում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ստորագրման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պահից</w:t>
      </w:r>
      <w:r w:rsidRPr="0098236F">
        <w:rPr>
          <w:rFonts w:ascii="GHEA Grapalat" w:hAnsi="GHEA Grapalat" w:cs="Arial"/>
          <w:color w:val="000000" w:themeColor="text1"/>
          <w:sz w:val="20"/>
          <w:szCs w:val="20"/>
          <w:lang w:val="hy-AM"/>
        </w:rPr>
        <w:t xml:space="preserve"> </w:t>
      </w:r>
      <w:r w:rsidRPr="0098236F">
        <w:rPr>
          <w:rFonts w:ascii="GHEA Grapalat" w:hAnsi="GHEA Grapalat" w:cs="Sylfaen"/>
          <w:color w:val="000000" w:themeColor="text1"/>
          <w:sz w:val="20"/>
          <w:szCs w:val="20"/>
          <w:lang w:val="hy-AM"/>
        </w:rPr>
        <w:t>և գործում է մինչև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 պայմանագրով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ստանձնած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ողջ</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ծավալով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կատարումը</w:t>
      </w:r>
      <w:r w:rsidRPr="0098236F">
        <w:rPr>
          <w:rFonts w:ascii="GHEA Grapalat" w:hAnsi="GHEA Grapalat" w:cs="Tahoma"/>
          <w:color w:val="000000" w:themeColor="text1"/>
          <w:sz w:val="20"/>
          <w:szCs w:val="20"/>
          <w:lang w:val="hy-AM"/>
        </w:rPr>
        <w:t>։</w:t>
      </w:r>
      <w:r w:rsidRPr="0098236F">
        <w:rPr>
          <w:rFonts w:ascii="GHEA Grapalat" w:hAnsi="GHEA Grapalat"/>
          <w:color w:val="000000" w:themeColor="text1"/>
          <w:sz w:val="20"/>
          <w:szCs w:val="20"/>
          <w:lang w:val="hy-AM"/>
        </w:rPr>
        <w:t xml:space="preserve"> </w:t>
      </w:r>
      <w:r w:rsidRPr="0098236F">
        <w:rPr>
          <w:rFonts w:ascii="GHEA Grapalat" w:hAnsi="GHEA Grapalat" w:cs="Times Armenian"/>
          <w:color w:val="000000" w:themeColor="text1"/>
          <w:sz w:val="20"/>
          <w:szCs w:val="20"/>
          <w:lang w:val="hy-AM"/>
        </w:rPr>
        <w:t xml:space="preserve"> </w:t>
      </w:r>
    </w:p>
    <w:p w14:paraId="41720707"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C1D72" w:rsidRPr="0098236F">
        <w:rPr>
          <w:rFonts w:ascii="GHEA Grapalat" w:hAnsi="GHEA Grapalat" w:cs="Sylfaen"/>
          <w:color w:val="000000" w:themeColor="text1"/>
          <w:sz w:val="20"/>
          <w:szCs w:val="20"/>
          <w:vertAlign w:val="superscript"/>
          <w:lang w:val="hy-AM"/>
        </w:rPr>
        <w:t>32</w:t>
      </w:r>
      <w:r w:rsidRPr="0098236F">
        <w:rPr>
          <w:rStyle w:val="FootnoteReference"/>
          <w:rFonts w:ascii="GHEA Grapalat" w:hAnsi="GHEA Grapalat" w:cs="Sylfaen"/>
          <w:color w:val="000000" w:themeColor="text1"/>
          <w:sz w:val="20"/>
          <w:szCs w:val="20"/>
          <w:lang w:val="hy-AM"/>
        </w:rPr>
        <w:footnoteReference w:id="12"/>
      </w:r>
    </w:p>
    <w:p w14:paraId="4E846EC2"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hy-AM"/>
        </w:rPr>
      </w:pPr>
      <w:r w:rsidRPr="0098236F">
        <w:rPr>
          <w:rFonts w:ascii="GHEA Grapalat" w:hAnsi="GHEA Grapalat" w:cs="Sylfaen"/>
          <w:color w:val="000000" w:themeColor="text1"/>
          <w:sz w:val="20"/>
          <w:szCs w:val="20"/>
          <w:lang w:val="hy-AM"/>
        </w:rPr>
        <w:t>8.2 Պայմանագրից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ծագած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վճարային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պարտավորությունը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դադարել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ծագած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հակընդդեմ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պարտավորության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հաշվանցով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առանց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գրավոր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կնիքով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հաստատված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համաձայնության</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Պ</w:t>
      </w:r>
      <w:r w:rsidRPr="0098236F">
        <w:rPr>
          <w:rFonts w:ascii="GHEA Grapalat" w:hAnsi="GHEA Grapalat" w:cs="Sylfaen"/>
          <w:color w:val="000000" w:themeColor="text1"/>
          <w:sz w:val="20"/>
          <w:szCs w:val="20"/>
          <w:lang w:val="hy-AM"/>
        </w:rPr>
        <w:t>այմանագրից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ծագած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պահանջի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իրավունքը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փոխանցվել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այլ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անձի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առանց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պարտապան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գրավոր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համաձայնության</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p>
    <w:p w14:paraId="4999F2CD" w14:textId="77777777" w:rsidR="00F02279" w:rsidRPr="0098236F" w:rsidRDefault="00F02279" w:rsidP="00F02279">
      <w:pPr>
        <w:tabs>
          <w:tab w:val="left" w:pos="720"/>
        </w:tabs>
        <w:jc w:val="both"/>
        <w:rPr>
          <w:rFonts w:ascii="GHEA Grapalat" w:hAnsi="GHEA Grapalat" w:cs="Sylfaen"/>
          <w:color w:val="000000" w:themeColor="text1"/>
          <w:sz w:val="20"/>
          <w:szCs w:val="20"/>
          <w:lang w:val="hy-AM"/>
        </w:rPr>
      </w:pPr>
      <w:r w:rsidRPr="0098236F">
        <w:rPr>
          <w:rFonts w:ascii="GHEA Grapalat" w:hAnsi="GHEA Grapalat"/>
          <w:color w:val="000000" w:themeColor="text1"/>
          <w:sz w:val="20"/>
          <w:szCs w:val="20"/>
          <w:lang w:val="hy-AM"/>
        </w:rPr>
        <w:lastRenderedPageBreak/>
        <w:tab/>
        <w:t xml:space="preserve">8.3 </w:t>
      </w:r>
      <w:r w:rsidRPr="0098236F">
        <w:rPr>
          <w:rFonts w:ascii="GHEA Grapalat" w:hAnsi="GHEA Grapalat" w:cs="Sylfaen"/>
          <w:color w:val="000000" w:themeColor="text1"/>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8236F">
        <w:rPr>
          <w:rFonts w:ascii="GHEA Grapalat" w:hAnsi="GHEA Grapalat" w:cs="Sylfaen"/>
          <w:color w:val="000000" w:themeColor="text1"/>
          <w:sz w:val="20"/>
          <w:szCs w:val="20"/>
          <w:lang w:val="hy-AM"/>
        </w:rPr>
        <w:t>մ է</w:t>
      </w:r>
      <w:r w:rsidRPr="0098236F">
        <w:rPr>
          <w:rFonts w:ascii="GHEA Grapalat" w:hAnsi="GHEA Grapalat" w:cs="Sylfaen"/>
          <w:color w:val="000000" w:themeColor="text1"/>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8236F" w:rsidRDefault="00F02279" w:rsidP="00F02279">
      <w:pPr>
        <w:tabs>
          <w:tab w:val="left" w:pos="1276"/>
        </w:tabs>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          8.4 Պ</w:t>
      </w:r>
      <w:r w:rsidRPr="0098236F">
        <w:rPr>
          <w:rFonts w:ascii="GHEA Grapalat" w:hAnsi="GHEA Grapalat" w:cs="Sylfaen"/>
          <w:color w:val="000000" w:themeColor="text1"/>
          <w:sz w:val="20"/>
          <w:szCs w:val="20"/>
          <w:lang w:val="hy-AM"/>
        </w:rPr>
        <w:t>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հետ</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վեճերը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ենթակա</w:t>
      </w:r>
      <w:r w:rsidRPr="0098236F">
        <w:rPr>
          <w:rFonts w:ascii="GHEA Grapalat" w:hAnsi="GHEA Grapalat"/>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քննության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Հայաստանի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Հանրապետության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դատարաններում</w:t>
      </w:r>
      <w:r w:rsidRPr="0098236F">
        <w:rPr>
          <w:rFonts w:ascii="GHEA Grapalat" w:hAnsi="GHEA Grapalat" w:cs="Tahoma"/>
          <w:color w:val="000000" w:themeColor="text1"/>
          <w:sz w:val="20"/>
          <w:szCs w:val="20"/>
          <w:lang w:val="hy-AM"/>
        </w:rPr>
        <w:t>։</w:t>
      </w:r>
    </w:p>
    <w:p w14:paraId="6FAF0B6A"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hy-AM"/>
        </w:rPr>
        <w:t>8.5</w:t>
      </w:r>
      <w:r w:rsidRPr="0098236F">
        <w:rPr>
          <w:rFonts w:ascii="GHEA Grapalat" w:hAnsi="GHEA Grapalat"/>
          <w:color w:val="000000" w:themeColor="text1"/>
          <w:sz w:val="20"/>
          <w:szCs w:val="20"/>
          <w:lang w:val="hy-AM"/>
        </w:rPr>
        <w:tab/>
        <w:t>Պ</w:t>
      </w:r>
      <w:r w:rsidRPr="0098236F">
        <w:rPr>
          <w:rFonts w:ascii="GHEA Grapalat" w:hAnsi="GHEA Grapalat" w:cs="Sylfaen"/>
          <w:color w:val="000000" w:themeColor="text1"/>
          <w:sz w:val="20"/>
          <w:szCs w:val="20"/>
          <w:lang w:val="hy-AM"/>
        </w:rPr>
        <w:t>այմանագրում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փոփոխություններ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և</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լրացումներ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կարող</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կատարվել</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միայն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փոխադարձ</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համաձայնությամբ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համաձայնագիր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կնքելու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միջոցով</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կհանդիսանա</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անբաժանելի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մասը</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p>
    <w:p w14:paraId="2955DBCB"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8.6 Եթե պայմանագիրն իրականացվում է ենթակապալի պայմանագիր կնքելու միջոցով.</w:t>
      </w:r>
    </w:p>
    <w:p w14:paraId="49A61423"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14555E" w:rsidRPr="0098236F">
        <w:rPr>
          <w:rFonts w:ascii="GHEA Grapalat" w:hAnsi="GHEA Grapalat" w:cs="Sylfaen"/>
          <w:color w:val="000000" w:themeColor="text1"/>
          <w:sz w:val="20"/>
          <w:szCs w:val="20"/>
          <w:vertAlign w:val="superscript"/>
          <w:lang w:val="hy-AM"/>
        </w:rPr>
        <w:t>33</w:t>
      </w:r>
      <w:r w:rsidRPr="0098236F">
        <w:rPr>
          <w:rStyle w:val="FootnoteReference"/>
          <w:rFonts w:ascii="GHEA Grapalat" w:hAnsi="GHEA Grapalat" w:cs="Sylfaen"/>
          <w:color w:val="000000" w:themeColor="text1"/>
          <w:sz w:val="20"/>
          <w:szCs w:val="20"/>
          <w:lang w:val="hy-AM"/>
        </w:rPr>
        <w:footnoteReference w:id="13"/>
      </w:r>
    </w:p>
    <w:p w14:paraId="7BC4ECE2"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4555E" w:rsidRPr="0098236F">
        <w:rPr>
          <w:rFonts w:ascii="GHEA Grapalat" w:hAnsi="GHEA Grapalat" w:cs="Sylfaen"/>
          <w:color w:val="000000" w:themeColor="text1"/>
          <w:sz w:val="20"/>
          <w:szCs w:val="20"/>
          <w:vertAlign w:val="superscript"/>
          <w:lang w:val="hy-AM"/>
        </w:rPr>
        <w:t>34</w:t>
      </w:r>
      <w:r w:rsidRPr="0098236F">
        <w:rPr>
          <w:rStyle w:val="FootnoteReference"/>
          <w:rFonts w:ascii="GHEA Grapalat" w:hAnsi="GHEA Grapalat"/>
          <w:color w:val="000000" w:themeColor="text1"/>
          <w:sz w:val="20"/>
          <w:szCs w:val="20"/>
          <w:lang w:val="hy-AM"/>
        </w:rPr>
        <w:footnoteReference w:id="14"/>
      </w:r>
    </w:p>
    <w:p w14:paraId="4CC0A6D1" w14:textId="77777777" w:rsidR="00F02279" w:rsidRPr="0098236F" w:rsidRDefault="00F02279" w:rsidP="00F02279">
      <w:pPr>
        <w:tabs>
          <w:tab w:val="left" w:pos="1276"/>
        </w:tabs>
        <w:ind w:firstLine="72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sz w:val="20"/>
          <w:szCs w:val="20"/>
          <w:lang w:val="hy-AM"/>
        </w:rPr>
        <w:t>8.8</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8236F">
        <w:rPr>
          <w:rFonts w:ascii="GHEA Grapalat" w:hAnsi="GHEA Grapalat" w:cs="Sylfaen"/>
          <w:color w:val="000000" w:themeColor="text1"/>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98236F">
        <w:rPr>
          <w:rFonts w:ascii="GHEA Grapalat" w:hAnsi="GHEA Grapalat" w:cs="Sylfaen"/>
          <w:color w:val="000000" w:themeColor="text1"/>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8236F" w:rsidRDefault="00F02279" w:rsidP="00F02279">
      <w:pPr>
        <w:tabs>
          <w:tab w:val="left" w:pos="720"/>
        </w:tabs>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hy-AM"/>
        </w:rPr>
        <w:tab/>
        <w:t>8.9</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8236F" w:rsidRDefault="00F02279" w:rsidP="00F02279">
      <w:pPr>
        <w:tabs>
          <w:tab w:val="left" w:pos="720"/>
        </w:tabs>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8236F" w:rsidRDefault="00F02279" w:rsidP="00F02279">
      <w:pPr>
        <w:tabs>
          <w:tab w:val="left" w:pos="720"/>
        </w:tabs>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ab/>
        <w:t>8.10 Պայմանագիրը չի կարող փոփոխվել կողմերի պարտա</w:t>
      </w:r>
      <w:r w:rsidRPr="0098236F">
        <w:rPr>
          <w:rFonts w:ascii="GHEA Grapalat" w:hAnsi="GHEA Grapalat" w:cs="Sylfaen"/>
          <w:color w:val="000000" w:themeColor="text1"/>
          <w:sz w:val="20"/>
          <w:szCs w:val="20"/>
          <w:lang w:val="hy-AM"/>
        </w:rPr>
        <w:softHyphen/>
        <w:t>վորու</w:t>
      </w:r>
      <w:r w:rsidRPr="0098236F">
        <w:rPr>
          <w:rFonts w:ascii="GHEA Grapalat" w:hAnsi="GHEA Grapalat" w:cs="Sylfaen"/>
          <w:color w:val="000000" w:themeColor="text1"/>
          <w:sz w:val="20"/>
          <w:szCs w:val="20"/>
          <w:lang w:val="hy-AM"/>
        </w:rPr>
        <w:softHyphen/>
        <w:t>թյունների մասնակի չկատարման հետևանքով</w:t>
      </w:r>
      <w:r w:rsidRPr="0098236F" w:rsidDel="00591DE3">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lang w:val="hy-AM"/>
        </w:rPr>
        <w:t xml:space="preserve">կամ ամբողջությամբ լուծվել կողմերի փոխադարձ համաձայնությամբ՝ բացառությամբ` Հայաստանի </w:t>
      </w:r>
      <w:r w:rsidRPr="0098236F">
        <w:rPr>
          <w:rFonts w:ascii="GHEA Grapalat" w:hAnsi="GHEA Grapalat" w:cs="Sylfaen"/>
          <w:color w:val="000000" w:themeColor="text1"/>
          <w:sz w:val="20"/>
          <w:szCs w:val="20"/>
          <w:lang w:val="hy-AM"/>
        </w:rPr>
        <w:lastRenderedPageBreak/>
        <w:t>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8236F" w:rsidRDefault="00F02279" w:rsidP="004A1CC7">
      <w:pPr>
        <w:ind w:firstLine="567"/>
        <w:jc w:val="both"/>
        <w:rPr>
          <w:rFonts w:ascii="GHEA Grapalat" w:hAnsi="GHEA Grapalat"/>
          <w:color w:val="000000" w:themeColor="text1"/>
          <w:sz w:val="20"/>
          <w:szCs w:val="20"/>
          <w:lang w:val="hy-AM" w:eastAsia="ru-RU"/>
        </w:rPr>
      </w:pPr>
      <w:r w:rsidRPr="0098236F">
        <w:rPr>
          <w:rFonts w:ascii="GHEA Grapalat" w:hAnsi="GHEA Grapalat" w:cs="Sylfaen"/>
          <w:color w:val="000000" w:themeColor="text1"/>
          <w:sz w:val="20"/>
          <w:szCs w:val="20"/>
          <w:lang w:val="hy-AM"/>
        </w:rPr>
        <w:tab/>
        <w:t>8.11 Կապալառուի կողմից ստանձնած պարտավորությունները չկատա</w:t>
      </w:r>
      <w:r w:rsidRPr="0098236F">
        <w:rPr>
          <w:rFonts w:ascii="GHEA Grapalat" w:hAnsi="GHEA Grapalat" w:cs="Sylfaen"/>
          <w:color w:val="000000" w:themeColor="text1"/>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8236F">
        <w:rPr>
          <w:rFonts w:ascii="GHEA Grapalat" w:hAnsi="GHEA Grapalat" w:cs="Sylfaen"/>
          <w:color w:val="000000" w:themeColor="text1"/>
          <w:sz w:val="20"/>
          <w:szCs w:val="20"/>
          <w:lang w:val="hy-AM"/>
        </w:rPr>
        <w:t xml:space="preserve"> </w:t>
      </w:r>
      <w:r w:rsidR="004A1CC7" w:rsidRPr="0098236F">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8236F" w:rsidRDefault="00F02279" w:rsidP="00F02279">
      <w:pPr>
        <w:tabs>
          <w:tab w:val="left" w:pos="1276"/>
        </w:tabs>
        <w:ind w:firstLine="720"/>
        <w:jc w:val="both"/>
        <w:rPr>
          <w:rFonts w:ascii="GHEA Grapalat" w:hAnsi="GHEA Grapalat" w:cs="Times Armenian"/>
          <w:color w:val="000000" w:themeColor="text1"/>
          <w:sz w:val="20"/>
          <w:szCs w:val="20"/>
          <w:lang w:val="hy-AM"/>
        </w:rPr>
      </w:pPr>
      <w:r w:rsidRPr="0098236F">
        <w:rPr>
          <w:rFonts w:ascii="GHEA Grapalat" w:hAnsi="GHEA Grapalat"/>
          <w:color w:val="000000" w:themeColor="text1"/>
          <w:sz w:val="20"/>
          <w:szCs w:val="20"/>
          <w:lang w:val="hy-AM"/>
        </w:rPr>
        <w:t>8.12</w:t>
      </w:r>
      <w:r w:rsidRPr="0098236F">
        <w:rPr>
          <w:rFonts w:ascii="GHEA Grapalat" w:hAnsi="GHEA Grapalat"/>
          <w:color w:val="000000" w:themeColor="text1"/>
          <w:sz w:val="20"/>
          <w:szCs w:val="20"/>
          <w:lang w:val="hy-AM"/>
        </w:rPr>
        <w:tab/>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կապակցությամբ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ծագած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վեճերը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լուծվում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բանակցությունների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միջոցով</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Համաձայնություն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ձեռք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չբերելու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դեպքում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վեճերը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լուծվում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դատական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կարգով</w:t>
      </w:r>
      <w:r w:rsidRPr="0098236F">
        <w:rPr>
          <w:rFonts w:ascii="GHEA Grapalat" w:hAnsi="GHEA Grapalat" w:cs="Tahoma"/>
          <w:color w:val="000000" w:themeColor="text1"/>
          <w:sz w:val="20"/>
          <w:szCs w:val="20"/>
          <w:lang w:val="hy-AM"/>
        </w:rPr>
        <w:t>։</w:t>
      </w:r>
    </w:p>
    <w:p w14:paraId="55DD5978"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olor w:val="000000" w:themeColor="text1"/>
          <w:sz w:val="20"/>
          <w:szCs w:val="20"/>
          <w:lang w:val="hy-AM"/>
        </w:rPr>
        <w:t xml:space="preserve">8.13 </w:t>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պայմանագիրը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կազմված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____ </w:t>
      </w:r>
      <w:r w:rsidRPr="0098236F">
        <w:rPr>
          <w:rFonts w:ascii="GHEA Grapalat" w:hAnsi="GHEA Grapalat" w:cs="Sylfaen"/>
          <w:color w:val="000000" w:themeColor="text1"/>
          <w:sz w:val="20"/>
          <w:szCs w:val="20"/>
          <w:lang w:val="hy-AM"/>
        </w:rPr>
        <w:t>էջից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կնքվում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երկու</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օրինակից</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որոնք</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ունեն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հավասարազոր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իրավաբանական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ուժ</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յուրաքանչյուր</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կողմին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տրվում</w:t>
      </w:r>
      <w:r w:rsidRPr="0098236F">
        <w:rPr>
          <w:rFonts w:ascii="GHEA Grapalat" w:hAnsi="GHEA Grapalat"/>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մեկական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օրինակ</w:t>
      </w:r>
      <w:r w:rsidRPr="0098236F">
        <w:rPr>
          <w:rFonts w:ascii="GHEA Grapalat" w:hAnsi="GHEA Grapalat" w:cs="Tahoma"/>
          <w:color w:val="000000" w:themeColor="text1"/>
          <w:sz w:val="20"/>
          <w:szCs w:val="20"/>
          <w:lang w:val="hy-AM"/>
        </w:rPr>
        <w:t>։</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N 1, N 2, N 3, </w:t>
      </w:r>
      <w:r w:rsidRPr="0098236F">
        <w:rPr>
          <w:rFonts w:ascii="GHEA Grapalat" w:hAnsi="GHEA Grapalat" w:cs="Arial"/>
          <w:color w:val="000000" w:themeColor="text1"/>
          <w:sz w:val="20"/>
          <w:szCs w:val="20"/>
          <w:lang w:val="hy-AM"/>
        </w:rPr>
        <w:t xml:space="preserve">N 4 </w:t>
      </w:r>
      <w:r w:rsidRPr="0098236F">
        <w:rPr>
          <w:rFonts w:ascii="GHEA Grapalat" w:hAnsi="GHEA Grapalat" w:cs="Sylfaen"/>
          <w:color w:val="000000" w:themeColor="text1"/>
          <w:sz w:val="20"/>
          <w:szCs w:val="20"/>
          <w:lang w:val="hy-AM"/>
        </w:rPr>
        <w:t>և</w:t>
      </w:r>
      <w:r w:rsidRPr="0098236F">
        <w:rPr>
          <w:rFonts w:ascii="GHEA Grapalat" w:hAnsi="GHEA Grapalat" w:cs="Arial"/>
          <w:color w:val="000000" w:themeColor="text1"/>
          <w:sz w:val="20"/>
          <w:szCs w:val="20"/>
          <w:lang w:val="hy-AM"/>
        </w:rPr>
        <w:t xml:space="preserve"> N 4.1 </w:t>
      </w:r>
      <w:r w:rsidRPr="0098236F">
        <w:rPr>
          <w:rFonts w:ascii="GHEA Grapalat" w:hAnsi="GHEA Grapalat" w:cs="Sylfaen"/>
          <w:color w:val="000000" w:themeColor="text1"/>
          <w:sz w:val="20"/>
          <w:szCs w:val="20"/>
          <w:lang w:val="hy-AM"/>
        </w:rPr>
        <w:t>հավելվածները</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համարվում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են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անբաժանելի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մասը</w:t>
      </w:r>
      <w:r w:rsidRPr="0098236F">
        <w:rPr>
          <w:rFonts w:ascii="GHEA Grapalat" w:hAnsi="GHEA Grapalat" w:cs="Tahoma"/>
          <w:color w:val="000000" w:themeColor="text1"/>
          <w:sz w:val="20"/>
          <w:szCs w:val="20"/>
          <w:lang w:val="hy-AM"/>
        </w:rPr>
        <w:t>։</w:t>
      </w:r>
    </w:p>
    <w:p w14:paraId="27BE3646" w14:textId="77777777" w:rsidR="00F02279" w:rsidRPr="0098236F" w:rsidRDefault="00F02279" w:rsidP="00F02279">
      <w:pPr>
        <w:tabs>
          <w:tab w:val="left" w:pos="1276"/>
        </w:tabs>
        <w:ind w:firstLine="720"/>
        <w:jc w:val="both"/>
        <w:rPr>
          <w:rFonts w:ascii="GHEA Grapalat" w:hAnsi="GHEA Grapalat"/>
          <w:color w:val="000000" w:themeColor="text1"/>
          <w:sz w:val="20"/>
          <w:szCs w:val="20"/>
          <w:lang w:val="hy-AM"/>
        </w:rPr>
      </w:pPr>
      <w:r w:rsidRPr="0098236F">
        <w:rPr>
          <w:rFonts w:ascii="GHEA Grapalat" w:hAnsi="GHEA Grapalat" w:cs="Sylfaen"/>
          <w:color w:val="000000" w:themeColor="text1"/>
          <w:sz w:val="20"/>
          <w:szCs w:val="20"/>
          <w:lang w:val="hy-AM"/>
        </w:rPr>
        <w:t>8.14 Սույն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պայմանագրի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հետ</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կապված</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հարաբերությունների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նկատմամբ</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կիրառվում</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է</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Հայաստանի</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Հանրապետության</w:t>
      </w:r>
      <w:r w:rsidRPr="0098236F">
        <w:rPr>
          <w:rFonts w:ascii="GHEA Grapalat" w:hAnsi="GHEA Grapalat" w:cs="Times Armenian"/>
          <w:color w:val="000000" w:themeColor="text1"/>
          <w:sz w:val="20"/>
          <w:szCs w:val="20"/>
          <w:lang w:val="hy-AM"/>
        </w:rPr>
        <w:t xml:space="preserve"> </w:t>
      </w:r>
      <w:r w:rsidRPr="0098236F">
        <w:rPr>
          <w:rFonts w:ascii="GHEA Grapalat" w:hAnsi="GHEA Grapalat" w:cs="Sylfaen"/>
          <w:color w:val="000000" w:themeColor="text1"/>
          <w:sz w:val="20"/>
          <w:szCs w:val="20"/>
          <w:lang w:val="hy-AM"/>
        </w:rPr>
        <w:t>իրավունքը</w:t>
      </w:r>
      <w:r w:rsidRPr="0098236F">
        <w:rPr>
          <w:rFonts w:ascii="GHEA Grapalat" w:hAnsi="GHEA Grapalat" w:cs="Tahoma"/>
          <w:color w:val="000000" w:themeColor="text1"/>
          <w:sz w:val="20"/>
          <w:szCs w:val="20"/>
          <w:lang w:val="hy-AM"/>
        </w:rPr>
        <w:t>։</w:t>
      </w:r>
    </w:p>
    <w:p w14:paraId="4734E190" w14:textId="06F509B3" w:rsidR="00F02279" w:rsidRPr="0098236F" w:rsidRDefault="00F02279" w:rsidP="00F02279">
      <w:pPr>
        <w:ind w:firstLine="708"/>
        <w:jc w:val="both"/>
        <w:rPr>
          <w:rFonts w:ascii="GHEA Grapalat" w:hAnsi="GHEA Grapalat"/>
          <w:color w:val="000000" w:themeColor="text1"/>
          <w:sz w:val="20"/>
          <w:szCs w:val="20"/>
          <w:vertAlign w:val="superscript"/>
          <w:lang w:val="hy-AM" w:eastAsia="ru-RU"/>
        </w:rPr>
      </w:pPr>
      <w:r w:rsidRPr="0098236F">
        <w:rPr>
          <w:rFonts w:ascii="GHEA Grapalat" w:hAnsi="GHEA Grapalat"/>
          <w:color w:val="000000" w:themeColor="text1"/>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98236F">
        <w:rPr>
          <w:rFonts w:ascii="GHEA Grapalat" w:hAnsi="GHEA Grapalat"/>
          <w:color w:val="000000" w:themeColor="text1"/>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98236F">
        <w:rPr>
          <w:rFonts w:ascii="GHEA Grapalat" w:hAnsi="GHEA Grapalat"/>
          <w:color w:val="000000" w:themeColor="text1"/>
          <w:sz w:val="20"/>
          <w:szCs w:val="20"/>
          <w:lang w:val="hy-AM" w:eastAsia="ru-RU"/>
        </w:rPr>
        <w:t>Ընդ որում, Կապալառուն համաձայնագիրը կնքում</w:t>
      </w:r>
      <w:r w:rsidR="00960B74" w:rsidRPr="0098236F">
        <w:rPr>
          <w:rFonts w:ascii="GHEA Grapalat" w:hAnsi="GHEA Grapalat"/>
          <w:color w:val="000000" w:themeColor="text1"/>
          <w:sz w:val="20"/>
          <w:szCs w:val="20"/>
          <w:lang w:val="hy-AM" w:eastAsia="ru-RU"/>
        </w:rPr>
        <w:t xml:space="preserve"> և</w:t>
      </w:r>
      <w:r w:rsidRPr="0098236F">
        <w:rPr>
          <w:rFonts w:ascii="GHEA Grapalat" w:hAnsi="GHEA Grapalat"/>
          <w:color w:val="000000" w:themeColor="text1"/>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E06F0" w:rsidRPr="0098236F">
        <w:rPr>
          <w:rFonts w:ascii="GHEA Grapalat" w:hAnsi="GHEA Grapalat"/>
          <w:color w:val="000000" w:themeColor="text1"/>
          <w:sz w:val="20"/>
          <w:szCs w:val="20"/>
          <w:vertAlign w:val="superscript"/>
          <w:lang w:val="hy-AM" w:eastAsia="ru-RU"/>
        </w:rPr>
        <w:t>35</w:t>
      </w:r>
      <w:r w:rsidRPr="0098236F">
        <w:rPr>
          <w:rStyle w:val="FootnoteReference"/>
          <w:rFonts w:ascii="GHEA Grapalat" w:hAnsi="GHEA Grapalat"/>
          <w:color w:val="000000" w:themeColor="text1"/>
          <w:sz w:val="20"/>
          <w:szCs w:val="20"/>
          <w:lang w:val="hy-AM" w:eastAsia="ru-RU"/>
        </w:rPr>
        <w:footnoteReference w:id="15"/>
      </w:r>
    </w:p>
    <w:p w14:paraId="64A147CE" w14:textId="77777777" w:rsidR="00F02279" w:rsidRPr="0098236F" w:rsidRDefault="00F02279" w:rsidP="009B4C3F">
      <w:pPr>
        <w:jc w:val="both"/>
        <w:rPr>
          <w:rFonts w:ascii="GHEA Grapalat" w:hAnsi="GHEA Grapalat"/>
          <w:b/>
          <w:color w:val="000000" w:themeColor="text1"/>
          <w:lang w:val="hy-AM"/>
        </w:rPr>
      </w:pPr>
    </w:p>
    <w:p w14:paraId="1A4C889F" w14:textId="77777777" w:rsidR="00F02279" w:rsidRPr="0098236F" w:rsidRDefault="00F02279" w:rsidP="00F02279">
      <w:pPr>
        <w:ind w:firstLine="709"/>
        <w:jc w:val="both"/>
        <w:rPr>
          <w:rFonts w:ascii="GHEA Grapalat" w:hAnsi="GHEA Grapalat" w:cs="Sylfaen"/>
          <w:b/>
          <w:color w:val="000000" w:themeColor="text1"/>
          <w:sz w:val="20"/>
          <w:szCs w:val="20"/>
          <w:lang w:val="hy-AM"/>
        </w:rPr>
      </w:pPr>
      <w:r w:rsidRPr="0098236F">
        <w:rPr>
          <w:rFonts w:ascii="GHEA Grapalat" w:hAnsi="GHEA Grapalat"/>
          <w:b/>
          <w:color w:val="000000" w:themeColor="text1"/>
          <w:sz w:val="20"/>
          <w:szCs w:val="20"/>
          <w:lang w:val="hy-AM"/>
        </w:rPr>
        <w:t xml:space="preserve">9. </w:t>
      </w:r>
      <w:r w:rsidRPr="0098236F">
        <w:rPr>
          <w:rFonts w:ascii="GHEA Grapalat" w:hAnsi="GHEA Grapalat" w:cs="Sylfaen"/>
          <w:b/>
          <w:color w:val="000000" w:themeColor="text1"/>
          <w:sz w:val="20"/>
          <w:szCs w:val="20"/>
          <w:lang w:val="hy-AM"/>
        </w:rPr>
        <w:t>ԿՈՂՄԵՐԻ</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ՀԱՍՑԵՆԵՐԸ</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ԲԱՆԿԱՅԻՆ</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ՎԱՎԵՐԱՊԱՅՄԱՆՆԵՐԸ</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ԵՎ</w:t>
      </w:r>
      <w:r w:rsidRPr="0098236F">
        <w:rPr>
          <w:rFonts w:ascii="GHEA Grapalat" w:hAnsi="GHEA Grapalat" w:cs="Times Armenian"/>
          <w:b/>
          <w:color w:val="000000" w:themeColor="text1"/>
          <w:sz w:val="20"/>
          <w:szCs w:val="20"/>
          <w:lang w:val="hy-AM"/>
        </w:rPr>
        <w:t xml:space="preserve"> </w:t>
      </w:r>
      <w:r w:rsidRPr="0098236F">
        <w:rPr>
          <w:rFonts w:ascii="GHEA Grapalat" w:hAnsi="GHEA Grapalat" w:cs="Sylfaen"/>
          <w:b/>
          <w:color w:val="000000" w:themeColor="text1"/>
          <w:sz w:val="20"/>
          <w:szCs w:val="20"/>
          <w:lang w:val="hy-AM"/>
        </w:rPr>
        <w:t>ՍՏՈՐԱԳՐՈՒԹՅՈՒՆՆԵՐԸ</w:t>
      </w:r>
    </w:p>
    <w:p w14:paraId="05220CFD" w14:textId="77777777" w:rsidR="00F02279" w:rsidRPr="0098236F" w:rsidRDefault="00F02279" w:rsidP="00F02279">
      <w:pPr>
        <w:ind w:firstLine="709"/>
        <w:jc w:val="both"/>
        <w:rPr>
          <w:rFonts w:ascii="GHEA Grapalat" w:hAnsi="GHEA Grapalat" w:cs="Sylfaen"/>
          <w:b/>
          <w:color w:val="000000" w:themeColor="text1"/>
          <w:lang w:val="hy-AM"/>
        </w:rPr>
      </w:pPr>
    </w:p>
    <w:p w14:paraId="0658F57E" w14:textId="77777777" w:rsidR="00F02279" w:rsidRPr="0098236F" w:rsidRDefault="00F02279" w:rsidP="00F02279">
      <w:pPr>
        <w:ind w:firstLine="709"/>
        <w:jc w:val="both"/>
        <w:rPr>
          <w:rFonts w:ascii="GHEA Grapalat" w:hAnsi="GHEA Grapalat" w:cs="Sylfaen"/>
          <w:b/>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8236F" w14:paraId="028B956B" w14:textId="77777777" w:rsidTr="00545BDE">
        <w:trPr>
          <w:jc w:val="center"/>
        </w:trPr>
        <w:tc>
          <w:tcPr>
            <w:tcW w:w="4536" w:type="dxa"/>
          </w:tcPr>
          <w:p w14:paraId="1DCEA35D" w14:textId="77777777" w:rsidR="00F02279" w:rsidRPr="0098236F" w:rsidRDefault="00F02279" w:rsidP="00545BDE">
            <w:pPr>
              <w:spacing w:line="360" w:lineRule="auto"/>
              <w:jc w:val="center"/>
              <w:rPr>
                <w:rFonts w:ascii="GHEA Grapalat" w:hAnsi="GHEA Grapalat" w:cs="Sylfaen"/>
                <w:b/>
                <w:bCs/>
                <w:color w:val="000000" w:themeColor="text1"/>
                <w:sz w:val="20"/>
                <w:szCs w:val="20"/>
                <w:lang w:val="nb-NO"/>
              </w:rPr>
            </w:pPr>
            <w:r w:rsidRPr="0098236F">
              <w:rPr>
                <w:rFonts w:ascii="GHEA Grapalat" w:hAnsi="GHEA Grapalat" w:cs="Sylfaen"/>
                <w:b/>
                <w:bCs/>
                <w:color w:val="000000" w:themeColor="text1"/>
                <w:sz w:val="20"/>
                <w:szCs w:val="20"/>
                <w:lang w:val="nb-NO"/>
              </w:rPr>
              <w:t>ՊԱՏՎԻՐԱՏՈՒ</w:t>
            </w:r>
          </w:p>
          <w:p w14:paraId="1B5DF04B" w14:textId="77777777" w:rsidR="00F02279" w:rsidRPr="0098236F" w:rsidRDefault="00F02279" w:rsidP="00545BDE">
            <w:pPr>
              <w:rPr>
                <w:rFonts w:ascii="GHEA Grapalat" w:hAnsi="GHEA Grapalat"/>
                <w:color w:val="000000" w:themeColor="text1"/>
                <w:sz w:val="22"/>
                <w:szCs w:val="22"/>
                <w:lang w:val="ru-RU"/>
              </w:rPr>
            </w:pPr>
          </w:p>
          <w:p w14:paraId="7DD827FD" w14:textId="77777777" w:rsidR="00F02279" w:rsidRPr="0098236F" w:rsidRDefault="00F02279" w:rsidP="00545BDE">
            <w:pPr>
              <w:rPr>
                <w:rFonts w:ascii="GHEA Grapalat" w:hAnsi="GHEA Grapalat"/>
                <w:color w:val="000000" w:themeColor="text1"/>
                <w:lang w:val="ru-RU"/>
              </w:rPr>
            </w:pPr>
          </w:p>
          <w:p w14:paraId="6882FE55"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0463F29A"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095EAAC2" w14:textId="77777777" w:rsidR="00F02279" w:rsidRPr="0098236F" w:rsidRDefault="00F02279" w:rsidP="00545BDE">
            <w:pPr>
              <w:jc w:val="center"/>
              <w:rPr>
                <w:rFonts w:ascii="GHEA Grapalat" w:hAnsi="GHEA Grapalat"/>
                <w:color w:val="000000" w:themeColor="text1"/>
                <w:sz w:val="18"/>
                <w:szCs w:val="18"/>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c>
          <w:tcPr>
            <w:tcW w:w="760" w:type="dxa"/>
          </w:tcPr>
          <w:p w14:paraId="0FC9796B" w14:textId="77777777" w:rsidR="00F02279" w:rsidRPr="0098236F" w:rsidRDefault="00F02279" w:rsidP="00545BDE">
            <w:pPr>
              <w:spacing w:line="360" w:lineRule="auto"/>
              <w:jc w:val="center"/>
              <w:rPr>
                <w:rFonts w:ascii="GHEA Grapalat" w:hAnsi="GHEA Grapalat"/>
                <w:color w:val="000000" w:themeColor="text1"/>
                <w:lang w:val="ru-RU"/>
              </w:rPr>
            </w:pPr>
          </w:p>
        </w:tc>
        <w:tc>
          <w:tcPr>
            <w:tcW w:w="4343" w:type="dxa"/>
          </w:tcPr>
          <w:p w14:paraId="3F43C667" w14:textId="77777777" w:rsidR="00F02279" w:rsidRPr="0098236F" w:rsidRDefault="00F02279" w:rsidP="00545BDE">
            <w:pPr>
              <w:spacing w:line="360" w:lineRule="auto"/>
              <w:jc w:val="center"/>
              <w:rPr>
                <w:rFonts w:ascii="GHEA Grapalat" w:hAnsi="GHEA Grapalat" w:cs="Sylfaen"/>
                <w:b/>
                <w:bCs/>
                <w:color w:val="000000" w:themeColor="text1"/>
                <w:sz w:val="20"/>
                <w:szCs w:val="20"/>
                <w:lang w:val="ru-RU"/>
              </w:rPr>
            </w:pPr>
            <w:r w:rsidRPr="0098236F">
              <w:rPr>
                <w:rFonts w:ascii="GHEA Grapalat" w:hAnsi="GHEA Grapalat" w:cs="Sylfaen"/>
                <w:b/>
                <w:bCs/>
                <w:color w:val="000000" w:themeColor="text1"/>
                <w:sz w:val="20"/>
                <w:szCs w:val="20"/>
                <w:lang w:val="pt-BR"/>
              </w:rPr>
              <w:t>ԿԱՊԱԼԱՌՈՒ</w:t>
            </w:r>
          </w:p>
          <w:p w14:paraId="261F30AA" w14:textId="77777777" w:rsidR="00F02279" w:rsidRPr="0098236F" w:rsidRDefault="00F02279" w:rsidP="00545BDE">
            <w:pPr>
              <w:jc w:val="center"/>
              <w:rPr>
                <w:rFonts w:ascii="GHEA Grapalat" w:hAnsi="GHEA Grapalat"/>
                <w:color w:val="000000" w:themeColor="text1"/>
                <w:lang w:val="ru-RU"/>
              </w:rPr>
            </w:pPr>
          </w:p>
          <w:p w14:paraId="159ABC08" w14:textId="77777777" w:rsidR="00F02279" w:rsidRPr="0098236F" w:rsidRDefault="00F02279" w:rsidP="00545BDE">
            <w:pPr>
              <w:jc w:val="center"/>
              <w:rPr>
                <w:rFonts w:ascii="GHEA Grapalat" w:hAnsi="GHEA Grapalat"/>
                <w:color w:val="000000" w:themeColor="text1"/>
                <w:lang w:val="ru-RU"/>
              </w:rPr>
            </w:pPr>
          </w:p>
          <w:p w14:paraId="6C2C4350"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791F4E0B"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4101F11C" w14:textId="77777777" w:rsidR="00F02279" w:rsidRPr="0098236F" w:rsidRDefault="00F02279" w:rsidP="00545BDE">
            <w:pPr>
              <w:jc w:val="center"/>
              <w:rPr>
                <w:rFonts w:ascii="GHEA Grapalat" w:hAnsi="GHEA Grapalat"/>
                <w:color w:val="000000" w:themeColor="text1"/>
                <w:sz w:val="22"/>
                <w:szCs w:val="22"/>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r>
    </w:tbl>
    <w:p w14:paraId="3FEFDFF8" w14:textId="77777777" w:rsidR="00F02279" w:rsidRPr="0098236F" w:rsidRDefault="00F02279" w:rsidP="00F02279">
      <w:pPr>
        <w:ind w:firstLine="709"/>
        <w:jc w:val="both"/>
        <w:rPr>
          <w:rFonts w:ascii="GHEA Grapalat" w:hAnsi="GHEA Grapalat" w:cs="Arial"/>
          <w:b/>
          <w:color w:val="000000" w:themeColor="text1"/>
        </w:rPr>
      </w:pPr>
    </w:p>
    <w:p w14:paraId="70700C7A" w14:textId="77777777" w:rsidR="00F02279" w:rsidRPr="0098236F" w:rsidRDefault="00F02279" w:rsidP="00F02279">
      <w:pPr>
        <w:ind w:firstLine="567"/>
        <w:rPr>
          <w:rFonts w:ascii="GHEA Grapalat" w:hAnsi="GHEA Grapalat"/>
          <w:i/>
          <w:color w:val="000000" w:themeColor="text1"/>
        </w:rPr>
      </w:pPr>
    </w:p>
    <w:p w14:paraId="159B9DEF" w14:textId="77777777" w:rsidR="00F02279" w:rsidRPr="0098236F" w:rsidRDefault="00F02279" w:rsidP="00F02279">
      <w:pPr>
        <w:ind w:firstLine="567"/>
        <w:rPr>
          <w:rFonts w:ascii="GHEA Grapalat" w:hAnsi="GHEA Grapalat"/>
          <w:i/>
          <w:color w:val="000000" w:themeColor="text1"/>
        </w:rPr>
      </w:pPr>
    </w:p>
    <w:p w14:paraId="0E0685CF" w14:textId="77777777" w:rsidR="00F02279" w:rsidRPr="0098236F" w:rsidRDefault="00F02279" w:rsidP="00F02279">
      <w:pPr>
        <w:tabs>
          <w:tab w:val="left" w:pos="1276"/>
        </w:tabs>
        <w:ind w:firstLine="720"/>
        <w:jc w:val="both"/>
        <w:rPr>
          <w:rFonts w:ascii="GHEA Grapalat" w:hAnsi="GHEA Grapalat"/>
          <w:color w:val="000000" w:themeColor="text1"/>
          <w:sz w:val="20"/>
          <w:szCs w:val="20"/>
          <w:u w:val="single"/>
          <w:lang w:val="nb-NO"/>
        </w:rPr>
      </w:pPr>
      <w:r w:rsidRPr="0098236F">
        <w:rPr>
          <w:rFonts w:ascii="GHEA Grapalat" w:hAnsi="GHEA Grapalat" w:cs="Sylfaen"/>
          <w:i/>
          <w:color w:val="000000" w:themeColor="text1"/>
          <w:sz w:val="20"/>
          <w:szCs w:val="20"/>
          <w:lang w:val="pt-BR"/>
        </w:rPr>
        <w:t>Անհրաժեշտության</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դեպքում</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պայմանագրի նախագծում</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կարող</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են</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ներառվել</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ՀՀ</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օրենսդրությանը</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չհակասող</w:t>
      </w:r>
      <w:r w:rsidRPr="0098236F">
        <w:rPr>
          <w:rFonts w:ascii="GHEA Grapalat" w:hAnsi="GHEA Grapalat" w:cs="Sylfaen"/>
          <w:i/>
          <w:color w:val="000000" w:themeColor="text1"/>
          <w:sz w:val="20"/>
          <w:szCs w:val="20"/>
          <w:lang w:val="nb-NO"/>
        </w:rPr>
        <w:t xml:space="preserve"> </w:t>
      </w:r>
      <w:r w:rsidRPr="0098236F">
        <w:rPr>
          <w:rFonts w:ascii="GHEA Grapalat" w:hAnsi="GHEA Grapalat" w:cs="Sylfaen"/>
          <w:i/>
          <w:color w:val="000000" w:themeColor="text1"/>
          <w:sz w:val="20"/>
          <w:szCs w:val="20"/>
          <w:lang w:val="pt-BR"/>
        </w:rPr>
        <w:t>դրույթներ</w:t>
      </w:r>
      <w:r w:rsidRPr="0098236F">
        <w:rPr>
          <w:rFonts w:ascii="GHEA Grapalat" w:hAnsi="GHEA Grapalat" w:cs="Sylfaen"/>
          <w:i/>
          <w:color w:val="000000" w:themeColor="text1"/>
          <w:sz w:val="20"/>
          <w:szCs w:val="20"/>
          <w:lang w:val="nb-NO"/>
        </w:rPr>
        <w:t>։</w:t>
      </w:r>
    </w:p>
    <w:p w14:paraId="3B4CBD50" w14:textId="0181C583" w:rsidR="00AF2CC4" w:rsidRPr="0098236F" w:rsidRDefault="00AF2CC4" w:rsidP="00AF2CC4">
      <w:pPr>
        <w:jc w:val="center"/>
        <w:rPr>
          <w:rFonts w:ascii="GHEA Grapalat" w:hAnsi="GHEA Grapalat"/>
          <w:color w:val="000000" w:themeColor="text1"/>
          <w:sz w:val="20"/>
          <w:lang w:val="hy-AM"/>
        </w:rPr>
      </w:pPr>
    </w:p>
    <w:p w14:paraId="6A82EFE1" w14:textId="3C397AE8" w:rsidR="00960B74" w:rsidRPr="0098236F" w:rsidRDefault="00960B74" w:rsidP="00AF2CC4">
      <w:pPr>
        <w:jc w:val="center"/>
        <w:rPr>
          <w:rFonts w:ascii="GHEA Grapalat" w:hAnsi="GHEA Grapalat"/>
          <w:color w:val="000000" w:themeColor="text1"/>
          <w:sz w:val="20"/>
          <w:lang w:val="hy-AM"/>
        </w:rPr>
      </w:pPr>
    </w:p>
    <w:p w14:paraId="042CF85E" w14:textId="4C40D8B5" w:rsidR="00960B74" w:rsidRPr="0098236F" w:rsidRDefault="00960B74" w:rsidP="00AF2CC4">
      <w:pPr>
        <w:jc w:val="center"/>
        <w:rPr>
          <w:rFonts w:ascii="GHEA Grapalat" w:hAnsi="GHEA Grapalat"/>
          <w:color w:val="000000" w:themeColor="text1"/>
          <w:sz w:val="20"/>
          <w:lang w:val="hy-AM"/>
        </w:rPr>
      </w:pPr>
    </w:p>
    <w:p w14:paraId="6EC6782F" w14:textId="4EFD9A82" w:rsidR="00960B74" w:rsidRPr="0098236F" w:rsidRDefault="00960B74" w:rsidP="00AF2CC4">
      <w:pPr>
        <w:jc w:val="center"/>
        <w:rPr>
          <w:rFonts w:ascii="GHEA Grapalat" w:hAnsi="GHEA Grapalat"/>
          <w:color w:val="000000" w:themeColor="text1"/>
          <w:sz w:val="20"/>
          <w:lang w:val="hy-AM"/>
        </w:rPr>
      </w:pPr>
    </w:p>
    <w:p w14:paraId="289C895D" w14:textId="184E7BBF" w:rsidR="00BD418F" w:rsidRPr="0098236F" w:rsidRDefault="00BD418F" w:rsidP="00AF2CC4">
      <w:pPr>
        <w:jc w:val="center"/>
        <w:rPr>
          <w:rFonts w:ascii="GHEA Grapalat" w:hAnsi="GHEA Grapalat"/>
          <w:color w:val="000000" w:themeColor="text1"/>
          <w:sz w:val="20"/>
          <w:lang w:val="hy-AM"/>
        </w:rPr>
      </w:pPr>
    </w:p>
    <w:p w14:paraId="37EDEE61" w14:textId="74608169" w:rsidR="00916B1A" w:rsidRPr="00916B1A" w:rsidRDefault="00916B1A" w:rsidP="00916B1A">
      <w:pPr>
        <w:jc w:val="right"/>
        <w:rPr>
          <w:rFonts w:ascii="GHEA Grapalat" w:hAnsi="GHEA Grapalat" w:cs="Arial"/>
          <w:i/>
          <w:color w:val="000000" w:themeColor="text1"/>
          <w:sz w:val="20"/>
          <w:szCs w:val="20"/>
          <w:lang w:val="hy-AM"/>
        </w:rPr>
      </w:pPr>
      <w:r w:rsidRPr="00916B1A">
        <w:rPr>
          <w:rFonts w:ascii="GHEA Grapalat" w:hAnsi="GHEA Grapalat" w:cs="Arial"/>
          <w:i/>
          <w:color w:val="000000" w:themeColor="text1"/>
          <w:sz w:val="20"/>
          <w:szCs w:val="20"/>
          <w:lang w:val="hy-AM"/>
        </w:rPr>
        <w:t xml:space="preserve">Հավելված թիվ </w:t>
      </w:r>
      <w:r>
        <w:rPr>
          <w:rFonts w:ascii="GHEA Grapalat" w:hAnsi="GHEA Grapalat" w:cs="Arial"/>
          <w:i/>
          <w:color w:val="000000" w:themeColor="text1"/>
          <w:sz w:val="20"/>
          <w:szCs w:val="20"/>
          <w:lang w:val="hy-AM"/>
        </w:rPr>
        <w:t>1</w:t>
      </w:r>
    </w:p>
    <w:p w14:paraId="3DDEBEA1" w14:textId="46C3446B" w:rsidR="00916B1A" w:rsidRPr="00916B1A" w:rsidRDefault="00916B1A" w:rsidP="00916B1A">
      <w:pPr>
        <w:jc w:val="right"/>
        <w:rPr>
          <w:rFonts w:ascii="GHEA Grapalat" w:hAnsi="GHEA Grapalat" w:cs="Arial"/>
          <w:i/>
          <w:color w:val="000000" w:themeColor="text1"/>
          <w:sz w:val="20"/>
          <w:szCs w:val="20"/>
          <w:lang w:val="hy-AM"/>
        </w:rPr>
      </w:pPr>
      <w:r w:rsidRPr="00916B1A">
        <w:rPr>
          <w:rFonts w:ascii="GHEA Grapalat" w:hAnsi="GHEA Grapalat" w:cs="Arial"/>
          <w:i/>
          <w:color w:val="000000" w:themeColor="text1"/>
          <w:sz w:val="20"/>
          <w:szCs w:val="20"/>
          <w:lang w:val="hy-AM"/>
        </w:rPr>
        <w:t xml:space="preserve">«           »     </w:t>
      </w:r>
      <w:r>
        <w:rPr>
          <w:rFonts w:ascii="GHEA Grapalat" w:hAnsi="GHEA Grapalat" w:cs="Arial"/>
          <w:i/>
          <w:color w:val="000000" w:themeColor="text1"/>
          <w:sz w:val="20"/>
          <w:szCs w:val="20"/>
          <w:lang w:val="hy-AM"/>
        </w:rPr>
        <w:t>20</w:t>
      </w:r>
      <w:r w:rsidRPr="00916B1A">
        <w:rPr>
          <w:rFonts w:ascii="GHEA Grapalat" w:hAnsi="GHEA Grapalat" w:cs="Arial"/>
          <w:i/>
          <w:color w:val="000000" w:themeColor="text1"/>
          <w:sz w:val="20"/>
          <w:szCs w:val="20"/>
          <w:lang w:val="hy-AM"/>
        </w:rPr>
        <w:t xml:space="preserve">             թ.  կնքված </w:t>
      </w:r>
    </w:p>
    <w:p w14:paraId="5B453641" w14:textId="2543F397" w:rsidR="009B4C3F" w:rsidRPr="00916B1A" w:rsidRDefault="00916B1A" w:rsidP="00916B1A">
      <w:pPr>
        <w:jc w:val="right"/>
        <w:rPr>
          <w:rFonts w:ascii="GHEA Grapalat" w:hAnsi="GHEA Grapalat" w:cs="Arial"/>
          <w:i/>
          <w:color w:val="000000" w:themeColor="text1"/>
          <w:sz w:val="20"/>
          <w:szCs w:val="20"/>
          <w:lang w:val="hy-AM"/>
        </w:rPr>
      </w:pPr>
      <w:r w:rsidRPr="00916B1A">
        <w:rPr>
          <w:rFonts w:ascii="GHEA Grapalat" w:hAnsi="GHEA Grapalat" w:cs="Arial"/>
          <w:i/>
          <w:color w:val="000000" w:themeColor="text1"/>
          <w:sz w:val="20"/>
          <w:szCs w:val="20"/>
          <w:lang w:val="hy-AM"/>
        </w:rPr>
        <w:t>ծածկագրով պայմանագրի</w:t>
      </w:r>
    </w:p>
    <w:p w14:paraId="72F28A8C" w14:textId="77777777" w:rsidR="00AF2CC4" w:rsidRPr="0098236F" w:rsidRDefault="00AF2CC4" w:rsidP="009B2D36">
      <w:pPr>
        <w:rPr>
          <w:rFonts w:ascii="GHEA Grapalat" w:hAnsi="GHEA Grapalat"/>
          <w:color w:val="000000" w:themeColor="text1"/>
          <w:sz w:val="20"/>
          <w:lang w:val="hy-AM"/>
        </w:rPr>
      </w:pPr>
    </w:p>
    <w:p w14:paraId="4589FCB3" w14:textId="77777777" w:rsidR="00AF2CC4" w:rsidRPr="0098236F" w:rsidRDefault="00AF2CC4" w:rsidP="00AF2CC4">
      <w:pPr>
        <w:jc w:val="center"/>
        <w:rPr>
          <w:rFonts w:ascii="GHEA Grapalat" w:hAnsi="GHEA Grapalat"/>
          <w:color w:val="000000" w:themeColor="text1"/>
          <w:sz w:val="20"/>
          <w:lang w:val="hy-AM"/>
        </w:rPr>
      </w:pPr>
    </w:p>
    <w:p w14:paraId="713AA751" w14:textId="5DBA0CCD" w:rsidR="00AF2CC4" w:rsidRPr="0098236F" w:rsidRDefault="00AF2CC4" w:rsidP="00AF2CC4">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ՏԵԽՆԻԿԱԿԱՆ ԲՆՈՒԹԱԳԻՐ - ԳՆՄԱՆ ԺԱՄԱՆԱԿԱՑՈՒՅՑ*</w:t>
      </w:r>
    </w:p>
    <w:p w14:paraId="7231B048" w14:textId="77777777" w:rsidR="00AF2CC4" w:rsidRPr="0098236F" w:rsidRDefault="00AF2CC4" w:rsidP="00AF2CC4">
      <w:pPr>
        <w:jc w:val="right"/>
        <w:rPr>
          <w:rFonts w:ascii="GHEA Grapalat" w:hAnsi="GHEA Grapalat"/>
          <w:color w:val="000000" w:themeColor="text1"/>
          <w:sz w:val="20"/>
          <w:lang w:val="hy-AM"/>
        </w:rPr>
      </w:pP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r>
      <w:r w:rsidRPr="0098236F">
        <w:rPr>
          <w:rFonts w:ascii="GHEA Grapalat" w:hAnsi="GHEA Grapalat"/>
          <w:color w:val="000000" w:themeColor="text1"/>
          <w:sz w:val="20"/>
          <w:lang w:val="hy-AM"/>
        </w:rPr>
        <w:tab/>
        <w:t xml:space="preserve">                                                                ՀՀ դրամ</w:t>
      </w:r>
    </w:p>
    <w:tbl>
      <w:tblPr>
        <w:tblW w:w="109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530"/>
        <w:gridCol w:w="1637"/>
        <w:gridCol w:w="966"/>
        <w:gridCol w:w="964"/>
        <w:gridCol w:w="1127"/>
        <w:gridCol w:w="1127"/>
        <w:gridCol w:w="1268"/>
        <w:gridCol w:w="1802"/>
      </w:tblGrid>
      <w:tr w:rsidR="00AF2CC4" w:rsidRPr="0098236F" w14:paraId="1E3BE062" w14:textId="77777777" w:rsidTr="00AF2CC4">
        <w:tc>
          <w:tcPr>
            <w:tcW w:w="10929" w:type="dxa"/>
            <w:gridSpan w:val="9"/>
          </w:tcPr>
          <w:p w14:paraId="77449CAF"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Աշխատանքի</w:t>
            </w:r>
          </w:p>
        </w:tc>
      </w:tr>
      <w:tr w:rsidR="00AF2CC4" w:rsidRPr="0098236F" w14:paraId="0B922155" w14:textId="77777777" w:rsidTr="00AF2CC4">
        <w:trPr>
          <w:trHeight w:val="219"/>
        </w:trPr>
        <w:tc>
          <w:tcPr>
            <w:tcW w:w="508" w:type="dxa"/>
            <w:vMerge w:val="restart"/>
            <w:vAlign w:val="center"/>
          </w:tcPr>
          <w:p w14:paraId="7A1BDE59" w14:textId="77777777" w:rsidR="00AF2CC4" w:rsidRPr="0098236F" w:rsidRDefault="00AF2CC4" w:rsidP="00AF2CC4">
            <w:pPr>
              <w:jc w:val="center"/>
              <w:rPr>
                <w:rFonts w:ascii="GHEA Grapalat" w:hAnsi="GHEA Grapalat"/>
                <w:color w:val="000000" w:themeColor="text1"/>
                <w:sz w:val="18"/>
                <w:lang w:val="hy-AM"/>
              </w:rPr>
            </w:pPr>
            <w:r w:rsidRPr="0098236F">
              <w:rPr>
                <w:rFonts w:ascii="GHEA Grapalat" w:hAnsi="GHEA Grapalat"/>
                <w:color w:val="000000" w:themeColor="text1"/>
                <w:sz w:val="18"/>
                <w:lang w:val="hy-AM"/>
              </w:rPr>
              <w:t>Չ/Հ</w:t>
            </w:r>
          </w:p>
        </w:tc>
        <w:tc>
          <w:tcPr>
            <w:tcW w:w="1530" w:type="dxa"/>
            <w:vMerge w:val="restart"/>
            <w:vAlign w:val="center"/>
          </w:tcPr>
          <w:p w14:paraId="1A2DF8DE" w14:textId="77777777" w:rsidR="00AF2CC4" w:rsidRPr="0098236F" w:rsidRDefault="00AF2CC4" w:rsidP="00AF2CC4">
            <w:pPr>
              <w:jc w:val="center"/>
              <w:rPr>
                <w:rFonts w:ascii="GHEA Grapalat" w:hAnsi="GHEA Grapalat"/>
                <w:color w:val="000000" w:themeColor="text1"/>
                <w:sz w:val="18"/>
                <w:lang w:val="hy-AM"/>
              </w:rPr>
            </w:pPr>
            <w:r w:rsidRPr="0098236F">
              <w:rPr>
                <w:rFonts w:ascii="GHEA Grapalat" w:hAnsi="GHEA Grapalat"/>
                <w:color w:val="000000" w:themeColor="text1"/>
                <w:sz w:val="18"/>
                <w:lang w:val="hy-AM"/>
              </w:rPr>
              <w:t>գնումների պլանով նախատեսված միջանցիկ ծածկագիրը` ըստ ԳՄԱ դասակարգման (CPV)</w:t>
            </w:r>
          </w:p>
        </w:tc>
        <w:tc>
          <w:tcPr>
            <w:tcW w:w="1580" w:type="dxa"/>
            <w:vMerge w:val="restart"/>
            <w:vAlign w:val="center"/>
          </w:tcPr>
          <w:p w14:paraId="70B10BED"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տեխնիկական բնութագիրը</w:t>
            </w:r>
          </w:p>
        </w:tc>
        <w:tc>
          <w:tcPr>
            <w:tcW w:w="966" w:type="dxa"/>
            <w:vMerge w:val="restart"/>
            <w:vAlign w:val="center"/>
          </w:tcPr>
          <w:p w14:paraId="5323748A"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չափման միավորը</w:t>
            </w:r>
          </w:p>
        </w:tc>
        <w:tc>
          <w:tcPr>
            <w:tcW w:w="1021" w:type="dxa"/>
            <w:vMerge w:val="restart"/>
            <w:vAlign w:val="center"/>
          </w:tcPr>
          <w:p w14:paraId="123AAC46"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միավոր գինը/ՀՀ դրամ</w:t>
            </w:r>
          </w:p>
        </w:tc>
        <w:tc>
          <w:tcPr>
            <w:tcW w:w="1127" w:type="dxa"/>
            <w:vMerge w:val="restart"/>
            <w:vAlign w:val="center"/>
          </w:tcPr>
          <w:p w14:paraId="6FEFC09C"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ընդհանուր գինը/ՀՀ դրամ</w:t>
            </w:r>
          </w:p>
        </w:tc>
        <w:tc>
          <w:tcPr>
            <w:tcW w:w="1127" w:type="dxa"/>
            <w:vMerge w:val="restart"/>
            <w:vAlign w:val="center"/>
          </w:tcPr>
          <w:p w14:paraId="5BBD0FF0"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ընդհանուր քանակը</w:t>
            </w:r>
          </w:p>
        </w:tc>
        <w:tc>
          <w:tcPr>
            <w:tcW w:w="3070" w:type="dxa"/>
            <w:gridSpan w:val="2"/>
            <w:vAlign w:val="center"/>
          </w:tcPr>
          <w:p w14:paraId="7F196059"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կատարման</w:t>
            </w:r>
          </w:p>
        </w:tc>
      </w:tr>
      <w:tr w:rsidR="00AF2CC4" w:rsidRPr="0098236F" w14:paraId="5953BA4B" w14:textId="77777777" w:rsidTr="00AF2CC4">
        <w:trPr>
          <w:trHeight w:val="445"/>
        </w:trPr>
        <w:tc>
          <w:tcPr>
            <w:tcW w:w="508" w:type="dxa"/>
            <w:vMerge/>
            <w:vAlign w:val="center"/>
          </w:tcPr>
          <w:p w14:paraId="00157C0B" w14:textId="77777777" w:rsidR="00AF2CC4" w:rsidRPr="0098236F" w:rsidRDefault="00AF2CC4" w:rsidP="00AF2CC4">
            <w:pPr>
              <w:jc w:val="center"/>
              <w:rPr>
                <w:rFonts w:ascii="GHEA Grapalat" w:hAnsi="GHEA Grapalat"/>
                <w:color w:val="000000" w:themeColor="text1"/>
                <w:sz w:val="18"/>
              </w:rPr>
            </w:pPr>
          </w:p>
        </w:tc>
        <w:tc>
          <w:tcPr>
            <w:tcW w:w="1530" w:type="dxa"/>
            <w:vMerge/>
            <w:vAlign w:val="center"/>
          </w:tcPr>
          <w:p w14:paraId="53447462" w14:textId="77777777" w:rsidR="00AF2CC4" w:rsidRPr="0098236F" w:rsidRDefault="00AF2CC4" w:rsidP="00AF2CC4">
            <w:pPr>
              <w:jc w:val="center"/>
              <w:rPr>
                <w:rFonts w:ascii="GHEA Grapalat" w:hAnsi="GHEA Grapalat"/>
                <w:color w:val="000000" w:themeColor="text1"/>
                <w:sz w:val="18"/>
              </w:rPr>
            </w:pPr>
          </w:p>
        </w:tc>
        <w:tc>
          <w:tcPr>
            <w:tcW w:w="1580" w:type="dxa"/>
            <w:vMerge/>
            <w:vAlign w:val="center"/>
          </w:tcPr>
          <w:p w14:paraId="0431AAE6" w14:textId="77777777" w:rsidR="00AF2CC4" w:rsidRPr="0098236F" w:rsidRDefault="00AF2CC4" w:rsidP="00AF2CC4">
            <w:pPr>
              <w:jc w:val="center"/>
              <w:rPr>
                <w:rFonts w:ascii="GHEA Grapalat" w:hAnsi="GHEA Grapalat"/>
                <w:color w:val="000000" w:themeColor="text1"/>
                <w:sz w:val="18"/>
              </w:rPr>
            </w:pPr>
          </w:p>
        </w:tc>
        <w:tc>
          <w:tcPr>
            <w:tcW w:w="966" w:type="dxa"/>
            <w:vMerge/>
            <w:vAlign w:val="center"/>
          </w:tcPr>
          <w:p w14:paraId="0075EBC3" w14:textId="77777777" w:rsidR="00AF2CC4" w:rsidRPr="0098236F" w:rsidRDefault="00AF2CC4" w:rsidP="00AF2CC4">
            <w:pPr>
              <w:jc w:val="center"/>
              <w:rPr>
                <w:rFonts w:ascii="GHEA Grapalat" w:hAnsi="GHEA Grapalat"/>
                <w:color w:val="000000" w:themeColor="text1"/>
                <w:sz w:val="18"/>
              </w:rPr>
            </w:pPr>
          </w:p>
        </w:tc>
        <w:tc>
          <w:tcPr>
            <w:tcW w:w="1021" w:type="dxa"/>
            <w:vMerge/>
            <w:vAlign w:val="center"/>
          </w:tcPr>
          <w:p w14:paraId="46E23FC7" w14:textId="77777777" w:rsidR="00AF2CC4" w:rsidRPr="0098236F" w:rsidRDefault="00AF2CC4" w:rsidP="00AF2CC4">
            <w:pPr>
              <w:jc w:val="center"/>
              <w:rPr>
                <w:rFonts w:ascii="GHEA Grapalat" w:hAnsi="GHEA Grapalat"/>
                <w:color w:val="000000" w:themeColor="text1"/>
                <w:sz w:val="18"/>
              </w:rPr>
            </w:pPr>
          </w:p>
        </w:tc>
        <w:tc>
          <w:tcPr>
            <w:tcW w:w="1127" w:type="dxa"/>
            <w:vMerge/>
            <w:vAlign w:val="center"/>
          </w:tcPr>
          <w:p w14:paraId="70B58803" w14:textId="77777777" w:rsidR="00AF2CC4" w:rsidRPr="0098236F" w:rsidRDefault="00AF2CC4" w:rsidP="00AF2CC4">
            <w:pPr>
              <w:jc w:val="center"/>
              <w:rPr>
                <w:rFonts w:ascii="GHEA Grapalat" w:hAnsi="GHEA Grapalat"/>
                <w:color w:val="000000" w:themeColor="text1"/>
                <w:sz w:val="18"/>
              </w:rPr>
            </w:pPr>
          </w:p>
        </w:tc>
        <w:tc>
          <w:tcPr>
            <w:tcW w:w="1127" w:type="dxa"/>
            <w:vMerge/>
            <w:vAlign w:val="center"/>
          </w:tcPr>
          <w:p w14:paraId="7F2FD4C5" w14:textId="77777777" w:rsidR="00AF2CC4" w:rsidRPr="0098236F" w:rsidRDefault="00AF2CC4" w:rsidP="00AF2CC4">
            <w:pPr>
              <w:jc w:val="center"/>
              <w:rPr>
                <w:rFonts w:ascii="GHEA Grapalat" w:hAnsi="GHEA Grapalat"/>
                <w:color w:val="000000" w:themeColor="text1"/>
                <w:sz w:val="18"/>
              </w:rPr>
            </w:pPr>
          </w:p>
        </w:tc>
        <w:tc>
          <w:tcPr>
            <w:tcW w:w="1268" w:type="dxa"/>
            <w:vAlign w:val="center"/>
          </w:tcPr>
          <w:p w14:paraId="6902892B"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հասցեն</w:t>
            </w:r>
          </w:p>
        </w:tc>
        <w:tc>
          <w:tcPr>
            <w:tcW w:w="1802" w:type="dxa"/>
            <w:vAlign w:val="center"/>
          </w:tcPr>
          <w:p w14:paraId="21551D5A" w14:textId="77777777" w:rsidR="00AF2CC4" w:rsidRPr="0098236F" w:rsidRDefault="00AF2CC4" w:rsidP="00AF2CC4">
            <w:pPr>
              <w:jc w:val="center"/>
              <w:rPr>
                <w:rFonts w:ascii="GHEA Grapalat" w:hAnsi="GHEA Grapalat"/>
                <w:color w:val="000000" w:themeColor="text1"/>
                <w:sz w:val="18"/>
              </w:rPr>
            </w:pPr>
            <w:r w:rsidRPr="0098236F">
              <w:rPr>
                <w:rFonts w:ascii="GHEA Grapalat" w:hAnsi="GHEA Grapalat"/>
                <w:color w:val="000000" w:themeColor="text1"/>
                <w:sz w:val="18"/>
              </w:rPr>
              <w:t>Ժամկետը**</w:t>
            </w:r>
          </w:p>
        </w:tc>
      </w:tr>
      <w:tr w:rsidR="00AF2CC4" w:rsidRPr="004D47F2" w14:paraId="78C72A5B" w14:textId="77777777" w:rsidTr="00FA6D84">
        <w:trPr>
          <w:trHeight w:val="3174"/>
        </w:trPr>
        <w:tc>
          <w:tcPr>
            <w:tcW w:w="508" w:type="dxa"/>
            <w:vAlign w:val="center"/>
          </w:tcPr>
          <w:p w14:paraId="7C1EBCB7" w14:textId="77777777" w:rsidR="00AF2CC4" w:rsidRPr="0098236F" w:rsidRDefault="00AF2CC4" w:rsidP="00AF2CC4">
            <w:pPr>
              <w:pStyle w:val="BodyTextIndent2"/>
              <w:spacing w:line="240" w:lineRule="auto"/>
              <w:ind w:firstLine="0"/>
              <w:jc w:val="center"/>
              <w:rPr>
                <w:rFonts w:ascii="GHEA Grapalat" w:hAnsi="GHEA Grapalat"/>
                <w:color w:val="000000" w:themeColor="text1"/>
                <w:sz w:val="16"/>
              </w:rPr>
            </w:pPr>
            <w:r w:rsidRPr="0098236F">
              <w:rPr>
                <w:rFonts w:ascii="GHEA Grapalat" w:hAnsi="GHEA Grapalat"/>
                <w:color w:val="000000" w:themeColor="text1"/>
                <w:sz w:val="16"/>
              </w:rPr>
              <w:t>1</w:t>
            </w:r>
          </w:p>
          <w:p w14:paraId="423AA0C8" w14:textId="77777777" w:rsidR="00AF2CC4" w:rsidRPr="0098236F" w:rsidRDefault="00AF2CC4" w:rsidP="00AF2CC4">
            <w:pPr>
              <w:jc w:val="center"/>
              <w:rPr>
                <w:rFonts w:ascii="GHEA Grapalat" w:hAnsi="GHEA Grapalat"/>
                <w:color w:val="000000" w:themeColor="text1"/>
                <w:sz w:val="20"/>
              </w:rPr>
            </w:pPr>
          </w:p>
        </w:tc>
        <w:tc>
          <w:tcPr>
            <w:tcW w:w="1530" w:type="dxa"/>
          </w:tcPr>
          <w:p w14:paraId="5E36EC80" w14:textId="60A02522" w:rsidR="00AF2CC4" w:rsidRPr="00597A1B" w:rsidRDefault="00AF2CC4" w:rsidP="00597A1B">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45461100</w:t>
            </w:r>
            <w:r w:rsidRPr="0098236F">
              <w:rPr>
                <w:rFonts w:ascii="GHEA Grapalat" w:hAnsi="GHEA Grapalat"/>
                <w:color w:val="000000" w:themeColor="text1"/>
                <w:sz w:val="20"/>
              </w:rPr>
              <w:t>/50</w:t>
            </w:r>
            <w:r w:rsidR="00597A1B">
              <w:rPr>
                <w:rFonts w:ascii="GHEA Grapalat" w:hAnsi="GHEA Grapalat"/>
                <w:color w:val="000000" w:themeColor="text1"/>
                <w:sz w:val="20"/>
                <w:lang w:val="hy-AM"/>
              </w:rPr>
              <w:t>1</w:t>
            </w:r>
          </w:p>
        </w:tc>
        <w:tc>
          <w:tcPr>
            <w:tcW w:w="1580" w:type="dxa"/>
          </w:tcPr>
          <w:p w14:paraId="7C1BCE27" w14:textId="175B30F7" w:rsidR="00AF2CC4" w:rsidRPr="0098236F" w:rsidRDefault="00AF2CC4" w:rsidP="00AF2CC4">
            <w:pPr>
              <w:jc w:val="center"/>
              <w:rPr>
                <w:rFonts w:ascii="GHEA Grapalat" w:hAnsi="GHEA Grapalat"/>
                <w:color w:val="000000" w:themeColor="text1"/>
                <w:sz w:val="18"/>
                <w:szCs w:val="18"/>
                <w:lang w:val="hy-AM"/>
              </w:rPr>
            </w:pPr>
            <w:r w:rsidRPr="0098236F">
              <w:rPr>
                <w:rFonts w:ascii="GHEA Grapalat" w:hAnsi="GHEA Grapalat"/>
                <w:color w:val="000000" w:themeColor="text1"/>
                <w:sz w:val="18"/>
                <w:szCs w:val="18"/>
                <w:lang w:val="hy-AM"/>
              </w:rPr>
              <w:t>ք.Երևան, Վ</w:t>
            </w:r>
            <w:r w:rsidRPr="0098236F">
              <w:rPr>
                <w:rFonts w:ascii="Cambria Math" w:hAnsi="Cambria Math" w:cs="Cambria Math"/>
                <w:color w:val="000000" w:themeColor="text1"/>
                <w:sz w:val="18"/>
                <w:szCs w:val="18"/>
                <w:lang w:val="hy-AM"/>
              </w:rPr>
              <w:t>․</w:t>
            </w:r>
            <w:r w:rsidRPr="0098236F">
              <w:rPr>
                <w:rFonts w:ascii="GHEA Grapalat" w:hAnsi="GHEA Grapalat" w:cs="GHEA Grapalat"/>
                <w:color w:val="000000" w:themeColor="text1"/>
                <w:sz w:val="18"/>
                <w:szCs w:val="18"/>
                <w:lang w:val="hy-AM"/>
              </w:rPr>
              <w:t>Սարգսյան</w:t>
            </w:r>
            <w:r w:rsidR="00E24A8F">
              <w:rPr>
                <w:rFonts w:ascii="GHEA Grapalat" w:hAnsi="GHEA Grapalat"/>
                <w:color w:val="000000" w:themeColor="text1"/>
                <w:sz w:val="18"/>
                <w:szCs w:val="18"/>
                <w:lang w:val="hy-AM"/>
              </w:rPr>
              <w:t xml:space="preserve"> 3</w:t>
            </w:r>
            <w:r w:rsidRPr="0098236F">
              <w:rPr>
                <w:rFonts w:ascii="GHEA Grapalat" w:hAnsi="GHEA Grapalat"/>
                <w:color w:val="000000" w:themeColor="text1"/>
                <w:sz w:val="18"/>
                <w:szCs w:val="18"/>
                <w:lang w:val="hy-AM"/>
              </w:rPr>
              <w:t xml:space="preserve"> հասցեում տեղակայված շենքի ընթացիկ նորոգման աշխատանքներ՝ համաձայն </w:t>
            </w:r>
          </w:p>
          <w:p w14:paraId="2C594FFA" w14:textId="193AD82D" w:rsidR="00AF2CC4" w:rsidRPr="0098236F" w:rsidRDefault="00AF2CC4" w:rsidP="00AF2CC4">
            <w:pPr>
              <w:jc w:val="center"/>
              <w:rPr>
                <w:rFonts w:ascii="GHEA Grapalat" w:hAnsi="GHEA Grapalat"/>
                <w:color w:val="000000" w:themeColor="text1"/>
                <w:sz w:val="18"/>
                <w:szCs w:val="18"/>
                <w:lang w:val="hy-AM"/>
              </w:rPr>
            </w:pPr>
            <w:r w:rsidRPr="0098236F">
              <w:rPr>
                <w:rFonts w:ascii="GHEA Grapalat" w:hAnsi="GHEA Grapalat"/>
                <w:color w:val="000000" w:themeColor="text1"/>
                <w:sz w:val="18"/>
                <w:szCs w:val="18"/>
                <w:lang w:val="hy-AM"/>
              </w:rPr>
              <w:t xml:space="preserve">ստորև ներկայացված </w:t>
            </w:r>
            <w:r w:rsidR="00597A1B">
              <w:rPr>
                <w:rFonts w:ascii="GHEA Grapalat" w:hAnsi="GHEA Grapalat"/>
                <w:color w:val="000000" w:themeColor="text1"/>
                <w:sz w:val="18"/>
                <w:szCs w:val="18"/>
                <w:lang w:val="hy-AM"/>
              </w:rPr>
              <w:t>աշխատանքների կատարման ցանկի</w:t>
            </w:r>
          </w:p>
          <w:p w14:paraId="51C09E56" w14:textId="6B1DE53C" w:rsidR="009B4C3F" w:rsidRPr="0098236F" w:rsidRDefault="009B4C3F" w:rsidP="00394F72">
            <w:pPr>
              <w:jc w:val="center"/>
              <w:rPr>
                <w:rFonts w:ascii="GHEA Grapalat" w:hAnsi="GHEA Grapalat"/>
                <w:color w:val="000000" w:themeColor="text1"/>
                <w:sz w:val="20"/>
              </w:rPr>
            </w:pPr>
          </w:p>
        </w:tc>
        <w:tc>
          <w:tcPr>
            <w:tcW w:w="966" w:type="dxa"/>
          </w:tcPr>
          <w:p w14:paraId="65871FEF" w14:textId="77777777" w:rsidR="00AF2CC4" w:rsidRPr="0098236F" w:rsidRDefault="00AF2CC4" w:rsidP="00AF2CC4">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դրամ</w:t>
            </w:r>
          </w:p>
        </w:tc>
        <w:tc>
          <w:tcPr>
            <w:tcW w:w="1021" w:type="dxa"/>
          </w:tcPr>
          <w:p w14:paraId="0BE0F3BC" w14:textId="388B7012" w:rsidR="00AF2CC4" w:rsidRPr="0098236F" w:rsidRDefault="00AD1047" w:rsidP="00AF2CC4">
            <w:pPr>
              <w:jc w:val="center"/>
              <w:rPr>
                <w:rFonts w:ascii="GHEA Grapalat" w:hAnsi="GHEA Grapalat"/>
                <w:color w:val="000000" w:themeColor="text1"/>
                <w:sz w:val="20"/>
              </w:rPr>
            </w:pPr>
            <w:r>
              <w:rPr>
                <w:rFonts w:ascii="GHEA Grapalat" w:hAnsi="GHEA Grapalat"/>
                <w:color w:val="000000" w:themeColor="text1"/>
                <w:sz w:val="20"/>
                <w:szCs w:val="20"/>
                <w:lang w:val="hy-AM"/>
              </w:rPr>
              <w:t>-</w:t>
            </w:r>
          </w:p>
        </w:tc>
        <w:tc>
          <w:tcPr>
            <w:tcW w:w="1127" w:type="dxa"/>
          </w:tcPr>
          <w:p w14:paraId="4FF339F4" w14:textId="26BC9B04" w:rsidR="00AF2CC4" w:rsidRPr="0098236F" w:rsidRDefault="00AD1047" w:rsidP="00AF2CC4">
            <w:pPr>
              <w:jc w:val="center"/>
              <w:rPr>
                <w:rFonts w:ascii="GHEA Grapalat" w:hAnsi="GHEA Grapalat"/>
                <w:color w:val="000000" w:themeColor="text1"/>
                <w:sz w:val="20"/>
              </w:rPr>
            </w:pPr>
            <w:r>
              <w:rPr>
                <w:rFonts w:ascii="GHEA Grapalat" w:hAnsi="GHEA Grapalat"/>
                <w:color w:val="000000" w:themeColor="text1"/>
                <w:sz w:val="20"/>
                <w:szCs w:val="20"/>
                <w:lang w:val="hy-AM"/>
              </w:rPr>
              <w:t>-</w:t>
            </w:r>
          </w:p>
        </w:tc>
        <w:tc>
          <w:tcPr>
            <w:tcW w:w="1127" w:type="dxa"/>
          </w:tcPr>
          <w:p w14:paraId="41032A7F" w14:textId="77777777" w:rsidR="00AF2CC4" w:rsidRPr="0098236F" w:rsidRDefault="00AF2CC4" w:rsidP="00AF2CC4">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1</w:t>
            </w:r>
          </w:p>
        </w:tc>
        <w:tc>
          <w:tcPr>
            <w:tcW w:w="1268" w:type="dxa"/>
          </w:tcPr>
          <w:p w14:paraId="5C8CD04A" w14:textId="3B1712C4" w:rsidR="00AF2CC4" w:rsidRPr="0098236F" w:rsidRDefault="00AF2CC4" w:rsidP="00AF2CC4">
            <w:pPr>
              <w:jc w:val="center"/>
              <w:rPr>
                <w:rFonts w:ascii="GHEA Grapalat" w:hAnsi="GHEA Grapalat"/>
                <w:color w:val="000000" w:themeColor="text1"/>
                <w:sz w:val="18"/>
                <w:szCs w:val="18"/>
                <w:lang w:val="hy-AM"/>
              </w:rPr>
            </w:pPr>
            <w:r w:rsidRPr="0098236F">
              <w:rPr>
                <w:rFonts w:ascii="GHEA Grapalat" w:hAnsi="GHEA Grapalat"/>
                <w:color w:val="000000" w:themeColor="text1"/>
                <w:sz w:val="18"/>
                <w:szCs w:val="18"/>
                <w:lang w:val="hy-AM"/>
              </w:rPr>
              <w:t>ք.Երևան, Վ</w:t>
            </w:r>
            <w:r w:rsidRPr="0098236F">
              <w:rPr>
                <w:rFonts w:ascii="Cambria Math" w:hAnsi="Cambria Math" w:cs="Cambria Math"/>
                <w:color w:val="000000" w:themeColor="text1"/>
                <w:sz w:val="18"/>
                <w:szCs w:val="18"/>
                <w:lang w:val="hy-AM"/>
              </w:rPr>
              <w:t>․</w:t>
            </w:r>
            <w:r w:rsidRPr="0098236F">
              <w:rPr>
                <w:rFonts w:ascii="GHEA Grapalat" w:hAnsi="GHEA Grapalat" w:cs="GHEA Grapalat"/>
                <w:color w:val="000000" w:themeColor="text1"/>
                <w:sz w:val="18"/>
                <w:szCs w:val="18"/>
                <w:lang w:val="hy-AM"/>
              </w:rPr>
              <w:t>Սարգսյան</w:t>
            </w:r>
            <w:r w:rsidR="00E24A8F">
              <w:rPr>
                <w:rFonts w:ascii="GHEA Grapalat" w:hAnsi="GHEA Grapalat"/>
                <w:color w:val="000000" w:themeColor="text1"/>
                <w:sz w:val="18"/>
                <w:szCs w:val="18"/>
                <w:lang w:val="hy-AM"/>
              </w:rPr>
              <w:t xml:space="preserve"> 3</w:t>
            </w:r>
          </w:p>
          <w:p w14:paraId="52EA303D" w14:textId="77777777" w:rsidR="00394F72" w:rsidRPr="0098236F" w:rsidRDefault="00394F72" w:rsidP="00AF2CC4">
            <w:pPr>
              <w:jc w:val="center"/>
              <w:rPr>
                <w:rFonts w:ascii="GHEA Grapalat" w:hAnsi="GHEA Grapalat"/>
                <w:color w:val="000000" w:themeColor="text1"/>
                <w:sz w:val="18"/>
                <w:szCs w:val="18"/>
              </w:rPr>
            </w:pPr>
          </w:p>
          <w:p w14:paraId="043ED0FD" w14:textId="77777777" w:rsidR="00394F72" w:rsidRPr="0098236F" w:rsidRDefault="00394F72" w:rsidP="00AF2CC4">
            <w:pPr>
              <w:jc w:val="center"/>
              <w:rPr>
                <w:rFonts w:ascii="GHEA Grapalat" w:hAnsi="GHEA Grapalat"/>
                <w:color w:val="000000" w:themeColor="text1"/>
                <w:sz w:val="18"/>
                <w:szCs w:val="18"/>
              </w:rPr>
            </w:pPr>
          </w:p>
          <w:p w14:paraId="631B92BE" w14:textId="77777777" w:rsidR="00394F72" w:rsidRPr="0098236F" w:rsidRDefault="00394F72" w:rsidP="00AF2CC4">
            <w:pPr>
              <w:jc w:val="center"/>
              <w:rPr>
                <w:rFonts w:ascii="GHEA Grapalat" w:hAnsi="GHEA Grapalat"/>
                <w:color w:val="000000" w:themeColor="text1"/>
                <w:sz w:val="18"/>
                <w:szCs w:val="18"/>
              </w:rPr>
            </w:pPr>
          </w:p>
          <w:p w14:paraId="34FA59E4" w14:textId="77777777" w:rsidR="00394F72" w:rsidRPr="0098236F" w:rsidRDefault="00394F72" w:rsidP="00AF2CC4">
            <w:pPr>
              <w:jc w:val="center"/>
              <w:rPr>
                <w:rFonts w:ascii="GHEA Grapalat" w:hAnsi="GHEA Grapalat"/>
                <w:color w:val="000000" w:themeColor="text1"/>
                <w:sz w:val="18"/>
                <w:szCs w:val="18"/>
              </w:rPr>
            </w:pPr>
          </w:p>
          <w:p w14:paraId="44E4B729" w14:textId="77777777" w:rsidR="00394F72" w:rsidRPr="0098236F" w:rsidRDefault="00394F72" w:rsidP="00AF2CC4">
            <w:pPr>
              <w:jc w:val="center"/>
              <w:rPr>
                <w:rFonts w:ascii="GHEA Grapalat" w:hAnsi="GHEA Grapalat"/>
                <w:color w:val="000000" w:themeColor="text1"/>
                <w:sz w:val="18"/>
                <w:szCs w:val="18"/>
              </w:rPr>
            </w:pPr>
          </w:p>
          <w:p w14:paraId="3F63681B" w14:textId="77777777" w:rsidR="00394F72" w:rsidRPr="0098236F" w:rsidRDefault="00394F72" w:rsidP="00AF2CC4">
            <w:pPr>
              <w:jc w:val="center"/>
              <w:rPr>
                <w:rFonts w:ascii="GHEA Grapalat" w:hAnsi="GHEA Grapalat"/>
                <w:color w:val="000000" w:themeColor="text1"/>
                <w:sz w:val="18"/>
                <w:szCs w:val="18"/>
              </w:rPr>
            </w:pPr>
          </w:p>
          <w:p w14:paraId="32E7CD4E" w14:textId="77777777" w:rsidR="00394F72" w:rsidRPr="0098236F" w:rsidRDefault="00394F72" w:rsidP="00AF2CC4">
            <w:pPr>
              <w:jc w:val="center"/>
              <w:rPr>
                <w:rFonts w:ascii="GHEA Grapalat" w:hAnsi="GHEA Grapalat"/>
                <w:color w:val="000000" w:themeColor="text1"/>
                <w:sz w:val="18"/>
                <w:szCs w:val="18"/>
              </w:rPr>
            </w:pPr>
          </w:p>
          <w:p w14:paraId="245FAC32" w14:textId="77777777" w:rsidR="00394F72" w:rsidRPr="0098236F" w:rsidRDefault="00394F72" w:rsidP="00AF2CC4">
            <w:pPr>
              <w:jc w:val="center"/>
              <w:rPr>
                <w:rFonts w:ascii="GHEA Grapalat" w:hAnsi="GHEA Grapalat"/>
                <w:color w:val="000000" w:themeColor="text1"/>
                <w:sz w:val="18"/>
                <w:szCs w:val="18"/>
              </w:rPr>
            </w:pPr>
          </w:p>
          <w:p w14:paraId="777F025E" w14:textId="77777777" w:rsidR="00394F72" w:rsidRPr="0098236F" w:rsidRDefault="00394F72" w:rsidP="00AF2CC4">
            <w:pPr>
              <w:jc w:val="center"/>
              <w:rPr>
                <w:rFonts w:ascii="GHEA Grapalat" w:hAnsi="GHEA Grapalat"/>
                <w:color w:val="000000" w:themeColor="text1"/>
                <w:sz w:val="18"/>
                <w:szCs w:val="18"/>
              </w:rPr>
            </w:pPr>
          </w:p>
          <w:p w14:paraId="0ECC79FE" w14:textId="77777777" w:rsidR="00394F72" w:rsidRPr="0098236F" w:rsidRDefault="00394F72" w:rsidP="00AF2CC4">
            <w:pPr>
              <w:jc w:val="center"/>
              <w:rPr>
                <w:rFonts w:ascii="GHEA Grapalat" w:hAnsi="GHEA Grapalat"/>
                <w:color w:val="000000" w:themeColor="text1"/>
                <w:sz w:val="18"/>
                <w:szCs w:val="18"/>
              </w:rPr>
            </w:pPr>
          </w:p>
          <w:p w14:paraId="31821059" w14:textId="21922C41" w:rsidR="00394F72" w:rsidRPr="0098236F" w:rsidRDefault="00394F72" w:rsidP="00AF2CC4">
            <w:pPr>
              <w:jc w:val="center"/>
              <w:rPr>
                <w:rFonts w:ascii="GHEA Grapalat" w:hAnsi="GHEA Grapalat"/>
                <w:color w:val="000000" w:themeColor="text1"/>
                <w:sz w:val="20"/>
              </w:rPr>
            </w:pPr>
          </w:p>
        </w:tc>
        <w:tc>
          <w:tcPr>
            <w:tcW w:w="1802" w:type="dxa"/>
          </w:tcPr>
          <w:p w14:paraId="65B9E160" w14:textId="697B781B" w:rsidR="00AF2CC4" w:rsidRPr="0098236F" w:rsidRDefault="00AF2CC4" w:rsidP="00AF2CC4">
            <w:pPr>
              <w:ind w:left="113" w:right="113"/>
              <w:jc w:val="center"/>
              <w:rPr>
                <w:rFonts w:ascii="GHEA Grapalat" w:hAnsi="GHEA Grapalat"/>
                <w:color w:val="000000" w:themeColor="text1"/>
                <w:sz w:val="18"/>
                <w:szCs w:val="18"/>
                <w:shd w:val="clear" w:color="auto" w:fill="FFFFFF"/>
                <w:lang w:val="af-ZA"/>
              </w:rPr>
            </w:pPr>
            <w:r w:rsidRPr="0098236F">
              <w:rPr>
                <w:rFonts w:ascii="GHEA Grapalat" w:hAnsi="GHEA Grapalat"/>
                <w:color w:val="000000" w:themeColor="text1"/>
                <w:sz w:val="18"/>
                <w:szCs w:val="18"/>
                <w:shd w:val="clear" w:color="auto" w:fill="FFFFFF"/>
                <w:lang w:val="af-ZA"/>
              </w:rPr>
              <w:t>202</w:t>
            </w:r>
            <w:r w:rsidR="007D09E0">
              <w:rPr>
                <w:rFonts w:ascii="GHEA Grapalat" w:hAnsi="GHEA Grapalat"/>
                <w:color w:val="000000" w:themeColor="text1"/>
                <w:sz w:val="18"/>
                <w:szCs w:val="18"/>
                <w:shd w:val="clear" w:color="auto" w:fill="FFFFFF"/>
                <w:lang w:val="hy-AM"/>
              </w:rPr>
              <w:t>4</w:t>
            </w:r>
            <w:r w:rsidRPr="0098236F">
              <w:rPr>
                <w:rFonts w:ascii="GHEA Grapalat" w:hAnsi="GHEA Grapalat"/>
                <w:color w:val="000000" w:themeColor="text1"/>
                <w:sz w:val="18"/>
                <w:szCs w:val="18"/>
                <w:shd w:val="clear" w:color="auto" w:fill="FFFFFF"/>
                <w:lang w:val="hy-AM"/>
              </w:rPr>
              <w:t>թ</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ընթացքում՝</w:t>
            </w:r>
          </w:p>
          <w:p w14:paraId="1684F1EB" w14:textId="6BE1DD1B" w:rsidR="00AF2CC4" w:rsidRPr="0098236F" w:rsidRDefault="00AF2CC4" w:rsidP="00AF2CC4">
            <w:pPr>
              <w:jc w:val="center"/>
              <w:rPr>
                <w:rFonts w:ascii="GHEA Grapalat" w:hAnsi="GHEA Grapalat"/>
                <w:color w:val="000000" w:themeColor="text1"/>
                <w:sz w:val="18"/>
                <w:szCs w:val="18"/>
                <w:shd w:val="clear" w:color="auto" w:fill="FFFFFF"/>
                <w:lang w:val="hy-AM"/>
              </w:rPr>
            </w:pPr>
            <w:r w:rsidRPr="0098236F">
              <w:rPr>
                <w:rFonts w:ascii="GHEA Grapalat" w:hAnsi="GHEA Grapalat"/>
                <w:color w:val="000000" w:themeColor="text1"/>
                <w:sz w:val="18"/>
                <w:szCs w:val="18"/>
                <w:shd w:val="clear" w:color="auto" w:fill="FFFFFF"/>
                <w:lang w:val="hy-AM"/>
              </w:rPr>
              <w:t>համապատասխան</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ֆինանսական</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միջոցներ</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նախատեսվելու</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դեպքում</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կողմերի</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միջև կնքվելիք</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Համաձայնագիրը</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ուժի</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մեջ</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մտնելու</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օրվանից</w:t>
            </w:r>
            <w:r w:rsidRPr="0098236F">
              <w:rPr>
                <w:rFonts w:ascii="GHEA Grapalat" w:hAnsi="GHEA Grapalat"/>
                <w:color w:val="000000" w:themeColor="text1"/>
                <w:sz w:val="18"/>
                <w:szCs w:val="18"/>
                <w:shd w:val="clear" w:color="auto" w:fill="FFFFFF"/>
                <w:lang w:val="af-ZA"/>
              </w:rPr>
              <w:t xml:space="preserve"> </w:t>
            </w:r>
            <w:r w:rsidRPr="0098236F">
              <w:rPr>
                <w:rFonts w:ascii="GHEA Grapalat" w:hAnsi="GHEA Grapalat"/>
                <w:color w:val="000000" w:themeColor="text1"/>
                <w:sz w:val="18"/>
                <w:szCs w:val="18"/>
                <w:shd w:val="clear" w:color="auto" w:fill="FFFFFF"/>
                <w:lang w:val="hy-AM"/>
              </w:rPr>
              <w:t>սկսած</w:t>
            </w:r>
            <w:r w:rsidR="00AD1047">
              <w:rPr>
                <w:rFonts w:ascii="GHEA Grapalat" w:hAnsi="GHEA Grapalat"/>
                <w:color w:val="000000" w:themeColor="text1"/>
                <w:sz w:val="18"/>
                <w:szCs w:val="18"/>
                <w:shd w:val="clear" w:color="auto" w:fill="FFFFFF"/>
                <w:lang w:val="af-ZA"/>
              </w:rPr>
              <w:t xml:space="preserve"> </w:t>
            </w:r>
            <w:r w:rsidR="004D47F2" w:rsidRPr="004D47F2">
              <w:rPr>
                <w:rFonts w:ascii="GHEA Grapalat" w:hAnsi="GHEA Grapalat"/>
                <w:color w:val="000000" w:themeColor="text1"/>
                <w:sz w:val="18"/>
                <w:szCs w:val="18"/>
                <w:shd w:val="clear" w:color="auto" w:fill="FFFFFF"/>
                <w:lang w:val="af-ZA"/>
              </w:rPr>
              <w:t>21</w:t>
            </w:r>
            <w:r w:rsidR="00AD1047" w:rsidRPr="004D47F2">
              <w:rPr>
                <w:rFonts w:ascii="GHEA Grapalat" w:hAnsi="GHEA Grapalat"/>
                <w:color w:val="000000" w:themeColor="text1"/>
                <w:sz w:val="18"/>
                <w:szCs w:val="18"/>
                <w:shd w:val="clear" w:color="auto" w:fill="FFFFFF"/>
                <w:lang w:val="af-ZA"/>
              </w:rPr>
              <w:t xml:space="preserve"> –րդ </w:t>
            </w:r>
            <w:r w:rsidR="00AD1047" w:rsidRPr="004D47F2">
              <w:rPr>
                <w:rFonts w:ascii="GHEA Grapalat" w:hAnsi="GHEA Grapalat"/>
                <w:color w:val="000000" w:themeColor="text1"/>
                <w:sz w:val="18"/>
                <w:szCs w:val="18"/>
                <w:shd w:val="clear" w:color="auto" w:fill="FFFFFF"/>
                <w:lang w:val="hy-AM"/>
              </w:rPr>
              <w:t>օրը</w:t>
            </w:r>
            <w:r w:rsidRPr="004D47F2">
              <w:rPr>
                <w:rFonts w:ascii="GHEA Grapalat" w:hAnsi="GHEA Grapalat"/>
                <w:color w:val="000000" w:themeColor="text1"/>
                <w:sz w:val="18"/>
                <w:szCs w:val="18"/>
                <w:shd w:val="clear" w:color="auto" w:fill="FFFFFF"/>
                <w:lang w:val="af-ZA"/>
              </w:rPr>
              <w:t xml:space="preserve"> </w:t>
            </w:r>
            <w:r w:rsidR="004D47F2" w:rsidRPr="004D47F2">
              <w:rPr>
                <w:rFonts w:ascii="GHEA Grapalat" w:hAnsi="GHEA Grapalat"/>
                <w:color w:val="000000" w:themeColor="text1"/>
                <w:sz w:val="18"/>
                <w:szCs w:val="18"/>
                <w:shd w:val="clear" w:color="auto" w:fill="FFFFFF"/>
                <w:lang w:val="af-ZA"/>
              </w:rPr>
              <w:t>6</w:t>
            </w:r>
            <w:r w:rsidRPr="004D47F2">
              <w:rPr>
                <w:rFonts w:ascii="GHEA Grapalat" w:hAnsi="GHEA Grapalat"/>
                <w:color w:val="000000" w:themeColor="text1"/>
                <w:sz w:val="18"/>
                <w:szCs w:val="18"/>
                <w:shd w:val="clear" w:color="auto" w:fill="FFFFFF"/>
                <w:lang w:val="hy-AM"/>
              </w:rPr>
              <w:t>0 օրացուցային</w:t>
            </w:r>
            <w:r w:rsidRPr="0098236F">
              <w:rPr>
                <w:rFonts w:ascii="GHEA Grapalat" w:hAnsi="GHEA Grapalat"/>
                <w:color w:val="000000" w:themeColor="text1"/>
                <w:sz w:val="18"/>
                <w:szCs w:val="18"/>
                <w:shd w:val="clear" w:color="auto" w:fill="FFFFFF"/>
                <w:lang w:val="hy-AM"/>
              </w:rPr>
              <w:t xml:space="preserve"> օրվա ընթացքում</w:t>
            </w:r>
          </w:p>
          <w:p w14:paraId="2707FED0" w14:textId="2E4D2EAE" w:rsidR="009B4C3F" w:rsidRPr="00AD1047" w:rsidRDefault="009B4C3F" w:rsidP="00394F72">
            <w:pPr>
              <w:jc w:val="center"/>
              <w:rPr>
                <w:rFonts w:ascii="GHEA Grapalat" w:hAnsi="GHEA Grapalat"/>
                <w:color w:val="000000" w:themeColor="text1"/>
                <w:sz w:val="20"/>
                <w:lang w:val="af-ZA"/>
              </w:rPr>
            </w:pPr>
          </w:p>
        </w:tc>
      </w:tr>
    </w:tbl>
    <w:p w14:paraId="306BE310" w14:textId="0EBCE82F" w:rsidR="00AF2CC4" w:rsidRPr="0098236F" w:rsidRDefault="00AF2CC4" w:rsidP="00AF2CC4">
      <w:pPr>
        <w:rPr>
          <w:rFonts w:ascii="GHEA Grapalat" w:hAnsi="GHEA Grapalat" w:cs="Sylfaen"/>
          <w:color w:val="000000" w:themeColor="text1"/>
          <w:sz w:val="20"/>
          <w:szCs w:val="20"/>
          <w:lang w:val="af-ZA"/>
        </w:rPr>
      </w:pPr>
      <w:r w:rsidRPr="0098236F">
        <w:rPr>
          <w:rFonts w:ascii="GHEA Grapalat" w:hAnsi="GHEA Grapalat" w:cs="Sylfaen"/>
          <w:color w:val="000000" w:themeColor="text1"/>
          <w:sz w:val="20"/>
          <w:szCs w:val="20"/>
          <w:lang w:val="af-ZA"/>
        </w:rPr>
        <w:t xml:space="preserve">     *Կապալառուն աշխատանքները կատարում է</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lang w:val="af-ZA"/>
        </w:rPr>
        <w:t xml:space="preserve"> </w:t>
      </w:r>
      <w:r w:rsidRPr="0098236F">
        <w:rPr>
          <w:rFonts w:ascii="GHEA Grapalat" w:hAnsi="GHEA Grapalat"/>
          <w:color w:val="000000" w:themeColor="text1"/>
          <w:sz w:val="18"/>
          <w:szCs w:val="18"/>
          <w:lang w:val="hy-AM"/>
        </w:rPr>
        <w:t>ք.Երևան, Վ</w:t>
      </w:r>
      <w:r w:rsidRPr="0098236F">
        <w:rPr>
          <w:rFonts w:ascii="Cambria Math" w:hAnsi="Cambria Math" w:cs="Cambria Math"/>
          <w:color w:val="000000" w:themeColor="text1"/>
          <w:sz w:val="18"/>
          <w:szCs w:val="18"/>
          <w:lang w:val="hy-AM"/>
        </w:rPr>
        <w:t>․</w:t>
      </w:r>
      <w:r w:rsidRPr="0098236F">
        <w:rPr>
          <w:rFonts w:ascii="GHEA Grapalat" w:hAnsi="GHEA Grapalat" w:cs="GHEA Grapalat"/>
          <w:color w:val="000000" w:themeColor="text1"/>
          <w:sz w:val="18"/>
          <w:szCs w:val="18"/>
          <w:lang w:val="hy-AM"/>
        </w:rPr>
        <w:t>Սարգսյան</w:t>
      </w:r>
      <w:r w:rsidR="00E24A8F">
        <w:rPr>
          <w:rFonts w:ascii="GHEA Grapalat" w:hAnsi="GHEA Grapalat"/>
          <w:color w:val="000000" w:themeColor="text1"/>
          <w:sz w:val="18"/>
          <w:szCs w:val="18"/>
          <w:lang w:val="hy-AM"/>
        </w:rPr>
        <w:t xml:space="preserve"> 3</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szCs w:val="20"/>
          <w:lang w:val="af-ZA"/>
        </w:rPr>
        <w:t>հասցեում:</w:t>
      </w:r>
    </w:p>
    <w:p w14:paraId="35F2B6F4" w14:textId="77777777" w:rsidR="00AF2CC4" w:rsidRPr="0098236F" w:rsidRDefault="00AF2CC4" w:rsidP="00AF2CC4">
      <w:pPr>
        <w:jc w:val="center"/>
        <w:rPr>
          <w:rFonts w:ascii="GHEA Grapalat" w:hAnsi="GHEA Grapalat"/>
          <w:color w:val="000000" w:themeColor="text1"/>
          <w:sz w:val="20"/>
          <w:lang w:val="af-ZA"/>
        </w:rPr>
      </w:pPr>
    </w:p>
    <w:p w14:paraId="3B6175D3" w14:textId="77777777" w:rsidR="00AF2CC4" w:rsidRPr="0098236F" w:rsidRDefault="00AF2CC4" w:rsidP="00AF2CC4">
      <w:pPr>
        <w:jc w:val="both"/>
        <w:rPr>
          <w:rFonts w:ascii="GHEA Grapalat" w:hAnsi="GHEA Grapalat"/>
          <w:i/>
          <w:color w:val="000000" w:themeColor="text1"/>
          <w:sz w:val="18"/>
          <w:szCs w:val="18"/>
          <w:lang w:val="af-ZA"/>
        </w:rPr>
      </w:pPr>
      <w:r w:rsidRPr="0098236F">
        <w:rPr>
          <w:rFonts w:ascii="GHEA Grapalat" w:hAnsi="GHEA Grapalat"/>
          <w:i/>
          <w:color w:val="000000" w:themeColor="text1"/>
          <w:sz w:val="18"/>
          <w:szCs w:val="18"/>
          <w:lang w:val="af-ZA"/>
        </w:rPr>
        <w:t xml:space="preserve"> * </w:t>
      </w:r>
      <w:r w:rsidRPr="0098236F">
        <w:rPr>
          <w:rFonts w:ascii="GHEA Grapalat" w:hAnsi="GHEA Grapalat"/>
          <w:i/>
          <w:color w:val="000000" w:themeColor="text1"/>
          <w:sz w:val="18"/>
          <w:szCs w:val="18"/>
        </w:rPr>
        <w:t>աշխատանքի</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կատարման</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վերջնաժամկետը</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չի</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կարող</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ավել</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լինել</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քան</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տվյալ</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տարվա</w:t>
      </w:r>
      <w:r w:rsidRPr="0098236F">
        <w:rPr>
          <w:rFonts w:ascii="GHEA Grapalat" w:hAnsi="GHEA Grapalat"/>
          <w:i/>
          <w:color w:val="000000" w:themeColor="text1"/>
          <w:sz w:val="18"/>
          <w:szCs w:val="18"/>
          <w:lang w:val="af-ZA"/>
        </w:rPr>
        <w:t xml:space="preserve"> </w:t>
      </w:r>
      <w:r w:rsidRPr="0098236F">
        <w:rPr>
          <w:rFonts w:ascii="GHEA Grapalat" w:hAnsi="GHEA Grapalat"/>
          <w:i/>
          <w:color w:val="000000" w:themeColor="text1"/>
          <w:sz w:val="18"/>
          <w:szCs w:val="18"/>
        </w:rPr>
        <w:t>դեկտեմբերի</w:t>
      </w:r>
      <w:r w:rsidRPr="0098236F">
        <w:rPr>
          <w:rFonts w:ascii="GHEA Grapalat" w:hAnsi="GHEA Grapalat"/>
          <w:i/>
          <w:color w:val="000000" w:themeColor="text1"/>
          <w:sz w:val="18"/>
          <w:szCs w:val="18"/>
          <w:lang w:val="af-ZA"/>
        </w:rPr>
        <w:t xml:space="preserve"> 25-</w:t>
      </w:r>
      <w:r w:rsidRPr="0098236F">
        <w:rPr>
          <w:rFonts w:ascii="GHEA Grapalat" w:hAnsi="GHEA Grapalat"/>
          <w:i/>
          <w:color w:val="000000" w:themeColor="text1"/>
          <w:sz w:val="18"/>
          <w:szCs w:val="18"/>
        </w:rPr>
        <w:t>ը</w:t>
      </w:r>
      <w:r w:rsidRPr="0098236F">
        <w:rPr>
          <w:rFonts w:ascii="GHEA Grapalat" w:hAnsi="GHEA Grapalat"/>
          <w:i/>
          <w:color w:val="000000" w:themeColor="text1"/>
          <w:sz w:val="18"/>
          <w:szCs w:val="18"/>
          <w:lang w:val="af-ZA"/>
        </w:rPr>
        <w:t>:</w:t>
      </w:r>
    </w:p>
    <w:p w14:paraId="24F1E88F" w14:textId="3FB6583E" w:rsidR="00AF2CC4" w:rsidRPr="0098236F" w:rsidRDefault="00AF2CC4" w:rsidP="00AF2CC4">
      <w:pPr>
        <w:jc w:val="both"/>
        <w:rPr>
          <w:rFonts w:ascii="GHEA Grapalat" w:hAnsi="GHEA Grapalat" w:cs="Sylfaen"/>
          <w:i/>
          <w:color w:val="000000" w:themeColor="text1"/>
          <w:sz w:val="18"/>
          <w:szCs w:val="18"/>
          <w:lang w:val="pt-BR"/>
        </w:rPr>
      </w:pPr>
      <w:r w:rsidRPr="0098236F">
        <w:rPr>
          <w:rFonts w:ascii="GHEA Grapalat" w:hAnsi="GHEA Grapalat"/>
          <w:i/>
          <w:color w:val="000000" w:themeColor="text1"/>
          <w:sz w:val="18"/>
          <w:szCs w:val="18"/>
          <w:lang w:val="af-ZA"/>
        </w:rPr>
        <w:t xml:space="preserve">** </w:t>
      </w:r>
      <w:r w:rsidRPr="0098236F">
        <w:rPr>
          <w:rFonts w:ascii="GHEA Grapalat" w:hAnsi="GHEA Grapalat" w:cs="Sylfaen"/>
          <w:i/>
          <w:color w:val="000000" w:themeColor="text1"/>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1642A86" w14:textId="14D2B7EA" w:rsidR="00B52024" w:rsidRPr="0098236F" w:rsidRDefault="00B52024" w:rsidP="00B52024">
      <w:pPr>
        <w:jc w:val="both"/>
        <w:rPr>
          <w:rFonts w:ascii="GHEA Grapalat" w:hAnsi="GHEA Grapalat"/>
          <w:i/>
          <w:color w:val="000000" w:themeColor="text1"/>
          <w:sz w:val="18"/>
          <w:szCs w:val="18"/>
          <w:lang w:val="af-ZA"/>
        </w:rPr>
      </w:pPr>
      <w:bookmarkStart w:id="16" w:name="_Hlk120626026"/>
      <w:r w:rsidRPr="0098236F">
        <w:rPr>
          <w:rFonts w:ascii="GHEA Grapalat" w:hAnsi="GHEA Grapalat"/>
          <w:i/>
          <w:color w:val="000000" w:themeColor="text1"/>
          <w:sz w:val="18"/>
          <w:szCs w:val="18"/>
          <w:lang w:val="af-ZA"/>
        </w:rPr>
        <w:t xml:space="preserve">     *Подрядчик выполняет работы по адресу: «В.Сар</w:t>
      </w:r>
      <w:r w:rsidRPr="0098236F">
        <w:rPr>
          <w:rFonts w:ascii="GHEA Grapalat" w:hAnsi="GHEA Grapalat"/>
          <w:i/>
          <w:color w:val="000000" w:themeColor="text1"/>
          <w:sz w:val="18"/>
          <w:szCs w:val="18"/>
          <w:lang w:val="ru-RU"/>
        </w:rPr>
        <w:t>г</w:t>
      </w:r>
      <w:r w:rsidRPr="0098236F">
        <w:rPr>
          <w:rFonts w:ascii="GHEA Grapalat" w:hAnsi="GHEA Grapalat"/>
          <w:i/>
          <w:color w:val="000000" w:themeColor="text1"/>
          <w:sz w:val="18"/>
          <w:szCs w:val="18"/>
          <w:lang w:val="af-ZA"/>
        </w:rPr>
        <w:t>сян 3/3, г. Ереван».</w:t>
      </w:r>
    </w:p>
    <w:p w14:paraId="265B1FF2" w14:textId="77777777" w:rsidR="005429CE" w:rsidRPr="0098236F" w:rsidRDefault="005429CE" w:rsidP="005429CE">
      <w:pPr>
        <w:pStyle w:val="BodyTextIndent"/>
        <w:widowControl w:val="0"/>
        <w:spacing w:line="240" w:lineRule="auto"/>
        <w:ind w:firstLine="0"/>
        <w:jc w:val="center"/>
        <w:rPr>
          <w:rFonts w:ascii="GHEA Grapalat" w:hAnsi="GHEA Grapalat"/>
          <w:color w:val="000000" w:themeColor="text1"/>
          <w:sz w:val="18"/>
          <w:szCs w:val="18"/>
          <w:lang w:val="af-ZA"/>
        </w:rPr>
      </w:pPr>
      <w:r w:rsidRPr="0098236F">
        <w:rPr>
          <w:rFonts w:ascii="GHEA Grapalat" w:hAnsi="GHEA Grapalat"/>
          <w:color w:val="000000" w:themeColor="text1"/>
          <w:sz w:val="18"/>
          <w:szCs w:val="18"/>
          <w:lang w:val="af-ZA"/>
        </w:rPr>
        <w:t>Процедура закупки организована на основании части 6 статьи 15 Закона Республики Армения "О закупках".</w:t>
      </w:r>
    </w:p>
    <w:p w14:paraId="10E5567E" w14:textId="77777777" w:rsidR="005429CE" w:rsidRPr="0098236F" w:rsidRDefault="005429CE" w:rsidP="005429CE">
      <w:pPr>
        <w:pStyle w:val="BodyTextIndent"/>
        <w:widowControl w:val="0"/>
        <w:spacing w:after="160" w:line="240" w:lineRule="auto"/>
        <w:ind w:left="3969" w:firstLine="0"/>
        <w:rPr>
          <w:rFonts w:ascii="GHEA Grapalat" w:hAnsi="GHEA Grapalat"/>
          <w:color w:val="000000" w:themeColor="text1"/>
          <w:sz w:val="18"/>
          <w:szCs w:val="18"/>
          <w:lang w:val="af-ZA"/>
        </w:rPr>
      </w:pPr>
      <w:r w:rsidRPr="0098236F">
        <w:rPr>
          <w:rFonts w:ascii="GHEA Grapalat" w:hAnsi="GHEA Grapalat"/>
          <w:color w:val="000000" w:themeColor="text1"/>
          <w:sz w:val="18"/>
          <w:szCs w:val="18"/>
          <w:lang w:val="af-ZA"/>
        </w:rPr>
        <w:br w:type="page"/>
      </w:r>
    </w:p>
    <w:p w14:paraId="6F7385AC" w14:textId="77777777" w:rsidR="00AF2CC4" w:rsidRPr="0098236F" w:rsidRDefault="00AF2CC4" w:rsidP="00AF2CC4">
      <w:pPr>
        <w:jc w:val="both"/>
        <w:rPr>
          <w:rFonts w:ascii="GHEA Grapalat" w:hAnsi="GHEA Grapalat"/>
          <w:color w:val="000000" w:themeColor="text1"/>
          <w:sz w:val="18"/>
          <w:szCs w:val="18"/>
          <w:lang w:val="ru-RU"/>
        </w:rPr>
      </w:pPr>
    </w:p>
    <w:bookmarkEnd w:id="16"/>
    <w:p w14:paraId="55D54165" w14:textId="77777777" w:rsidR="00AF2CC4" w:rsidRPr="0098236F" w:rsidRDefault="00AF2CC4" w:rsidP="00F02279">
      <w:pPr>
        <w:ind w:firstLine="567"/>
        <w:rPr>
          <w:rFonts w:ascii="GHEA Grapalat" w:hAnsi="GHEA Grapalat"/>
          <w:i/>
          <w:color w:val="000000" w:themeColor="text1"/>
          <w:sz w:val="20"/>
          <w:szCs w:val="20"/>
          <w:lang w:val="af-ZA"/>
        </w:rPr>
      </w:pPr>
    </w:p>
    <w:p w14:paraId="093CFA45" w14:textId="77777777" w:rsidR="00F02279" w:rsidRPr="0098236F" w:rsidRDefault="00F02279" w:rsidP="00F02279">
      <w:pPr>
        <w:ind w:firstLine="567"/>
        <w:jc w:val="right"/>
        <w:rPr>
          <w:rFonts w:ascii="GHEA Grapalat" w:hAnsi="GHEA Grapalat"/>
          <w:i/>
          <w:color w:val="000000" w:themeColor="text1"/>
          <w:lang w:val="af-ZA"/>
        </w:rPr>
      </w:pPr>
    </w:p>
    <w:p w14:paraId="08B095A0" w14:textId="77777777" w:rsidR="00F02279" w:rsidRPr="0098236F" w:rsidRDefault="00F02279" w:rsidP="00F02279">
      <w:pPr>
        <w:jc w:val="center"/>
        <w:rPr>
          <w:rFonts w:ascii="GHEA Grapalat" w:hAnsi="GHEA Grapalat"/>
          <w:b/>
          <w:color w:val="000000" w:themeColor="text1"/>
          <w:lang w:val="hy-AM"/>
        </w:rPr>
      </w:pPr>
    </w:p>
    <w:p w14:paraId="58CDE29D" w14:textId="0552766F" w:rsidR="009B4C3F" w:rsidRPr="0098236F" w:rsidRDefault="008C0FB4" w:rsidP="009B4C3F">
      <w:pPr>
        <w:jc w:val="center"/>
        <w:rPr>
          <w:rFonts w:ascii="GHEA Grapalat" w:hAnsi="GHEA Grapalat"/>
          <w:color w:val="000000" w:themeColor="text1"/>
          <w:sz w:val="28"/>
          <w:szCs w:val="28"/>
          <w:lang w:val="hy-AM"/>
        </w:rPr>
      </w:pPr>
      <w:bookmarkStart w:id="17" w:name="_Hlk120626184"/>
      <w:r>
        <w:rPr>
          <w:rFonts w:ascii="GHEA Grapalat" w:hAnsi="GHEA Grapalat"/>
          <w:color w:val="000000" w:themeColor="text1"/>
          <w:sz w:val="28"/>
          <w:szCs w:val="28"/>
          <w:lang w:val="hy-AM"/>
        </w:rPr>
        <w:t>ԱՇԽԱՏԱՆՔՆԵՐԻ ԿԱՏԱՐՄԱՆ ՑԱՆԿ</w:t>
      </w:r>
    </w:p>
    <w:p w14:paraId="6D7B95B2" w14:textId="77777777" w:rsidR="009B4C3F" w:rsidRPr="0098236F" w:rsidRDefault="009B4C3F" w:rsidP="009B4C3F">
      <w:pPr>
        <w:rPr>
          <w:rFonts w:ascii="GHEA Grapalat" w:hAnsi="GHEA Grapalat"/>
          <w:color w:val="000000" w:themeColor="text1"/>
          <w:sz w:val="28"/>
          <w:szCs w:val="28"/>
          <w:lang w:val="hy-AM"/>
        </w:rPr>
      </w:pPr>
    </w:p>
    <w:tbl>
      <w:tblPr>
        <w:tblStyle w:val="TableGrid"/>
        <w:tblpPr w:leftFromText="180" w:rightFromText="180" w:vertAnchor="text" w:tblpY="1"/>
        <w:tblOverlap w:val="never"/>
        <w:tblW w:w="8595" w:type="dxa"/>
        <w:tblLook w:val="04A0" w:firstRow="1" w:lastRow="0" w:firstColumn="1" w:lastColumn="0" w:noHBand="0" w:noVBand="1"/>
      </w:tblPr>
      <w:tblGrid>
        <w:gridCol w:w="653"/>
        <w:gridCol w:w="2982"/>
        <w:gridCol w:w="717"/>
        <w:gridCol w:w="1353"/>
        <w:gridCol w:w="1372"/>
        <w:gridCol w:w="1518"/>
      </w:tblGrid>
      <w:tr w:rsidR="008C0FB4" w:rsidRPr="0098236F" w14:paraId="37E83441" w14:textId="77777777" w:rsidTr="001839B2">
        <w:trPr>
          <w:trHeight w:val="600"/>
        </w:trPr>
        <w:tc>
          <w:tcPr>
            <w:tcW w:w="3670" w:type="dxa"/>
            <w:gridSpan w:val="2"/>
          </w:tcPr>
          <w:p w14:paraId="392AC6C0" w14:textId="77777777" w:rsidR="008C0FB4" w:rsidRPr="0098236F" w:rsidRDefault="008C0FB4" w:rsidP="001839B2">
            <w:pPr>
              <w:jc w:val="center"/>
              <w:rPr>
                <w:rFonts w:ascii="GHEA Grapalat" w:hAnsi="GHEA Grapalat"/>
                <w:color w:val="000000" w:themeColor="text1"/>
                <w:sz w:val="22"/>
                <w:szCs w:val="22"/>
                <w:lang w:val="hy-AM"/>
              </w:rPr>
            </w:pPr>
            <w:bookmarkStart w:id="18" w:name="_Hlk120542478"/>
            <w:r w:rsidRPr="0098236F">
              <w:rPr>
                <w:rFonts w:ascii="GHEA Grapalat" w:hAnsi="GHEA Grapalat"/>
                <w:color w:val="000000" w:themeColor="text1"/>
                <w:sz w:val="22"/>
                <w:szCs w:val="22"/>
                <w:lang w:val="hy-AM"/>
              </w:rPr>
              <w:t>ԱՇԽԱՏԱՆՔԻ ԱՆՎԱՆՈՒՄԸ</w:t>
            </w:r>
          </w:p>
        </w:tc>
        <w:tc>
          <w:tcPr>
            <w:tcW w:w="670" w:type="dxa"/>
          </w:tcPr>
          <w:p w14:paraId="39177B9B"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Չ/Մ</w:t>
            </w:r>
          </w:p>
        </w:tc>
        <w:tc>
          <w:tcPr>
            <w:tcW w:w="1362" w:type="dxa"/>
          </w:tcPr>
          <w:p w14:paraId="54EDCA91"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ՔԱՆԱԿԸ</w:t>
            </w:r>
          </w:p>
        </w:tc>
        <w:tc>
          <w:tcPr>
            <w:tcW w:w="1375" w:type="dxa"/>
          </w:tcPr>
          <w:p w14:paraId="4180EDAC" w14:textId="0C8DA33C"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ՄԻԱՎՈՐԻ ԳԻՆԸ/ առանց ԱԱՀ/</w:t>
            </w:r>
          </w:p>
        </w:tc>
        <w:tc>
          <w:tcPr>
            <w:tcW w:w="1518" w:type="dxa"/>
          </w:tcPr>
          <w:p w14:paraId="0A2AC6E4" w14:textId="2CFD80AF"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ԸՆԴԱՄԵՆԸ /առանց ԱԱՀ/</w:t>
            </w:r>
          </w:p>
        </w:tc>
      </w:tr>
      <w:tr w:rsidR="008C0FB4" w:rsidRPr="0098236F" w14:paraId="2BA904FE" w14:textId="77777777" w:rsidTr="001839B2">
        <w:tc>
          <w:tcPr>
            <w:tcW w:w="657" w:type="dxa"/>
          </w:tcPr>
          <w:p w14:paraId="622966EC" w14:textId="77777777" w:rsidR="008C0FB4" w:rsidRPr="0098236F" w:rsidRDefault="008C0FB4"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N/N</w:t>
            </w:r>
          </w:p>
        </w:tc>
        <w:tc>
          <w:tcPr>
            <w:tcW w:w="3013" w:type="dxa"/>
          </w:tcPr>
          <w:p w14:paraId="695E463F" w14:textId="77777777" w:rsidR="008C0FB4" w:rsidRPr="0098236F" w:rsidRDefault="008C0FB4"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1</w:t>
            </w:r>
          </w:p>
        </w:tc>
        <w:tc>
          <w:tcPr>
            <w:tcW w:w="670" w:type="dxa"/>
          </w:tcPr>
          <w:p w14:paraId="60B9C8E9" w14:textId="77777777" w:rsidR="008C0FB4" w:rsidRPr="0098236F" w:rsidRDefault="008C0FB4"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2</w:t>
            </w:r>
          </w:p>
        </w:tc>
        <w:tc>
          <w:tcPr>
            <w:tcW w:w="1362" w:type="dxa"/>
          </w:tcPr>
          <w:p w14:paraId="525D6D4F" w14:textId="77777777" w:rsidR="008C0FB4" w:rsidRPr="0098236F" w:rsidRDefault="008C0FB4"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3</w:t>
            </w:r>
          </w:p>
        </w:tc>
        <w:tc>
          <w:tcPr>
            <w:tcW w:w="1375" w:type="dxa"/>
          </w:tcPr>
          <w:p w14:paraId="6537414B"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4</w:t>
            </w:r>
          </w:p>
        </w:tc>
        <w:tc>
          <w:tcPr>
            <w:tcW w:w="1518" w:type="dxa"/>
          </w:tcPr>
          <w:p w14:paraId="13D0D309"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5</w:t>
            </w:r>
          </w:p>
        </w:tc>
      </w:tr>
      <w:tr w:rsidR="008C0FB4" w:rsidRPr="0098236F" w14:paraId="448DE15F" w14:textId="77777777" w:rsidTr="001839B2">
        <w:tc>
          <w:tcPr>
            <w:tcW w:w="657" w:type="dxa"/>
          </w:tcPr>
          <w:p w14:paraId="0E3153C7" w14:textId="77777777" w:rsidR="008C0FB4" w:rsidRPr="0098236F" w:rsidRDefault="008C0FB4"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1</w:t>
            </w:r>
          </w:p>
        </w:tc>
        <w:tc>
          <w:tcPr>
            <w:tcW w:w="3013" w:type="dxa"/>
          </w:tcPr>
          <w:p w14:paraId="1567A20F" w14:textId="6AC927F2" w:rsidR="008C0FB4" w:rsidRPr="0098236F" w:rsidRDefault="004F7BEE" w:rsidP="001839B2">
            <w:pPr>
              <w:jc w:val="both"/>
              <w:rPr>
                <w:rFonts w:ascii="GHEA Grapalat" w:hAnsi="GHEA Grapalat"/>
                <w:color w:val="000000" w:themeColor="text1"/>
                <w:sz w:val="22"/>
                <w:szCs w:val="22"/>
                <w:lang w:val="hy-AM"/>
              </w:rPr>
            </w:pPr>
            <w:r w:rsidRPr="004F7BEE">
              <w:rPr>
                <w:rFonts w:ascii="GHEA Grapalat" w:hAnsi="GHEA Grapalat"/>
                <w:color w:val="000000" w:themeColor="text1"/>
                <w:sz w:val="22"/>
                <w:szCs w:val="22"/>
                <w:lang w:val="hy-AM"/>
              </w:rPr>
              <w:t>Քանդման աշխատանքներ</w:t>
            </w:r>
          </w:p>
        </w:tc>
        <w:tc>
          <w:tcPr>
            <w:tcW w:w="670" w:type="dxa"/>
          </w:tcPr>
          <w:p w14:paraId="43C0C5BB" w14:textId="065B29DB" w:rsidR="008C0FB4" w:rsidRPr="0098236F" w:rsidRDefault="008C0FB4" w:rsidP="001839B2">
            <w:pPr>
              <w:jc w:val="center"/>
              <w:rPr>
                <w:rFonts w:ascii="GHEA Grapalat" w:hAnsi="GHEA Grapalat"/>
                <w:color w:val="000000" w:themeColor="text1"/>
                <w:sz w:val="22"/>
                <w:szCs w:val="22"/>
                <w:lang w:val="hy-AM"/>
              </w:rPr>
            </w:pPr>
          </w:p>
        </w:tc>
        <w:tc>
          <w:tcPr>
            <w:tcW w:w="1362" w:type="dxa"/>
          </w:tcPr>
          <w:p w14:paraId="556E7E2F" w14:textId="1B8CDF31" w:rsidR="008C0FB4" w:rsidRPr="0098236F" w:rsidRDefault="008C0FB4" w:rsidP="001839B2">
            <w:pPr>
              <w:jc w:val="center"/>
              <w:rPr>
                <w:rFonts w:ascii="GHEA Grapalat" w:hAnsi="GHEA Grapalat"/>
                <w:color w:val="000000" w:themeColor="text1"/>
                <w:sz w:val="22"/>
                <w:szCs w:val="22"/>
                <w:lang w:val="hy-AM"/>
              </w:rPr>
            </w:pPr>
          </w:p>
        </w:tc>
        <w:tc>
          <w:tcPr>
            <w:tcW w:w="1375" w:type="dxa"/>
          </w:tcPr>
          <w:p w14:paraId="0AEBB675" w14:textId="77777777" w:rsidR="008C0FB4" w:rsidRPr="0098236F" w:rsidRDefault="008C0FB4" w:rsidP="001839B2">
            <w:pPr>
              <w:jc w:val="center"/>
              <w:rPr>
                <w:rFonts w:ascii="GHEA Grapalat" w:hAnsi="GHEA Grapalat"/>
                <w:color w:val="000000" w:themeColor="text1"/>
                <w:sz w:val="22"/>
                <w:szCs w:val="22"/>
                <w:lang w:val="hy-AM"/>
              </w:rPr>
            </w:pPr>
          </w:p>
        </w:tc>
        <w:tc>
          <w:tcPr>
            <w:tcW w:w="1518" w:type="dxa"/>
          </w:tcPr>
          <w:p w14:paraId="0FC350C4" w14:textId="77777777" w:rsidR="008C0FB4" w:rsidRPr="0098236F" w:rsidRDefault="008C0FB4" w:rsidP="001839B2">
            <w:pPr>
              <w:jc w:val="center"/>
              <w:rPr>
                <w:rFonts w:ascii="GHEA Grapalat" w:hAnsi="GHEA Grapalat"/>
                <w:color w:val="000000" w:themeColor="text1"/>
                <w:sz w:val="22"/>
                <w:szCs w:val="22"/>
                <w:lang w:val="hy-AM"/>
              </w:rPr>
            </w:pPr>
          </w:p>
        </w:tc>
      </w:tr>
      <w:tr w:rsidR="004F7BEE" w:rsidRPr="0098236F" w14:paraId="27657A69" w14:textId="77777777" w:rsidTr="001839B2">
        <w:tc>
          <w:tcPr>
            <w:tcW w:w="657" w:type="dxa"/>
          </w:tcPr>
          <w:p w14:paraId="120BDD78" w14:textId="77777777" w:rsidR="004F7BEE" w:rsidRPr="0098236F" w:rsidRDefault="004F7BEE"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2</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C3C03E8" w14:textId="2E4DD80E" w:rsidR="004F7BEE" w:rsidRPr="008C0FB4" w:rsidRDefault="004F7BEE" w:rsidP="001839B2">
            <w:pPr>
              <w:jc w:val="both"/>
              <w:rPr>
                <w:rFonts w:ascii="GHEA Grapalat" w:hAnsi="GHEA Grapalat"/>
                <w:color w:val="000000" w:themeColor="text1"/>
                <w:sz w:val="22"/>
                <w:szCs w:val="22"/>
                <w:lang w:val="hy-AM"/>
              </w:rPr>
            </w:pPr>
            <w:r>
              <w:rPr>
                <w:rFonts w:ascii="Arial" w:hAnsi="Arial" w:cs="Arial"/>
                <w:sz w:val="16"/>
                <w:szCs w:val="16"/>
              </w:rPr>
              <w:t>Միջնորմների</w:t>
            </w:r>
            <w:r>
              <w:rPr>
                <w:rFonts w:ascii="Arial LatArm" w:hAnsi="Arial LatArm" w:cs="Arial"/>
                <w:sz w:val="16"/>
                <w:szCs w:val="16"/>
              </w:rPr>
              <w:t xml:space="preserve"> </w:t>
            </w:r>
            <w:r>
              <w:rPr>
                <w:rFonts w:ascii="Arial" w:hAnsi="Arial" w:cs="Arial"/>
                <w:sz w:val="16"/>
                <w:szCs w:val="16"/>
              </w:rPr>
              <w:t>քանդում</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56EC7C7" w14:textId="7B6668E6" w:rsidR="004F7BEE" w:rsidRPr="0098236F" w:rsidRDefault="004F7BEE"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15F2F7BC" w14:textId="22D33B43" w:rsidR="004F7BEE" w:rsidRPr="0098236F" w:rsidRDefault="004F7BEE" w:rsidP="001839B2">
            <w:pPr>
              <w:jc w:val="center"/>
              <w:rPr>
                <w:rFonts w:ascii="GHEA Grapalat" w:hAnsi="GHEA Grapalat"/>
                <w:color w:val="000000" w:themeColor="text1"/>
                <w:sz w:val="22"/>
                <w:szCs w:val="22"/>
                <w:lang w:val="hy-AM"/>
              </w:rPr>
            </w:pPr>
            <w:r>
              <w:rPr>
                <w:rFonts w:ascii="Arial LatArm" w:hAnsi="Arial LatArm" w:cs="Arial"/>
                <w:sz w:val="16"/>
                <w:szCs w:val="16"/>
              </w:rPr>
              <w:t>31.330</w:t>
            </w:r>
          </w:p>
        </w:tc>
        <w:tc>
          <w:tcPr>
            <w:tcW w:w="1375" w:type="dxa"/>
          </w:tcPr>
          <w:p w14:paraId="2516A3FE" w14:textId="77777777" w:rsidR="004F7BEE" w:rsidRPr="0098236F" w:rsidRDefault="004F7BEE" w:rsidP="001839B2">
            <w:pPr>
              <w:jc w:val="center"/>
              <w:rPr>
                <w:rFonts w:ascii="GHEA Grapalat" w:hAnsi="GHEA Grapalat"/>
                <w:color w:val="000000" w:themeColor="text1"/>
                <w:sz w:val="22"/>
                <w:szCs w:val="22"/>
                <w:lang w:val="hy-AM"/>
              </w:rPr>
            </w:pPr>
          </w:p>
        </w:tc>
        <w:tc>
          <w:tcPr>
            <w:tcW w:w="1518" w:type="dxa"/>
          </w:tcPr>
          <w:p w14:paraId="709DFFB1" w14:textId="77777777" w:rsidR="004F7BEE" w:rsidRPr="0098236F" w:rsidRDefault="004F7BEE" w:rsidP="001839B2">
            <w:pPr>
              <w:jc w:val="center"/>
              <w:rPr>
                <w:rFonts w:ascii="GHEA Grapalat" w:hAnsi="GHEA Grapalat"/>
                <w:color w:val="000000" w:themeColor="text1"/>
                <w:sz w:val="22"/>
                <w:szCs w:val="22"/>
                <w:lang w:val="hy-AM"/>
              </w:rPr>
            </w:pPr>
          </w:p>
        </w:tc>
      </w:tr>
      <w:tr w:rsidR="004F7BEE" w:rsidRPr="0098236F" w14:paraId="22252923" w14:textId="77777777" w:rsidTr="001839B2">
        <w:tc>
          <w:tcPr>
            <w:tcW w:w="657" w:type="dxa"/>
          </w:tcPr>
          <w:p w14:paraId="7B15CECE" w14:textId="77777777" w:rsidR="004F7BEE" w:rsidRPr="0098236F" w:rsidRDefault="004F7BEE" w:rsidP="001839B2">
            <w:pPr>
              <w:jc w:val="center"/>
              <w:rPr>
                <w:rFonts w:ascii="GHEA Grapalat" w:hAnsi="GHEA Grapalat"/>
                <w:color w:val="000000" w:themeColor="text1"/>
                <w:sz w:val="22"/>
                <w:szCs w:val="22"/>
              </w:rPr>
            </w:pPr>
            <w:r w:rsidRPr="0098236F">
              <w:rPr>
                <w:rFonts w:ascii="GHEA Grapalat" w:hAnsi="GHEA Grapalat"/>
                <w:color w:val="000000" w:themeColor="text1"/>
                <w:sz w:val="22"/>
                <w:szCs w:val="22"/>
              </w:rPr>
              <w:t>3</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EABABAD" w14:textId="54EC7AFF" w:rsidR="004F7BEE" w:rsidRPr="0098236F" w:rsidRDefault="004F7BEE" w:rsidP="001839B2">
            <w:pPr>
              <w:jc w:val="both"/>
              <w:rPr>
                <w:rFonts w:ascii="GHEA Grapalat" w:hAnsi="GHEA Grapalat"/>
                <w:color w:val="000000" w:themeColor="text1"/>
                <w:sz w:val="22"/>
                <w:szCs w:val="22"/>
                <w:lang w:val="hy-AM"/>
              </w:rPr>
            </w:pPr>
            <w:r>
              <w:rPr>
                <w:rFonts w:ascii="Arial" w:hAnsi="Arial" w:cs="Arial"/>
                <w:sz w:val="16"/>
                <w:szCs w:val="16"/>
              </w:rPr>
              <w:t>Դռների</w:t>
            </w:r>
            <w:r>
              <w:rPr>
                <w:rFonts w:ascii="Arial LatArm" w:hAnsi="Arial LatArm" w:cs="Arial"/>
                <w:sz w:val="16"/>
                <w:szCs w:val="16"/>
              </w:rPr>
              <w:t xml:space="preserve"> </w:t>
            </w:r>
            <w:r>
              <w:rPr>
                <w:rFonts w:ascii="Arial" w:hAnsi="Arial" w:cs="Arial"/>
                <w:sz w:val="16"/>
                <w:szCs w:val="16"/>
              </w:rPr>
              <w:t>ապամոնտաժում</w:t>
            </w:r>
            <w:r>
              <w:rPr>
                <w:rFonts w:ascii="Arial LatArm" w:hAnsi="Arial LatArm" w:cs="Arial"/>
                <w:sz w:val="16"/>
                <w:szCs w:val="16"/>
              </w:rPr>
              <w:t xml:space="preserve"> 3</w:t>
            </w:r>
            <w:r>
              <w:rPr>
                <w:rFonts w:asciiTheme="minorHAnsi" w:hAnsiTheme="minorHAnsi" w:cs="Arial"/>
                <w:sz w:val="16"/>
                <w:szCs w:val="16"/>
                <w:lang w:val="hy-AM"/>
              </w:rPr>
              <w:t xml:space="preserve"> </w:t>
            </w:r>
            <w:r>
              <w:rPr>
                <w:rFonts w:ascii="Arial" w:hAnsi="Arial" w:cs="Arial"/>
                <w:sz w:val="16"/>
                <w:szCs w:val="16"/>
              </w:rPr>
              <w:t>հատ</w:t>
            </w:r>
            <w:r>
              <w:rPr>
                <w:rFonts w:ascii="Arial LatArm" w:hAnsi="Arial LatArm" w:cs="Arial"/>
                <w:sz w:val="16"/>
                <w:szCs w:val="16"/>
              </w:rPr>
              <w:t xml:space="preserve"> /</w:t>
            </w:r>
            <w:r>
              <w:rPr>
                <w:rFonts w:ascii="Arial" w:hAnsi="Arial" w:cs="Arial"/>
                <w:sz w:val="16"/>
                <w:szCs w:val="16"/>
              </w:rPr>
              <w:t>հաննձնում</w:t>
            </w:r>
            <w:r>
              <w:rPr>
                <w:rFonts w:ascii="Arial LatArm" w:hAnsi="Arial LatArm" w:cs="Arial"/>
                <w:sz w:val="16"/>
                <w:szCs w:val="16"/>
              </w:rPr>
              <w:t xml:space="preserve"> </w:t>
            </w:r>
            <w:r>
              <w:rPr>
                <w:rFonts w:ascii="Arial" w:hAnsi="Arial" w:cs="Arial"/>
                <w:sz w:val="16"/>
                <w:szCs w:val="16"/>
              </w:rPr>
              <w:t>պատվիրատուին</w:t>
            </w:r>
            <w:r>
              <w:rPr>
                <w:rFonts w:ascii="Arial LatArm" w:hAnsi="Arial LatArm" w:cs="Arial"/>
                <w:sz w:val="16"/>
                <w:szCs w:val="16"/>
              </w:rPr>
              <w:t>/</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6AE5C29E" w14:textId="0A15F5CC" w:rsidR="004F7BEE" w:rsidRPr="0098236F" w:rsidRDefault="004F7BEE"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B681F23" w14:textId="078358A6" w:rsidR="004F7BEE" w:rsidRPr="0098236F" w:rsidRDefault="004F7BEE" w:rsidP="001839B2">
            <w:pPr>
              <w:jc w:val="center"/>
              <w:rPr>
                <w:rFonts w:ascii="GHEA Grapalat" w:hAnsi="GHEA Grapalat"/>
                <w:color w:val="000000" w:themeColor="text1"/>
                <w:sz w:val="22"/>
                <w:szCs w:val="22"/>
                <w:lang w:val="hy-AM"/>
              </w:rPr>
            </w:pPr>
            <w:r>
              <w:rPr>
                <w:rFonts w:ascii="Arial LatArm" w:hAnsi="Arial LatArm" w:cs="Arial"/>
                <w:sz w:val="16"/>
                <w:szCs w:val="16"/>
              </w:rPr>
              <w:t>5.940</w:t>
            </w:r>
          </w:p>
        </w:tc>
        <w:tc>
          <w:tcPr>
            <w:tcW w:w="1375" w:type="dxa"/>
          </w:tcPr>
          <w:p w14:paraId="347F3F62" w14:textId="77777777" w:rsidR="004F7BEE" w:rsidRPr="0098236F" w:rsidRDefault="004F7BEE" w:rsidP="001839B2">
            <w:pPr>
              <w:jc w:val="center"/>
              <w:rPr>
                <w:rFonts w:ascii="GHEA Grapalat" w:hAnsi="GHEA Grapalat"/>
                <w:color w:val="000000" w:themeColor="text1"/>
                <w:sz w:val="22"/>
                <w:szCs w:val="22"/>
                <w:lang w:val="hy-AM"/>
              </w:rPr>
            </w:pPr>
          </w:p>
        </w:tc>
        <w:tc>
          <w:tcPr>
            <w:tcW w:w="1518" w:type="dxa"/>
          </w:tcPr>
          <w:p w14:paraId="10AF58E3" w14:textId="77777777" w:rsidR="004F7BEE" w:rsidRPr="0098236F" w:rsidRDefault="004F7BEE" w:rsidP="001839B2">
            <w:pPr>
              <w:jc w:val="center"/>
              <w:rPr>
                <w:rFonts w:ascii="GHEA Grapalat" w:hAnsi="GHEA Grapalat"/>
                <w:color w:val="000000" w:themeColor="text1"/>
                <w:sz w:val="22"/>
                <w:szCs w:val="22"/>
                <w:lang w:val="hy-AM"/>
              </w:rPr>
            </w:pPr>
          </w:p>
        </w:tc>
      </w:tr>
      <w:tr w:rsidR="004F7BEE" w:rsidRPr="0098236F" w14:paraId="4D827A67" w14:textId="77777777" w:rsidTr="001839B2">
        <w:tc>
          <w:tcPr>
            <w:tcW w:w="657" w:type="dxa"/>
          </w:tcPr>
          <w:p w14:paraId="4A0A832A" w14:textId="37FC88C6" w:rsidR="004F7BEE" w:rsidRPr="004F7BEE" w:rsidRDefault="004F7BEE"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4</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1056D0A1" w14:textId="0E2AEC7A" w:rsidR="004F7BEE" w:rsidRPr="0098236F" w:rsidRDefault="004F7BEE" w:rsidP="001839B2">
            <w:pPr>
              <w:jc w:val="both"/>
              <w:rPr>
                <w:rFonts w:ascii="GHEA Grapalat" w:hAnsi="GHEA Grapalat"/>
                <w:color w:val="000000" w:themeColor="text1"/>
                <w:sz w:val="22"/>
                <w:szCs w:val="22"/>
                <w:lang w:val="hy-AM"/>
              </w:rPr>
            </w:pPr>
            <w:r w:rsidRPr="004F7BEE">
              <w:rPr>
                <w:rFonts w:ascii="Arial" w:hAnsi="Arial" w:cs="Arial"/>
                <w:sz w:val="16"/>
                <w:szCs w:val="16"/>
                <w:lang w:val="hy-AM"/>
              </w:rPr>
              <w:t>Շին</w:t>
            </w:r>
            <w:r w:rsidRPr="004F7BEE">
              <w:rPr>
                <w:rFonts w:ascii="Arial LatArm" w:hAnsi="Arial LatArm" w:cs="Arial"/>
                <w:sz w:val="16"/>
                <w:szCs w:val="16"/>
                <w:lang w:val="hy-AM"/>
              </w:rPr>
              <w:t xml:space="preserve"> </w:t>
            </w:r>
            <w:r w:rsidRPr="004F7BEE">
              <w:rPr>
                <w:rFonts w:ascii="Arial" w:hAnsi="Arial" w:cs="Arial"/>
                <w:sz w:val="16"/>
                <w:szCs w:val="16"/>
                <w:lang w:val="hy-AM"/>
              </w:rPr>
              <w:t>աղբի</w:t>
            </w:r>
            <w:r w:rsidRPr="004F7BEE">
              <w:rPr>
                <w:rFonts w:ascii="Arial LatArm" w:hAnsi="Arial LatArm" w:cs="Arial"/>
                <w:sz w:val="16"/>
                <w:szCs w:val="16"/>
                <w:lang w:val="hy-AM"/>
              </w:rPr>
              <w:t xml:space="preserve">  </w:t>
            </w:r>
            <w:r w:rsidRPr="004F7BEE">
              <w:rPr>
                <w:rFonts w:ascii="Arial" w:hAnsi="Arial" w:cs="Arial"/>
                <w:sz w:val="16"/>
                <w:szCs w:val="16"/>
                <w:lang w:val="hy-AM"/>
              </w:rPr>
              <w:t>բարձում</w:t>
            </w:r>
            <w:r w:rsidRPr="004F7BEE">
              <w:rPr>
                <w:rFonts w:ascii="Arial LatArm" w:hAnsi="Arial LatArm" w:cs="Arial"/>
                <w:sz w:val="16"/>
                <w:szCs w:val="16"/>
                <w:lang w:val="hy-AM"/>
              </w:rPr>
              <w:t xml:space="preserve"> </w:t>
            </w:r>
            <w:r w:rsidRPr="004F7BEE">
              <w:rPr>
                <w:rFonts w:ascii="Arial" w:hAnsi="Arial" w:cs="Arial"/>
                <w:sz w:val="16"/>
                <w:szCs w:val="16"/>
                <w:lang w:val="hy-AM"/>
              </w:rPr>
              <w:t>ա</w:t>
            </w:r>
            <w:r w:rsidRPr="004F7BEE">
              <w:rPr>
                <w:rFonts w:ascii="Arial LatArm" w:hAnsi="Arial LatArm" w:cs="Arial"/>
                <w:sz w:val="16"/>
                <w:szCs w:val="16"/>
                <w:lang w:val="hy-AM"/>
              </w:rPr>
              <w:t>/</w:t>
            </w:r>
            <w:r w:rsidRPr="004F7BEE">
              <w:rPr>
                <w:rFonts w:ascii="Arial" w:hAnsi="Arial" w:cs="Arial"/>
                <w:sz w:val="16"/>
                <w:szCs w:val="16"/>
                <w:lang w:val="hy-AM"/>
              </w:rPr>
              <w:t>ինքնաթափերի</w:t>
            </w:r>
            <w:r w:rsidRPr="004F7BEE">
              <w:rPr>
                <w:rFonts w:ascii="Arial LatArm" w:hAnsi="Arial LatArm" w:cs="Arial"/>
                <w:sz w:val="16"/>
                <w:szCs w:val="16"/>
                <w:lang w:val="hy-AM"/>
              </w:rPr>
              <w:t xml:space="preserve"> </w:t>
            </w:r>
            <w:r w:rsidRPr="004F7BEE">
              <w:rPr>
                <w:rFonts w:ascii="Arial" w:hAnsi="Arial" w:cs="Arial"/>
                <w:sz w:val="16"/>
                <w:szCs w:val="16"/>
                <w:lang w:val="hy-AM"/>
              </w:rPr>
              <w:t>վրա</w:t>
            </w:r>
            <w:r w:rsidRPr="004F7BEE">
              <w:rPr>
                <w:rFonts w:ascii="Arial LatArm" w:hAnsi="Arial LatArm" w:cs="Arial"/>
                <w:sz w:val="16"/>
                <w:szCs w:val="16"/>
                <w:lang w:val="hy-AM"/>
              </w:rPr>
              <w:t xml:space="preserve"> </w:t>
            </w:r>
            <w:r w:rsidRPr="004F7BEE">
              <w:rPr>
                <w:rFonts w:ascii="Arial" w:hAnsi="Arial" w:cs="Arial"/>
                <w:sz w:val="16"/>
                <w:szCs w:val="16"/>
                <w:lang w:val="hy-AM"/>
              </w:rPr>
              <w:t>և</w:t>
            </w:r>
            <w:r w:rsidRPr="004F7BEE">
              <w:rPr>
                <w:rFonts w:ascii="Arial LatArm" w:hAnsi="Arial LatArm" w:cs="Arial"/>
                <w:sz w:val="16"/>
                <w:szCs w:val="16"/>
                <w:lang w:val="hy-AM"/>
              </w:rPr>
              <w:t xml:space="preserve"> </w:t>
            </w:r>
            <w:r w:rsidRPr="004F7BEE">
              <w:rPr>
                <w:rFonts w:ascii="Arial" w:hAnsi="Arial" w:cs="Arial"/>
                <w:sz w:val="16"/>
                <w:szCs w:val="16"/>
                <w:lang w:val="hy-AM"/>
              </w:rPr>
              <w:t>տեղափոխում</w:t>
            </w:r>
            <w:r w:rsidRPr="004F7BEE">
              <w:rPr>
                <w:rFonts w:ascii="Arial LatArm" w:hAnsi="Arial LatArm" w:cs="Arial"/>
                <w:sz w:val="16"/>
                <w:szCs w:val="16"/>
                <w:lang w:val="hy-AM"/>
              </w:rPr>
              <w:t xml:space="preserve"> 13</w:t>
            </w:r>
            <w:r w:rsidRPr="004F7BEE">
              <w:rPr>
                <w:rFonts w:ascii="Arial" w:hAnsi="Arial" w:cs="Arial"/>
                <w:sz w:val="16"/>
                <w:szCs w:val="16"/>
                <w:lang w:val="hy-AM"/>
              </w:rPr>
              <w:t>կմ</w:t>
            </w:r>
            <w:r w:rsidRPr="004F7BEE">
              <w:rPr>
                <w:rFonts w:ascii="Arial LatArm" w:hAnsi="Arial LatArm" w:cs="Arial"/>
                <w:sz w:val="16"/>
                <w:szCs w:val="16"/>
                <w:lang w:val="hy-AM"/>
              </w:rPr>
              <w:t xml:space="preserve">  </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6D8E7951" w14:textId="1FBECCB4" w:rsidR="004F7BEE" w:rsidRPr="0098236F" w:rsidRDefault="004F7BEE" w:rsidP="001839B2">
            <w:pPr>
              <w:jc w:val="center"/>
              <w:rPr>
                <w:rFonts w:ascii="GHEA Grapalat" w:hAnsi="GHEA Grapalat"/>
                <w:color w:val="000000" w:themeColor="text1"/>
                <w:sz w:val="22"/>
                <w:szCs w:val="22"/>
                <w:lang w:val="hy-AM"/>
              </w:rPr>
            </w:pPr>
            <w:r>
              <w:rPr>
                <w:rFonts w:ascii="Arial" w:hAnsi="Arial" w:cs="Arial"/>
                <w:sz w:val="16"/>
                <w:szCs w:val="16"/>
              </w:rPr>
              <w:t>տն</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DD1078C" w14:textId="75BFDAB2" w:rsidR="004F7BEE" w:rsidRPr="0098236F" w:rsidRDefault="004F7BEE" w:rsidP="001839B2">
            <w:pPr>
              <w:jc w:val="center"/>
              <w:rPr>
                <w:rFonts w:ascii="GHEA Grapalat" w:hAnsi="GHEA Grapalat"/>
                <w:color w:val="000000" w:themeColor="text1"/>
                <w:sz w:val="22"/>
                <w:szCs w:val="22"/>
                <w:lang w:val="hy-AM"/>
              </w:rPr>
            </w:pPr>
            <w:r>
              <w:rPr>
                <w:rFonts w:ascii="Arial LatArm" w:hAnsi="Arial LatArm" w:cs="Arial"/>
                <w:sz w:val="16"/>
                <w:szCs w:val="16"/>
              </w:rPr>
              <w:t>1.987</w:t>
            </w:r>
          </w:p>
        </w:tc>
        <w:tc>
          <w:tcPr>
            <w:tcW w:w="1375" w:type="dxa"/>
          </w:tcPr>
          <w:p w14:paraId="271B47B9" w14:textId="77777777" w:rsidR="004F7BEE" w:rsidRPr="0098236F" w:rsidRDefault="004F7BEE" w:rsidP="001839B2">
            <w:pPr>
              <w:jc w:val="center"/>
              <w:rPr>
                <w:rFonts w:ascii="GHEA Grapalat" w:hAnsi="GHEA Grapalat"/>
                <w:color w:val="000000" w:themeColor="text1"/>
                <w:sz w:val="22"/>
                <w:szCs w:val="22"/>
                <w:lang w:val="hy-AM"/>
              </w:rPr>
            </w:pPr>
          </w:p>
        </w:tc>
        <w:tc>
          <w:tcPr>
            <w:tcW w:w="1518" w:type="dxa"/>
          </w:tcPr>
          <w:p w14:paraId="5C9B5115" w14:textId="77777777" w:rsidR="004F7BEE" w:rsidRPr="0098236F" w:rsidRDefault="004F7BEE" w:rsidP="001839B2">
            <w:pPr>
              <w:jc w:val="center"/>
              <w:rPr>
                <w:rFonts w:ascii="GHEA Grapalat" w:hAnsi="GHEA Grapalat"/>
                <w:color w:val="000000" w:themeColor="text1"/>
                <w:sz w:val="22"/>
                <w:szCs w:val="22"/>
                <w:lang w:val="hy-AM"/>
              </w:rPr>
            </w:pPr>
          </w:p>
        </w:tc>
      </w:tr>
      <w:tr w:rsidR="001839B2" w:rsidRPr="0098236F" w14:paraId="68D555E6" w14:textId="77777777" w:rsidTr="001839B2">
        <w:tc>
          <w:tcPr>
            <w:tcW w:w="657" w:type="dxa"/>
          </w:tcPr>
          <w:p w14:paraId="727FBEF2" w14:textId="6E17E0CE"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5</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29CD324A" w14:textId="439950A1" w:rsidR="001839B2" w:rsidRPr="0098236F" w:rsidRDefault="001839B2" w:rsidP="001839B2">
            <w:pPr>
              <w:jc w:val="both"/>
              <w:rPr>
                <w:rFonts w:ascii="GHEA Grapalat" w:hAnsi="GHEA Grapalat"/>
                <w:color w:val="000000" w:themeColor="text1"/>
                <w:sz w:val="22"/>
                <w:szCs w:val="22"/>
                <w:lang w:val="hy-AM"/>
              </w:rPr>
            </w:pPr>
            <w:r>
              <w:rPr>
                <w:rFonts w:ascii="Arial" w:hAnsi="Arial" w:cs="Arial"/>
                <w:b/>
                <w:bCs/>
                <w:sz w:val="22"/>
                <w:szCs w:val="22"/>
              </w:rPr>
              <w:t>Ընդամենը</w:t>
            </w:r>
          </w:p>
        </w:tc>
        <w:tc>
          <w:tcPr>
            <w:tcW w:w="670" w:type="dxa"/>
            <w:tcBorders>
              <w:top w:val="single" w:sz="4" w:space="0" w:color="auto"/>
              <w:left w:val="nil"/>
              <w:bottom w:val="single" w:sz="4" w:space="0" w:color="auto"/>
              <w:right w:val="single" w:sz="4" w:space="0" w:color="auto"/>
            </w:tcBorders>
            <w:shd w:val="clear" w:color="auto" w:fill="auto"/>
            <w:vAlign w:val="center"/>
          </w:tcPr>
          <w:p w14:paraId="400F1BC5" w14:textId="2D4330A6" w:rsidR="001839B2" w:rsidRPr="0098236F" w:rsidRDefault="009C29E2" w:rsidP="001839B2">
            <w:pPr>
              <w:jc w:val="center"/>
              <w:rPr>
                <w:rFonts w:ascii="GHEA Grapalat" w:hAnsi="GHEA Grapalat"/>
                <w:color w:val="000000" w:themeColor="text1"/>
                <w:sz w:val="22"/>
                <w:szCs w:val="22"/>
                <w:lang w:val="hy-AM"/>
              </w:rPr>
            </w:pPr>
            <w:r w:rsidRPr="009C29E2">
              <w:rPr>
                <w:rFonts w:ascii="Arial Armenian" w:hAnsi="Arial Armenian" w:cs="Arial"/>
                <w:b/>
                <w:bCs/>
                <w:sz w:val="18"/>
                <w:szCs w:val="18"/>
              </w:rPr>
              <w:t>0.65</w:t>
            </w:r>
            <w:r w:rsidR="001839B2">
              <w:rPr>
                <w:rFonts w:ascii="Arial Armenian" w:hAnsi="Arial Armenian" w:cs="Arial"/>
                <w:b/>
                <w:bCs/>
                <w:sz w:val="18"/>
                <w:szCs w:val="18"/>
              </w:rPr>
              <w:t> </w:t>
            </w:r>
          </w:p>
        </w:tc>
        <w:tc>
          <w:tcPr>
            <w:tcW w:w="1362" w:type="dxa"/>
            <w:tcBorders>
              <w:top w:val="single" w:sz="4" w:space="0" w:color="auto"/>
              <w:left w:val="nil"/>
              <w:bottom w:val="single" w:sz="4" w:space="0" w:color="auto"/>
              <w:right w:val="single" w:sz="4" w:space="0" w:color="auto"/>
            </w:tcBorders>
            <w:shd w:val="clear" w:color="auto" w:fill="auto"/>
            <w:vAlign w:val="center"/>
          </w:tcPr>
          <w:p w14:paraId="1EA93B12" w14:textId="66E07806" w:rsidR="001839B2" w:rsidRPr="0098236F" w:rsidRDefault="001839B2" w:rsidP="001839B2">
            <w:pPr>
              <w:jc w:val="center"/>
              <w:rPr>
                <w:rFonts w:ascii="GHEA Grapalat" w:hAnsi="GHEA Grapalat"/>
                <w:color w:val="000000" w:themeColor="text1"/>
                <w:sz w:val="22"/>
                <w:szCs w:val="22"/>
                <w:lang w:val="hy-AM"/>
              </w:rPr>
            </w:pPr>
            <w:r>
              <w:rPr>
                <w:rFonts w:ascii="Arial Armenian" w:hAnsi="Arial Armenian" w:cs="Arial"/>
                <w:b/>
                <w:bCs/>
                <w:sz w:val="18"/>
                <w:szCs w:val="18"/>
              </w:rPr>
              <w:t>%</w:t>
            </w:r>
          </w:p>
        </w:tc>
        <w:tc>
          <w:tcPr>
            <w:tcW w:w="1375" w:type="dxa"/>
          </w:tcPr>
          <w:p w14:paraId="5D4BE798"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4400AC0D" w14:textId="77777777" w:rsidR="001839B2" w:rsidRPr="0098236F" w:rsidRDefault="001839B2" w:rsidP="001839B2">
            <w:pPr>
              <w:jc w:val="center"/>
              <w:rPr>
                <w:rFonts w:ascii="GHEA Grapalat" w:hAnsi="GHEA Grapalat"/>
                <w:color w:val="000000" w:themeColor="text1"/>
                <w:sz w:val="22"/>
                <w:szCs w:val="22"/>
                <w:lang w:val="hy-AM"/>
              </w:rPr>
            </w:pPr>
          </w:p>
        </w:tc>
      </w:tr>
      <w:tr w:rsidR="004F7BEE" w:rsidRPr="0098236F" w14:paraId="6932CBE0" w14:textId="77777777" w:rsidTr="001839B2">
        <w:tc>
          <w:tcPr>
            <w:tcW w:w="657" w:type="dxa"/>
          </w:tcPr>
          <w:p w14:paraId="4DB9CD88" w14:textId="2518269D" w:rsidR="004F7BEE" w:rsidRPr="004F7BEE" w:rsidRDefault="004F7BEE"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6</w:t>
            </w:r>
          </w:p>
        </w:tc>
        <w:tc>
          <w:tcPr>
            <w:tcW w:w="3013" w:type="dxa"/>
          </w:tcPr>
          <w:p w14:paraId="6C0EAEFF" w14:textId="3FD41895" w:rsidR="004F7BEE" w:rsidRPr="0098236F" w:rsidRDefault="001839B2" w:rsidP="001839B2">
            <w:pPr>
              <w:jc w:val="both"/>
              <w:rPr>
                <w:rFonts w:ascii="GHEA Grapalat" w:hAnsi="GHEA Grapalat"/>
                <w:color w:val="000000" w:themeColor="text1"/>
                <w:sz w:val="22"/>
                <w:szCs w:val="22"/>
                <w:lang w:val="hy-AM"/>
              </w:rPr>
            </w:pPr>
            <w:r>
              <w:rPr>
                <w:rFonts w:ascii="GHEA Grapalat" w:hAnsi="GHEA Grapalat"/>
                <w:color w:val="000000" w:themeColor="text1"/>
                <w:sz w:val="22"/>
                <w:szCs w:val="22"/>
                <w:lang w:val="hy-AM"/>
              </w:rPr>
              <w:t xml:space="preserve">Ներքին </w:t>
            </w:r>
            <w:r w:rsidRPr="001839B2">
              <w:rPr>
                <w:rFonts w:ascii="GHEA Grapalat" w:hAnsi="GHEA Grapalat"/>
                <w:color w:val="000000" w:themeColor="text1"/>
                <w:sz w:val="22"/>
                <w:szCs w:val="22"/>
                <w:lang w:val="hy-AM"/>
              </w:rPr>
              <w:t>հարդարման աշխատանքներ</w:t>
            </w:r>
          </w:p>
        </w:tc>
        <w:tc>
          <w:tcPr>
            <w:tcW w:w="670" w:type="dxa"/>
          </w:tcPr>
          <w:p w14:paraId="0A5C6F9D" w14:textId="77777777" w:rsidR="004F7BEE" w:rsidRPr="0098236F" w:rsidRDefault="004F7BEE" w:rsidP="001839B2">
            <w:pPr>
              <w:jc w:val="center"/>
              <w:rPr>
                <w:rFonts w:ascii="GHEA Grapalat" w:hAnsi="GHEA Grapalat"/>
                <w:color w:val="000000" w:themeColor="text1"/>
                <w:sz w:val="22"/>
                <w:szCs w:val="22"/>
                <w:lang w:val="hy-AM"/>
              </w:rPr>
            </w:pPr>
          </w:p>
        </w:tc>
        <w:tc>
          <w:tcPr>
            <w:tcW w:w="1362" w:type="dxa"/>
          </w:tcPr>
          <w:p w14:paraId="1732A0FF" w14:textId="77777777" w:rsidR="004F7BEE" w:rsidRPr="0098236F" w:rsidRDefault="004F7BEE" w:rsidP="001839B2">
            <w:pPr>
              <w:jc w:val="center"/>
              <w:rPr>
                <w:rFonts w:ascii="GHEA Grapalat" w:hAnsi="GHEA Grapalat"/>
                <w:color w:val="000000" w:themeColor="text1"/>
                <w:sz w:val="22"/>
                <w:szCs w:val="22"/>
                <w:lang w:val="hy-AM"/>
              </w:rPr>
            </w:pPr>
          </w:p>
        </w:tc>
        <w:tc>
          <w:tcPr>
            <w:tcW w:w="1375" w:type="dxa"/>
          </w:tcPr>
          <w:p w14:paraId="0C570AA4" w14:textId="77777777" w:rsidR="004F7BEE" w:rsidRPr="0098236F" w:rsidRDefault="004F7BEE" w:rsidP="001839B2">
            <w:pPr>
              <w:jc w:val="center"/>
              <w:rPr>
                <w:rFonts w:ascii="GHEA Grapalat" w:hAnsi="GHEA Grapalat"/>
                <w:color w:val="000000" w:themeColor="text1"/>
                <w:sz w:val="22"/>
                <w:szCs w:val="22"/>
                <w:lang w:val="hy-AM"/>
              </w:rPr>
            </w:pPr>
          </w:p>
        </w:tc>
        <w:tc>
          <w:tcPr>
            <w:tcW w:w="1518" w:type="dxa"/>
          </w:tcPr>
          <w:p w14:paraId="023FEB4E" w14:textId="77777777" w:rsidR="004F7BEE" w:rsidRPr="0098236F" w:rsidRDefault="004F7BEE" w:rsidP="001839B2">
            <w:pPr>
              <w:jc w:val="center"/>
              <w:rPr>
                <w:rFonts w:ascii="GHEA Grapalat" w:hAnsi="GHEA Grapalat"/>
                <w:color w:val="000000" w:themeColor="text1"/>
                <w:sz w:val="22"/>
                <w:szCs w:val="22"/>
                <w:lang w:val="hy-AM"/>
              </w:rPr>
            </w:pPr>
          </w:p>
        </w:tc>
      </w:tr>
      <w:tr w:rsidR="001839B2" w:rsidRPr="0098236F" w14:paraId="0B727DC4" w14:textId="77777777" w:rsidTr="001839B2">
        <w:tc>
          <w:tcPr>
            <w:tcW w:w="657" w:type="dxa"/>
          </w:tcPr>
          <w:p w14:paraId="1889BA7C" w14:textId="2A8E1E8B"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7</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6C3E622" w14:textId="757363C7" w:rsidR="001839B2" w:rsidRPr="0098236F" w:rsidRDefault="001839B2" w:rsidP="00212822">
            <w:pPr>
              <w:jc w:val="both"/>
              <w:rPr>
                <w:rFonts w:ascii="GHEA Grapalat" w:hAnsi="GHEA Grapalat"/>
                <w:color w:val="000000" w:themeColor="text1"/>
                <w:sz w:val="22"/>
                <w:szCs w:val="22"/>
                <w:lang w:val="hy-AM"/>
              </w:rPr>
            </w:pPr>
            <w:r w:rsidRPr="001839B2">
              <w:rPr>
                <w:rFonts w:ascii="Arial" w:hAnsi="Arial" w:cs="Arial"/>
                <w:sz w:val="16"/>
                <w:szCs w:val="16"/>
                <w:lang w:val="hy-AM"/>
              </w:rPr>
              <w:t>Պատերի</w:t>
            </w:r>
            <w:r w:rsidRPr="001839B2">
              <w:rPr>
                <w:rFonts w:ascii="Arial LatArm" w:hAnsi="Arial LatArm" w:cs="Arial"/>
                <w:sz w:val="16"/>
                <w:szCs w:val="16"/>
                <w:lang w:val="hy-AM"/>
              </w:rPr>
              <w:t xml:space="preserve"> </w:t>
            </w:r>
            <w:r w:rsidRPr="001839B2">
              <w:rPr>
                <w:rFonts w:ascii="Arial" w:hAnsi="Arial" w:cs="Arial"/>
                <w:sz w:val="16"/>
                <w:szCs w:val="16"/>
                <w:lang w:val="hy-AM"/>
              </w:rPr>
              <w:t>բ</w:t>
            </w:r>
            <w:r w:rsidRPr="001839B2">
              <w:rPr>
                <w:rFonts w:ascii="Arial LatArm" w:hAnsi="Arial LatArm" w:cs="Arial"/>
                <w:sz w:val="16"/>
                <w:szCs w:val="16"/>
                <w:lang w:val="hy-AM"/>
              </w:rPr>
              <w:t>/</w:t>
            </w:r>
            <w:r w:rsidRPr="001839B2">
              <w:rPr>
                <w:rFonts w:ascii="Arial" w:hAnsi="Arial" w:cs="Arial"/>
                <w:sz w:val="16"/>
                <w:szCs w:val="16"/>
                <w:lang w:val="hy-AM"/>
              </w:rPr>
              <w:t>որակ</w:t>
            </w:r>
            <w:r w:rsidRPr="001839B2">
              <w:rPr>
                <w:rFonts w:ascii="Arial LatArm" w:hAnsi="Arial LatArm" w:cs="Arial"/>
                <w:sz w:val="16"/>
                <w:szCs w:val="16"/>
                <w:lang w:val="hy-AM"/>
              </w:rPr>
              <w:t xml:space="preserve"> </w:t>
            </w:r>
            <w:r w:rsidRPr="001839B2">
              <w:rPr>
                <w:rFonts w:ascii="Arial" w:hAnsi="Arial" w:cs="Arial"/>
                <w:sz w:val="16"/>
                <w:szCs w:val="16"/>
                <w:lang w:val="hy-AM"/>
              </w:rPr>
              <w:t>գաջե</w:t>
            </w:r>
            <w:r w:rsidRPr="001839B2">
              <w:rPr>
                <w:rFonts w:ascii="Arial LatArm" w:hAnsi="Arial LatArm" w:cs="Arial"/>
                <w:sz w:val="16"/>
                <w:szCs w:val="16"/>
                <w:lang w:val="hy-AM"/>
              </w:rPr>
              <w:t xml:space="preserve"> </w:t>
            </w:r>
            <w:r w:rsidRPr="001839B2">
              <w:rPr>
                <w:rFonts w:ascii="Arial" w:hAnsi="Arial" w:cs="Arial"/>
                <w:sz w:val="16"/>
                <w:szCs w:val="16"/>
                <w:lang w:val="hy-AM"/>
              </w:rPr>
              <w:t>սվաղ</w:t>
            </w:r>
            <w:r w:rsidR="00C50BFA">
              <w:rPr>
                <w:rFonts w:ascii="Arial" w:hAnsi="Arial" w:cs="Arial"/>
                <w:sz w:val="16"/>
                <w:szCs w:val="16"/>
                <w:lang w:val="hy-AM"/>
              </w:rPr>
              <w:t xml:space="preserve"> </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460A44E" w14:textId="6C68642D"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1A8C2B37" w14:textId="7BD80762"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99.840</w:t>
            </w:r>
          </w:p>
        </w:tc>
        <w:tc>
          <w:tcPr>
            <w:tcW w:w="1375" w:type="dxa"/>
          </w:tcPr>
          <w:p w14:paraId="0E629F85"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788E702E"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08080F25" w14:textId="77777777" w:rsidTr="001839B2">
        <w:tc>
          <w:tcPr>
            <w:tcW w:w="657" w:type="dxa"/>
          </w:tcPr>
          <w:p w14:paraId="6C6DD601" w14:textId="2936753E"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8</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4CB7CE03" w14:textId="482D4181" w:rsidR="001839B2" w:rsidRPr="0098236F" w:rsidRDefault="0085464A" w:rsidP="001839B2">
            <w:pPr>
              <w:jc w:val="both"/>
              <w:rPr>
                <w:rFonts w:ascii="GHEA Grapalat" w:hAnsi="GHEA Grapalat"/>
                <w:color w:val="000000" w:themeColor="text1"/>
                <w:sz w:val="22"/>
                <w:szCs w:val="22"/>
                <w:lang w:val="hy-AM"/>
              </w:rPr>
            </w:pPr>
            <w:r w:rsidRPr="0085464A">
              <w:rPr>
                <w:rFonts w:ascii="Arial" w:hAnsi="Arial" w:cs="Arial"/>
                <w:sz w:val="16"/>
                <w:szCs w:val="16"/>
                <w:lang w:val="hy-AM"/>
              </w:rPr>
              <w:t>Պատերի</w:t>
            </w:r>
            <w:r w:rsidRPr="0085464A">
              <w:rPr>
                <w:rFonts w:ascii="Arial LatArm" w:hAnsi="Arial LatArm" w:cs="Arial"/>
                <w:sz w:val="16"/>
                <w:szCs w:val="16"/>
                <w:lang w:val="hy-AM"/>
              </w:rPr>
              <w:t xml:space="preserve"> </w:t>
            </w:r>
            <w:r w:rsidRPr="0085464A">
              <w:rPr>
                <w:rFonts w:ascii="Arial" w:hAnsi="Arial" w:cs="Arial"/>
                <w:sz w:val="16"/>
                <w:szCs w:val="16"/>
                <w:lang w:val="hy-AM"/>
              </w:rPr>
              <w:t>բ</w:t>
            </w:r>
            <w:r w:rsidRPr="0085464A">
              <w:rPr>
                <w:rFonts w:ascii="Arial LatArm" w:hAnsi="Arial LatArm" w:cs="Arial"/>
                <w:sz w:val="16"/>
                <w:szCs w:val="16"/>
                <w:lang w:val="hy-AM"/>
              </w:rPr>
              <w:t>/</w:t>
            </w:r>
            <w:r w:rsidRPr="0085464A">
              <w:rPr>
                <w:rFonts w:ascii="Arial" w:hAnsi="Arial" w:cs="Arial"/>
                <w:sz w:val="16"/>
                <w:szCs w:val="16"/>
                <w:lang w:val="hy-AM"/>
              </w:rPr>
              <w:t>որակ</w:t>
            </w:r>
            <w:r w:rsidRPr="0085464A">
              <w:rPr>
                <w:rFonts w:ascii="Arial LatArm" w:hAnsi="Arial LatArm" w:cs="Arial"/>
                <w:sz w:val="16"/>
                <w:szCs w:val="16"/>
                <w:lang w:val="hy-AM"/>
              </w:rPr>
              <w:t xml:space="preserve"> </w:t>
            </w:r>
            <w:r w:rsidRPr="0085464A">
              <w:rPr>
                <w:rFonts w:ascii="Arial" w:hAnsi="Arial" w:cs="Arial"/>
                <w:sz w:val="16"/>
                <w:szCs w:val="16"/>
                <w:lang w:val="hy-AM"/>
              </w:rPr>
              <w:t>լատեքսային</w:t>
            </w:r>
            <w:r w:rsidRPr="0085464A">
              <w:rPr>
                <w:rFonts w:ascii="Arial LatArm" w:hAnsi="Arial LatArm" w:cs="Arial"/>
                <w:sz w:val="16"/>
                <w:szCs w:val="16"/>
                <w:lang w:val="hy-AM"/>
              </w:rPr>
              <w:t xml:space="preserve"> </w:t>
            </w:r>
            <w:r w:rsidRPr="0085464A">
              <w:rPr>
                <w:rFonts w:ascii="Arial" w:hAnsi="Arial" w:cs="Arial"/>
                <w:sz w:val="16"/>
                <w:szCs w:val="16"/>
                <w:lang w:val="hy-AM"/>
              </w:rPr>
              <w:t>ներկում</w:t>
            </w:r>
            <w:r w:rsidRPr="0085464A">
              <w:rPr>
                <w:rFonts w:ascii="Arial LatArm" w:hAnsi="Arial LatArm" w:cs="Arial"/>
                <w:sz w:val="16"/>
                <w:szCs w:val="16"/>
                <w:lang w:val="hy-AM"/>
              </w:rPr>
              <w:t xml:space="preserve"> </w:t>
            </w:r>
            <w:r w:rsidR="001839B2" w:rsidRPr="001839B2">
              <w:rPr>
                <w:rFonts w:ascii="Arial" w:hAnsi="Arial" w:cs="Arial"/>
                <w:sz w:val="16"/>
                <w:szCs w:val="16"/>
                <w:lang w:val="hy-AM"/>
              </w:rPr>
              <w:t>համատարած</w:t>
            </w:r>
            <w:r w:rsidR="001839B2" w:rsidRPr="001839B2">
              <w:rPr>
                <w:rFonts w:ascii="Arial LatArm" w:hAnsi="Arial LatArm" w:cs="Arial"/>
                <w:sz w:val="16"/>
                <w:szCs w:val="16"/>
                <w:lang w:val="hy-AM"/>
              </w:rPr>
              <w:t xml:space="preserve"> </w:t>
            </w:r>
            <w:r w:rsidR="001839B2" w:rsidRPr="001839B2">
              <w:rPr>
                <w:rFonts w:ascii="Arial" w:hAnsi="Arial" w:cs="Arial"/>
                <w:sz w:val="16"/>
                <w:szCs w:val="16"/>
                <w:lang w:val="hy-AM"/>
              </w:rPr>
              <w:t>մածկապատումով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4267276D" w14:textId="4FBAAC03"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A604E60" w14:textId="4765D24B"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264.200</w:t>
            </w:r>
          </w:p>
        </w:tc>
        <w:tc>
          <w:tcPr>
            <w:tcW w:w="1375" w:type="dxa"/>
          </w:tcPr>
          <w:p w14:paraId="2BAB812F"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6D87A669"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0DF981FD" w14:textId="77777777" w:rsidTr="001839B2">
        <w:tc>
          <w:tcPr>
            <w:tcW w:w="657" w:type="dxa"/>
          </w:tcPr>
          <w:p w14:paraId="49049105" w14:textId="293C8E96"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9</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4F3C40D0" w14:textId="37C6FB9F" w:rsidR="001839B2" w:rsidRPr="0098236F" w:rsidRDefault="001839B2" w:rsidP="001839B2">
            <w:pPr>
              <w:jc w:val="both"/>
              <w:rPr>
                <w:rFonts w:ascii="GHEA Grapalat" w:hAnsi="GHEA Grapalat"/>
                <w:color w:val="000000" w:themeColor="text1"/>
                <w:sz w:val="22"/>
                <w:szCs w:val="22"/>
                <w:lang w:val="hy-AM"/>
              </w:rPr>
            </w:pPr>
            <w:r w:rsidRPr="001839B2">
              <w:rPr>
                <w:rFonts w:ascii="Arial" w:hAnsi="Arial" w:cs="Arial"/>
                <w:sz w:val="16"/>
                <w:szCs w:val="16"/>
                <w:lang w:val="hy-AM"/>
              </w:rPr>
              <w:t>Կերամիկական</w:t>
            </w:r>
            <w:r w:rsidRPr="001839B2">
              <w:rPr>
                <w:rFonts w:ascii="Arial LatArm" w:hAnsi="Arial LatArm" w:cs="Arial"/>
                <w:sz w:val="16"/>
                <w:szCs w:val="16"/>
                <w:lang w:val="hy-AM"/>
              </w:rPr>
              <w:t xml:space="preserve"> </w:t>
            </w:r>
            <w:r w:rsidRPr="001839B2">
              <w:rPr>
                <w:rFonts w:ascii="Arial" w:hAnsi="Arial" w:cs="Arial"/>
                <w:sz w:val="16"/>
                <w:szCs w:val="16"/>
                <w:lang w:val="hy-AM"/>
              </w:rPr>
              <w:t>սալերից</w:t>
            </w:r>
            <w:r w:rsidRPr="001839B2">
              <w:rPr>
                <w:rFonts w:ascii="Arial LatArm" w:hAnsi="Arial LatArm" w:cs="Arial"/>
                <w:sz w:val="16"/>
                <w:szCs w:val="16"/>
                <w:lang w:val="hy-AM"/>
              </w:rPr>
              <w:t xml:space="preserve"> </w:t>
            </w:r>
            <w:r w:rsidRPr="001839B2">
              <w:rPr>
                <w:rFonts w:ascii="Arial" w:hAnsi="Arial" w:cs="Arial"/>
                <w:sz w:val="16"/>
                <w:szCs w:val="16"/>
                <w:lang w:val="hy-AM"/>
              </w:rPr>
              <w:t>շրիշակների</w:t>
            </w:r>
            <w:r w:rsidRPr="001839B2">
              <w:rPr>
                <w:rFonts w:ascii="Arial LatArm" w:hAnsi="Arial LatArm" w:cs="Arial"/>
                <w:sz w:val="16"/>
                <w:szCs w:val="16"/>
                <w:lang w:val="hy-AM"/>
              </w:rPr>
              <w:t xml:space="preserve"> </w:t>
            </w:r>
            <w:r w:rsidRPr="001839B2">
              <w:rPr>
                <w:rFonts w:ascii="Arial" w:hAnsi="Arial" w:cs="Arial"/>
                <w:sz w:val="16"/>
                <w:szCs w:val="16"/>
                <w:lang w:val="hy-AM"/>
              </w:rPr>
              <w:t>պատրաստում</w:t>
            </w:r>
            <w:r w:rsidRPr="001839B2">
              <w:rPr>
                <w:rFonts w:ascii="Arial LatArm" w:hAnsi="Arial LatArm" w:cs="Arial"/>
                <w:sz w:val="16"/>
                <w:szCs w:val="16"/>
                <w:lang w:val="hy-AM"/>
              </w:rPr>
              <w:t xml:space="preserve"> H=8</w:t>
            </w:r>
            <w:r w:rsidRPr="001839B2">
              <w:rPr>
                <w:rFonts w:ascii="Arial" w:hAnsi="Arial" w:cs="Arial"/>
                <w:sz w:val="16"/>
                <w:szCs w:val="16"/>
                <w:lang w:val="hy-AM"/>
              </w:rPr>
              <w:t>սմ</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58F4DCB" w14:textId="67AFC7EB"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75A8439A" w14:textId="5D95754F"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54.200</w:t>
            </w:r>
          </w:p>
        </w:tc>
        <w:tc>
          <w:tcPr>
            <w:tcW w:w="1375" w:type="dxa"/>
          </w:tcPr>
          <w:p w14:paraId="53366980"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697A2565"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492AB95B" w14:textId="77777777" w:rsidTr="001839B2">
        <w:tc>
          <w:tcPr>
            <w:tcW w:w="657" w:type="dxa"/>
          </w:tcPr>
          <w:p w14:paraId="54DBBA63" w14:textId="3A4D4D22"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10</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C8A5537" w14:textId="4EBA0EBE" w:rsidR="001839B2" w:rsidRPr="0098236F" w:rsidRDefault="001839B2" w:rsidP="001839B2">
            <w:pPr>
              <w:jc w:val="both"/>
              <w:rPr>
                <w:rFonts w:ascii="GHEA Grapalat" w:hAnsi="GHEA Grapalat"/>
                <w:color w:val="000000" w:themeColor="text1"/>
                <w:sz w:val="22"/>
                <w:szCs w:val="22"/>
                <w:lang w:val="hy-AM"/>
              </w:rPr>
            </w:pPr>
            <w:r w:rsidRPr="001839B2">
              <w:rPr>
                <w:rFonts w:ascii="Arial" w:hAnsi="Arial" w:cs="Arial"/>
                <w:sz w:val="16"/>
                <w:szCs w:val="16"/>
                <w:lang w:val="hy-AM"/>
              </w:rPr>
              <w:t>Միջնորմների</w:t>
            </w:r>
            <w:r w:rsidRPr="001839B2">
              <w:rPr>
                <w:rFonts w:ascii="Arial LatArm" w:hAnsi="Arial LatArm" w:cs="Arial"/>
                <w:sz w:val="16"/>
                <w:szCs w:val="16"/>
                <w:lang w:val="hy-AM"/>
              </w:rPr>
              <w:t xml:space="preserve"> </w:t>
            </w:r>
            <w:r w:rsidRPr="001839B2">
              <w:rPr>
                <w:rFonts w:ascii="Arial" w:hAnsi="Arial" w:cs="Arial"/>
                <w:sz w:val="16"/>
                <w:szCs w:val="16"/>
                <w:lang w:val="hy-AM"/>
              </w:rPr>
              <w:t>իրականացում</w:t>
            </w:r>
            <w:r w:rsidRPr="001839B2">
              <w:rPr>
                <w:rFonts w:ascii="Arial LatArm" w:hAnsi="Arial LatArm" w:cs="Arial"/>
                <w:sz w:val="16"/>
                <w:szCs w:val="16"/>
                <w:lang w:val="hy-AM"/>
              </w:rPr>
              <w:t xml:space="preserve">  10</w:t>
            </w:r>
            <w:r w:rsidRPr="001839B2">
              <w:rPr>
                <w:rFonts w:ascii="Arial" w:hAnsi="Arial" w:cs="Arial"/>
                <w:sz w:val="16"/>
                <w:szCs w:val="16"/>
                <w:lang w:val="hy-AM"/>
              </w:rPr>
              <w:t>սմ</w:t>
            </w:r>
            <w:r w:rsidRPr="001839B2">
              <w:rPr>
                <w:rFonts w:ascii="Arial LatArm" w:hAnsi="Arial LatArm" w:cs="Arial"/>
                <w:sz w:val="16"/>
                <w:szCs w:val="16"/>
                <w:lang w:val="hy-AM"/>
              </w:rPr>
              <w:t xml:space="preserve"> </w:t>
            </w:r>
            <w:r w:rsidRPr="001839B2">
              <w:rPr>
                <w:rFonts w:ascii="Arial" w:hAnsi="Arial" w:cs="Arial"/>
                <w:sz w:val="16"/>
                <w:szCs w:val="16"/>
                <w:lang w:val="hy-AM"/>
              </w:rPr>
              <w:t>հաստությամբ</w:t>
            </w:r>
            <w:r w:rsidRPr="001839B2">
              <w:rPr>
                <w:rFonts w:ascii="Arial LatArm" w:hAnsi="Arial LatArm" w:cs="Arial"/>
                <w:sz w:val="16"/>
                <w:szCs w:val="16"/>
                <w:lang w:val="hy-AM"/>
              </w:rPr>
              <w:t xml:space="preserve"> </w:t>
            </w:r>
            <w:r w:rsidRPr="001839B2">
              <w:rPr>
                <w:rFonts w:ascii="Arial" w:hAnsi="Arial" w:cs="Arial"/>
                <w:sz w:val="16"/>
                <w:szCs w:val="16"/>
                <w:lang w:val="hy-AM"/>
              </w:rPr>
              <w:t>բետոնե</w:t>
            </w:r>
            <w:r w:rsidRPr="001839B2">
              <w:rPr>
                <w:rFonts w:ascii="Arial LatArm" w:hAnsi="Arial LatArm" w:cs="Arial"/>
                <w:sz w:val="16"/>
                <w:szCs w:val="16"/>
                <w:lang w:val="hy-AM"/>
              </w:rPr>
              <w:t xml:space="preserve"> </w:t>
            </w:r>
            <w:r w:rsidRPr="001839B2">
              <w:rPr>
                <w:rFonts w:ascii="Arial" w:hAnsi="Arial" w:cs="Arial"/>
                <w:sz w:val="16"/>
                <w:szCs w:val="16"/>
                <w:lang w:val="hy-AM"/>
              </w:rPr>
              <w:t>բլոկներից</w:t>
            </w:r>
            <w:r w:rsidRPr="001839B2">
              <w:rPr>
                <w:rFonts w:ascii="Arial LatArm" w:hAnsi="Arial LatArm" w:cs="Arial"/>
                <w:sz w:val="16"/>
                <w:szCs w:val="16"/>
                <w:lang w:val="hy-AM"/>
              </w:rPr>
              <w:t xml:space="preserve"> </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1F3CC03" w14:textId="52D471DA"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70E66F4C" w14:textId="3B20A870"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99.840</w:t>
            </w:r>
          </w:p>
        </w:tc>
        <w:tc>
          <w:tcPr>
            <w:tcW w:w="1375" w:type="dxa"/>
          </w:tcPr>
          <w:p w14:paraId="53489924"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2327CE86"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0E155EA1" w14:textId="77777777" w:rsidTr="001839B2">
        <w:tc>
          <w:tcPr>
            <w:tcW w:w="657" w:type="dxa"/>
          </w:tcPr>
          <w:p w14:paraId="13EA2352" w14:textId="647FFA72"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11</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1859C55A" w14:textId="2820F074" w:rsidR="001839B2" w:rsidRPr="0098236F" w:rsidRDefault="001839B2" w:rsidP="001839B2">
            <w:pPr>
              <w:jc w:val="both"/>
              <w:rPr>
                <w:rFonts w:ascii="GHEA Grapalat" w:hAnsi="GHEA Grapalat"/>
                <w:color w:val="000000" w:themeColor="text1"/>
                <w:sz w:val="22"/>
                <w:szCs w:val="22"/>
                <w:lang w:val="hy-AM"/>
              </w:rPr>
            </w:pPr>
            <w:r w:rsidRPr="001839B2">
              <w:rPr>
                <w:rFonts w:ascii="Arial" w:hAnsi="Arial" w:cs="Arial"/>
                <w:sz w:val="16"/>
                <w:szCs w:val="16"/>
                <w:lang w:val="hy-AM"/>
              </w:rPr>
              <w:t>Անցքերի</w:t>
            </w:r>
            <w:r w:rsidRPr="001839B2">
              <w:rPr>
                <w:rFonts w:ascii="Arial LatArm" w:hAnsi="Arial LatArm" w:cs="Arial"/>
                <w:sz w:val="16"/>
                <w:szCs w:val="16"/>
                <w:lang w:val="hy-AM"/>
              </w:rPr>
              <w:t xml:space="preserve"> </w:t>
            </w:r>
            <w:r w:rsidRPr="001839B2">
              <w:rPr>
                <w:rFonts w:ascii="Arial" w:hAnsi="Arial" w:cs="Arial"/>
                <w:sz w:val="16"/>
                <w:szCs w:val="16"/>
                <w:lang w:val="hy-AM"/>
              </w:rPr>
              <w:t>լիցք</w:t>
            </w:r>
            <w:r w:rsidRPr="001839B2">
              <w:rPr>
                <w:rFonts w:ascii="Arial LatArm" w:hAnsi="Arial LatArm" w:cs="Arial"/>
                <w:sz w:val="16"/>
                <w:szCs w:val="16"/>
                <w:lang w:val="hy-AM"/>
              </w:rPr>
              <w:t xml:space="preserve"> B-7.5 </w:t>
            </w:r>
            <w:r w:rsidRPr="001839B2">
              <w:rPr>
                <w:rFonts w:ascii="Arial" w:hAnsi="Arial" w:cs="Arial"/>
                <w:sz w:val="16"/>
                <w:szCs w:val="16"/>
                <w:lang w:val="hy-AM"/>
              </w:rPr>
              <w:t>դասի</w:t>
            </w:r>
            <w:r w:rsidRPr="001839B2">
              <w:rPr>
                <w:rFonts w:ascii="Arial LatArm" w:hAnsi="Arial LatArm" w:cs="Arial"/>
                <w:sz w:val="16"/>
                <w:szCs w:val="16"/>
                <w:lang w:val="hy-AM"/>
              </w:rPr>
              <w:t xml:space="preserve"> </w:t>
            </w:r>
            <w:r w:rsidRPr="001839B2">
              <w:rPr>
                <w:rFonts w:ascii="Arial" w:hAnsi="Arial" w:cs="Arial"/>
                <w:sz w:val="16"/>
                <w:szCs w:val="16"/>
                <w:lang w:val="hy-AM"/>
              </w:rPr>
              <w:t>մանրահատիկ</w:t>
            </w:r>
            <w:r w:rsidRPr="001839B2">
              <w:rPr>
                <w:rFonts w:ascii="Arial LatArm" w:hAnsi="Arial LatArm" w:cs="Arial"/>
                <w:sz w:val="16"/>
                <w:szCs w:val="16"/>
                <w:lang w:val="hy-AM"/>
              </w:rPr>
              <w:t xml:space="preserve"> </w:t>
            </w:r>
            <w:r w:rsidRPr="001839B2">
              <w:rPr>
                <w:rFonts w:ascii="Arial" w:hAnsi="Arial" w:cs="Arial"/>
                <w:sz w:val="16"/>
                <w:szCs w:val="16"/>
                <w:lang w:val="hy-AM"/>
              </w:rPr>
              <w:t>բետոնով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46F4C8E3" w14:textId="12B55FB2"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3</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37CB9956" w14:textId="5324E310"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3.200</w:t>
            </w:r>
          </w:p>
        </w:tc>
        <w:tc>
          <w:tcPr>
            <w:tcW w:w="1375" w:type="dxa"/>
          </w:tcPr>
          <w:p w14:paraId="18C64F29"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0AD7A659"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7AC42473" w14:textId="77777777" w:rsidTr="001839B2">
        <w:tc>
          <w:tcPr>
            <w:tcW w:w="657" w:type="dxa"/>
          </w:tcPr>
          <w:p w14:paraId="55AFC426" w14:textId="55C78F5F"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12</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5304D49F" w14:textId="1D61DB3B" w:rsidR="001839B2" w:rsidRPr="0098236F" w:rsidRDefault="001839B2" w:rsidP="001839B2">
            <w:pPr>
              <w:jc w:val="both"/>
              <w:rPr>
                <w:rFonts w:ascii="GHEA Grapalat" w:hAnsi="GHEA Grapalat"/>
                <w:color w:val="000000" w:themeColor="text1"/>
                <w:sz w:val="22"/>
                <w:szCs w:val="22"/>
                <w:lang w:val="hy-AM"/>
              </w:rPr>
            </w:pPr>
            <w:r>
              <w:rPr>
                <w:rFonts w:ascii="Arial" w:hAnsi="Arial" w:cs="Arial"/>
                <w:sz w:val="16"/>
                <w:szCs w:val="16"/>
              </w:rPr>
              <w:t>Շարվածքի</w:t>
            </w:r>
            <w:r>
              <w:rPr>
                <w:rFonts w:ascii="Arial LatArm" w:hAnsi="Arial LatArm" w:cs="Arial"/>
                <w:sz w:val="16"/>
                <w:szCs w:val="16"/>
              </w:rPr>
              <w:t xml:space="preserve"> </w:t>
            </w:r>
            <w:r>
              <w:rPr>
                <w:rFonts w:ascii="Arial" w:hAnsi="Arial" w:cs="Arial"/>
                <w:sz w:val="16"/>
                <w:szCs w:val="16"/>
              </w:rPr>
              <w:t>ամրանավորում</w:t>
            </w:r>
            <w:r>
              <w:rPr>
                <w:rFonts w:ascii="Arial LatArm" w:hAnsi="Arial LatArm" w:cs="Arial"/>
                <w:sz w:val="16"/>
                <w:szCs w:val="16"/>
              </w:rPr>
              <w:t xml:space="preserve"> 6</w:t>
            </w:r>
            <w:r>
              <w:rPr>
                <w:rFonts w:ascii="Arial" w:hAnsi="Arial" w:cs="Arial"/>
                <w:sz w:val="16"/>
                <w:szCs w:val="16"/>
              </w:rPr>
              <w:t>մմ</w:t>
            </w:r>
            <w:r>
              <w:rPr>
                <w:rFonts w:ascii="Arial LatArm" w:hAnsi="Arial LatArm" w:cs="Arial"/>
                <w:sz w:val="16"/>
                <w:szCs w:val="16"/>
              </w:rPr>
              <w:t xml:space="preserve"> A500c</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7B5DCA66" w14:textId="4E243615"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տն</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582AA7CF" w14:textId="5E3BA0B0"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0.121</w:t>
            </w:r>
          </w:p>
        </w:tc>
        <w:tc>
          <w:tcPr>
            <w:tcW w:w="1375" w:type="dxa"/>
          </w:tcPr>
          <w:p w14:paraId="77749AAB"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4F5E9698"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2A33ED25" w14:textId="77777777" w:rsidTr="001839B2">
        <w:tc>
          <w:tcPr>
            <w:tcW w:w="657" w:type="dxa"/>
          </w:tcPr>
          <w:p w14:paraId="3257A350" w14:textId="5AB9595F"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13</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72114CB" w14:textId="1F1E840D" w:rsidR="001839B2" w:rsidRPr="0098236F" w:rsidRDefault="001839B2" w:rsidP="001839B2">
            <w:pPr>
              <w:jc w:val="both"/>
              <w:rPr>
                <w:rFonts w:ascii="GHEA Grapalat" w:hAnsi="GHEA Grapalat"/>
                <w:color w:val="000000" w:themeColor="text1"/>
                <w:sz w:val="22"/>
                <w:szCs w:val="22"/>
                <w:lang w:val="hy-AM"/>
              </w:rPr>
            </w:pPr>
            <w:r>
              <w:rPr>
                <w:rFonts w:ascii="Arial" w:hAnsi="Arial" w:cs="Arial"/>
                <w:sz w:val="16"/>
                <w:szCs w:val="16"/>
              </w:rPr>
              <w:t>Շարվածքի</w:t>
            </w:r>
            <w:r>
              <w:rPr>
                <w:rFonts w:ascii="Arial LatArm" w:hAnsi="Arial LatArm" w:cs="Arial"/>
                <w:sz w:val="16"/>
                <w:szCs w:val="16"/>
              </w:rPr>
              <w:t xml:space="preserve"> </w:t>
            </w:r>
            <w:r>
              <w:rPr>
                <w:rFonts w:ascii="Arial" w:hAnsi="Arial" w:cs="Arial"/>
                <w:sz w:val="16"/>
                <w:szCs w:val="16"/>
              </w:rPr>
              <w:t>ամրանավորում</w:t>
            </w:r>
            <w:r>
              <w:rPr>
                <w:rFonts w:ascii="Arial LatArm" w:hAnsi="Arial LatArm" w:cs="Arial"/>
                <w:sz w:val="16"/>
                <w:szCs w:val="16"/>
              </w:rPr>
              <w:t xml:space="preserve"> 12</w:t>
            </w:r>
            <w:r>
              <w:rPr>
                <w:rFonts w:ascii="Arial" w:hAnsi="Arial" w:cs="Arial"/>
                <w:sz w:val="16"/>
                <w:szCs w:val="16"/>
              </w:rPr>
              <w:t>մմ</w:t>
            </w:r>
            <w:r>
              <w:rPr>
                <w:rFonts w:ascii="Arial LatArm" w:hAnsi="Arial LatArm" w:cs="Arial"/>
                <w:sz w:val="16"/>
                <w:szCs w:val="16"/>
              </w:rPr>
              <w:t xml:space="preserve"> A500c</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7B279CB0" w14:textId="70BC970C"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տն</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39B31030" w14:textId="0DFBADA2"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0.121</w:t>
            </w:r>
          </w:p>
        </w:tc>
        <w:tc>
          <w:tcPr>
            <w:tcW w:w="1375" w:type="dxa"/>
          </w:tcPr>
          <w:p w14:paraId="2580CBD8"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5918DF1B"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47985121" w14:textId="77777777" w:rsidTr="001839B2">
        <w:tc>
          <w:tcPr>
            <w:tcW w:w="657" w:type="dxa"/>
          </w:tcPr>
          <w:p w14:paraId="2A4A7917" w14:textId="74B8B31C" w:rsidR="001839B2" w:rsidRPr="004F7BEE" w:rsidRDefault="001839B2"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14</w:t>
            </w:r>
          </w:p>
        </w:tc>
        <w:tc>
          <w:tcPr>
            <w:tcW w:w="3013" w:type="dxa"/>
            <w:tcBorders>
              <w:top w:val="single" w:sz="4" w:space="0" w:color="auto"/>
              <w:left w:val="single" w:sz="4" w:space="0" w:color="auto"/>
              <w:bottom w:val="single" w:sz="4" w:space="0" w:color="000000"/>
              <w:right w:val="single" w:sz="4" w:space="0" w:color="auto"/>
            </w:tcBorders>
            <w:shd w:val="clear" w:color="auto" w:fill="auto"/>
            <w:vAlign w:val="center"/>
          </w:tcPr>
          <w:p w14:paraId="06143E20" w14:textId="35F3395A" w:rsidR="001839B2" w:rsidRPr="0098236F" w:rsidRDefault="001839B2" w:rsidP="001839B2">
            <w:pPr>
              <w:jc w:val="both"/>
              <w:rPr>
                <w:rFonts w:ascii="GHEA Grapalat" w:hAnsi="GHEA Grapalat"/>
                <w:color w:val="000000" w:themeColor="text1"/>
                <w:sz w:val="22"/>
                <w:szCs w:val="22"/>
                <w:lang w:val="hy-AM"/>
              </w:rPr>
            </w:pPr>
            <w:r w:rsidRPr="001839B2">
              <w:rPr>
                <w:rFonts w:ascii="Arial" w:hAnsi="Arial" w:cs="Arial"/>
                <w:sz w:val="16"/>
                <w:szCs w:val="16"/>
                <w:lang w:val="hy-AM"/>
              </w:rPr>
              <w:t>Փայտե</w:t>
            </w:r>
            <w:r w:rsidRPr="001839B2">
              <w:rPr>
                <w:rFonts w:ascii="Arial LatArm" w:hAnsi="Arial LatArm" w:cs="Arial"/>
                <w:sz w:val="16"/>
                <w:szCs w:val="16"/>
                <w:lang w:val="hy-AM"/>
              </w:rPr>
              <w:t xml:space="preserve"> </w:t>
            </w:r>
            <w:r w:rsidRPr="001839B2">
              <w:rPr>
                <w:rFonts w:ascii="Arial" w:hAnsi="Arial" w:cs="Arial"/>
                <w:sz w:val="16"/>
                <w:szCs w:val="16"/>
                <w:lang w:val="hy-AM"/>
              </w:rPr>
              <w:t>դռների</w:t>
            </w:r>
            <w:r w:rsidRPr="001839B2">
              <w:rPr>
                <w:rFonts w:ascii="Arial LatArm" w:hAnsi="Arial LatArm" w:cs="Arial"/>
                <w:sz w:val="16"/>
                <w:szCs w:val="16"/>
                <w:lang w:val="hy-AM"/>
              </w:rPr>
              <w:t xml:space="preserve">  </w:t>
            </w:r>
            <w:r w:rsidRPr="001839B2">
              <w:rPr>
                <w:rFonts w:ascii="Arial" w:hAnsi="Arial" w:cs="Arial"/>
                <w:sz w:val="16"/>
                <w:szCs w:val="16"/>
                <w:lang w:val="hy-AM"/>
              </w:rPr>
              <w:t>տեղադրում</w:t>
            </w:r>
            <w:r w:rsidRPr="001839B2">
              <w:rPr>
                <w:rFonts w:ascii="Arial LatArm" w:hAnsi="Arial LatArm" w:cs="Arial"/>
                <w:sz w:val="16"/>
                <w:szCs w:val="16"/>
                <w:lang w:val="hy-AM"/>
              </w:rPr>
              <w:t xml:space="preserve"> 0.9x2.2</w:t>
            </w:r>
            <w:r w:rsidRPr="001839B2">
              <w:rPr>
                <w:rFonts w:ascii="Arial" w:hAnsi="Arial" w:cs="Arial"/>
                <w:sz w:val="16"/>
                <w:szCs w:val="16"/>
                <w:lang w:val="hy-AM"/>
              </w:rPr>
              <w:t>մ</w:t>
            </w:r>
            <w:r w:rsidRPr="001839B2">
              <w:rPr>
                <w:rFonts w:ascii="Arial LatArm" w:hAnsi="Arial LatArm" w:cs="Arial"/>
                <w:sz w:val="16"/>
                <w:szCs w:val="16"/>
                <w:lang w:val="hy-AM"/>
              </w:rPr>
              <w:t>, 3</w:t>
            </w:r>
            <w:r w:rsidRPr="001839B2">
              <w:rPr>
                <w:rFonts w:ascii="Arial" w:hAnsi="Arial" w:cs="Arial"/>
                <w:sz w:val="16"/>
                <w:szCs w:val="16"/>
                <w:lang w:val="hy-AM"/>
              </w:rPr>
              <w:t>հատ</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1A01223" w14:textId="4EEBF581" w:rsidR="001839B2" w:rsidRPr="0098236F" w:rsidRDefault="001839B2" w:rsidP="001839B2">
            <w:pPr>
              <w:jc w:val="center"/>
              <w:rPr>
                <w:rFonts w:ascii="GHEA Grapalat" w:hAnsi="GHEA Grapalat"/>
                <w:color w:val="000000" w:themeColor="text1"/>
                <w:sz w:val="22"/>
                <w:szCs w:val="22"/>
                <w:lang w:val="hy-AM"/>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4E4B19E" w14:textId="4D363E76" w:rsidR="001839B2" w:rsidRPr="0098236F" w:rsidRDefault="001839B2" w:rsidP="001839B2">
            <w:pPr>
              <w:jc w:val="center"/>
              <w:rPr>
                <w:rFonts w:ascii="GHEA Grapalat" w:hAnsi="GHEA Grapalat"/>
                <w:color w:val="000000" w:themeColor="text1"/>
                <w:sz w:val="22"/>
                <w:szCs w:val="22"/>
                <w:lang w:val="hy-AM"/>
              </w:rPr>
            </w:pPr>
            <w:r>
              <w:rPr>
                <w:rFonts w:ascii="Arial LatArm" w:hAnsi="Arial LatArm" w:cs="Arial"/>
                <w:sz w:val="16"/>
                <w:szCs w:val="16"/>
              </w:rPr>
              <w:t>5.940</w:t>
            </w:r>
          </w:p>
        </w:tc>
        <w:tc>
          <w:tcPr>
            <w:tcW w:w="1375" w:type="dxa"/>
          </w:tcPr>
          <w:p w14:paraId="547EB943"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1C962864"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30845104" w14:textId="77777777" w:rsidTr="00C50BFA">
        <w:tc>
          <w:tcPr>
            <w:tcW w:w="657" w:type="dxa"/>
          </w:tcPr>
          <w:p w14:paraId="206BDBF7" w14:textId="59BFD2D3"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15</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4E254AA" w14:textId="007389CB" w:rsidR="001839B2" w:rsidRPr="001839B2" w:rsidRDefault="001839B2" w:rsidP="001839B2">
            <w:pPr>
              <w:jc w:val="both"/>
              <w:rPr>
                <w:rFonts w:ascii="Arial" w:hAnsi="Arial" w:cs="Arial"/>
                <w:sz w:val="16"/>
                <w:szCs w:val="16"/>
                <w:lang w:val="hy-AM"/>
              </w:rPr>
            </w:pPr>
            <w:r>
              <w:rPr>
                <w:rFonts w:ascii="Arial" w:hAnsi="Arial" w:cs="Arial"/>
                <w:sz w:val="16"/>
                <w:szCs w:val="16"/>
              </w:rPr>
              <w:t>Շեպերի</w:t>
            </w:r>
            <w:r>
              <w:rPr>
                <w:rFonts w:ascii="Arial LatArm" w:hAnsi="Arial LatArm" w:cs="Arial"/>
                <w:sz w:val="16"/>
                <w:szCs w:val="16"/>
              </w:rPr>
              <w:t xml:space="preserve">  </w:t>
            </w:r>
            <w:r>
              <w:rPr>
                <w:rFonts w:ascii="Arial" w:hAnsi="Arial" w:cs="Arial"/>
                <w:sz w:val="16"/>
                <w:szCs w:val="16"/>
              </w:rPr>
              <w:t>գաջե</w:t>
            </w:r>
            <w:r>
              <w:rPr>
                <w:rFonts w:ascii="Arial LatArm" w:hAnsi="Arial LatArm" w:cs="Arial"/>
                <w:sz w:val="16"/>
                <w:szCs w:val="16"/>
              </w:rPr>
              <w:t xml:space="preserve"> </w:t>
            </w:r>
            <w:r>
              <w:rPr>
                <w:rFonts w:ascii="Arial" w:hAnsi="Arial" w:cs="Arial"/>
                <w:sz w:val="16"/>
                <w:szCs w:val="16"/>
              </w:rPr>
              <w:t>սվաղ</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9D6F7F7" w14:textId="6B79D83B" w:rsidR="001839B2" w:rsidRDefault="001839B2" w:rsidP="001839B2">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6F3A263" w14:textId="3C694513" w:rsidR="001839B2" w:rsidRDefault="001839B2" w:rsidP="001839B2">
            <w:pPr>
              <w:jc w:val="center"/>
              <w:rPr>
                <w:rFonts w:ascii="Arial LatArm" w:hAnsi="Arial LatArm" w:cs="Arial"/>
                <w:sz w:val="16"/>
                <w:szCs w:val="16"/>
              </w:rPr>
            </w:pPr>
            <w:r>
              <w:rPr>
                <w:rFonts w:ascii="Arial LatArm" w:hAnsi="Arial LatArm" w:cs="Arial"/>
                <w:sz w:val="16"/>
                <w:szCs w:val="16"/>
              </w:rPr>
              <w:t>3.180</w:t>
            </w:r>
          </w:p>
        </w:tc>
        <w:tc>
          <w:tcPr>
            <w:tcW w:w="1375" w:type="dxa"/>
          </w:tcPr>
          <w:p w14:paraId="6BA979C4"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5FB1512F"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760870F6" w14:textId="77777777" w:rsidTr="00C50BFA">
        <w:tc>
          <w:tcPr>
            <w:tcW w:w="657" w:type="dxa"/>
          </w:tcPr>
          <w:p w14:paraId="1D5C446D" w14:textId="5724D44C"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16</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7B9C2C4" w14:textId="1970FEA7" w:rsidR="001839B2" w:rsidRPr="001839B2" w:rsidRDefault="001839B2" w:rsidP="001839B2">
            <w:pPr>
              <w:jc w:val="both"/>
              <w:rPr>
                <w:rFonts w:ascii="Arial" w:hAnsi="Arial" w:cs="Arial"/>
                <w:sz w:val="16"/>
                <w:szCs w:val="16"/>
                <w:lang w:val="hy-AM"/>
              </w:rPr>
            </w:pPr>
            <w:r>
              <w:rPr>
                <w:rFonts w:ascii="Arial" w:hAnsi="Arial" w:cs="Arial"/>
                <w:sz w:val="16"/>
                <w:szCs w:val="16"/>
              </w:rPr>
              <w:t>Շեպերի</w:t>
            </w:r>
            <w:r w:rsidRPr="001839B2">
              <w:rPr>
                <w:rFonts w:ascii="Arial LatArm" w:hAnsi="Arial LatArm" w:cs="Arial"/>
                <w:sz w:val="16"/>
                <w:szCs w:val="16"/>
                <w:lang w:val="ru-RU"/>
              </w:rPr>
              <w:t xml:space="preserve">  µ/áñ³Ï É³ï»ùë³ÛÇÝ Ý»ñÏáõÙ </w:t>
            </w:r>
            <w:r>
              <w:rPr>
                <w:rFonts w:ascii="Arial" w:hAnsi="Arial" w:cs="Arial"/>
                <w:sz w:val="16"/>
                <w:szCs w:val="16"/>
              </w:rPr>
              <w:t>համատարած</w:t>
            </w:r>
            <w:r w:rsidRPr="001839B2">
              <w:rPr>
                <w:rFonts w:ascii="Arial LatArm" w:hAnsi="Arial LatArm" w:cs="Arial"/>
                <w:sz w:val="16"/>
                <w:szCs w:val="16"/>
                <w:lang w:val="ru-RU"/>
              </w:rPr>
              <w:t xml:space="preserve"> </w:t>
            </w:r>
            <w:r>
              <w:rPr>
                <w:rFonts w:ascii="Arial" w:hAnsi="Arial" w:cs="Arial"/>
                <w:sz w:val="16"/>
                <w:szCs w:val="16"/>
              </w:rPr>
              <w:t>մածկապատումով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2C71C9BF" w14:textId="1EE60517" w:rsidR="001839B2" w:rsidRDefault="001839B2" w:rsidP="001839B2">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45577A2" w14:textId="795E1493" w:rsidR="001839B2" w:rsidRDefault="001839B2" w:rsidP="001839B2">
            <w:pPr>
              <w:jc w:val="center"/>
              <w:rPr>
                <w:rFonts w:ascii="Arial LatArm" w:hAnsi="Arial LatArm" w:cs="Arial"/>
                <w:sz w:val="16"/>
                <w:szCs w:val="16"/>
              </w:rPr>
            </w:pPr>
            <w:r>
              <w:rPr>
                <w:rFonts w:ascii="Arial LatArm" w:hAnsi="Arial LatArm" w:cs="Arial"/>
                <w:sz w:val="16"/>
                <w:szCs w:val="16"/>
              </w:rPr>
              <w:t>3.180</w:t>
            </w:r>
          </w:p>
        </w:tc>
        <w:tc>
          <w:tcPr>
            <w:tcW w:w="1375" w:type="dxa"/>
          </w:tcPr>
          <w:p w14:paraId="7DDB541F"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62371408"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66FAC313" w14:textId="77777777" w:rsidTr="00C50BFA">
        <w:tc>
          <w:tcPr>
            <w:tcW w:w="657" w:type="dxa"/>
          </w:tcPr>
          <w:p w14:paraId="7ABF9184" w14:textId="5853DD50"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17</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223E64E6" w14:textId="1722090D" w:rsidR="001839B2" w:rsidRPr="001839B2" w:rsidRDefault="001839B2" w:rsidP="001839B2">
            <w:pPr>
              <w:jc w:val="both"/>
              <w:rPr>
                <w:rFonts w:ascii="Arial" w:hAnsi="Arial" w:cs="Arial"/>
                <w:sz w:val="16"/>
                <w:szCs w:val="16"/>
                <w:lang w:val="hy-AM"/>
              </w:rPr>
            </w:pPr>
            <w:r>
              <w:rPr>
                <w:rFonts w:ascii="Arial" w:hAnsi="Arial" w:cs="Arial"/>
                <w:b/>
                <w:bCs/>
                <w:sz w:val="22"/>
                <w:szCs w:val="22"/>
              </w:rPr>
              <w:t>Ընդամենը</w:t>
            </w:r>
          </w:p>
        </w:tc>
        <w:tc>
          <w:tcPr>
            <w:tcW w:w="670" w:type="dxa"/>
            <w:tcBorders>
              <w:top w:val="single" w:sz="4" w:space="0" w:color="auto"/>
              <w:left w:val="nil"/>
              <w:bottom w:val="single" w:sz="4" w:space="0" w:color="auto"/>
              <w:right w:val="single" w:sz="4" w:space="0" w:color="auto"/>
            </w:tcBorders>
            <w:shd w:val="clear" w:color="auto" w:fill="auto"/>
            <w:vAlign w:val="center"/>
          </w:tcPr>
          <w:p w14:paraId="4EB18D6B" w14:textId="2FF40A75" w:rsidR="001839B2" w:rsidRDefault="001839B2" w:rsidP="001839B2">
            <w:pPr>
              <w:jc w:val="center"/>
              <w:rPr>
                <w:rFonts w:ascii="Arial" w:hAnsi="Arial" w:cs="Arial"/>
                <w:sz w:val="16"/>
                <w:szCs w:val="16"/>
              </w:rPr>
            </w:pPr>
            <w:r>
              <w:rPr>
                <w:rFonts w:ascii="Arial Armenian" w:hAnsi="Arial Armenian" w:cs="Arial"/>
                <w:b/>
                <w:bCs/>
                <w:sz w:val="18"/>
                <w:szCs w:val="18"/>
              </w:rPr>
              <w:t> </w:t>
            </w:r>
            <w:r w:rsidR="009C29E2" w:rsidRPr="009C29E2">
              <w:rPr>
                <w:rFonts w:ascii="Arial Armenian" w:hAnsi="Arial Armenian" w:cs="Arial"/>
                <w:b/>
                <w:bCs/>
                <w:sz w:val="18"/>
                <w:szCs w:val="18"/>
              </w:rPr>
              <w:t>29.40</w:t>
            </w:r>
          </w:p>
        </w:tc>
        <w:tc>
          <w:tcPr>
            <w:tcW w:w="1362" w:type="dxa"/>
            <w:tcBorders>
              <w:top w:val="single" w:sz="4" w:space="0" w:color="auto"/>
              <w:left w:val="nil"/>
              <w:bottom w:val="single" w:sz="4" w:space="0" w:color="auto"/>
              <w:right w:val="single" w:sz="4" w:space="0" w:color="auto"/>
            </w:tcBorders>
            <w:shd w:val="clear" w:color="auto" w:fill="auto"/>
            <w:vAlign w:val="center"/>
          </w:tcPr>
          <w:p w14:paraId="0C8B0EC0" w14:textId="1E79E8EA" w:rsidR="001839B2" w:rsidRDefault="001839B2" w:rsidP="001839B2">
            <w:pPr>
              <w:jc w:val="center"/>
              <w:rPr>
                <w:rFonts w:ascii="Arial LatArm" w:hAnsi="Arial LatArm" w:cs="Arial"/>
                <w:sz w:val="16"/>
                <w:szCs w:val="16"/>
              </w:rPr>
            </w:pPr>
            <w:r>
              <w:rPr>
                <w:rFonts w:ascii="Arial Armenian" w:hAnsi="Arial Armenian" w:cs="Arial"/>
                <w:b/>
                <w:bCs/>
                <w:sz w:val="18"/>
                <w:szCs w:val="18"/>
              </w:rPr>
              <w:t>%</w:t>
            </w:r>
          </w:p>
        </w:tc>
        <w:tc>
          <w:tcPr>
            <w:tcW w:w="1375" w:type="dxa"/>
          </w:tcPr>
          <w:p w14:paraId="4DC19D29"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17B71DB1"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266A59E3" w14:textId="77777777" w:rsidTr="001839B2">
        <w:tc>
          <w:tcPr>
            <w:tcW w:w="657" w:type="dxa"/>
          </w:tcPr>
          <w:p w14:paraId="3D78E338" w14:textId="4CD7B19C"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18</w:t>
            </w:r>
          </w:p>
        </w:tc>
        <w:tc>
          <w:tcPr>
            <w:tcW w:w="3013" w:type="dxa"/>
            <w:tcBorders>
              <w:top w:val="single" w:sz="4" w:space="0" w:color="auto"/>
              <w:left w:val="single" w:sz="4" w:space="0" w:color="auto"/>
              <w:bottom w:val="single" w:sz="4" w:space="0" w:color="000000"/>
              <w:right w:val="single" w:sz="4" w:space="0" w:color="auto"/>
            </w:tcBorders>
            <w:shd w:val="clear" w:color="auto" w:fill="auto"/>
            <w:vAlign w:val="center"/>
          </w:tcPr>
          <w:p w14:paraId="61B1ACCA" w14:textId="2E7655BE" w:rsidR="001839B2" w:rsidRPr="003957D6" w:rsidRDefault="001839B2" w:rsidP="001839B2">
            <w:pPr>
              <w:jc w:val="both"/>
              <w:rPr>
                <w:rFonts w:ascii="Arial" w:hAnsi="Arial" w:cs="Arial"/>
                <w:b/>
                <w:sz w:val="16"/>
                <w:szCs w:val="16"/>
                <w:lang w:val="hy-AM"/>
              </w:rPr>
            </w:pPr>
            <w:r w:rsidRPr="003957D6">
              <w:rPr>
                <w:rFonts w:ascii="Arial" w:hAnsi="Arial" w:cs="Arial"/>
                <w:b/>
                <w:sz w:val="16"/>
                <w:szCs w:val="16"/>
                <w:lang w:val="hy-AM"/>
              </w:rPr>
              <w:t>Էլեկտրատեխնիկական աշխատանքներ</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783EAC3A" w14:textId="77777777" w:rsidR="001839B2" w:rsidRDefault="001839B2" w:rsidP="001839B2">
            <w:pPr>
              <w:jc w:val="center"/>
              <w:rPr>
                <w:rFonts w:ascii="Arial" w:hAnsi="Arial" w:cs="Arial"/>
                <w:sz w:val="16"/>
                <w:szCs w:val="16"/>
              </w:rPr>
            </w:pP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17622E06" w14:textId="77777777" w:rsidR="001839B2" w:rsidRDefault="001839B2" w:rsidP="001839B2">
            <w:pPr>
              <w:jc w:val="center"/>
              <w:rPr>
                <w:rFonts w:ascii="Arial LatArm" w:hAnsi="Arial LatArm" w:cs="Arial"/>
                <w:sz w:val="16"/>
                <w:szCs w:val="16"/>
              </w:rPr>
            </w:pPr>
          </w:p>
        </w:tc>
        <w:tc>
          <w:tcPr>
            <w:tcW w:w="1375" w:type="dxa"/>
          </w:tcPr>
          <w:p w14:paraId="2C8C66E2"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2153C99D"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06A226FA" w14:textId="77777777" w:rsidTr="00C50BFA">
        <w:tc>
          <w:tcPr>
            <w:tcW w:w="657" w:type="dxa"/>
          </w:tcPr>
          <w:p w14:paraId="23445813" w14:textId="7D5936D0"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19</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FF39444" w14:textId="58D34667" w:rsidR="001839B2" w:rsidRPr="001839B2" w:rsidRDefault="001839B2" w:rsidP="001839B2">
            <w:pPr>
              <w:jc w:val="both"/>
              <w:rPr>
                <w:rFonts w:ascii="Arial" w:hAnsi="Arial" w:cs="Arial"/>
                <w:sz w:val="16"/>
                <w:szCs w:val="16"/>
                <w:lang w:val="hy-AM"/>
              </w:rPr>
            </w:pPr>
            <w:r>
              <w:rPr>
                <w:rFonts w:ascii="Arial" w:hAnsi="Arial" w:cs="Arial"/>
                <w:sz w:val="16"/>
                <w:szCs w:val="16"/>
              </w:rPr>
              <w:t>Հաղորդալարի</w:t>
            </w:r>
            <w:r w:rsidRPr="001839B2">
              <w:rPr>
                <w:rFonts w:ascii="Arial LatArm" w:hAnsi="Arial LatArm" w:cs="Arial"/>
                <w:sz w:val="16"/>
                <w:szCs w:val="16"/>
                <w:lang w:val="ru-RU"/>
              </w:rPr>
              <w:t xml:space="preserve"> </w:t>
            </w:r>
            <w:r>
              <w:rPr>
                <w:rFonts w:ascii="Arial" w:hAnsi="Arial" w:cs="Arial"/>
                <w:sz w:val="16"/>
                <w:szCs w:val="16"/>
              </w:rPr>
              <w:t>անցկացում</w:t>
            </w:r>
            <w:r w:rsidRPr="001839B2">
              <w:rPr>
                <w:rFonts w:ascii="Arial LatArm" w:hAnsi="Arial LatArm" w:cs="Arial"/>
                <w:sz w:val="16"/>
                <w:szCs w:val="16"/>
                <w:lang w:val="ru-RU"/>
              </w:rPr>
              <w:t xml:space="preserve">   </w:t>
            </w:r>
            <w:r w:rsidRPr="001839B2">
              <w:rPr>
                <w:rFonts w:ascii="Calibri" w:hAnsi="Calibri" w:cs="Calibri"/>
                <w:sz w:val="16"/>
                <w:szCs w:val="16"/>
                <w:lang w:val="ru-RU"/>
              </w:rPr>
              <w:t>ПВ</w:t>
            </w:r>
            <w:r w:rsidRPr="001839B2">
              <w:rPr>
                <w:rFonts w:ascii="Arial LatArm" w:hAnsi="Arial LatArm" w:cs="Arial"/>
                <w:sz w:val="16"/>
                <w:szCs w:val="16"/>
                <w:lang w:val="ru-RU"/>
              </w:rPr>
              <w:t xml:space="preserve"> 2</w:t>
            </w:r>
            <w:r>
              <w:rPr>
                <w:rFonts w:ascii="Arial LatArm" w:hAnsi="Arial LatArm" w:cs="Arial"/>
                <w:sz w:val="16"/>
                <w:szCs w:val="16"/>
              </w:rPr>
              <w:t>x</w:t>
            </w:r>
            <w:r w:rsidRPr="001839B2">
              <w:rPr>
                <w:rFonts w:ascii="Arial LatArm" w:hAnsi="Arial LatArm" w:cs="Arial"/>
                <w:sz w:val="16"/>
                <w:szCs w:val="16"/>
                <w:lang w:val="ru-RU"/>
              </w:rPr>
              <w:t>2.5</w:t>
            </w:r>
            <w:r>
              <w:rPr>
                <w:rFonts w:ascii="Arial" w:hAnsi="Arial" w:cs="Arial"/>
                <w:sz w:val="16"/>
                <w:szCs w:val="16"/>
              </w:rPr>
              <w:t>մմ</w:t>
            </w:r>
            <w:r w:rsidRPr="001839B2">
              <w:rPr>
                <w:rFonts w:ascii="Arial LatArm" w:hAnsi="Arial LatArm" w:cs="Arial"/>
                <w:sz w:val="16"/>
                <w:szCs w:val="16"/>
                <w:lang w:val="ru-RU"/>
              </w:rPr>
              <w:t>2</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0E8BB37F" w14:textId="3C40BAA1" w:rsidR="001839B2" w:rsidRDefault="001839B2" w:rsidP="001839B2">
            <w:pPr>
              <w:jc w:val="center"/>
              <w:rPr>
                <w:rFonts w:ascii="Arial" w:hAnsi="Arial" w:cs="Arial"/>
                <w:sz w:val="16"/>
                <w:szCs w:val="16"/>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071CADB" w14:textId="1A448AD5" w:rsidR="001839B2" w:rsidRDefault="001839B2" w:rsidP="001839B2">
            <w:pPr>
              <w:jc w:val="center"/>
              <w:rPr>
                <w:rFonts w:ascii="Arial LatArm" w:hAnsi="Arial LatArm" w:cs="Arial"/>
                <w:sz w:val="16"/>
                <w:szCs w:val="16"/>
              </w:rPr>
            </w:pPr>
            <w:r>
              <w:rPr>
                <w:rFonts w:ascii="Arial LatArm" w:hAnsi="Arial LatArm" w:cs="Arial"/>
                <w:sz w:val="16"/>
                <w:szCs w:val="16"/>
              </w:rPr>
              <w:t>178.020</w:t>
            </w:r>
          </w:p>
        </w:tc>
        <w:tc>
          <w:tcPr>
            <w:tcW w:w="1375" w:type="dxa"/>
          </w:tcPr>
          <w:p w14:paraId="4880047B"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7238C31D"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27F055C9" w14:textId="77777777" w:rsidTr="00C50BFA">
        <w:tc>
          <w:tcPr>
            <w:tcW w:w="657" w:type="dxa"/>
          </w:tcPr>
          <w:p w14:paraId="13D7A152" w14:textId="1BCBC728"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20</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52547F36" w14:textId="7BF4C2BC" w:rsidR="001839B2" w:rsidRPr="001839B2" w:rsidRDefault="001839B2" w:rsidP="001839B2">
            <w:pPr>
              <w:jc w:val="both"/>
              <w:rPr>
                <w:rFonts w:ascii="Arial" w:hAnsi="Arial" w:cs="Arial"/>
                <w:sz w:val="16"/>
                <w:szCs w:val="16"/>
                <w:lang w:val="hy-AM"/>
              </w:rPr>
            </w:pPr>
            <w:r>
              <w:rPr>
                <w:rFonts w:ascii="Arial" w:hAnsi="Arial" w:cs="Arial"/>
                <w:sz w:val="16"/>
                <w:szCs w:val="16"/>
              </w:rPr>
              <w:t>Մալուխի</w:t>
            </w:r>
            <w:r w:rsidRPr="001839B2">
              <w:rPr>
                <w:rFonts w:ascii="Arial LatArm" w:hAnsi="Arial LatArm" w:cs="Arial"/>
                <w:sz w:val="16"/>
                <w:szCs w:val="16"/>
                <w:lang w:val="ru-RU"/>
              </w:rPr>
              <w:t xml:space="preserve"> </w:t>
            </w:r>
            <w:r>
              <w:rPr>
                <w:rFonts w:ascii="Arial" w:hAnsi="Arial" w:cs="Arial"/>
                <w:sz w:val="16"/>
                <w:szCs w:val="16"/>
              </w:rPr>
              <w:t>անցկացում</w:t>
            </w:r>
            <w:r w:rsidRPr="001839B2">
              <w:rPr>
                <w:rFonts w:ascii="Arial LatArm" w:hAnsi="Arial LatArm" w:cs="Arial"/>
                <w:sz w:val="16"/>
                <w:szCs w:val="16"/>
                <w:lang w:val="ru-RU"/>
              </w:rPr>
              <w:t xml:space="preserve"> </w:t>
            </w:r>
            <w:r w:rsidRPr="001839B2">
              <w:rPr>
                <w:rFonts w:ascii="Calibri" w:hAnsi="Calibri" w:cs="Calibri"/>
                <w:sz w:val="16"/>
                <w:szCs w:val="16"/>
                <w:lang w:val="ru-RU"/>
              </w:rPr>
              <w:t>ВВГ</w:t>
            </w:r>
            <w:r w:rsidRPr="001839B2">
              <w:rPr>
                <w:rFonts w:ascii="Arial LatArm" w:hAnsi="Arial LatArm" w:cs="Arial"/>
                <w:sz w:val="16"/>
                <w:szCs w:val="16"/>
                <w:lang w:val="ru-RU"/>
              </w:rPr>
              <w:t xml:space="preserve"> 2</w:t>
            </w:r>
            <w:r>
              <w:rPr>
                <w:rFonts w:ascii="Arial LatArm" w:hAnsi="Arial LatArm" w:cs="Arial"/>
                <w:sz w:val="16"/>
                <w:szCs w:val="16"/>
              </w:rPr>
              <w:t>x</w:t>
            </w:r>
            <w:r w:rsidRPr="001839B2">
              <w:rPr>
                <w:rFonts w:ascii="Arial LatArm" w:hAnsi="Arial LatArm" w:cs="Arial"/>
                <w:sz w:val="16"/>
                <w:szCs w:val="16"/>
                <w:lang w:val="ru-RU"/>
              </w:rPr>
              <w:t>1.5</w:t>
            </w:r>
            <w:r>
              <w:rPr>
                <w:rFonts w:ascii="Arial" w:hAnsi="Arial" w:cs="Arial"/>
                <w:sz w:val="16"/>
                <w:szCs w:val="16"/>
              </w:rPr>
              <w:t>մմ</w:t>
            </w:r>
            <w:r w:rsidRPr="001839B2">
              <w:rPr>
                <w:rFonts w:ascii="Arial LatArm" w:hAnsi="Arial LatArm" w:cs="Arial"/>
                <w:sz w:val="16"/>
                <w:szCs w:val="16"/>
                <w:lang w:val="ru-RU"/>
              </w:rPr>
              <w:t>2</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0EA10BD8" w14:textId="77DFB2B6" w:rsidR="001839B2" w:rsidRDefault="001839B2" w:rsidP="001839B2">
            <w:pPr>
              <w:jc w:val="center"/>
              <w:rPr>
                <w:rFonts w:ascii="Arial" w:hAnsi="Arial" w:cs="Arial"/>
                <w:sz w:val="16"/>
                <w:szCs w:val="16"/>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53500D0C" w14:textId="5BD7D93D" w:rsidR="001839B2" w:rsidRDefault="001839B2" w:rsidP="001839B2">
            <w:pPr>
              <w:jc w:val="center"/>
              <w:rPr>
                <w:rFonts w:ascii="Arial LatArm" w:hAnsi="Arial LatArm" w:cs="Arial"/>
                <w:sz w:val="16"/>
                <w:szCs w:val="16"/>
              </w:rPr>
            </w:pPr>
            <w:r>
              <w:rPr>
                <w:rFonts w:ascii="Arial LatArm" w:hAnsi="Arial LatArm" w:cs="Arial"/>
                <w:sz w:val="16"/>
                <w:szCs w:val="16"/>
              </w:rPr>
              <w:t>178.020</w:t>
            </w:r>
          </w:p>
        </w:tc>
        <w:tc>
          <w:tcPr>
            <w:tcW w:w="1375" w:type="dxa"/>
          </w:tcPr>
          <w:p w14:paraId="41116C50"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54750291"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7139500C" w14:textId="77777777" w:rsidTr="00C50BFA">
        <w:tc>
          <w:tcPr>
            <w:tcW w:w="657" w:type="dxa"/>
          </w:tcPr>
          <w:p w14:paraId="49378286" w14:textId="752B2786"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21</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1972C1D" w14:textId="251EB7D5" w:rsidR="001839B2" w:rsidRPr="001839B2" w:rsidRDefault="001839B2" w:rsidP="001839B2">
            <w:pPr>
              <w:jc w:val="both"/>
              <w:rPr>
                <w:rFonts w:ascii="Arial" w:hAnsi="Arial" w:cs="Arial"/>
                <w:sz w:val="16"/>
                <w:szCs w:val="16"/>
                <w:lang w:val="hy-AM"/>
              </w:rPr>
            </w:pPr>
            <w:r>
              <w:rPr>
                <w:rFonts w:ascii="Arial" w:hAnsi="Arial" w:cs="Arial"/>
                <w:sz w:val="16"/>
                <w:szCs w:val="16"/>
              </w:rPr>
              <w:t>Երկստեղնավոր</w:t>
            </w:r>
            <w:r>
              <w:rPr>
                <w:rFonts w:ascii="Arial LatArm" w:hAnsi="Arial LatArm" w:cs="Arial"/>
                <w:sz w:val="16"/>
                <w:szCs w:val="16"/>
              </w:rPr>
              <w:t xml:space="preserve"> </w:t>
            </w:r>
            <w:r>
              <w:rPr>
                <w:rFonts w:ascii="Arial" w:hAnsi="Arial" w:cs="Arial"/>
                <w:sz w:val="16"/>
                <w:szCs w:val="16"/>
              </w:rPr>
              <w:t>անջատիչների</w:t>
            </w:r>
            <w:r>
              <w:rPr>
                <w:rFonts w:ascii="Arial LatArm" w:hAnsi="Arial LatArm" w:cs="Arial"/>
                <w:sz w:val="16"/>
                <w:szCs w:val="16"/>
              </w:rPr>
              <w:t xml:space="preserve">  </w:t>
            </w:r>
            <w:r>
              <w:rPr>
                <w:rFonts w:ascii="Arial" w:hAnsi="Arial" w:cs="Arial"/>
                <w:sz w:val="16"/>
                <w:szCs w:val="16"/>
              </w:rPr>
              <w:t>տեղադրում</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4F8441C8" w14:textId="267F38E0" w:rsidR="001839B2" w:rsidRDefault="001839B2" w:rsidP="001839B2">
            <w:pPr>
              <w:jc w:val="center"/>
              <w:rPr>
                <w:rFonts w:ascii="Arial" w:hAnsi="Arial" w:cs="Arial"/>
                <w:sz w:val="16"/>
                <w:szCs w:val="16"/>
              </w:rPr>
            </w:pPr>
            <w:r>
              <w:rPr>
                <w:rFonts w:ascii="Arial" w:hAnsi="Arial" w:cs="Arial"/>
                <w:sz w:val="16"/>
                <w:szCs w:val="16"/>
              </w:rPr>
              <w:t>հատ</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1FDC6934" w14:textId="79B5C2B0" w:rsidR="001839B2" w:rsidRDefault="001839B2" w:rsidP="001839B2">
            <w:pPr>
              <w:jc w:val="center"/>
              <w:rPr>
                <w:rFonts w:ascii="Arial LatArm" w:hAnsi="Arial LatArm" w:cs="Arial"/>
                <w:sz w:val="16"/>
                <w:szCs w:val="16"/>
              </w:rPr>
            </w:pPr>
            <w:r>
              <w:rPr>
                <w:rFonts w:ascii="Arial LatArm" w:hAnsi="Arial LatArm" w:cs="Arial"/>
                <w:sz w:val="16"/>
                <w:szCs w:val="16"/>
              </w:rPr>
              <w:t>4.000</w:t>
            </w:r>
          </w:p>
        </w:tc>
        <w:tc>
          <w:tcPr>
            <w:tcW w:w="1375" w:type="dxa"/>
          </w:tcPr>
          <w:p w14:paraId="65BCB7AC"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13DF1BC7" w14:textId="77777777" w:rsidR="001839B2" w:rsidRPr="0098236F" w:rsidRDefault="001839B2" w:rsidP="001839B2">
            <w:pPr>
              <w:jc w:val="center"/>
              <w:rPr>
                <w:rFonts w:ascii="GHEA Grapalat" w:hAnsi="GHEA Grapalat"/>
                <w:color w:val="000000" w:themeColor="text1"/>
                <w:sz w:val="22"/>
                <w:szCs w:val="22"/>
                <w:lang w:val="hy-AM"/>
              </w:rPr>
            </w:pPr>
          </w:p>
        </w:tc>
      </w:tr>
      <w:tr w:rsidR="001839B2" w:rsidRPr="0098236F" w14:paraId="5CDCBBD2" w14:textId="77777777" w:rsidTr="00C50BFA">
        <w:tc>
          <w:tcPr>
            <w:tcW w:w="657" w:type="dxa"/>
          </w:tcPr>
          <w:p w14:paraId="34DCF6E4" w14:textId="53674C62"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22</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1BF85974" w14:textId="049BEB52" w:rsidR="001839B2" w:rsidRPr="001839B2" w:rsidRDefault="001839B2" w:rsidP="001839B2">
            <w:pPr>
              <w:jc w:val="both"/>
              <w:rPr>
                <w:rFonts w:ascii="Arial" w:hAnsi="Arial" w:cs="Arial"/>
                <w:sz w:val="16"/>
                <w:szCs w:val="16"/>
                <w:lang w:val="hy-AM"/>
              </w:rPr>
            </w:pPr>
            <w:r>
              <w:rPr>
                <w:rFonts w:ascii="Arial" w:hAnsi="Arial" w:cs="Arial"/>
                <w:sz w:val="16"/>
                <w:szCs w:val="16"/>
              </w:rPr>
              <w:t>Վարդակների</w:t>
            </w:r>
            <w:r>
              <w:rPr>
                <w:rFonts w:ascii="Arial LatArm" w:hAnsi="Arial LatArm" w:cs="Arial"/>
                <w:sz w:val="16"/>
                <w:szCs w:val="16"/>
              </w:rPr>
              <w:t xml:space="preserve"> </w:t>
            </w:r>
            <w:r>
              <w:rPr>
                <w:rFonts w:ascii="Arial" w:hAnsi="Arial" w:cs="Arial"/>
                <w:sz w:val="16"/>
                <w:szCs w:val="16"/>
              </w:rPr>
              <w:t>տեղադրում</w:t>
            </w:r>
            <w:r>
              <w:rPr>
                <w:rFonts w:ascii="Arial LatArm" w:hAnsi="Arial LatArm" w:cs="Arial"/>
                <w:sz w:val="16"/>
                <w:szCs w:val="16"/>
              </w:rPr>
              <w:t xml:space="preserve">  </w:t>
            </w:r>
            <w:r>
              <w:rPr>
                <w:rFonts w:ascii="Arial" w:hAnsi="Arial" w:cs="Arial"/>
                <w:sz w:val="16"/>
                <w:szCs w:val="16"/>
              </w:rPr>
              <w:t>հողանցման</w:t>
            </w:r>
            <w:r>
              <w:rPr>
                <w:rFonts w:ascii="Arial LatArm" w:hAnsi="Arial LatArm" w:cs="Arial"/>
                <w:sz w:val="16"/>
                <w:szCs w:val="16"/>
              </w:rPr>
              <w:t xml:space="preserve"> </w:t>
            </w:r>
            <w:r>
              <w:rPr>
                <w:rFonts w:ascii="Arial" w:hAnsi="Arial" w:cs="Arial"/>
                <w:sz w:val="16"/>
                <w:szCs w:val="16"/>
              </w:rPr>
              <w:t>հպակով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218C7BB4" w14:textId="6C9F5DD6" w:rsidR="001839B2" w:rsidRDefault="001839B2" w:rsidP="001839B2">
            <w:pPr>
              <w:jc w:val="center"/>
              <w:rPr>
                <w:rFonts w:ascii="Arial" w:hAnsi="Arial" w:cs="Arial"/>
                <w:sz w:val="16"/>
                <w:szCs w:val="16"/>
              </w:rPr>
            </w:pPr>
            <w:r>
              <w:rPr>
                <w:rFonts w:ascii="Arial" w:hAnsi="Arial" w:cs="Arial"/>
                <w:sz w:val="16"/>
                <w:szCs w:val="16"/>
              </w:rPr>
              <w:t>հատ</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5726396" w14:textId="38DFCBA9" w:rsidR="001839B2" w:rsidRDefault="001839B2" w:rsidP="001839B2">
            <w:pPr>
              <w:jc w:val="center"/>
              <w:rPr>
                <w:rFonts w:ascii="Arial LatArm" w:hAnsi="Arial LatArm" w:cs="Arial"/>
                <w:sz w:val="16"/>
                <w:szCs w:val="16"/>
              </w:rPr>
            </w:pPr>
            <w:r>
              <w:rPr>
                <w:rFonts w:ascii="Arial LatArm" w:hAnsi="Arial LatArm" w:cs="Arial"/>
                <w:sz w:val="16"/>
                <w:szCs w:val="16"/>
              </w:rPr>
              <w:t>13.000</w:t>
            </w:r>
          </w:p>
        </w:tc>
        <w:tc>
          <w:tcPr>
            <w:tcW w:w="1375" w:type="dxa"/>
          </w:tcPr>
          <w:p w14:paraId="30633800"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69682EEA" w14:textId="77777777" w:rsidR="001839B2" w:rsidRPr="0098236F" w:rsidRDefault="001839B2" w:rsidP="001839B2">
            <w:pPr>
              <w:jc w:val="center"/>
              <w:rPr>
                <w:rFonts w:ascii="GHEA Grapalat" w:hAnsi="GHEA Grapalat"/>
                <w:color w:val="000000" w:themeColor="text1"/>
                <w:sz w:val="22"/>
                <w:szCs w:val="22"/>
                <w:lang w:val="hy-AM"/>
              </w:rPr>
            </w:pPr>
          </w:p>
        </w:tc>
      </w:tr>
      <w:tr w:rsidR="00354F53" w:rsidRPr="0098236F" w14:paraId="744F0A82" w14:textId="77777777" w:rsidTr="00C50BFA">
        <w:tc>
          <w:tcPr>
            <w:tcW w:w="657" w:type="dxa"/>
          </w:tcPr>
          <w:p w14:paraId="696B76BD" w14:textId="7C831F0A" w:rsidR="00354F53" w:rsidRPr="001839B2"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23</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5AB70CE5" w14:textId="61956ECA" w:rsidR="00354F53" w:rsidRPr="001839B2" w:rsidRDefault="00354F53" w:rsidP="00354F53">
            <w:pPr>
              <w:jc w:val="both"/>
              <w:rPr>
                <w:rFonts w:ascii="Arial" w:hAnsi="Arial" w:cs="Arial"/>
                <w:sz w:val="16"/>
                <w:szCs w:val="16"/>
                <w:lang w:val="hy-AM"/>
              </w:rPr>
            </w:pPr>
            <w:r>
              <w:rPr>
                <w:rFonts w:ascii="Arial" w:hAnsi="Arial" w:cs="Arial"/>
                <w:b/>
                <w:bCs/>
                <w:sz w:val="22"/>
                <w:szCs w:val="22"/>
              </w:rPr>
              <w:t>Ընդամենը</w:t>
            </w:r>
          </w:p>
        </w:tc>
        <w:tc>
          <w:tcPr>
            <w:tcW w:w="670" w:type="dxa"/>
            <w:tcBorders>
              <w:top w:val="single" w:sz="4" w:space="0" w:color="auto"/>
              <w:left w:val="nil"/>
              <w:bottom w:val="single" w:sz="4" w:space="0" w:color="auto"/>
              <w:right w:val="single" w:sz="4" w:space="0" w:color="auto"/>
            </w:tcBorders>
            <w:shd w:val="clear" w:color="auto" w:fill="auto"/>
            <w:vAlign w:val="center"/>
          </w:tcPr>
          <w:p w14:paraId="3B769E09" w14:textId="27B736FA" w:rsidR="00354F53" w:rsidRDefault="00354F53" w:rsidP="00354F53">
            <w:pPr>
              <w:jc w:val="center"/>
              <w:rPr>
                <w:rFonts w:ascii="Arial" w:hAnsi="Arial" w:cs="Arial"/>
                <w:sz w:val="16"/>
                <w:szCs w:val="16"/>
              </w:rPr>
            </w:pPr>
            <w:r>
              <w:rPr>
                <w:rFonts w:ascii="Arial Armenian" w:hAnsi="Arial Armenian" w:cs="Arial"/>
                <w:b/>
                <w:bCs/>
                <w:sz w:val="18"/>
                <w:szCs w:val="18"/>
              </w:rPr>
              <w:t> </w:t>
            </w:r>
            <w:r w:rsidR="009C29E2" w:rsidRPr="009C29E2">
              <w:rPr>
                <w:rFonts w:ascii="Arial Armenian" w:hAnsi="Arial Armenian" w:cs="Arial"/>
                <w:b/>
                <w:bCs/>
                <w:sz w:val="18"/>
                <w:szCs w:val="18"/>
              </w:rPr>
              <w:t>3.99</w:t>
            </w:r>
          </w:p>
        </w:tc>
        <w:tc>
          <w:tcPr>
            <w:tcW w:w="1362" w:type="dxa"/>
            <w:tcBorders>
              <w:top w:val="single" w:sz="4" w:space="0" w:color="auto"/>
              <w:left w:val="nil"/>
              <w:bottom w:val="single" w:sz="4" w:space="0" w:color="auto"/>
              <w:right w:val="single" w:sz="4" w:space="0" w:color="auto"/>
            </w:tcBorders>
            <w:shd w:val="clear" w:color="auto" w:fill="auto"/>
            <w:vAlign w:val="center"/>
          </w:tcPr>
          <w:p w14:paraId="509987E0" w14:textId="67B9E5A3" w:rsidR="00354F53" w:rsidRDefault="00354F53" w:rsidP="00354F53">
            <w:pPr>
              <w:jc w:val="center"/>
              <w:rPr>
                <w:rFonts w:ascii="Arial LatArm" w:hAnsi="Arial LatArm" w:cs="Arial"/>
                <w:sz w:val="16"/>
                <w:szCs w:val="16"/>
              </w:rPr>
            </w:pPr>
            <w:r>
              <w:rPr>
                <w:rFonts w:ascii="Arial Armenian" w:hAnsi="Arial Armenian" w:cs="Arial"/>
                <w:b/>
                <w:bCs/>
                <w:sz w:val="18"/>
                <w:szCs w:val="18"/>
              </w:rPr>
              <w:t>%</w:t>
            </w:r>
          </w:p>
        </w:tc>
        <w:tc>
          <w:tcPr>
            <w:tcW w:w="1375" w:type="dxa"/>
          </w:tcPr>
          <w:p w14:paraId="2CFE7697"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39184D02" w14:textId="77777777" w:rsidR="00354F53" w:rsidRPr="0098236F" w:rsidRDefault="00354F53" w:rsidP="00354F53">
            <w:pPr>
              <w:jc w:val="center"/>
              <w:rPr>
                <w:rFonts w:ascii="GHEA Grapalat" w:hAnsi="GHEA Grapalat"/>
                <w:color w:val="000000" w:themeColor="text1"/>
                <w:sz w:val="22"/>
                <w:szCs w:val="22"/>
                <w:lang w:val="hy-AM"/>
              </w:rPr>
            </w:pPr>
          </w:p>
        </w:tc>
      </w:tr>
      <w:tr w:rsidR="001839B2" w:rsidRPr="0098236F" w14:paraId="5216A2E1" w14:textId="77777777" w:rsidTr="001839B2">
        <w:tc>
          <w:tcPr>
            <w:tcW w:w="657" w:type="dxa"/>
          </w:tcPr>
          <w:p w14:paraId="323E0693" w14:textId="486EFA12" w:rsidR="001839B2" w:rsidRP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24</w:t>
            </w:r>
          </w:p>
        </w:tc>
        <w:tc>
          <w:tcPr>
            <w:tcW w:w="3013" w:type="dxa"/>
            <w:tcBorders>
              <w:top w:val="single" w:sz="4" w:space="0" w:color="auto"/>
              <w:left w:val="single" w:sz="4" w:space="0" w:color="auto"/>
              <w:bottom w:val="single" w:sz="4" w:space="0" w:color="000000"/>
              <w:right w:val="single" w:sz="4" w:space="0" w:color="auto"/>
            </w:tcBorders>
            <w:shd w:val="clear" w:color="auto" w:fill="auto"/>
            <w:vAlign w:val="center"/>
          </w:tcPr>
          <w:p w14:paraId="108EFA0A" w14:textId="0CAACA6A" w:rsidR="001839B2" w:rsidRPr="003957D6" w:rsidRDefault="00354F53" w:rsidP="001839B2">
            <w:pPr>
              <w:jc w:val="both"/>
              <w:rPr>
                <w:rFonts w:ascii="Arial" w:hAnsi="Arial" w:cs="Arial"/>
                <w:b/>
                <w:sz w:val="16"/>
                <w:szCs w:val="16"/>
                <w:lang w:val="hy-AM"/>
              </w:rPr>
            </w:pPr>
            <w:r w:rsidRPr="003957D6">
              <w:rPr>
                <w:rFonts w:ascii="Arial" w:hAnsi="Arial" w:cs="Arial"/>
                <w:b/>
                <w:sz w:val="16"/>
                <w:szCs w:val="16"/>
                <w:lang w:val="hy-AM"/>
              </w:rPr>
              <w:t>Ներքին հարդարման աշխատանքներ</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81B13CB" w14:textId="77777777" w:rsidR="001839B2" w:rsidRDefault="001839B2" w:rsidP="001839B2">
            <w:pPr>
              <w:jc w:val="center"/>
              <w:rPr>
                <w:rFonts w:ascii="Arial" w:hAnsi="Arial" w:cs="Arial"/>
                <w:sz w:val="16"/>
                <w:szCs w:val="16"/>
              </w:rPr>
            </w:pP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1D33B7F" w14:textId="77777777" w:rsidR="001839B2" w:rsidRDefault="001839B2" w:rsidP="001839B2">
            <w:pPr>
              <w:jc w:val="center"/>
              <w:rPr>
                <w:rFonts w:ascii="Arial LatArm" w:hAnsi="Arial LatArm" w:cs="Arial"/>
                <w:sz w:val="16"/>
                <w:szCs w:val="16"/>
              </w:rPr>
            </w:pPr>
          </w:p>
        </w:tc>
        <w:tc>
          <w:tcPr>
            <w:tcW w:w="1375" w:type="dxa"/>
          </w:tcPr>
          <w:p w14:paraId="3F9E4E6E"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37339CE4" w14:textId="77777777" w:rsidR="001839B2" w:rsidRPr="0098236F" w:rsidRDefault="001839B2" w:rsidP="001839B2">
            <w:pPr>
              <w:jc w:val="center"/>
              <w:rPr>
                <w:rFonts w:ascii="GHEA Grapalat" w:hAnsi="GHEA Grapalat"/>
                <w:color w:val="000000" w:themeColor="text1"/>
                <w:sz w:val="22"/>
                <w:szCs w:val="22"/>
                <w:lang w:val="hy-AM"/>
              </w:rPr>
            </w:pPr>
          </w:p>
        </w:tc>
      </w:tr>
      <w:tr w:rsidR="00354F53" w:rsidRPr="0098236F" w14:paraId="0BF797D9" w14:textId="77777777" w:rsidTr="00C50BFA">
        <w:tc>
          <w:tcPr>
            <w:tcW w:w="657" w:type="dxa"/>
          </w:tcPr>
          <w:p w14:paraId="6C2E47D5" w14:textId="14D5830A" w:rsidR="00354F53" w:rsidRPr="001839B2"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25</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4686A7BF" w14:textId="6B4980B3" w:rsidR="00354F53" w:rsidRPr="001839B2" w:rsidRDefault="00354F53" w:rsidP="00354F53">
            <w:pPr>
              <w:jc w:val="both"/>
              <w:rPr>
                <w:rFonts w:ascii="Arial" w:hAnsi="Arial" w:cs="Arial"/>
                <w:sz w:val="16"/>
                <w:szCs w:val="16"/>
                <w:lang w:val="hy-AM"/>
              </w:rPr>
            </w:pPr>
            <w:r>
              <w:rPr>
                <w:rFonts w:ascii="Arial" w:hAnsi="Arial" w:cs="Arial"/>
                <w:sz w:val="16"/>
                <w:szCs w:val="16"/>
              </w:rPr>
              <w:t>Միջնորմների</w:t>
            </w:r>
            <w:r w:rsidRPr="00354F53">
              <w:rPr>
                <w:rFonts w:ascii="Arial LatArm" w:hAnsi="Arial LatArm" w:cs="Arial"/>
                <w:sz w:val="16"/>
                <w:szCs w:val="16"/>
                <w:lang w:val="ru-RU"/>
              </w:rPr>
              <w:t xml:space="preserve"> </w:t>
            </w:r>
            <w:r>
              <w:rPr>
                <w:rFonts w:ascii="Arial" w:hAnsi="Arial" w:cs="Arial"/>
                <w:sz w:val="16"/>
                <w:szCs w:val="16"/>
              </w:rPr>
              <w:t>իրականացում</w:t>
            </w:r>
            <w:r w:rsidRPr="00354F53">
              <w:rPr>
                <w:rFonts w:ascii="Arial LatArm" w:hAnsi="Arial LatArm" w:cs="Arial"/>
                <w:sz w:val="16"/>
                <w:szCs w:val="16"/>
                <w:lang w:val="ru-RU"/>
              </w:rPr>
              <w:t xml:space="preserve">  10</w:t>
            </w:r>
            <w:r>
              <w:rPr>
                <w:rFonts w:ascii="Arial" w:hAnsi="Arial" w:cs="Arial"/>
                <w:sz w:val="16"/>
                <w:szCs w:val="16"/>
              </w:rPr>
              <w:t>սմ</w:t>
            </w:r>
            <w:r w:rsidRPr="00354F53">
              <w:rPr>
                <w:rFonts w:ascii="Arial LatArm" w:hAnsi="Arial LatArm" w:cs="Arial"/>
                <w:sz w:val="16"/>
                <w:szCs w:val="16"/>
                <w:lang w:val="ru-RU"/>
              </w:rPr>
              <w:t xml:space="preserve"> </w:t>
            </w:r>
            <w:r>
              <w:rPr>
                <w:rFonts w:ascii="Arial" w:hAnsi="Arial" w:cs="Arial"/>
                <w:sz w:val="16"/>
                <w:szCs w:val="16"/>
              </w:rPr>
              <w:t>հաստությամբ</w:t>
            </w:r>
            <w:r w:rsidRPr="00354F53">
              <w:rPr>
                <w:rFonts w:ascii="Arial LatArm" w:hAnsi="Arial LatArm" w:cs="Arial"/>
                <w:sz w:val="16"/>
                <w:szCs w:val="16"/>
                <w:lang w:val="ru-RU"/>
              </w:rPr>
              <w:t xml:space="preserve"> </w:t>
            </w:r>
            <w:r>
              <w:rPr>
                <w:rFonts w:ascii="Arial" w:hAnsi="Arial" w:cs="Arial"/>
                <w:sz w:val="16"/>
                <w:szCs w:val="16"/>
              </w:rPr>
              <w:t>բետոնե</w:t>
            </w:r>
            <w:r w:rsidRPr="00354F53">
              <w:rPr>
                <w:rFonts w:ascii="Arial LatArm" w:hAnsi="Arial LatArm" w:cs="Arial"/>
                <w:sz w:val="16"/>
                <w:szCs w:val="16"/>
                <w:lang w:val="ru-RU"/>
              </w:rPr>
              <w:t xml:space="preserve"> </w:t>
            </w:r>
            <w:r>
              <w:rPr>
                <w:rFonts w:ascii="Arial" w:hAnsi="Arial" w:cs="Arial"/>
                <w:sz w:val="16"/>
                <w:szCs w:val="16"/>
              </w:rPr>
              <w:t>բլոկներից</w:t>
            </w:r>
            <w:r w:rsidRPr="00354F53">
              <w:rPr>
                <w:rFonts w:ascii="Arial LatArm" w:hAnsi="Arial LatArm" w:cs="Arial"/>
                <w:sz w:val="16"/>
                <w:szCs w:val="16"/>
                <w:lang w:val="ru-RU"/>
              </w:rPr>
              <w:t xml:space="preserve"> </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6DE1D7C" w14:textId="7DDB51BA"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21DE263" w14:textId="61DB52C4" w:rsidR="00354F53" w:rsidRDefault="00354F53" w:rsidP="00354F53">
            <w:pPr>
              <w:jc w:val="center"/>
              <w:rPr>
                <w:rFonts w:ascii="Arial LatArm" w:hAnsi="Arial LatArm" w:cs="Arial"/>
                <w:sz w:val="16"/>
                <w:szCs w:val="16"/>
              </w:rPr>
            </w:pPr>
            <w:r>
              <w:rPr>
                <w:rFonts w:ascii="Arial LatArm" w:hAnsi="Arial LatArm" w:cs="Arial"/>
                <w:sz w:val="16"/>
                <w:szCs w:val="16"/>
              </w:rPr>
              <w:t>21.000</w:t>
            </w:r>
          </w:p>
        </w:tc>
        <w:tc>
          <w:tcPr>
            <w:tcW w:w="1375" w:type="dxa"/>
          </w:tcPr>
          <w:p w14:paraId="4F829641"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5FCB0E7C"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6EA73491" w14:textId="77777777" w:rsidTr="00C50BFA">
        <w:tc>
          <w:tcPr>
            <w:tcW w:w="657" w:type="dxa"/>
          </w:tcPr>
          <w:p w14:paraId="029C6A6B" w14:textId="46263A55" w:rsidR="00354F53" w:rsidRPr="001839B2"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26</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45AB4338" w14:textId="01F2F995" w:rsidR="00354F53" w:rsidRPr="001839B2" w:rsidRDefault="00354F53" w:rsidP="00354F53">
            <w:pPr>
              <w:jc w:val="both"/>
              <w:rPr>
                <w:rFonts w:ascii="Arial" w:hAnsi="Arial" w:cs="Arial"/>
                <w:sz w:val="16"/>
                <w:szCs w:val="16"/>
                <w:lang w:val="hy-AM"/>
              </w:rPr>
            </w:pPr>
            <w:r>
              <w:rPr>
                <w:rFonts w:ascii="Arial" w:hAnsi="Arial" w:cs="Arial"/>
                <w:sz w:val="16"/>
                <w:szCs w:val="16"/>
              </w:rPr>
              <w:t>Անցքերի</w:t>
            </w:r>
            <w:r w:rsidRPr="00354F53">
              <w:rPr>
                <w:rFonts w:ascii="Arial LatArm" w:hAnsi="Arial LatArm" w:cs="Arial"/>
                <w:sz w:val="16"/>
                <w:szCs w:val="16"/>
                <w:lang w:val="ru-RU"/>
              </w:rPr>
              <w:t xml:space="preserve"> </w:t>
            </w:r>
            <w:r>
              <w:rPr>
                <w:rFonts w:ascii="Arial" w:hAnsi="Arial" w:cs="Arial"/>
                <w:sz w:val="16"/>
                <w:szCs w:val="16"/>
              </w:rPr>
              <w:t>լիցք</w:t>
            </w:r>
            <w:r w:rsidRPr="00354F53">
              <w:rPr>
                <w:rFonts w:ascii="Arial LatArm" w:hAnsi="Arial LatArm" w:cs="Arial"/>
                <w:sz w:val="16"/>
                <w:szCs w:val="16"/>
                <w:lang w:val="ru-RU"/>
              </w:rPr>
              <w:t xml:space="preserve"> </w:t>
            </w:r>
            <w:r>
              <w:rPr>
                <w:rFonts w:ascii="Arial LatArm" w:hAnsi="Arial LatArm" w:cs="Arial"/>
                <w:sz w:val="16"/>
                <w:szCs w:val="16"/>
              </w:rPr>
              <w:t>B</w:t>
            </w:r>
            <w:r w:rsidRPr="00354F53">
              <w:rPr>
                <w:rFonts w:ascii="Arial LatArm" w:hAnsi="Arial LatArm" w:cs="Arial"/>
                <w:sz w:val="16"/>
                <w:szCs w:val="16"/>
                <w:lang w:val="ru-RU"/>
              </w:rPr>
              <w:t xml:space="preserve">-7.5 </w:t>
            </w:r>
            <w:r>
              <w:rPr>
                <w:rFonts w:ascii="Arial" w:hAnsi="Arial" w:cs="Arial"/>
                <w:sz w:val="16"/>
                <w:szCs w:val="16"/>
              </w:rPr>
              <w:t>դասի</w:t>
            </w:r>
            <w:r w:rsidRPr="00354F53">
              <w:rPr>
                <w:rFonts w:ascii="Arial LatArm" w:hAnsi="Arial LatArm" w:cs="Arial"/>
                <w:sz w:val="16"/>
                <w:szCs w:val="16"/>
                <w:lang w:val="ru-RU"/>
              </w:rPr>
              <w:t xml:space="preserve"> </w:t>
            </w:r>
            <w:r>
              <w:rPr>
                <w:rFonts w:ascii="Arial" w:hAnsi="Arial" w:cs="Arial"/>
                <w:sz w:val="16"/>
                <w:szCs w:val="16"/>
              </w:rPr>
              <w:t>մանրահատիկ</w:t>
            </w:r>
            <w:r w:rsidRPr="00354F53">
              <w:rPr>
                <w:rFonts w:ascii="Arial LatArm" w:hAnsi="Arial LatArm" w:cs="Arial"/>
                <w:sz w:val="16"/>
                <w:szCs w:val="16"/>
                <w:lang w:val="ru-RU"/>
              </w:rPr>
              <w:t xml:space="preserve"> </w:t>
            </w:r>
            <w:r>
              <w:rPr>
                <w:rFonts w:ascii="Arial" w:hAnsi="Arial" w:cs="Arial"/>
                <w:sz w:val="16"/>
                <w:szCs w:val="16"/>
              </w:rPr>
              <w:t>բետոնով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63E8599" w14:textId="615D7E40"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3</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37982FA6" w14:textId="5AC15523" w:rsidR="00354F53" w:rsidRDefault="00354F53" w:rsidP="00354F53">
            <w:pPr>
              <w:jc w:val="center"/>
              <w:rPr>
                <w:rFonts w:ascii="Arial LatArm" w:hAnsi="Arial LatArm" w:cs="Arial"/>
                <w:sz w:val="16"/>
                <w:szCs w:val="16"/>
              </w:rPr>
            </w:pPr>
            <w:r>
              <w:rPr>
                <w:rFonts w:ascii="Arial LatArm" w:hAnsi="Arial LatArm" w:cs="Arial"/>
                <w:sz w:val="16"/>
                <w:szCs w:val="16"/>
              </w:rPr>
              <w:t>0.520</w:t>
            </w:r>
          </w:p>
        </w:tc>
        <w:tc>
          <w:tcPr>
            <w:tcW w:w="1375" w:type="dxa"/>
          </w:tcPr>
          <w:p w14:paraId="6468D0D0"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241FAFC7"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72511FA9" w14:textId="77777777" w:rsidTr="00C50BFA">
        <w:tc>
          <w:tcPr>
            <w:tcW w:w="657" w:type="dxa"/>
          </w:tcPr>
          <w:p w14:paraId="7843F693" w14:textId="5502F031" w:rsidR="00354F53" w:rsidRPr="001839B2"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27</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2575E8F" w14:textId="30EB9A4B" w:rsidR="00354F53" w:rsidRPr="001839B2" w:rsidRDefault="00354F53" w:rsidP="00354F53">
            <w:pPr>
              <w:jc w:val="both"/>
              <w:rPr>
                <w:rFonts w:ascii="Arial" w:hAnsi="Arial" w:cs="Arial"/>
                <w:sz w:val="16"/>
                <w:szCs w:val="16"/>
                <w:lang w:val="hy-AM"/>
              </w:rPr>
            </w:pPr>
            <w:r>
              <w:rPr>
                <w:rFonts w:ascii="Arial" w:hAnsi="Arial" w:cs="Arial"/>
                <w:sz w:val="16"/>
                <w:szCs w:val="16"/>
              </w:rPr>
              <w:t>Շարվածքի</w:t>
            </w:r>
            <w:r>
              <w:rPr>
                <w:rFonts w:ascii="Arial LatArm" w:hAnsi="Arial LatArm" w:cs="Arial"/>
                <w:sz w:val="16"/>
                <w:szCs w:val="16"/>
              </w:rPr>
              <w:t xml:space="preserve"> </w:t>
            </w:r>
            <w:r>
              <w:rPr>
                <w:rFonts w:ascii="Arial" w:hAnsi="Arial" w:cs="Arial"/>
                <w:sz w:val="16"/>
                <w:szCs w:val="16"/>
              </w:rPr>
              <w:t>ամրանավորում</w:t>
            </w:r>
            <w:r>
              <w:rPr>
                <w:rFonts w:ascii="Arial LatArm" w:hAnsi="Arial LatArm" w:cs="Arial"/>
                <w:sz w:val="16"/>
                <w:szCs w:val="16"/>
              </w:rPr>
              <w:t xml:space="preserve"> 6</w:t>
            </w:r>
            <w:r>
              <w:rPr>
                <w:rFonts w:ascii="Arial" w:hAnsi="Arial" w:cs="Arial"/>
                <w:sz w:val="16"/>
                <w:szCs w:val="16"/>
              </w:rPr>
              <w:t>մմ</w:t>
            </w:r>
            <w:r>
              <w:rPr>
                <w:rFonts w:ascii="Arial LatArm" w:hAnsi="Arial LatArm" w:cs="Arial"/>
                <w:sz w:val="16"/>
                <w:szCs w:val="16"/>
              </w:rPr>
              <w:t xml:space="preserve"> A500c</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4CD38936" w14:textId="598AF6BA" w:rsidR="00354F53" w:rsidRDefault="00354F53" w:rsidP="00354F53">
            <w:pPr>
              <w:jc w:val="center"/>
              <w:rPr>
                <w:rFonts w:ascii="Arial" w:hAnsi="Arial" w:cs="Arial"/>
                <w:sz w:val="16"/>
                <w:szCs w:val="16"/>
              </w:rPr>
            </w:pPr>
            <w:r>
              <w:rPr>
                <w:rFonts w:ascii="Arial" w:hAnsi="Arial" w:cs="Arial"/>
                <w:sz w:val="16"/>
                <w:szCs w:val="16"/>
              </w:rPr>
              <w:t>տն</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6A43C0B8" w14:textId="43282259" w:rsidR="00354F53" w:rsidRDefault="00354F53" w:rsidP="00354F53">
            <w:pPr>
              <w:jc w:val="center"/>
              <w:rPr>
                <w:rFonts w:ascii="Arial LatArm" w:hAnsi="Arial LatArm" w:cs="Arial"/>
                <w:sz w:val="16"/>
                <w:szCs w:val="16"/>
              </w:rPr>
            </w:pPr>
            <w:r>
              <w:rPr>
                <w:rFonts w:ascii="Arial LatArm" w:hAnsi="Arial LatArm" w:cs="Arial"/>
                <w:sz w:val="16"/>
                <w:szCs w:val="16"/>
              </w:rPr>
              <w:t>0.016</w:t>
            </w:r>
          </w:p>
        </w:tc>
        <w:tc>
          <w:tcPr>
            <w:tcW w:w="1375" w:type="dxa"/>
          </w:tcPr>
          <w:p w14:paraId="44454675"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30ACDAC2"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7ECD13AB" w14:textId="77777777" w:rsidTr="00C50BFA">
        <w:tc>
          <w:tcPr>
            <w:tcW w:w="657" w:type="dxa"/>
          </w:tcPr>
          <w:p w14:paraId="4ABD6F1E" w14:textId="6DE8E399" w:rsidR="00354F53" w:rsidRPr="001839B2"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28</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05CA25F" w14:textId="2CFFE210" w:rsidR="00354F53" w:rsidRPr="001839B2" w:rsidRDefault="00354F53" w:rsidP="00354F53">
            <w:pPr>
              <w:jc w:val="both"/>
              <w:rPr>
                <w:rFonts w:ascii="Arial" w:hAnsi="Arial" w:cs="Arial"/>
                <w:sz w:val="16"/>
                <w:szCs w:val="16"/>
                <w:lang w:val="hy-AM"/>
              </w:rPr>
            </w:pPr>
            <w:r>
              <w:rPr>
                <w:rFonts w:ascii="Arial" w:hAnsi="Arial" w:cs="Arial"/>
                <w:sz w:val="16"/>
                <w:szCs w:val="16"/>
              </w:rPr>
              <w:t>Շարվածքի</w:t>
            </w:r>
            <w:r>
              <w:rPr>
                <w:rFonts w:ascii="Arial LatArm" w:hAnsi="Arial LatArm" w:cs="Arial"/>
                <w:sz w:val="16"/>
                <w:szCs w:val="16"/>
              </w:rPr>
              <w:t xml:space="preserve"> </w:t>
            </w:r>
            <w:r>
              <w:rPr>
                <w:rFonts w:ascii="Arial" w:hAnsi="Arial" w:cs="Arial"/>
                <w:sz w:val="16"/>
                <w:szCs w:val="16"/>
              </w:rPr>
              <w:t>ամրանավորում</w:t>
            </w:r>
            <w:r>
              <w:rPr>
                <w:rFonts w:ascii="Arial LatArm" w:hAnsi="Arial LatArm" w:cs="Arial"/>
                <w:sz w:val="16"/>
                <w:szCs w:val="16"/>
              </w:rPr>
              <w:t xml:space="preserve"> 12</w:t>
            </w:r>
            <w:r>
              <w:rPr>
                <w:rFonts w:ascii="Arial" w:hAnsi="Arial" w:cs="Arial"/>
                <w:sz w:val="16"/>
                <w:szCs w:val="16"/>
              </w:rPr>
              <w:t>մմ</w:t>
            </w:r>
            <w:r>
              <w:rPr>
                <w:rFonts w:ascii="Arial LatArm" w:hAnsi="Arial LatArm" w:cs="Arial"/>
                <w:sz w:val="16"/>
                <w:szCs w:val="16"/>
              </w:rPr>
              <w:t xml:space="preserve"> A500c</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CCDF37F" w14:textId="6F904199" w:rsidR="00354F53" w:rsidRDefault="00354F53" w:rsidP="00354F53">
            <w:pPr>
              <w:jc w:val="center"/>
              <w:rPr>
                <w:rFonts w:ascii="Arial" w:hAnsi="Arial" w:cs="Arial"/>
                <w:sz w:val="16"/>
                <w:szCs w:val="16"/>
              </w:rPr>
            </w:pPr>
            <w:r>
              <w:rPr>
                <w:rFonts w:ascii="Arial" w:hAnsi="Arial" w:cs="Arial"/>
                <w:sz w:val="16"/>
                <w:szCs w:val="16"/>
              </w:rPr>
              <w:t>տն</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640338EF" w14:textId="0C3176DB" w:rsidR="00354F53" w:rsidRDefault="00354F53" w:rsidP="00354F53">
            <w:pPr>
              <w:jc w:val="center"/>
              <w:rPr>
                <w:rFonts w:ascii="Arial LatArm" w:hAnsi="Arial LatArm" w:cs="Arial"/>
                <w:sz w:val="16"/>
                <w:szCs w:val="16"/>
              </w:rPr>
            </w:pPr>
            <w:r>
              <w:rPr>
                <w:rFonts w:ascii="Arial LatArm" w:hAnsi="Arial LatArm" w:cs="Arial"/>
                <w:sz w:val="16"/>
                <w:szCs w:val="16"/>
              </w:rPr>
              <w:t>0.032</w:t>
            </w:r>
          </w:p>
        </w:tc>
        <w:tc>
          <w:tcPr>
            <w:tcW w:w="1375" w:type="dxa"/>
          </w:tcPr>
          <w:p w14:paraId="6AAC14F2"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66AC65DF"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44B06D33" w14:textId="77777777" w:rsidTr="001839B2">
        <w:tc>
          <w:tcPr>
            <w:tcW w:w="657" w:type="dxa"/>
          </w:tcPr>
          <w:p w14:paraId="1E5C1875" w14:textId="06371083" w:rsidR="00354F53"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29</w:t>
            </w:r>
          </w:p>
        </w:tc>
        <w:tc>
          <w:tcPr>
            <w:tcW w:w="3013" w:type="dxa"/>
            <w:tcBorders>
              <w:top w:val="single" w:sz="4" w:space="0" w:color="auto"/>
              <w:left w:val="single" w:sz="4" w:space="0" w:color="auto"/>
              <w:bottom w:val="single" w:sz="4" w:space="0" w:color="000000"/>
              <w:right w:val="single" w:sz="4" w:space="0" w:color="auto"/>
            </w:tcBorders>
            <w:shd w:val="clear" w:color="auto" w:fill="auto"/>
            <w:vAlign w:val="center"/>
          </w:tcPr>
          <w:p w14:paraId="4E231027" w14:textId="27B127D4" w:rsidR="00354F53" w:rsidRPr="001839B2" w:rsidRDefault="00354F53" w:rsidP="00354F53">
            <w:pPr>
              <w:jc w:val="both"/>
              <w:rPr>
                <w:rFonts w:ascii="Arial" w:hAnsi="Arial" w:cs="Arial"/>
                <w:sz w:val="16"/>
                <w:szCs w:val="16"/>
                <w:lang w:val="hy-AM"/>
              </w:rPr>
            </w:pPr>
            <w:r>
              <w:rPr>
                <w:rFonts w:ascii="Arial" w:hAnsi="Arial" w:cs="Arial"/>
                <w:sz w:val="16"/>
                <w:szCs w:val="16"/>
              </w:rPr>
              <w:t>Փայտե</w:t>
            </w:r>
            <w:r w:rsidRPr="00354F53">
              <w:rPr>
                <w:rFonts w:ascii="Arial LatArm" w:hAnsi="Arial LatArm" w:cs="Arial"/>
                <w:sz w:val="16"/>
                <w:szCs w:val="16"/>
                <w:lang w:val="ru-RU"/>
              </w:rPr>
              <w:t xml:space="preserve"> </w:t>
            </w:r>
            <w:r>
              <w:rPr>
                <w:rFonts w:ascii="Arial" w:hAnsi="Arial" w:cs="Arial"/>
                <w:sz w:val="16"/>
                <w:szCs w:val="16"/>
              </w:rPr>
              <w:t>դռների</w:t>
            </w:r>
            <w:r w:rsidRPr="00354F53">
              <w:rPr>
                <w:rFonts w:ascii="Arial LatArm" w:hAnsi="Arial LatArm" w:cs="Arial"/>
                <w:sz w:val="16"/>
                <w:szCs w:val="16"/>
                <w:lang w:val="ru-RU"/>
              </w:rPr>
              <w:t xml:space="preserve">  </w:t>
            </w:r>
            <w:r>
              <w:rPr>
                <w:rFonts w:ascii="Arial" w:hAnsi="Arial" w:cs="Arial"/>
                <w:sz w:val="16"/>
                <w:szCs w:val="16"/>
              </w:rPr>
              <w:t>տեղադրում</w:t>
            </w:r>
            <w:r w:rsidRPr="00354F53">
              <w:rPr>
                <w:rFonts w:ascii="Arial LatArm" w:hAnsi="Arial LatArm" w:cs="Arial"/>
                <w:sz w:val="16"/>
                <w:szCs w:val="16"/>
                <w:lang w:val="ru-RU"/>
              </w:rPr>
              <w:t xml:space="preserve"> 0.9</w:t>
            </w:r>
            <w:r>
              <w:rPr>
                <w:rFonts w:ascii="Arial LatArm" w:hAnsi="Arial LatArm" w:cs="Arial"/>
                <w:sz w:val="16"/>
                <w:szCs w:val="16"/>
              </w:rPr>
              <w:t>x</w:t>
            </w:r>
            <w:r w:rsidRPr="00354F53">
              <w:rPr>
                <w:rFonts w:ascii="Arial LatArm" w:hAnsi="Arial LatArm" w:cs="Arial"/>
                <w:sz w:val="16"/>
                <w:szCs w:val="16"/>
                <w:lang w:val="ru-RU"/>
              </w:rPr>
              <w:t>2.2</w:t>
            </w:r>
            <w:r>
              <w:rPr>
                <w:rFonts w:ascii="Arial" w:hAnsi="Arial" w:cs="Arial"/>
                <w:sz w:val="16"/>
                <w:szCs w:val="16"/>
              </w:rPr>
              <w:t>մ</w:t>
            </w:r>
            <w:r w:rsidRPr="00354F53">
              <w:rPr>
                <w:rFonts w:ascii="Arial LatArm" w:hAnsi="Arial LatArm" w:cs="Arial"/>
                <w:sz w:val="16"/>
                <w:szCs w:val="16"/>
                <w:lang w:val="ru-RU"/>
              </w:rPr>
              <w:t>, 1</w:t>
            </w:r>
            <w:r>
              <w:rPr>
                <w:rFonts w:ascii="Arial" w:hAnsi="Arial" w:cs="Arial"/>
                <w:sz w:val="16"/>
                <w:szCs w:val="16"/>
              </w:rPr>
              <w:t>հատ</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22F853B" w14:textId="5251ADD5"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6416F2D6" w14:textId="2286989A" w:rsidR="00354F53" w:rsidRDefault="00354F53" w:rsidP="00354F53">
            <w:pPr>
              <w:jc w:val="center"/>
              <w:rPr>
                <w:rFonts w:ascii="Arial LatArm" w:hAnsi="Arial LatArm" w:cs="Arial"/>
                <w:sz w:val="16"/>
                <w:szCs w:val="16"/>
              </w:rPr>
            </w:pPr>
            <w:r>
              <w:rPr>
                <w:rFonts w:ascii="Arial LatArm" w:hAnsi="Arial LatArm" w:cs="Arial"/>
                <w:sz w:val="16"/>
                <w:szCs w:val="16"/>
              </w:rPr>
              <w:t>1.980</w:t>
            </w:r>
          </w:p>
        </w:tc>
        <w:tc>
          <w:tcPr>
            <w:tcW w:w="1375" w:type="dxa"/>
          </w:tcPr>
          <w:p w14:paraId="5F6EE3BE"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3C23CE5C"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634F974F" w14:textId="77777777" w:rsidTr="00C50BFA">
        <w:tc>
          <w:tcPr>
            <w:tcW w:w="657" w:type="dxa"/>
          </w:tcPr>
          <w:p w14:paraId="70B8D838" w14:textId="37C5EDE3" w:rsidR="00354F53"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30</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E4BD187" w14:textId="21A98237" w:rsidR="00354F53" w:rsidRPr="001839B2" w:rsidRDefault="00354F53" w:rsidP="00354F53">
            <w:pPr>
              <w:jc w:val="both"/>
              <w:rPr>
                <w:rFonts w:ascii="Arial" w:hAnsi="Arial" w:cs="Arial"/>
                <w:sz w:val="16"/>
                <w:szCs w:val="16"/>
                <w:lang w:val="hy-AM"/>
              </w:rPr>
            </w:pPr>
            <w:r>
              <w:rPr>
                <w:rFonts w:ascii="Arial" w:hAnsi="Arial" w:cs="Arial"/>
                <w:sz w:val="16"/>
                <w:szCs w:val="16"/>
              </w:rPr>
              <w:t>Շեպերի</w:t>
            </w:r>
            <w:r>
              <w:rPr>
                <w:rFonts w:ascii="Arial LatArm" w:hAnsi="Arial LatArm" w:cs="Arial"/>
                <w:sz w:val="16"/>
                <w:szCs w:val="16"/>
              </w:rPr>
              <w:t xml:space="preserve">  </w:t>
            </w:r>
            <w:r>
              <w:rPr>
                <w:rFonts w:ascii="Arial" w:hAnsi="Arial" w:cs="Arial"/>
                <w:sz w:val="16"/>
                <w:szCs w:val="16"/>
              </w:rPr>
              <w:t>գաջե</w:t>
            </w:r>
            <w:r>
              <w:rPr>
                <w:rFonts w:ascii="Arial LatArm" w:hAnsi="Arial LatArm" w:cs="Arial"/>
                <w:sz w:val="16"/>
                <w:szCs w:val="16"/>
              </w:rPr>
              <w:t xml:space="preserve"> </w:t>
            </w:r>
            <w:r>
              <w:rPr>
                <w:rFonts w:ascii="Arial" w:hAnsi="Arial" w:cs="Arial"/>
                <w:sz w:val="16"/>
                <w:szCs w:val="16"/>
              </w:rPr>
              <w:t>սվաղ</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DB22B8B" w14:textId="7EF53DA9"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773D44F1" w14:textId="214B79C0" w:rsidR="00354F53" w:rsidRDefault="00354F53" w:rsidP="00354F53">
            <w:pPr>
              <w:jc w:val="center"/>
              <w:rPr>
                <w:rFonts w:ascii="Arial LatArm" w:hAnsi="Arial LatArm" w:cs="Arial"/>
                <w:sz w:val="16"/>
                <w:szCs w:val="16"/>
              </w:rPr>
            </w:pPr>
            <w:r>
              <w:rPr>
                <w:rFonts w:ascii="Arial LatArm" w:hAnsi="Arial LatArm" w:cs="Arial"/>
                <w:sz w:val="16"/>
                <w:szCs w:val="16"/>
              </w:rPr>
              <w:t>5.300</w:t>
            </w:r>
          </w:p>
        </w:tc>
        <w:tc>
          <w:tcPr>
            <w:tcW w:w="1375" w:type="dxa"/>
          </w:tcPr>
          <w:p w14:paraId="048ABC67"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596A6FCB"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26856896" w14:textId="77777777" w:rsidTr="00C50BFA">
        <w:tc>
          <w:tcPr>
            <w:tcW w:w="657" w:type="dxa"/>
          </w:tcPr>
          <w:p w14:paraId="6C66507F" w14:textId="2C200C45" w:rsidR="00354F53"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lastRenderedPageBreak/>
              <w:t>31</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2C2AF892" w14:textId="4C74F730" w:rsidR="00354F53" w:rsidRPr="001839B2" w:rsidRDefault="00354F53" w:rsidP="00354F53">
            <w:pPr>
              <w:jc w:val="both"/>
              <w:rPr>
                <w:rFonts w:ascii="Arial" w:hAnsi="Arial" w:cs="Arial"/>
                <w:sz w:val="16"/>
                <w:szCs w:val="16"/>
                <w:lang w:val="hy-AM"/>
              </w:rPr>
            </w:pPr>
            <w:r>
              <w:rPr>
                <w:rFonts w:ascii="Arial" w:hAnsi="Arial" w:cs="Arial"/>
                <w:sz w:val="16"/>
                <w:szCs w:val="16"/>
              </w:rPr>
              <w:t>Շեպերի</w:t>
            </w:r>
            <w:r w:rsidRPr="00354F53">
              <w:rPr>
                <w:rFonts w:ascii="Arial LatArm" w:hAnsi="Arial LatArm" w:cs="Arial"/>
                <w:sz w:val="16"/>
                <w:szCs w:val="16"/>
                <w:lang w:val="ru-RU"/>
              </w:rPr>
              <w:t xml:space="preserve">  µ/áñ³Ï É³ï»ùë³ÛÇÝ Ý»ñÏáõÙ </w:t>
            </w:r>
            <w:r>
              <w:rPr>
                <w:rFonts w:ascii="Arial" w:hAnsi="Arial" w:cs="Arial"/>
                <w:sz w:val="16"/>
                <w:szCs w:val="16"/>
              </w:rPr>
              <w:t>համատարած</w:t>
            </w:r>
            <w:r w:rsidRPr="00354F53">
              <w:rPr>
                <w:rFonts w:ascii="Arial LatArm" w:hAnsi="Arial LatArm" w:cs="Arial"/>
                <w:sz w:val="16"/>
                <w:szCs w:val="16"/>
                <w:lang w:val="ru-RU"/>
              </w:rPr>
              <w:t xml:space="preserve"> </w:t>
            </w:r>
            <w:r>
              <w:rPr>
                <w:rFonts w:ascii="Arial" w:hAnsi="Arial" w:cs="Arial"/>
                <w:sz w:val="16"/>
                <w:szCs w:val="16"/>
              </w:rPr>
              <w:t>մածկապատումով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078ECA31" w14:textId="3E3BDCD5"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BEF626A" w14:textId="19939C8A" w:rsidR="00354F53" w:rsidRDefault="00354F53" w:rsidP="00354F53">
            <w:pPr>
              <w:jc w:val="center"/>
              <w:rPr>
                <w:rFonts w:ascii="Arial LatArm" w:hAnsi="Arial LatArm" w:cs="Arial"/>
                <w:sz w:val="16"/>
                <w:szCs w:val="16"/>
              </w:rPr>
            </w:pPr>
            <w:r>
              <w:rPr>
                <w:rFonts w:ascii="Arial LatArm" w:hAnsi="Arial LatArm" w:cs="Arial"/>
                <w:sz w:val="16"/>
                <w:szCs w:val="16"/>
              </w:rPr>
              <w:t>5.300</w:t>
            </w:r>
          </w:p>
        </w:tc>
        <w:tc>
          <w:tcPr>
            <w:tcW w:w="1375" w:type="dxa"/>
          </w:tcPr>
          <w:p w14:paraId="799F4137"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6D95CA79" w14:textId="77777777" w:rsidR="00354F53" w:rsidRPr="0098236F" w:rsidRDefault="00354F53" w:rsidP="00354F53">
            <w:pPr>
              <w:jc w:val="center"/>
              <w:rPr>
                <w:rFonts w:ascii="GHEA Grapalat" w:hAnsi="GHEA Grapalat"/>
                <w:color w:val="000000" w:themeColor="text1"/>
                <w:sz w:val="22"/>
                <w:szCs w:val="22"/>
                <w:lang w:val="hy-AM"/>
              </w:rPr>
            </w:pPr>
          </w:p>
        </w:tc>
      </w:tr>
      <w:tr w:rsidR="00354F53" w:rsidRPr="0098236F" w14:paraId="593529E9" w14:textId="77777777" w:rsidTr="00C50BFA">
        <w:tc>
          <w:tcPr>
            <w:tcW w:w="657" w:type="dxa"/>
          </w:tcPr>
          <w:p w14:paraId="26E7ABFC" w14:textId="23D30833" w:rsidR="00354F53" w:rsidRDefault="00354F53" w:rsidP="00354F53">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32</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20BDAE87" w14:textId="593B0DFD" w:rsidR="00354F53" w:rsidRPr="001839B2" w:rsidRDefault="00354F53" w:rsidP="00354F53">
            <w:pPr>
              <w:jc w:val="both"/>
              <w:rPr>
                <w:rFonts w:ascii="Arial" w:hAnsi="Arial" w:cs="Arial"/>
                <w:sz w:val="16"/>
                <w:szCs w:val="16"/>
                <w:lang w:val="hy-AM"/>
              </w:rPr>
            </w:pPr>
            <w:r>
              <w:rPr>
                <w:rFonts w:ascii="Arial" w:hAnsi="Arial" w:cs="Arial"/>
                <w:sz w:val="16"/>
                <w:szCs w:val="16"/>
              </w:rPr>
              <w:t>Գ</w:t>
            </w:r>
            <w:r w:rsidRPr="00354F53">
              <w:rPr>
                <w:rFonts w:ascii="Arial LatArm" w:hAnsi="Arial LatArm" w:cs="Arial"/>
                <w:sz w:val="16"/>
                <w:szCs w:val="16"/>
                <w:lang w:val="ru-RU"/>
              </w:rPr>
              <w:t>/</w:t>
            </w:r>
            <w:r>
              <w:rPr>
                <w:rFonts w:ascii="Arial" w:hAnsi="Arial" w:cs="Arial"/>
                <w:sz w:val="16"/>
                <w:szCs w:val="16"/>
              </w:rPr>
              <w:t>կարտոնե</w:t>
            </w:r>
            <w:r w:rsidRPr="00354F53">
              <w:rPr>
                <w:rFonts w:ascii="Arial LatArm" w:hAnsi="Arial LatArm" w:cs="Arial"/>
                <w:sz w:val="16"/>
                <w:szCs w:val="16"/>
                <w:lang w:val="ru-RU"/>
              </w:rPr>
              <w:t xml:space="preserve"> 100</w:t>
            </w:r>
            <w:r>
              <w:rPr>
                <w:rFonts w:ascii="Arial" w:hAnsi="Arial" w:cs="Arial"/>
                <w:sz w:val="16"/>
                <w:szCs w:val="16"/>
              </w:rPr>
              <w:t>մմ</w:t>
            </w:r>
            <w:r w:rsidRPr="00354F53">
              <w:rPr>
                <w:rFonts w:ascii="Arial LatArm" w:hAnsi="Arial LatArm" w:cs="Arial"/>
                <w:sz w:val="16"/>
                <w:szCs w:val="16"/>
                <w:lang w:val="ru-RU"/>
              </w:rPr>
              <w:t xml:space="preserve"> </w:t>
            </w:r>
            <w:r>
              <w:rPr>
                <w:rFonts w:ascii="Arial" w:hAnsi="Arial" w:cs="Arial"/>
                <w:sz w:val="16"/>
                <w:szCs w:val="16"/>
              </w:rPr>
              <w:t>հաստությամբ</w:t>
            </w:r>
            <w:r w:rsidRPr="00354F53">
              <w:rPr>
                <w:rFonts w:ascii="Arial LatArm" w:hAnsi="Arial LatArm" w:cs="Arial"/>
                <w:sz w:val="16"/>
                <w:szCs w:val="16"/>
                <w:lang w:val="ru-RU"/>
              </w:rPr>
              <w:t xml:space="preserve">  </w:t>
            </w:r>
            <w:r>
              <w:rPr>
                <w:rFonts w:ascii="Arial" w:hAnsi="Arial" w:cs="Arial"/>
                <w:sz w:val="16"/>
                <w:szCs w:val="16"/>
              </w:rPr>
              <w:t>միջնորմների</w:t>
            </w:r>
            <w:r w:rsidRPr="00354F53">
              <w:rPr>
                <w:rFonts w:ascii="Arial LatArm" w:hAnsi="Arial LatArm" w:cs="Arial"/>
                <w:sz w:val="16"/>
                <w:szCs w:val="16"/>
                <w:lang w:val="ru-RU"/>
              </w:rPr>
              <w:t xml:space="preserve"> </w:t>
            </w:r>
            <w:r>
              <w:rPr>
                <w:rFonts w:ascii="Arial" w:hAnsi="Arial" w:cs="Arial"/>
                <w:sz w:val="16"/>
                <w:szCs w:val="16"/>
              </w:rPr>
              <w:t>պատրաստում</w:t>
            </w:r>
            <w:r w:rsidRPr="00354F53">
              <w:rPr>
                <w:rFonts w:ascii="Arial LatArm" w:hAnsi="Arial LatArm" w:cs="Arial"/>
                <w:sz w:val="16"/>
                <w:szCs w:val="16"/>
                <w:lang w:val="ru-RU"/>
              </w:rPr>
              <w:t xml:space="preserve"> 12,5</w:t>
            </w:r>
            <w:r>
              <w:rPr>
                <w:rFonts w:ascii="Arial" w:hAnsi="Arial" w:cs="Arial"/>
                <w:sz w:val="16"/>
                <w:szCs w:val="16"/>
              </w:rPr>
              <w:t>մմ</w:t>
            </w:r>
            <w:r w:rsidRPr="00354F53">
              <w:rPr>
                <w:rFonts w:ascii="Arial LatArm" w:hAnsi="Arial LatArm" w:cs="Arial"/>
                <w:sz w:val="16"/>
                <w:szCs w:val="16"/>
                <w:lang w:val="ru-RU"/>
              </w:rPr>
              <w:t xml:space="preserve"> </w:t>
            </w:r>
            <w:r>
              <w:rPr>
                <w:rFonts w:ascii="Arial" w:hAnsi="Arial" w:cs="Arial"/>
                <w:sz w:val="16"/>
                <w:szCs w:val="16"/>
              </w:rPr>
              <w:t>հաստությամբ</w:t>
            </w:r>
            <w:r w:rsidRPr="00354F53">
              <w:rPr>
                <w:rFonts w:ascii="Arial LatArm" w:hAnsi="Arial LatArm" w:cs="Arial"/>
                <w:sz w:val="16"/>
                <w:szCs w:val="16"/>
                <w:lang w:val="ru-RU"/>
              </w:rPr>
              <w:t xml:space="preserve"> </w:t>
            </w:r>
            <w:r>
              <w:rPr>
                <w:rFonts w:ascii="Arial" w:hAnsi="Arial" w:cs="Arial"/>
                <w:sz w:val="16"/>
                <w:szCs w:val="16"/>
              </w:rPr>
              <w:t>գ</w:t>
            </w:r>
            <w:r w:rsidRPr="00354F53">
              <w:rPr>
                <w:rFonts w:ascii="Arial LatArm" w:hAnsi="Arial LatArm" w:cs="Arial"/>
                <w:sz w:val="16"/>
                <w:szCs w:val="16"/>
                <w:lang w:val="ru-RU"/>
              </w:rPr>
              <w:t>/</w:t>
            </w:r>
            <w:r>
              <w:rPr>
                <w:rFonts w:ascii="Arial" w:hAnsi="Arial" w:cs="Arial"/>
                <w:sz w:val="16"/>
                <w:szCs w:val="16"/>
              </w:rPr>
              <w:t>կարտոնից</w:t>
            </w:r>
            <w:r w:rsidRPr="00354F53">
              <w:rPr>
                <w:rFonts w:ascii="Arial LatArm" w:hAnsi="Arial LatArm" w:cs="Arial"/>
                <w:sz w:val="16"/>
                <w:szCs w:val="16"/>
                <w:lang w:val="ru-RU"/>
              </w:rPr>
              <w:t xml:space="preserve"> 2 </w:t>
            </w:r>
            <w:r>
              <w:rPr>
                <w:rFonts w:ascii="Arial" w:hAnsi="Arial" w:cs="Arial"/>
                <w:sz w:val="16"/>
                <w:szCs w:val="16"/>
              </w:rPr>
              <w:t>կողմից</w:t>
            </w:r>
            <w:r w:rsidRPr="00354F53">
              <w:rPr>
                <w:rFonts w:ascii="Arial LatArm" w:hAnsi="Arial LatArm" w:cs="Arial"/>
                <w:sz w:val="16"/>
                <w:szCs w:val="16"/>
                <w:lang w:val="ru-RU"/>
              </w:rPr>
              <w:t xml:space="preserve">, </w:t>
            </w:r>
            <w:r>
              <w:rPr>
                <w:rFonts w:ascii="Arial" w:hAnsi="Arial" w:cs="Arial"/>
                <w:sz w:val="16"/>
                <w:szCs w:val="16"/>
              </w:rPr>
              <w:t>ձայնամեկուսիչ</w:t>
            </w:r>
            <w:r w:rsidRPr="00354F53">
              <w:rPr>
                <w:rFonts w:ascii="Arial LatArm" w:hAnsi="Arial LatArm" w:cs="Arial"/>
                <w:sz w:val="16"/>
                <w:szCs w:val="16"/>
                <w:lang w:val="ru-RU"/>
              </w:rPr>
              <w:t xml:space="preserve"> </w:t>
            </w:r>
            <w:r>
              <w:rPr>
                <w:rFonts w:ascii="Arial" w:hAnsi="Arial" w:cs="Arial"/>
                <w:sz w:val="16"/>
                <w:szCs w:val="16"/>
              </w:rPr>
              <w:t>շերտով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27DD3711" w14:textId="49947F99" w:rsidR="00354F53" w:rsidRDefault="00354F53" w:rsidP="00354F53">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6C9643FA" w14:textId="60EFDE81" w:rsidR="00354F53" w:rsidRDefault="00354F53" w:rsidP="00354F53">
            <w:pPr>
              <w:jc w:val="center"/>
              <w:rPr>
                <w:rFonts w:ascii="Arial LatArm" w:hAnsi="Arial LatArm" w:cs="Arial"/>
                <w:sz w:val="16"/>
                <w:szCs w:val="16"/>
              </w:rPr>
            </w:pPr>
            <w:r>
              <w:rPr>
                <w:rFonts w:ascii="Arial LatArm" w:hAnsi="Arial LatArm" w:cs="Arial"/>
                <w:sz w:val="16"/>
                <w:szCs w:val="16"/>
              </w:rPr>
              <w:t>55.800</w:t>
            </w:r>
          </w:p>
        </w:tc>
        <w:tc>
          <w:tcPr>
            <w:tcW w:w="1375" w:type="dxa"/>
          </w:tcPr>
          <w:p w14:paraId="5BBACA3D" w14:textId="77777777" w:rsidR="00354F53" w:rsidRPr="0098236F" w:rsidRDefault="00354F53" w:rsidP="00354F53">
            <w:pPr>
              <w:jc w:val="center"/>
              <w:rPr>
                <w:rFonts w:ascii="GHEA Grapalat" w:hAnsi="GHEA Grapalat"/>
                <w:color w:val="000000" w:themeColor="text1"/>
                <w:sz w:val="22"/>
                <w:szCs w:val="22"/>
                <w:lang w:val="hy-AM"/>
              </w:rPr>
            </w:pPr>
          </w:p>
        </w:tc>
        <w:tc>
          <w:tcPr>
            <w:tcW w:w="1518" w:type="dxa"/>
          </w:tcPr>
          <w:p w14:paraId="27ED647F" w14:textId="77777777" w:rsidR="00354F53" w:rsidRPr="0098236F" w:rsidRDefault="00354F53" w:rsidP="00354F53">
            <w:pPr>
              <w:jc w:val="center"/>
              <w:rPr>
                <w:rFonts w:ascii="GHEA Grapalat" w:hAnsi="GHEA Grapalat"/>
                <w:color w:val="000000" w:themeColor="text1"/>
                <w:sz w:val="22"/>
                <w:szCs w:val="22"/>
                <w:lang w:val="hy-AM"/>
              </w:rPr>
            </w:pPr>
          </w:p>
        </w:tc>
      </w:tr>
      <w:tr w:rsidR="00DE7FA7" w:rsidRPr="0098236F" w14:paraId="78A1F879" w14:textId="77777777" w:rsidTr="00C50BFA">
        <w:tc>
          <w:tcPr>
            <w:tcW w:w="657" w:type="dxa"/>
          </w:tcPr>
          <w:p w14:paraId="1994C7D8" w14:textId="5EC65941"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33</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BC36F13" w14:textId="0215F0FC" w:rsidR="00DE7FA7" w:rsidRPr="001839B2" w:rsidRDefault="00B024B5" w:rsidP="00DE7FA7">
            <w:pPr>
              <w:jc w:val="both"/>
              <w:rPr>
                <w:rFonts w:ascii="Arial" w:hAnsi="Arial" w:cs="Arial"/>
                <w:sz w:val="16"/>
                <w:szCs w:val="16"/>
                <w:lang w:val="hy-AM"/>
              </w:rPr>
            </w:pPr>
            <w:r w:rsidRPr="00B024B5">
              <w:rPr>
                <w:rFonts w:ascii="Arial" w:hAnsi="Arial" w:cs="Arial"/>
                <w:sz w:val="16"/>
                <w:szCs w:val="16"/>
                <w:lang w:val="ru-RU"/>
              </w:rPr>
              <w:t>Պատերի</w:t>
            </w:r>
            <w:r w:rsidRPr="00B024B5">
              <w:rPr>
                <w:rFonts w:ascii="Arial LatArm" w:hAnsi="Arial LatArm" w:cs="Arial"/>
                <w:sz w:val="16"/>
                <w:szCs w:val="16"/>
                <w:lang w:val="ru-RU"/>
              </w:rPr>
              <w:t xml:space="preserve"> </w:t>
            </w:r>
            <w:r w:rsidRPr="00B024B5">
              <w:rPr>
                <w:rFonts w:ascii="Arial" w:hAnsi="Arial" w:cs="Arial"/>
                <w:sz w:val="16"/>
                <w:szCs w:val="16"/>
                <w:lang w:val="ru-RU"/>
              </w:rPr>
              <w:t>բ</w:t>
            </w:r>
            <w:r w:rsidRPr="00B024B5">
              <w:rPr>
                <w:rFonts w:ascii="Arial LatArm" w:hAnsi="Arial LatArm" w:cs="Arial"/>
                <w:sz w:val="16"/>
                <w:szCs w:val="16"/>
                <w:lang w:val="ru-RU"/>
              </w:rPr>
              <w:t>/</w:t>
            </w:r>
            <w:r w:rsidRPr="00B024B5">
              <w:rPr>
                <w:rFonts w:ascii="Arial" w:hAnsi="Arial" w:cs="Arial"/>
                <w:sz w:val="16"/>
                <w:szCs w:val="16"/>
                <w:lang w:val="ru-RU"/>
              </w:rPr>
              <w:t>որակ</w:t>
            </w:r>
            <w:r w:rsidRPr="00B024B5">
              <w:rPr>
                <w:rFonts w:ascii="Arial LatArm" w:hAnsi="Arial LatArm" w:cs="Arial"/>
                <w:sz w:val="16"/>
                <w:szCs w:val="16"/>
                <w:lang w:val="ru-RU"/>
              </w:rPr>
              <w:t xml:space="preserve"> </w:t>
            </w:r>
            <w:r w:rsidRPr="00B024B5">
              <w:rPr>
                <w:rFonts w:ascii="Arial" w:hAnsi="Arial" w:cs="Arial"/>
                <w:sz w:val="16"/>
                <w:szCs w:val="16"/>
                <w:lang w:val="ru-RU"/>
              </w:rPr>
              <w:t>լատեքսային</w:t>
            </w:r>
            <w:r w:rsidRPr="00B024B5">
              <w:rPr>
                <w:rFonts w:ascii="Arial LatArm" w:hAnsi="Arial LatArm" w:cs="Arial"/>
                <w:sz w:val="16"/>
                <w:szCs w:val="16"/>
                <w:lang w:val="ru-RU"/>
              </w:rPr>
              <w:t xml:space="preserve"> </w:t>
            </w:r>
            <w:r w:rsidRPr="00B024B5">
              <w:rPr>
                <w:rFonts w:ascii="Arial" w:hAnsi="Arial" w:cs="Arial"/>
                <w:sz w:val="16"/>
                <w:szCs w:val="16"/>
                <w:lang w:val="ru-RU"/>
              </w:rPr>
              <w:t>ներկում</w:t>
            </w:r>
            <w:r w:rsidRPr="00B024B5">
              <w:rPr>
                <w:rFonts w:ascii="Arial LatArm" w:hAnsi="Arial LatArm" w:cs="Arial"/>
                <w:sz w:val="16"/>
                <w:szCs w:val="16"/>
                <w:lang w:val="ru-RU"/>
              </w:rPr>
              <w:t xml:space="preserve"> </w:t>
            </w:r>
            <w:r w:rsidR="00DE7FA7">
              <w:rPr>
                <w:rFonts w:ascii="Arial" w:hAnsi="Arial" w:cs="Arial"/>
                <w:sz w:val="16"/>
                <w:szCs w:val="16"/>
              </w:rPr>
              <w:t>համատարած</w:t>
            </w:r>
            <w:r w:rsidR="00DE7FA7" w:rsidRPr="00DE7FA7">
              <w:rPr>
                <w:rFonts w:ascii="Arial LatArm" w:hAnsi="Arial LatArm" w:cs="Arial"/>
                <w:sz w:val="16"/>
                <w:szCs w:val="16"/>
                <w:lang w:val="ru-RU"/>
              </w:rPr>
              <w:t xml:space="preserve"> </w:t>
            </w:r>
            <w:r w:rsidR="00DE7FA7">
              <w:rPr>
                <w:rFonts w:ascii="Arial" w:hAnsi="Arial" w:cs="Arial"/>
                <w:sz w:val="16"/>
                <w:szCs w:val="16"/>
              </w:rPr>
              <w:t>մածկապատումով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1389224B" w14:textId="6CC5FB64" w:rsidR="00DE7FA7" w:rsidRDefault="00DE7FA7" w:rsidP="00DE7FA7">
            <w:pPr>
              <w:jc w:val="center"/>
              <w:rPr>
                <w:rFonts w:ascii="Arial" w:hAnsi="Arial" w:cs="Arial"/>
                <w:sz w:val="16"/>
                <w:szCs w:val="16"/>
              </w:rPr>
            </w:pPr>
            <w:r>
              <w:rPr>
                <w:rFonts w:ascii="Arial" w:hAnsi="Arial" w:cs="Arial"/>
                <w:sz w:val="16"/>
                <w:szCs w:val="16"/>
              </w:rPr>
              <w:t>մ</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EF54A6D" w14:textId="024A0FF6" w:rsidR="00DE7FA7" w:rsidRDefault="00DE7FA7" w:rsidP="00DE7FA7">
            <w:pPr>
              <w:jc w:val="center"/>
              <w:rPr>
                <w:rFonts w:ascii="Arial LatArm" w:hAnsi="Arial LatArm" w:cs="Arial"/>
                <w:sz w:val="16"/>
                <w:szCs w:val="16"/>
              </w:rPr>
            </w:pPr>
            <w:r>
              <w:rPr>
                <w:rFonts w:ascii="Arial LatArm" w:hAnsi="Arial LatArm" w:cs="Arial"/>
                <w:sz w:val="16"/>
                <w:szCs w:val="16"/>
              </w:rPr>
              <w:t>128.200</w:t>
            </w:r>
          </w:p>
        </w:tc>
        <w:tc>
          <w:tcPr>
            <w:tcW w:w="1375" w:type="dxa"/>
          </w:tcPr>
          <w:p w14:paraId="7334ED65"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50842590"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0E177DBF" w14:textId="77777777" w:rsidTr="00C50BFA">
        <w:tc>
          <w:tcPr>
            <w:tcW w:w="657" w:type="dxa"/>
          </w:tcPr>
          <w:p w14:paraId="1DD17991" w14:textId="0F9AD3E2"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34</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83172AA" w14:textId="0A45A041" w:rsidR="00DE7FA7" w:rsidRPr="001839B2" w:rsidRDefault="00DE7FA7" w:rsidP="00DE7FA7">
            <w:pPr>
              <w:jc w:val="both"/>
              <w:rPr>
                <w:rFonts w:ascii="Arial" w:hAnsi="Arial" w:cs="Arial"/>
                <w:sz w:val="16"/>
                <w:szCs w:val="16"/>
                <w:lang w:val="hy-AM"/>
              </w:rPr>
            </w:pPr>
            <w:r>
              <w:rPr>
                <w:rFonts w:ascii="Arial" w:hAnsi="Arial" w:cs="Arial"/>
                <w:sz w:val="16"/>
                <w:szCs w:val="16"/>
              </w:rPr>
              <w:t>ՄԴՖ</w:t>
            </w:r>
            <w:r w:rsidRPr="00DE7FA7">
              <w:rPr>
                <w:rFonts w:ascii="Arial LatArm" w:hAnsi="Arial LatArm" w:cs="Arial"/>
                <w:sz w:val="16"/>
                <w:szCs w:val="16"/>
                <w:lang w:val="ru-RU"/>
              </w:rPr>
              <w:t>-</w:t>
            </w:r>
            <w:r>
              <w:rPr>
                <w:rFonts w:ascii="Arial" w:hAnsi="Arial" w:cs="Arial"/>
                <w:sz w:val="16"/>
                <w:szCs w:val="16"/>
              </w:rPr>
              <w:t>ից</w:t>
            </w:r>
            <w:r w:rsidRPr="00DE7FA7">
              <w:rPr>
                <w:rFonts w:ascii="Arial LatArm" w:hAnsi="Arial LatArm" w:cs="Arial"/>
                <w:sz w:val="16"/>
                <w:szCs w:val="16"/>
                <w:lang w:val="ru-RU"/>
              </w:rPr>
              <w:t xml:space="preserve"> </w:t>
            </w:r>
            <w:r>
              <w:rPr>
                <w:rFonts w:ascii="Arial" w:hAnsi="Arial" w:cs="Arial"/>
                <w:sz w:val="16"/>
                <w:szCs w:val="16"/>
              </w:rPr>
              <w:t>շրիշակների</w:t>
            </w:r>
            <w:r w:rsidRPr="00DE7FA7">
              <w:rPr>
                <w:rFonts w:ascii="Arial LatArm" w:hAnsi="Arial LatArm" w:cs="Arial"/>
                <w:sz w:val="16"/>
                <w:szCs w:val="16"/>
                <w:lang w:val="ru-RU"/>
              </w:rPr>
              <w:t xml:space="preserve"> </w:t>
            </w:r>
            <w:r>
              <w:rPr>
                <w:rFonts w:ascii="Arial" w:hAnsi="Arial" w:cs="Arial"/>
                <w:sz w:val="16"/>
                <w:szCs w:val="16"/>
              </w:rPr>
              <w:t>տեղադրում</w:t>
            </w:r>
            <w:r w:rsidRPr="00DE7FA7">
              <w:rPr>
                <w:rFonts w:ascii="Arial LatArm" w:hAnsi="Arial LatArm" w:cs="Arial"/>
                <w:sz w:val="16"/>
                <w:szCs w:val="16"/>
                <w:lang w:val="ru-RU"/>
              </w:rPr>
              <w:t xml:space="preserve">  </w:t>
            </w:r>
            <w:r>
              <w:rPr>
                <w:rFonts w:ascii="Arial LatArm" w:hAnsi="Arial LatArm" w:cs="Arial"/>
                <w:sz w:val="16"/>
                <w:szCs w:val="16"/>
              </w:rPr>
              <w:t>H</w:t>
            </w:r>
            <w:r w:rsidRPr="00DE7FA7">
              <w:rPr>
                <w:rFonts w:ascii="Arial LatArm" w:hAnsi="Arial LatArm" w:cs="Arial"/>
                <w:sz w:val="16"/>
                <w:szCs w:val="16"/>
                <w:lang w:val="ru-RU"/>
              </w:rPr>
              <w:t>=8</w:t>
            </w:r>
            <w:r>
              <w:rPr>
                <w:rFonts w:ascii="Arial" w:hAnsi="Arial" w:cs="Arial"/>
                <w:sz w:val="16"/>
                <w:szCs w:val="16"/>
              </w:rPr>
              <w:t>սմ</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6C08A611" w14:textId="2C21913E" w:rsidR="00DE7FA7" w:rsidRDefault="00DE7FA7" w:rsidP="00DE7FA7">
            <w:pPr>
              <w:jc w:val="center"/>
              <w:rPr>
                <w:rFonts w:ascii="Arial" w:hAnsi="Arial" w:cs="Arial"/>
                <w:sz w:val="16"/>
                <w:szCs w:val="16"/>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2D7D0DD" w14:textId="1ECDB0C5" w:rsidR="00DE7FA7" w:rsidRDefault="00DE7FA7" w:rsidP="00DE7FA7">
            <w:pPr>
              <w:jc w:val="center"/>
              <w:rPr>
                <w:rFonts w:ascii="Arial LatArm" w:hAnsi="Arial LatArm" w:cs="Arial"/>
                <w:sz w:val="16"/>
                <w:szCs w:val="16"/>
              </w:rPr>
            </w:pPr>
            <w:r>
              <w:rPr>
                <w:rFonts w:ascii="Arial LatArm" w:hAnsi="Arial LatArm" w:cs="Arial"/>
                <w:sz w:val="16"/>
                <w:szCs w:val="16"/>
              </w:rPr>
              <w:t>14.000</w:t>
            </w:r>
          </w:p>
        </w:tc>
        <w:tc>
          <w:tcPr>
            <w:tcW w:w="1375" w:type="dxa"/>
          </w:tcPr>
          <w:p w14:paraId="4C747D56"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2BF917EC"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0A11F798" w14:textId="77777777" w:rsidTr="00C50BFA">
        <w:tc>
          <w:tcPr>
            <w:tcW w:w="657" w:type="dxa"/>
          </w:tcPr>
          <w:p w14:paraId="06498D42" w14:textId="5EB3E567"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35</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4EBCD2B3" w14:textId="16487743" w:rsidR="00DE7FA7" w:rsidRPr="001839B2" w:rsidRDefault="00DE7FA7" w:rsidP="00DE7FA7">
            <w:pPr>
              <w:jc w:val="both"/>
              <w:rPr>
                <w:rFonts w:ascii="Arial" w:hAnsi="Arial" w:cs="Arial"/>
                <w:sz w:val="16"/>
                <w:szCs w:val="16"/>
                <w:lang w:val="hy-AM"/>
              </w:rPr>
            </w:pPr>
            <w:r>
              <w:rPr>
                <w:rFonts w:ascii="Arial" w:hAnsi="Arial" w:cs="Arial"/>
                <w:b/>
                <w:bCs/>
                <w:sz w:val="22"/>
                <w:szCs w:val="22"/>
              </w:rPr>
              <w:t>Ընդամենը</w:t>
            </w:r>
          </w:p>
        </w:tc>
        <w:tc>
          <w:tcPr>
            <w:tcW w:w="670" w:type="dxa"/>
            <w:tcBorders>
              <w:top w:val="single" w:sz="4" w:space="0" w:color="auto"/>
              <w:left w:val="nil"/>
              <w:bottom w:val="single" w:sz="4" w:space="0" w:color="auto"/>
              <w:right w:val="single" w:sz="4" w:space="0" w:color="auto"/>
            </w:tcBorders>
            <w:shd w:val="clear" w:color="auto" w:fill="auto"/>
            <w:vAlign w:val="center"/>
          </w:tcPr>
          <w:p w14:paraId="3CEBFFEF" w14:textId="7F8F6158" w:rsidR="00DE7FA7" w:rsidRDefault="009C29E2" w:rsidP="00DE7FA7">
            <w:pPr>
              <w:jc w:val="center"/>
              <w:rPr>
                <w:rFonts w:ascii="Arial" w:hAnsi="Arial" w:cs="Arial"/>
                <w:sz w:val="16"/>
                <w:szCs w:val="16"/>
              </w:rPr>
            </w:pPr>
            <w:r w:rsidRPr="009C29E2">
              <w:rPr>
                <w:rFonts w:ascii="Arial Armenian" w:hAnsi="Arial Armenian" w:cs="Arial"/>
                <w:b/>
                <w:bCs/>
                <w:sz w:val="18"/>
                <w:szCs w:val="18"/>
              </w:rPr>
              <w:t>14.06</w:t>
            </w:r>
            <w:r w:rsidR="00DE7FA7">
              <w:rPr>
                <w:rFonts w:ascii="Arial Armenian" w:hAnsi="Arial Armenian" w:cs="Arial"/>
                <w:b/>
                <w:bCs/>
                <w:sz w:val="18"/>
                <w:szCs w:val="18"/>
              </w:rPr>
              <w:t> </w:t>
            </w:r>
          </w:p>
        </w:tc>
        <w:tc>
          <w:tcPr>
            <w:tcW w:w="1362" w:type="dxa"/>
            <w:tcBorders>
              <w:top w:val="single" w:sz="4" w:space="0" w:color="auto"/>
              <w:left w:val="nil"/>
              <w:bottom w:val="single" w:sz="4" w:space="0" w:color="auto"/>
              <w:right w:val="single" w:sz="4" w:space="0" w:color="auto"/>
            </w:tcBorders>
            <w:shd w:val="clear" w:color="auto" w:fill="auto"/>
            <w:vAlign w:val="center"/>
          </w:tcPr>
          <w:p w14:paraId="44C644AC" w14:textId="1BBE6A45" w:rsidR="00DE7FA7" w:rsidRDefault="00DE7FA7" w:rsidP="00DE7FA7">
            <w:pPr>
              <w:jc w:val="center"/>
              <w:rPr>
                <w:rFonts w:ascii="Arial LatArm" w:hAnsi="Arial LatArm" w:cs="Arial"/>
                <w:sz w:val="16"/>
                <w:szCs w:val="16"/>
              </w:rPr>
            </w:pPr>
            <w:r>
              <w:rPr>
                <w:rFonts w:ascii="Arial Armenian" w:hAnsi="Arial Armenian" w:cs="Arial"/>
                <w:b/>
                <w:bCs/>
                <w:sz w:val="18"/>
                <w:szCs w:val="18"/>
              </w:rPr>
              <w:t>%</w:t>
            </w:r>
          </w:p>
        </w:tc>
        <w:tc>
          <w:tcPr>
            <w:tcW w:w="1375" w:type="dxa"/>
          </w:tcPr>
          <w:p w14:paraId="054553F4"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4FB26678" w14:textId="77777777" w:rsidR="00DE7FA7" w:rsidRPr="0098236F" w:rsidRDefault="00DE7FA7" w:rsidP="00DE7FA7">
            <w:pPr>
              <w:jc w:val="center"/>
              <w:rPr>
                <w:rFonts w:ascii="GHEA Grapalat" w:hAnsi="GHEA Grapalat"/>
                <w:color w:val="000000" w:themeColor="text1"/>
                <w:sz w:val="22"/>
                <w:szCs w:val="22"/>
                <w:lang w:val="hy-AM"/>
              </w:rPr>
            </w:pPr>
          </w:p>
        </w:tc>
      </w:tr>
      <w:tr w:rsidR="001839B2" w:rsidRPr="0098236F" w14:paraId="732705A6" w14:textId="77777777" w:rsidTr="001839B2">
        <w:tc>
          <w:tcPr>
            <w:tcW w:w="657" w:type="dxa"/>
          </w:tcPr>
          <w:p w14:paraId="15FA4F45" w14:textId="30E72098" w:rsidR="001839B2" w:rsidRDefault="001839B2" w:rsidP="001839B2">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36</w:t>
            </w:r>
          </w:p>
        </w:tc>
        <w:tc>
          <w:tcPr>
            <w:tcW w:w="3013" w:type="dxa"/>
            <w:tcBorders>
              <w:top w:val="single" w:sz="4" w:space="0" w:color="auto"/>
              <w:left w:val="single" w:sz="4" w:space="0" w:color="auto"/>
              <w:bottom w:val="single" w:sz="4" w:space="0" w:color="000000"/>
              <w:right w:val="single" w:sz="4" w:space="0" w:color="auto"/>
            </w:tcBorders>
            <w:shd w:val="clear" w:color="auto" w:fill="auto"/>
            <w:vAlign w:val="center"/>
          </w:tcPr>
          <w:p w14:paraId="3EBFBBF8" w14:textId="63575F69" w:rsidR="001839B2" w:rsidRPr="001839B2" w:rsidRDefault="00DE7FA7" w:rsidP="001839B2">
            <w:pPr>
              <w:jc w:val="both"/>
              <w:rPr>
                <w:rFonts w:ascii="Arial" w:hAnsi="Arial" w:cs="Arial"/>
                <w:sz w:val="16"/>
                <w:szCs w:val="16"/>
                <w:lang w:val="hy-AM"/>
              </w:rPr>
            </w:pPr>
            <w:r w:rsidRPr="00DE7FA7">
              <w:rPr>
                <w:rFonts w:ascii="Arial" w:hAnsi="Arial" w:cs="Arial"/>
                <w:sz w:val="16"/>
                <w:szCs w:val="16"/>
                <w:lang w:val="hy-AM"/>
              </w:rPr>
              <w:t>Էլեկտրատեխնիկական աշխատանքներ</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5C9AF1E2" w14:textId="77777777" w:rsidR="001839B2" w:rsidRDefault="001839B2" w:rsidP="001839B2">
            <w:pPr>
              <w:jc w:val="center"/>
              <w:rPr>
                <w:rFonts w:ascii="Arial" w:hAnsi="Arial" w:cs="Arial"/>
                <w:sz w:val="16"/>
                <w:szCs w:val="16"/>
              </w:rPr>
            </w:pP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3F3E4E4F" w14:textId="77777777" w:rsidR="001839B2" w:rsidRDefault="001839B2" w:rsidP="001839B2">
            <w:pPr>
              <w:jc w:val="center"/>
              <w:rPr>
                <w:rFonts w:ascii="Arial LatArm" w:hAnsi="Arial LatArm" w:cs="Arial"/>
                <w:sz w:val="16"/>
                <w:szCs w:val="16"/>
              </w:rPr>
            </w:pPr>
          </w:p>
        </w:tc>
        <w:tc>
          <w:tcPr>
            <w:tcW w:w="1375" w:type="dxa"/>
          </w:tcPr>
          <w:p w14:paraId="544EF30E" w14:textId="77777777" w:rsidR="001839B2" w:rsidRPr="0098236F" w:rsidRDefault="001839B2" w:rsidP="001839B2">
            <w:pPr>
              <w:jc w:val="center"/>
              <w:rPr>
                <w:rFonts w:ascii="GHEA Grapalat" w:hAnsi="GHEA Grapalat"/>
                <w:color w:val="000000" w:themeColor="text1"/>
                <w:sz w:val="22"/>
                <w:szCs w:val="22"/>
                <w:lang w:val="hy-AM"/>
              </w:rPr>
            </w:pPr>
          </w:p>
        </w:tc>
        <w:tc>
          <w:tcPr>
            <w:tcW w:w="1518" w:type="dxa"/>
          </w:tcPr>
          <w:p w14:paraId="73CF4F6D" w14:textId="77777777" w:rsidR="001839B2" w:rsidRPr="0098236F" w:rsidRDefault="001839B2" w:rsidP="001839B2">
            <w:pPr>
              <w:jc w:val="center"/>
              <w:rPr>
                <w:rFonts w:ascii="GHEA Grapalat" w:hAnsi="GHEA Grapalat"/>
                <w:color w:val="000000" w:themeColor="text1"/>
                <w:sz w:val="22"/>
                <w:szCs w:val="22"/>
                <w:lang w:val="hy-AM"/>
              </w:rPr>
            </w:pPr>
          </w:p>
        </w:tc>
      </w:tr>
      <w:tr w:rsidR="00DE7FA7" w:rsidRPr="0098236F" w14:paraId="1C9E566D" w14:textId="77777777" w:rsidTr="00C50BFA">
        <w:tc>
          <w:tcPr>
            <w:tcW w:w="657" w:type="dxa"/>
          </w:tcPr>
          <w:p w14:paraId="1CC65C90" w14:textId="2663CC20"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37</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0D9C15B" w14:textId="6E990F76" w:rsidR="00DE7FA7" w:rsidRPr="001839B2" w:rsidRDefault="00DE7FA7" w:rsidP="00DE7FA7">
            <w:pPr>
              <w:jc w:val="both"/>
              <w:rPr>
                <w:rFonts w:ascii="Arial" w:hAnsi="Arial" w:cs="Arial"/>
                <w:sz w:val="16"/>
                <w:szCs w:val="16"/>
                <w:lang w:val="hy-AM"/>
              </w:rPr>
            </w:pPr>
            <w:r>
              <w:rPr>
                <w:rFonts w:ascii="Arial" w:hAnsi="Arial" w:cs="Arial"/>
                <w:sz w:val="16"/>
                <w:szCs w:val="16"/>
              </w:rPr>
              <w:t>Հաղորդալարի</w:t>
            </w:r>
            <w:r w:rsidRPr="00DE7FA7">
              <w:rPr>
                <w:rFonts w:ascii="Arial LatArm" w:hAnsi="Arial LatArm" w:cs="Arial"/>
                <w:sz w:val="16"/>
                <w:szCs w:val="16"/>
                <w:lang w:val="ru-RU"/>
              </w:rPr>
              <w:t xml:space="preserve"> </w:t>
            </w:r>
            <w:r>
              <w:rPr>
                <w:rFonts w:ascii="Arial" w:hAnsi="Arial" w:cs="Arial"/>
                <w:sz w:val="16"/>
                <w:szCs w:val="16"/>
              </w:rPr>
              <w:t>անցկացում</w:t>
            </w:r>
            <w:r w:rsidRPr="00DE7FA7">
              <w:rPr>
                <w:rFonts w:ascii="Arial LatArm" w:hAnsi="Arial LatArm" w:cs="Arial"/>
                <w:sz w:val="16"/>
                <w:szCs w:val="16"/>
                <w:lang w:val="ru-RU"/>
              </w:rPr>
              <w:t xml:space="preserve">   </w:t>
            </w:r>
            <w:r w:rsidRPr="00DE7FA7">
              <w:rPr>
                <w:rFonts w:ascii="Calibri" w:hAnsi="Calibri" w:cs="Calibri"/>
                <w:sz w:val="16"/>
                <w:szCs w:val="16"/>
                <w:lang w:val="ru-RU"/>
              </w:rPr>
              <w:t>ПВ</w:t>
            </w:r>
            <w:r w:rsidRPr="00DE7FA7">
              <w:rPr>
                <w:rFonts w:ascii="Arial LatArm" w:hAnsi="Arial LatArm" w:cs="Arial"/>
                <w:sz w:val="16"/>
                <w:szCs w:val="16"/>
                <w:lang w:val="ru-RU"/>
              </w:rPr>
              <w:t xml:space="preserve"> 2</w:t>
            </w:r>
            <w:r>
              <w:rPr>
                <w:rFonts w:ascii="Arial LatArm" w:hAnsi="Arial LatArm" w:cs="Arial"/>
                <w:sz w:val="16"/>
                <w:szCs w:val="16"/>
              </w:rPr>
              <w:t>x</w:t>
            </w:r>
            <w:r w:rsidRPr="00DE7FA7">
              <w:rPr>
                <w:rFonts w:ascii="Arial LatArm" w:hAnsi="Arial LatArm" w:cs="Arial"/>
                <w:sz w:val="16"/>
                <w:szCs w:val="16"/>
                <w:lang w:val="ru-RU"/>
              </w:rPr>
              <w:t>2.5</w:t>
            </w:r>
            <w:r>
              <w:rPr>
                <w:rFonts w:ascii="Arial" w:hAnsi="Arial" w:cs="Arial"/>
                <w:sz w:val="16"/>
                <w:szCs w:val="16"/>
              </w:rPr>
              <w:t>մմ</w:t>
            </w:r>
            <w:r w:rsidRPr="00DE7FA7">
              <w:rPr>
                <w:rFonts w:ascii="Arial LatArm" w:hAnsi="Arial LatArm" w:cs="Arial"/>
                <w:sz w:val="16"/>
                <w:szCs w:val="16"/>
                <w:lang w:val="ru-RU"/>
              </w:rPr>
              <w:t>2</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CDB66A6" w14:textId="00F31077" w:rsidR="00DE7FA7" w:rsidRDefault="00DE7FA7" w:rsidP="00DE7FA7">
            <w:pPr>
              <w:jc w:val="center"/>
              <w:rPr>
                <w:rFonts w:ascii="Arial" w:hAnsi="Arial" w:cs="Arial"/>
                <w:sz w:val="16"/>
                <w:szCs w:val="16"/>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47FDB6B0" w14:textId="07CB5C9B" w:rsidR="00DE7FA7" w:rsidRDefault="00DE7FA7" w:rsidP="00DE7FA7">
            <w:pPr>
              <w:jc w:val="center"/>
              <w:rPr>
                <w:rFonts w:ascii="Arial LatArm" w:hAnsi="Arial LatArm" w:cs="Arial"/>
                <w:sz w:val="16"/>
                <w:szCs w:val="16"/>
              </w:rPr>
            </w:pPr>
            <w:r>
              <w:rPr>
                <w:rFonts w:ascii="Arial LatArm" w:hAnsi="Arial LatArm" w:cs="Arial"/>
                <w:sz w:val="16"/>
                <w:szCs w:val="16"/>
              </w:rPr>
              <w:t>72.550</w:t>
            </w:r>
          </w:p>
        </w:tc>
        <w:tc>
          <w:tcPr>
            <w:tcW w:w="1375" w:type="dxa"/>
          </w:tcPr>
          <w:p w14:paraId="6B564EB5"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69166E9C"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4D63E38B" w14:textId="77777777" w:rsidTr="00C50BFA">
        <w:tc>
          <w:tcPr>
            <w:tcW w:w="657" w:type="dxa"/>
          </w:tcPr>
          <w:p w14:paraId="000F4DB7" w14:textId="147889DB"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38</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66251B80" w14:textId="6FB0E3DC" w:rsidR="00DE7FA7" w:rsidRPr="001839B2" w:rsidRDefault="00DE7FA7" w:rsidP="00DE7FA7">
            <w:pPr>
              <w:jc w:val="both"/>
              <w:rPr>
                <w:rFonts w:ascii="Arial" w:hAnsi="Arial" w:cs="Arial"/>
                <w:sz w:val="16"/>
                <w:szCs w:val="16"/>
                <w:lang w:val="hy-AM"/>
              </w:rPr>
            </w:pPr>
            <w:r>
              <w:rPr>
                <w:rFonts w:ascii="Arial" w:hAnsi="Arial" w:cs="Arial"/>
                <w:sz w:val="16"/>
                <w:szCs w:val="16"/>
              </w:rPr>
              <w:t>Մալուխի</w:t>
            </w:r>
            <w:r w:rsidRPr="00DE7FA7">
              <w:rPr>
                <w:rFonts w:ascii="Arial LatArm" w:hAnsi="Arial LatArm" w:cs="Arial"/>
                <w:sz w:val="16"/>
                <w:szCs w:val="16"/>
                <w:lang w:val="ru-RU"/>
              </w:rPr>
              <w:t xml:space="preserve"> </w:t>
            </w:r>
            <w:r>
              <w:rPr>
                <w:rFonts w:ascii="Arial" w:hAnsi="Arial" w:cs="Arial"/>
                <w:sz w:val="16"/>
                <w:szCs w:val="16"/>
              </w:rPr>
              <w:t>անցկացում</w:t>
            </w:r>
            <w:r w:rsidRPr="00DE7FA7">
              <w:rPr>
                <w:rFonts w:ascii="Arial LatArm" w:hAnsi="Arial LatArm" w:cs="Arial"/>
                <w:sz w:val="16"/>
                <w:szCs w:val="16"/>
                <w:lang w:val="ru-RU"/>
              </w:rPr>
              <w:t xml:space="preserve"> </w:t>
            </w:r>
            <w:r w:rsidRPr="00DE7FA7">
              <w:rPr>
                <w:rFonts w:ascii="Calibri" w:hAnsi="Calibri" w:cs="Calibri"/>
                <w:sz w:val="16"/>
                <w:szCs w:val="16"/>
                <w:lang w:val="ru-RU"/>
              </w:rPr>
              <w:t>ВВГ</w:t>
            </w:r>
            <w:r w:rsidRPr="00DE7FA7">
              <w:rPr>
                <w:rFonts w:ascii="Arial LatArm" w:hAnsi="Arial LatArm" w:cs="Arial"/>
                <w:sz w:val="16"/>
                <w:szCs w:val="16"/>
                <w:lang w:val="ru-RU"/>
              </w:rPr>
              <w:t xml:space="preserve"> 2</w:t>
            </w:r>
            <w:r>
              <w:rPr>
                <w:rFonts w:ascii="Arial LatArm" w:hAnsi="Arial LatArm" w:cs="Arial"/>
                <w:sz w:val="16"/>
                <w:szCs w:val="16"/>
              </w:rPr>
              <w:t>x</w:t>
            </w:r>
            <w:r w:rsidRPr="00DE7FA7">
              <w:rPr>
                <w:rFonts w:ascii="Arial LatArm" w:hAnsi="Arial LatArm" w:cs="Arial"/>
                <w:sz w:val="16"/>
                <w:szCs w:val="16"/>
                <w:lang w:val="ru-RU"/>
              </w:rPr>
              <w:t>1.5</w:t>
            </w:r>
            <w:r>
              <w:rPr>
                <w:rFonts w:ascii="Arial" w:hAnsi="Arial" w:cs="Arial"/>
                <w:sz w:val="16"/>
                <w:szCs w:val="16"/>
              </w:rPr>
              <w:t>մմ</w:t>
            </w:r>
            <w:r w:rsidRPr="00DE7FA7">
              <w:rPr>
                <w:rFonts w:ascii="Arial LatArm" w:hAnsi="Arial LatArm" w:cs="Arial"/>
                <w:sz w:val="16"/>
                <w:szCs w:val="16"/>
                <w:lang w:val="ru-RU"/>
              </w:rPr>
              <w:t>2</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389CFC48" w14:textId="70224F5A" w:rsidR="00DE7FA7" w:rsidRDefault="00DE7FA7" w:rsidP="00DE7FA7">
            <w:pPr>
              <w:jc w:val="center"/>
              <w:rPr>
                <w:rFonts w:ascii="Arial" w:hAnsi="Arial" w:cs="Arial"/>
                <w:sz w:val="16"/>
                <w:szCs w:val="16"/>
              </w:rPr>
            </w:pPr>
            <w:r>
              <w:rPr>
                <w:rFonts w:ascii="Arial" w:hAnsi="Arial" w:cs="Arial"/>
                <w:sz w:val="16"/>
                <w:szCs w:val="16"/>
              </w:rPr>
              <w:t>գմ</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79872427" w14:textId="6F4B2734" w:rsidR="00DE7FA7" w:rsidRDefault="00DE7FA7" w:rsidP="00DE7FA7">
            <w:pPr>
              <w:jc w:val="center"/>
              <w:rPr>
                <w:rFonts w:ascii="Arial LatArm" w:hAnsi="Arial LatArm" w:cs="Arial"/>
                <w:sz w:val="16"/>
                <w:szCs w:val="16"/>
              </w:rPr>
            </w:pPr>
            <w:r>
              <w:rPr>
                <w:rFonts w:ascii="Arial LatArm" w:hAnsi="Arial LatArm" w:cs="Arial"/>
                <w:sz w:val="16"/>
                <w:szCs w:val="16"/>
              </w:rPr>
              <w:t>72.550</w:t>
            </w:r>
          </w:p>
        </w:tc>
        <w:tc>
          <w:tcPr>
            <w:tcW w:w="1375" w:type="dxa"/>
          </w:tcPr>
          <w:p w14:paraId="5082EFBE"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4A34245D"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5FE9B74A" w14:textId="77777777" w:rsidTr="00C50BFA">
        <w:tc>
          <w:tcPr>
            <w:tcW w:w="657" w:type="dxa"/>
          </w:tcPr>
          <w:p w14:paraId="799A0489" w14:textId="17173D98"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39</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24ACFA67" w14:textId="164904C8" w:rsidR="00DE7FA7" w:rsidRPr="001839B2" w:rsidRDefault="00DE7FA7" w:rsidP="00DE7FA7">
            <w:pPr>
              <w:jc w:val="both"/>
              <w:rPr>
                <w:rFonts w:ascii="Arial" w:hAnsi="Arial" w:cs="Arial"/>
                <w:sz w:val="16"/>
                <w:szCs w:val="16"/>
                <w:lang w:val="hy-AM"/>
              </w:rPr>
            </w:pPr>
            <w:r>
              <w:rPr>
                <w:rFonts w:ascii="Arial" w:hAnsi="Arial" w:cs="Arial"/>
                <w:sz w:val="16"/>
                <w:szCs w:val="16"/>
              </w:rPr>
              <w:t>Երկստեղնավոր</w:t>
            </w:r>
            <w:r>
              <w:rPr>
                <w:rFonts w:ascii="Arial LatArm" w:hAnsi="Arial LatArm" w:cs="Arial"/>
                <w:sz w:val="16"/>
                <w:szCs w:val="16"/>
              </w:rPr>
              <w:t xml:space="preserve"> </w:t>
            </w:r>
            <w:r>
              <w:rPr>
                <w:rFonts w:ascii="Arial" w:hAnsi="Arial" w:cs="Arial"/>
                <w:sz w:val="16"/>
                <w:szCs w:val="16"/>
              </w:rPr>
              <w:t>անջատիչների</w:t>
            </w:r>
            <w:r>
              <w:rPr>
                <w:rFonts w:ascii="Arial LatArm" w:hAnsi="Arial LatArm" w:cs="Arial"/>
                <w:sz w:val="16"/>
                <w:szCs w:val="16"/>
              </w:rPr>
              <w:t xml:space="preserve">  </w:t>
            </w:r>
            <w:r>
              <w:rPr>
                <w:rFonts w:ascii="Arial" w:hAnsi="Arial" w:cs="Arial"/>
                <w:sz w:val="16"/>
                <w:szCs w:val="16"/>
              </w:rPr>
              <w:t>տեղադրում</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1B0F0AED" w14:textId="0A493916" w:rsidR="00DE7FA7" w:rsidRDefault="00DE7FA7" w:rsidP="00DE7FA7">
            <w:pPr>
              <w:jc w:val="center"/>
              <w:rPr>
                <w:rFonts w:ascii="Arial" w:hAnsi="Arial" w:cs="Arial"/>
                <w:sz w:val="16"/>
                <w:szCs w:val="16"/>
              </w:rPr>
            </w:pPr>
            <w:r>
              <w:rPr>
                <w:rFonts w:ascii="Arial" w:hAnsi="Arial" w:cs="Arial"/>
                <w:sz w:val="16"/>
                <w:szCs w:val="16"/>
              </w:rPr>
              <w:t>հատ</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B22E0D8" w14:textId="361FBEF5" w:rsidR="00DE7FA7" w:rsidRDefault="00DE7FA7" w:rsidP="00DE7FA7">
            <w:pPr>
              <w:jc w:val="center"/>
              <w:rPr>
                <w:rFonts w:ascii="Arial LatArm" w:hAnsi="Arial LatArm" w:cs="Arial"/>
                <w:sz w:val="16"/>
                <w:szCs w:val="16"/>
              </w:rPr>
            </w:pPr>
            <w:r>
              <w:rPr>
                <w:rFonts w:ascii="Arial LatArm" w:hAnsi="Arial LatArm" w:cs="Arial"/>
                <w:sz w:val="16"/>
                <w:szCs w:val="16"/>
              </w:rPr>
              <w:t>2.000</w:t>
            </w:r>
          </w:p>
        </w:tc>
        <w:tc>
          <w:tcPr>
            <w:tcW w:w="1375" w:type="dxa"/>
          </w:tcPr>
          <w:p w14:paraId="74188187"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6B2E07AF"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0DBCE1FC" w14:textId="77777777" w:rsidTr="00C50BFA">
        <w:tc>
          <w:tcPr>
            <w:tcW w:w="657" w:type="dxa"/>
          </w:tcPr>
          <w:p w14:paraId="02276FD1" w14:textId="06943F2B"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40</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3DF94B4A" w14:textId="10F1174F" w:rsidR="00DE7FA7" w:rsidRPr="001839B2" w:rsidRDefault="00DE7FA7" w:rsidP="00DE7FA7">
            <w:pPr>
              <w:jc w:val="both"/>
              <w:rPr>
                <w:rFonts w:ascii="Arial" w:hAnsi="Arial" w:cs="Arial"/>
                <w:sz w:val="16"/>
                <w:szCs w:val="16"/>
                <w:lang w:val="hy-AM"/>
              </w:rPr>
            </w:pPr>
            <w:r>
              <w:rPr>
                <w:rFonts w:ascii="Arial" w:hAnsi="Arial" w:cs="Arial"/>
                <w:sz w:val="16"/>
                <w:szCs w:val="16"/>
              </w:rPr>
              <w:t>Վարդակների</w:t>
            </w:r>
            <w:r>
              <w:rPr>
                <w:rFonts w:ascii="Arial LatArm" w:hAnsi="Arial LatArm" w:cs="Arial"/>
                <w:sz w:val="16"/>
                <w:szCs w:val="16"/>
              </w:rPr>
              <w:t xml:space="preserve"> </w:t>
            </w:r>
            <w:r>
              <w:rPr>
                <w:rFonts w:ascii="Arial" w:hAnsi="Arial" w:cs="Arial"/>
                <w:sz w:val="16"/>
                <w:szCs w:val="16"/>
              </w:rPr>
              <w:t>տեղադրում</w:t>
            </w:r>
            <w:r>
              <w:rPr>
                <w:rFonts w:ascii="Arial LatArm" w:hAnsi="Arial LatArm" w:cs="Arial"/>
                <w:sz w:val="16"/>
                <w:szCs w:val="16"/>
              </w:rPr>
              <w:t xml:space="preserve">  </w:t>
            </w:r>
            <w:r>
              <w:rPr>
                <w:rFonts w:ascii="Arial" w:hAnsi="Arial" w:cs="Arial"/>
                <w:sz w:val="16"/>
                <w:szCs w:val="16"/>
              </w:rPr>
              <w:t>հողանցման</w:t>
            </w:r>
            <w:r>
              <w:rPr>
                <w:rFonts w:ascii="Arial LatArm" w:hAnsi="Arial LatArm" w:cs="Arial"/>
                <w:sz w:val="16"/>
                <w:szCs w:val="16"/>
              </w:rPr>
              <w:t xml:space="preserve"> </w:t>
            </w:r>
            <w:r>
              <w:rPr>
                <w:rFonts w:ascii="Arial" w:hAnsi="Arial" w:cs="Arial"/>
                <w:sz w:val="16"/>
                <w:szCs w:val="16"/>
              </w:rPr>
              <w:t>հպակով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tcPr>
          <w:p w14:paraId="1FCA2FBA" w14:textId="0C17DDC3" w:rsidR="00DE7FA7" w:rsidRDefault="00DE7FA7" w:rsidP="00DE7FA7">
            <w:pPr>
              <w:jc w:val="center"/>
              <w:rPr>
                <w:rFonts w:ascii="Arial" w:hAnsi="Arial" w:cs="Arial"/>
                <w:sz w:val="16"/>
                <w:szCs w:val="16"/>
              </w:rPr>
            </w:pPr>
            <w:r>
              <w:rPr>
                <w:rFonts w:ascii="Arial" w:hAnsi="Arial" w:cs="Arial"/>
                <w:sz w:val="16"/>
                <w:szCs w:val="16"/>
              </w:rPr>
              <w:t>հատ</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A95B4E2" w14:textId="0AA32DD4" w:rsidR="00DE7FA7" w:rsidRDefault="00DE7FA7" w:rsidP="00DE7FA7">
            <w:pPr>
              <w:jc w:val="center"/>
              <w:rPr>
                <w:rFonts w:ascii="Arial LatArm" w:hAnsi="Arial LatArm" w:cs="Arial"/>
                <w:sz w:val="16"/>
                <w:szCs w:val="16"/>
              </w:rPr>
            </w:pPr>
            <w:r>
              <w:rPr>
                <w:rFonts w:ascii="Arial LatArm" w:hAnsi="Arial LatArm" w:cs="Arial"/>
                <w:sz w:val="16"/>
                <w:szCs w:val="16"/>
              </w:rPr>
              <w:t>7.000</w:t>
            </w:r>
          </w:p>
        </w:tc>
        <w:tc>
          <w:tcPr>
            <w:tcW w:w="1375" w:type="dxa"/>
          </w:tcPr>
          <w:p w14:paraId="4C49126D"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2A54AEA6"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5F5869D7" w14:textId="77777777" w:rsidTr="00C50BFA">
        <w:tc>
          <w:tcPr>
            <w:tcW w:w="657" w:type="dxa"/>
          </w:tcPr>
          <w:p w14:paraId="2F53EAF8" w14:textId="67516E68"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41</w:t>
            </w:r>
          </w:p>
        </w:tc>
        <w:tc>
          <w:tcPr>
            <w:tcW w:w="3013" w:type="dxa"/>
            <w:tcBorders>
              <w:top w:val="single" w:sz="4" w:space="0" w:color="auto"/>
              <w:left w:val="single" w:sz="4" w:space="0" w:color="auto"/>
              <w:bottom w:val="single" w:sz="4" w:space="0" w:color="auto"/>
              <w:right w:val="single" w:sz="4" w:space="0" w:color="auto"/>
            </w:tcBorders>
            <w:shd w:val="clear" w:color="000000" w:fill="FFFFFF"/>
            <w:vAlign w:val="center"/>
          </w:tcPr>
          <w:p w14:paraId="4169E63D" w14:textId="1BE0F4E7" w:rsidR="00DE7FA7" w:rsidRPr="001839B2" w:rsidRDefault="00DE7FA7" w:rsidP="00DE7FA7">
            <w:pPr>
              <w:jc w:val="both"/>
              <w:rPr>
                <w:rFonts w:ascii="Arial" w:hAnsi="Arial" w:cs="Arial"/>
                <w:sz w:val="16"/>
                <w:szCs w:val="16"/>
                <w:lang w:val="hy-AM"/>
              </w:rPr>
            </w:pPr>
            <w:r>
              <w:rPr>
                <w:rFonts w:ascii="Arial" w:hAnsi="Arial" w:cs="Arial"/>
                <w:sz w:val="16"/>
                <w:szCs w:val="16"/>
              </w:rPr>
              <w:t>Մետաղական</w:t>
            </w:r>
            <w:r w:rsidRPr="00DE7FA7">
              <w:rPr>
                <w:rFonts w:ascii="Arial LatArm" w:hAnsi="Arial LatArm" w:cs="Arial"/>
                <w:sz w:val="16"/>
                <w:szCs w:val="16"/>
                <w:lang w:val="ru-RU"/>
              </w:rPr>
              <w:t xml:space="preserve"> </w:t>
            </w:r>
            <w:r>
              <w:rPr>
                <w:rFonts w:ascii="Arial" w:hAnsi="Arial" w:cs="Arial"/>
                <w:sz w:val="16"/>
                <w:szCs w:val="16"/>
              </w:rPr>
              <w:t>դռան</w:t>
            </w:r>
            <w:r w:rsidRPr="00DE7FA7">
              <w:rPr>
                <w:rFonts w:ascii="Arial LatArm" w:hAnsi="Arial LatArm" w:cs="Arial"/>
                <w:sz w:val="16"/>
                <w:szCs w:val="16"/>
                <w:lang w:val="ru-RU"/>
              </w:rPr>
              <w:t xml:space="preserve">  </w:t>
            </w:r>
            <w:r>
              <w:rPr>
                <w:rFonts w:ascii="Arial" w:hAnsi="Arial" w:cs="Arial"/>
                <w:sz w:val="16"/>
                <w:szCs w:val="16"/>
              </w:rPr>
              <w:t>ճաղավանդակի</w:t>
            </w:r>
            <w:r w:rsidRPr="00DE7FA7">
              <w:rPr>
                <w:rFonts w:ascii="Arial LatArm" w:hAnsi="Arial LatArm" w:cs="Arial"/>
                <w:sz w:val="16"/>
                <w:szCs w:val="16"/>
                <w:lang w:val="ru-RU"/>
              </w:rPr>
              <w:t xml:space="preserve"> </w:t>
            </w:r>
            <w:r>
              <w:rPr>
                <w:rFonts w:ascii="Arial" w:hAnsi="Arial" w:cs="Arial"/>
                <w:sz w:val="16"/>
                <w:szCs w:val="16"/>
              </w:rPr>
              <w:t>պատրաստում</w:t>
            </w:r>
            <w:r w:rsidRPr="00DE7FA7">
              <w:rPr>
                <w:rFonts w:ascii="Arial LatArm" w:hAnsi="Arial LatArm" w:cs="Arial"/>
                <w:sz w:val="16"/>
                <w:szCs w:val="16"/>
                <w:lang w:val="ru-RU"/>
              </w:rPr>
              <w:t xml:space="preserve"> </w:t>
            </w:r>
            <w:r>
              <w:rPr>
                <w:rFonts w:ascii="Arial" w:hAnsi="Arial" w:cs="Arial"/>
                <w:sz w:val="16"/>
                <w:szCs w:val="16"/>
              </w:rPr>
              <w:t>և</w:t>
            </w:r>
            <w:r w:rsidRPr="00DE7FA7">
              <w:rPr>
                <w:rFonts w:ascii="Arial LatArm" w:hAnsi="Arial LatArm" w:cs="Arial"/>
                <w:sz w:val="16"/>
                <w:szCs w:val="16"/>
                <w:lang w:val="ru-RU"/>
              </w:rPr>
              <w:t xml:space="preserve"> </w:t>
            </w:r>
            <w:r>
              <w:rPr>
                <w:rFonts w:ascii="Arial" w:hAnsi="Arial" w:cs="Arial"/>
                <w:sz w:val="16"/>
                <w:szCs w:val="16"/>
              </w:rPr>
              <w:t>տեղադրում</w:t>
            </w:r>
            <w:r w:rsidRPr="00DE7FA7">
              <w:rPr>
                <w:rFonts w:ascii="Arial LatArm" w:hAnsi="Arial LatArm" w:cs="Arial"/>
                <w:sz w:val="16"/>
                <w:szCs w:val="16"/>
                <w:lang w:val="ru-RU"/>
              </w:rPr>
              <w:t xml:space="preserve"> 900</w:t>
            </w:r>
            <w:r>
              <w:rPr>
                <w:rFonts w:ascii="Arial LatArm" w:hAnsi="Arial LatArm" w:cs="Arial"/>
                <w:sz w:val="16"/>
                <w:szCs w:val="16"/>
              </w:rPr>
              <w:t>x</w:t>
            </w:r>
            <w:r w:rsidRPr="00DE7FA7">
              <w:rPr>
                <w:rFonts w:ascii="Arial LatArm" w:hAnsi="Arial LatArm" w:cs="Arial"/>
                <w:sz w:val="16"/>
                <w:szCs w:val="16"/>
                <w:lang w:val="ru-RU"/>
              </w:rPr>
              <w:t>2100</w:t>
            </w:r>
            <w:r>
              <w:rPr>
                <w:rFonts w:ascii="Arial" w:hAnsi="Arial" w:cs="Arial"/>
                <w:sz w:val="16"/>
                <w:szCs w:val="16"/>
              </w:rPr>
              <w:t>մմ</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14:paraId="16B28A34" w14:textId="2020086E" w:rsidR="00DE7FA7" w:rsidRDefault="00DE7FA7" w:rsidP="00DE7FA7">
            <w:pPr>
              <w:jc w:val="center"/>
              <w:rPr>
                <w:rFonts w:ascii="Arial" w:hAnsi="Arial" w:cs="Arial"/>
                <w:sz w:val="16"/>
                <w:szCs w:val="16"/>
              </w:rPr>
            </w:pPr>
            <w:r>
              <w:rPr>
                <w:rFonts w:ascii="Arial LatArm" w:hAnsi="Arial LatArm" w:cs="Arial"/>
                <w:sz w:val="16"/>
                <w:szCs w:val="16"/>
              </w:rPr>
              <w:t>Ù</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000000" w:fill="FFFFFF"/>
            <w:vAlign w:val="center"/>
          </w:tcPr>
          <w:p w14:paraId="5A6CB0C6" w14:textId="07F01485" w:rsidR="00DE7FA7" w:rsidRDefault="00DE7FA7" w:rsidP="00DE7FA7">
            <w:pPr>
              <w:jc w:val="center"/>
              <w:rPr>
                <w:rFonts w:ascii="Arial LatArm" w:hAnsi="Arial LatArm" w:cs="Arial"/>
                <w:sz w:val="16"/>
                <w:szCs w:val="16"/>
              </w:rPr>
            </w:pPr>
            <w:r>
              <w:rPr>
                <w:rFonts w:ascii="Arial LatArm" w:hAnsi="Arial LatArm" w:cs="Arial"/>
                <w:sz w:val="16"/>
                <w:szCs w:val="16"/>
              </w:rPr>
              <w:t>1.890</w:t>
            </w:r>
          </w:p>
        </w:tc>
        <w:tc>
          <w:tcPr>
            <w:tcW w:w="1375" w:type="dxa"/>
          </w:tcPr>
          <w:p w14:paraId="16C68B80"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59E272BC" w14:textId="77777777" w:rsidR="00DE7FA7" w:rsidRPr="0098236F" w:rsidRDefault="00DE7FA7" w:rsidP="00DE7FA7">
            <w:pPr>
              <w:jc w:val="center"/>
              <w:rPr>
                <w:rFonts w:ascii="GHEA Grapalat" w:hAnsi="GHEA Grapalat"/>
                <w:color w:val="000000" w:themeColor="text1"/>
                <w:sz w:val="22"/>
                <w:szCs w:val="22"/>
                <w:lang w:val="hy-AM"/>
              </w:rPr>
            </w:pPr>
          </w:p>
        </w:tc>
      </w:tr>
      <w:tr w:rsidR="00DE7FA7" w:rsidRPr="0098236F" w14:paraId="594A7AA8" w14:textId="77777777" w:rsidTr="00C50BFA">
        <w:tc>
          <w:tcPr>
            <w:tcW w:w="657" w:type="dxa"/>
          </w:tcPr>
          <w:p w14:paraId="56481477" w14:textId="7E5D0AB1" w:rsidR="00DE7FA7" w:rsidRDefault="00DE7FA7" w:rsidP="00DE7FA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42</w:t>
            </w:r>
          </w:p>
        </w:tc>
        <w:tc>
          <w:tcPr>
            <w:tcW w:w="3013" w:type="dxa"/>
            <w:tcBorders>
              <w:top w:val="single" w:sz="4" w:space="0" w:color="auto"/>
              <w:left w:val="single" w:sz="4" w:space="0" w:color="auto"/>
              <w:bottom w:val="single" w:sz="4" w:space="0" w:color="auto"/>
              <w:right w:val="single" w:sz="4" w:space="0" w:color="auto"/>
            </w:tcBorders>
            <w:shd w:val="clear" w:color="000000" w:fill="FFFFFF"/>
            <w:vAlign w:val="center"/>
          </w:tcPr>
          <w:p w14:paraId="2645EE47" w14:textId="0E9774F9" w:rsidR="00DE7FA7" w:rsidRPr="001839B2" w:rsidRDefault="00DE7FA7" w:rsidP="00DE7FA7">
            <w:pPr>
              <w:jc w:val="both"/>
              <w:rPr>
                <w:rFonts w:ascii="Arial" w:hAnsi="Arial" w:cs="Arial"/>
                <w:sz w:val="16"/>
                <w:szCs w:val="16"/>
                <w:lang w:val="hy-AM"/>
              </w:rPr>
            </w:pPr>
            <w:r>
              <w:rPr>
                <w:rFonts w:ascii="Arial" w:hAnsi="Arial" w:cs="Arial"/>
                <w:sz w:val="16"/>
                <w:szCs w:val="16"/>
              </w:rPr>
              <w:t>Մետաղական</w:t>
            </w:r>
            <w:r w:rsidRPr="00DE7FA7">
              <w:rPr>
                <w:rFonts w:ascii="Arial LatArm" w:hAnsi="Arial LatArm" w:cs="Arial"/>
                <w:sz w:val="16"/>
                <w:szCs w:val="16"/>
                <w:lang w:val="ru-RU"/>
              </w:rPr>
              <w:t xml:space="preserve"> </w:t>
            </w:r>
            <w:r>
              <w:rPr>
                <w:rFonts w:ascii="Arial" w:hAnsi="Arial" w:cs="Arial"/>
                <w:sz w:val="16"/>
                <w:szCs w:val="16"/>
              </w:rPr>
              <w:t>պահարանի</w:t>
            </w:r>
            <w:r w:rsidRPr="00DE7FA7">
              <w:rPr>
                <w:rFonts w:ascii="Arial LatArm" w:hAnsi="Arial LatArm" w:cs="Arial"/>
                <w:sz w:val="16"/>
                <w:szCs w:val="16"/>
                <w:lang w:val="ru-RU"/>
              </w:rPr>
              <w:t xml:space="preserve"> </w:t>
            </w:r>
            <w:r>
              <w:rPr>
                <w:rFonts w:ascii="Arial" w:hAnsi="Arial" w:cs="Arial"/>
                <w:sz w:val="16"/>
                <w:szCs w:val="16"/>
              </w:rPr>
              <w:t>պատրաստում</w:t>
            </w:r>
            <w:r w:rsidRPr="00DE7FA7">
              <w:rPr>
                <w:rFonts w:ascii="Arial LatArm" w:hAnsi="Arial LatArm" w:cs="Arial"/>
                <w:sz w:val="16"/>
                <w:szCs w:val="16"/>
                <w:lang w:val="ru-RU"/>
              </w:rPr>
              <w:t xml:space="preserve"> </w:t>
            </w:r>
            <w:r>
              <w:rPr>
                <w:rFonts w:ascii="Arial" w:hAnsi="Arial" w:cs="Arial"/>
                <w:sz w:val="16"/>
                <w:szCs w:val="16"/>
              </w:rPr>
              <w:t>և</w:t>
            </w:r>
            <w:r w:rsidRPr="00DE7FA7">
              <w:rPr>
                <w:rFonts w:ascii="Arial LatArm" w:hAnsi="Arial LatArm" w:cs="Arial"/>
                <w:sz w:val="16"/>
                <w:szCs w:val="16"/>
                <w:lang w:val="ru-RU"/>
              </w:rPr>
              <w:t xml:space="preserve"> </w:t>
            </w:r>
            <w:r>
              <w:rPr>
                <w:rFonts w:ascii="Arial" w:hAnsi="Arial" w:cs="Arial"/>
                <w:sz w:val="16"/>
                <w:szCs w:val="16"/>
              </w:rPr>
              <w:t>տեղադրում</w:t>
            </w:r>
            <w:r w:rsidRPr="00DE7FA7">
              <w:rPr>
                <w:rFonts w:ascii="Arial LatArm" w:hAnsi="Arial LatArm" w:cs="Arial"/>
                <w:sz w:val="16"/>
                <w:szCs w:val="16"/>
                <w:lang w:val="ru-RU"/>
              </w:rPr>
              <w:t xml:space="preserve"> 6000</w:t>
            </w:r>
            <w:r>
              <w:rPr>
                <w:rFonts w:ascii="Arial LatArm" w:hAnsi="Arial LatArm" w:cs="Arial"/>
                <w:sz w:val="16"/>
                <w:szCs w:val="16"/>
              </w:rPr>
              <w:t>x</w:t>
            </w:r>
            <w:r w:rsidRPr="00DE7FA7">
              <w:rPr>
                <w:rFonts w:ascii="Arial LatArm" w:hAnsi="Arial LatArm" w:cs="Arial"/>
                <w:sz w:val="16"/>
                <w:szCs w:val="16"/>
                <w:lang w:val="ru-RU"/>
              </w:rPr>
              <w:t>500</w:t>
            </w:r>
            <w:r>
              <w:rPr>
                <w:rFonts w:ascii="Arial LatArm" w:hAnsi="Arial LatArm" w:cs="Arial"/>
                <w:sz w:val="16"/>
                <w:szCs w:val="16"/>
              </w:rPr>
              <w:t>x</w:t>
            </w:r>
            <w:r w:rsidRPr="00DE7FA7">
              <w:rPr>
                <w:rFonts w:ascii="Arial LatArm" w:hAnsi="Arial LatArm" w:cs="Arial"/>
                <w:sz w:val="16"/>
                <w:szCs w:val="16"/>
                <w:lang w:val="ru-RU"/>
              </w:rPr>
              <w:t>2800</w:t>
            </w:r>
            <w:r>
              <w:rPr>
                <w:rFonts w:ascii="Arial" w:hAnsi="Arial" w:cs="Arial"/>
                <w:sz w:val="16"/>
                <w:szCs w:val="16"/>
              </w:rPr>
              <w:t>մմ</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14:paraId="63D2D37C" w14:textId="636F2C6D" w:rsidR="00DE7FA7" w:rsidRDefault="00DE7FA7" w:rsidP="00DE7FA7">
            <w:pPr>
              <w:jc w:val="center"/>
              <w:rPr>
                <w:rFonts w:ascii="Arial" w:hAnsi="Arial" w:cs="Arial"/>
                <w:sz w:val="16"/>
                <w:szCs w:val="16"/>
              </w:rPr>
            </w:pPr>
            <w:r>
              <w:rPr>
                <w:rFonts w:ascii="Arial LatArm" w:hAnsi="Arial LatArm" w:cs="Arial"/>
                <w:sz w:val="16"/>
                <w:szCs w:val="16"/>
              </w:rPr>
              <w:t>Ù</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000000" w:fill="FFFFFF"/>
            <w:vAlign w:val="center"/>
          </w:tcPr>
          <w:p w14:paraId="2A083702" w14:textId="3B0845BD" w:rsidR="00DE7FA7" w:rsidRDefault="00DE7FA7" w:rsidP="00DE7FA7">
            <w:pPr>
              <w:jc w:val="center"/>
              <w:rPr>
                <w:rFonts w:ascii="Arial LatArm" w:hAnsi="Arial LatArm" w:cs="Arial"/>
                <w:sz w:val="16"/>
                <w:szCs w:val="16"/>
              </w:rPr>
            </w:pPr>
            <w:r>
              <w:rPr>
                <w:rFonts w:ascii="Arial LatArm" w:hAnsi="Arial LatArm" w:cs="Arial"/>
                <w:sz w:val="16"/>
                <w:szCs w:val="16"/>
              </w:rPr>
              <w:t>16.800</w:t>
            </w:r>
          </w:p>
        </w:tc>
        <w:tc>
          <w:tcPr>
            <w:tcW w:w="1375" w:type="dxa"/>
          </w:tcPr>
          <w:p w14:paraId="1832FDFA" w14:textId="77777777" w:rsidR="00DE7FA7" w:rsidRPr="0098236F" w:rsidRDefault="00DE7FA7" w:rsidP="00DE7FA7">
            <w:pPr>
              <w:jc w:val="center"/>
              <w:rPr>
                <w:rFonts w:ascii="GHEA Grapalat" w:hAnsi="GHEA Grapalat"/>
                <w:color w:val="000000" w:themeColor="text1"/>
                <w:sz w:val="22"/>
                <w:szCs w:val="22"/>
                <w:lang w:val="hy-AM"/>
              </w:rPr>
            </w:pPr>
          </w:p>
        </w:tc>
        <w:tc>
          <w:tcPr>
            <w:tcW w:w="1518" w:type="dxa"/>
          </w:tcPr>
          <w:p w14:paraId="774626C6" w14:textId="77777777" w:rsidR="00DE7FA7" w:rsidRPr="0098236F" w:rsidRDefault="00DE7FA7" w:rsidP="00DE7FA7">
            <w:pPr>
              <w:jc w:val="center"/>
              <w:rPr>
                <w:rFonts w:ascii="GHEA Grapalat" w:hAnsi="GHEA Grapalat"/>
                <w:color w:val="000000" w:themeColor="text1"/>
                <w:sz w:val="22"/>
                <w:szCs w:val="22"/>
                <w:lang w:val="hy-AM"/>
              </w:rPr>
            </w:pPr>
          </w:p>
        </w:tc>
      </w:tr>
      <w:tr w:rsidR="00F6460F" w:rsidRPr="0098236F" w14:paraId="2E42FC72" w14:textId="77777777" w:rsidTr="00C50BFA">
        <w:tc>
          <w:tcPr>
            <w:tcW w:w="657" w:type="dxa"/>
          </w:tcPr>
          <w:p w14:paraId="425C885F" w14:textId="34C023BF" w:rsidR="00F6460F" w:rsidRDefault="00F6460F" w:rsidP="00F6460F">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43</w:t>
            </w:r>
          </w:p>
        </w:tc>
        <w:tc>
          <w:tcPr>
            <w:tcW w:w="3013" w:type="dxa"/>
            <w:tcBorders>
              <w:top w:val="single" w:sz="4" w:space="0" w:color="auto"/>
              <w:left w:val="single" w:sz="4" w:space="0" w:color="auto"/>
              <w:bottom w:val="single" w:sz="4" w:space="0" w:color="auto"/>
              <w:right w:val="single" w:sz="4" w:space="0" w:color="auto"/>
            </w:tcBorders>
            <w:shd w:val="clear" w:color="000000" w:fill="FFFFFF"/>
            <w:vAlign w:val="center"/>
          </w:tcPr>
          <w:p w14:paraId="72E87DAC" w14:textId="43A2403C" w:rsidR="00F6460F" w:rsidRPr="001839B2" w:rsidRDefault="00F6460F" w:rsidP="00F6460F">
            <w:pPr>
              <w:jc w:val="both"/>
              <w:rPr>
                <w:rFonts w:ascii="Arial" w:hAnsi="Arial" w:cs="Arial"/>
                <w:sz w:val="16"/>
                <w:szCs w:val="16"/>
                <w:lang w:val="hy-AM"/>
              </w:rPr>
            </w:pPr>
            <w:r>
              <w:rPr>
                <w:rFonts w:ascii="Arial" w:hAnsi="Arial" w:cs="Arial"/>
                <w:sz w:val="16"/>
                <w:szCs w:val="16"/>
              </w:rPr>
              <w:t>Գրասենյակային</w:t>
            </w:r>
            <w:r>
              <w:rPr>
                <w:rFonts w:ascii="Arial LatArm" w:hAnsi="Arial LatArm" w:cs="Arial"/>
                <w:sz w:val="16"/>
                <w:szCs w:val="16"/>
              </w:rPr>
              <w:t xml:space="preserve"> </w:t>
            </w:r>
            <w:r>
              <w:rPr>
                <w:rFonts w:ascii="Arial" w:hAnsi="Arial" w:cs="Arial"/>
                <w:sz w:val="16"/>
                <w:szCs w:val="16"/>
              </w:rPr>
              <w:t>սեղան</w:t>
            </w:r>
            <w:r>
              <w:rPr>
                <w:rFonts w:ascii="Arial LatArm" w:hAnsi="Arial LatArm" w:cs="Arial"/>
                <w:sz w:val="16"/>
                <w:szCs w:val="16"/>
              </w:rPr>
              <w:t>-</w:t>
            </w:r>
            <w:r>
              <w:rPr>
                <w:rFonts w:ascii="Arial" w:hAnsi="Arial" w:cs="Arial"/>
                <w:sz w:val="16"/>
                <w:szCs w:val="16"/>
              </w:rPr>
              <w:t>աթոռներ</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14:paraId="5C2A3588" w14:textId="428722E0" w:rsidR="00F6460F" w:rsidRDefault="00F6460F" w:rsidP="00F6460F">
            <w:pPr>
              <w:jc w:val="center"/>
              <w:rPr>
                <w:rFonts w:ascii="Arial" w:hAnsi="Arial" w:cs="Arial"/>
                <w:sz w:val="16"/>
                <w:szCs w:val="16"/>
              </w:rPr>
            </w:pPr>
            <w:r>
              <w:rPr>
                <w:rFonts w:ascii="Arial" w:hAnsi="Arial" w:cs="Arial"/>
                <w:sz w:val="16"/>
                <w:szCs w:val="16"/>
              </w:rPr>
              <w:t>կ</w:t>
            </w:r>
            <w:r>
              <w:rPr>
                <w:rFonts w:ascii="Arial LatArm" w:hAnsi="Arial LatArm" w:cs="Arial"/>
                <w:sz w:val="16"/>
                <w:szCs w:val="16"/>
              </w:rPr>
              <w:t>-</w:t>
            </w:r>
            <w:r>
              <w:rPr>
                <w:rFonts w:ascii="Arial" w:hAnsi="Arial" w:cs="Arial"/>
                <w:sz w:val="16"/>
                <w:szCs w:val="16"/>
              </w:rPr>
              <w:t>տ</w:t>
            </w:r>
          </w:p>
        </w:tc>
        <w:tc>
          <w:tcPr>
            <w:tcW w:w="1362" w:type="dxa"/>
            <w:tcBorders>
              <w:top w:val="single" w:sz="4" w:space="0" w:color="auto"/>
              <w:left w:val="single" w:sz="4" w:space="0" w:color="auto"/>
              <w:bottom w:val="single" w:sz="4" w:space="0" w:color="auto"/>
              <w:right w:val="single" w:sz="4" w:space="0" w:color="auto"/>
            </w:tcBorders>
            <w:shd w:val="clear" w:color="000000" w:fill="FFFFFF"/>
            <w:vAlign w:val="center"/>
          </w:tcPr>
          <w:p w14:paraId="5A547A98" w14:textId="5551C67D" w:rsidR="00F6460F" w:rsidRDefault="00F6460F" w:rsidP="00F6460F">
            <w:pPr>
              <w:jc w:val="center"/>
              <w:rPr>
                <w:rFonts w:ascii="Arial LatArm" w:hAnsi="Arial LatArm" w:cs="Arial"/>
                <w:sz w:val="16"/>
                <w:szCs w:val="16"/>
              </w:rPr>
            </w:pPr>
            <w:r>
              <w:rPr>
                <w:rFonts w:ascii="Arial LatArm" w:hAnsi="Arial LatArm" w:cs="Arial"/>
                <w:sz w:val="16"/>
                <w:szCs w:val="16"/>
              </w:rPr>
              <w:t>15.000</w:t>
            </w:r>
          </w:p>
        </w:tc>
        <w:tc>
          <w:tcPr>
            <w:tcW w:w="1375" w:type="dxa"/>
          </w:tcPr>
          <w:p w14:paraId="75F01167" w14:textId="77777777" w:rsidR="00F6460F" w:rsidRPr="0098236F" w:rsidRDefault="00F6460F" w:rsidP="00F6460F">
            <w:pPr>
              <w:jc w:val="center"/>
              <w:rPr>
                <w:rFonts w:ascii="GHEA Grapalat" w:hAnsi="GHEA Grapalat"/>
                <w:color w:val="000000" w:themeColor="text1"/>
                <w:sz w:val="22"/>
                <w:szCs w:val="22"/>
                <w:lang w:val="hy-AM"/>
              </w:rPr>
            </w:pPr>
          </w:p>
        </w:tc>
        <w:tc>
          <w:tcPr>
            <w:tcW w:w="1518" w:type="dxa"/>
          </w:tcPr>
          <w:p w14:paraId="15D883BF" w14:textId="77777777" w:rsidR="00F6460F" w:rsidRPr="0098236F" w:rsidRDefault="00F6460F" w:rsidP="00F6460F">
            <w:pPr>
              <w:jc w:val="center"/>
              <w:rPr>
                <w:rFonts w:ascii="GHEA Grapalat" w:hAnsi="GHEA Grapalat"/>
                <w:color w:val="000000" w:themeColor="text1"/>
                <w:sz w:val="22"/>
                <w:szCs w:val="22"/>
                <w:lang w:val="hy-AM"/>
              </w:rPr>
            </w:pPr>
          </w:p>
        </w:tc>
      </w:tr>
      <w:tr w:rsidR="00F6460F" w:rsidRPr="0098236F" w14:paraId="2D96FEB4" w14:textId="77777777" w:rsidTr="00C50BFA">
        <w:tc>
          <w:tcPr>
            <w:tcW w:w="657" w:type="dxa"/>
          </w:tcPr>
          <w:p w14:paraId="224D211E" w14:textId="03A6890C" w:rsidR="00F6460F" w:rsidRDefault="00F6460F" w:rsidP="00F6460F">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44</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03FC3359" w14:textId="6DCE87D2" w:rsidR="00F6460F" w:rsidRPr="001839B2" w:rsidRDefault="00F6460F" w:rsidP="00F6460F">
            <w:pPr>
              <w:jc w:val="both"/>
              <w:rPr>
                <w:rFonts w:ascii="Arial" w:hAnsi="Arial" w:cs="Arial"/>
                <w:sz w:val="16"/>
                <w:szCs w:val="16"/>
                <w:lang w:val="hy-AM"/>
              </w:rPr>
            </w:pPr>
            <w:r>
              <w:rPr>
                <w:rFonts w:ascii="Arial" w:hAnsi="Arial" w:cs="Arial"/>
                <w:b/>
                <w:bCs/>
                <w:sz w:val="22"/>
                <w:szCs w:val="22"/>
              </w:rPr>
              <w:t>Ընդամենը</w:t>
            </w:r>
          </w:p>
        </w:tc>
        <w:tc>
          <w:tcPr>
            <w:tcW w:w="670" w:type="dxa"/>
            <w:tcBorders>
              <w:top w:val="single" w:sz="4" w:space="0" w:color="auto"/>
              <w:left w:val="nil"/>
              <w:bottom w:val="single" w:sz="4" w:space="0" w:color="auto"/>
              <w:right w:val="single" w:sz="4" w:space="0" w:color="auto"/>
            </w:tcBorders>
            <w:shd w:val="clear" w:color="auto" w:fill="auto"/>
            <w:vAlign w:val="center"/>
          </w:tcPr>
          <w:p w14:paraId="7D4AA0B0" w14:textId="6373F3CA" w:rsidR="00F6460F" w:rsidRDefault="00F6460F" w:rsidP="00F6460F">
            <w:pPr>
              <w:jc w:val="center"/>
              <w:rPr>
                <w:rFonts w:ascii="Arial" w:hAnsi="Arial" w:cs="Arial"/>
                <w:sz w:val="16"/>
                <w:szCs w:val="16"/>
              </w:rPr>
            </w:pPr>
            <w:r>
              <w:rPr>
                <w:rFonts w:ascii="Arial Armenian" w:hAnsi="Arial Armenian" w:cs="Arial"/>
                <w:b/>
                <w:bCs/>
                <w:sz w:val="18"/>
                <w:szCs w:val="18"/>
              </w:rPr>
              <w:t> </w:t>
            </w:r>
            <w:r w:rsidR="009C29E2" w:rsidRPr="009C29E2">
              <w:rPr>
                <w:rFonts w:ascii="Arial Armenian" w:hAnsi="Arial Armenian" w:cs="Arial"/>
                <w:b/>
                <w:bCs/>
                <w:sz w:val="18"/>
                <w:szCs w:val="18"/>
              </w:rPr>
              <w:t>5.36</w:t>
            </w:r>
          </w:p>
        </w:tc>
        <w:tc>
          <w:tcPr>
            <w:tcW w:w="1362" w:type="dxa"/>
            <w:tcBorders>
              <w:top w:val="single" w:sz="4" w:space="0" w:color="auto"/>
              <w:left w:val="nil"/>
              <w:bottom w:val="single" w:sz="4" w:space="0" w:color="auto"/>
              <w:right w:val="single" w:sz="4" w:space="0" w:color="auto"/>
            </w:tcBorders>
            <w:shd w:val="clear" w:color="auto" w:fill="auto"/>
            <w:vAlign w:val="center"/>
          </w:tcPr>
          <w:p w14:paraId="33038B75" w14:textId="7D3AF27B" w:rsidR="00F6460F" w:rsidRDefault="00F6460F" w:rsidP="00F6460F">
            <w:pPr>
              <w:jc w:val="center"/>
              <w:rPr>
                <w:rFonts w:ascii="Arial LatArm" w:hAnsi="Arial LatArm" w:cs="Arial"/>
                <w:sz w:val="16"/>
                <w:szCs w:val="16"/>
              </w:rPr>
            </w:pPr>
            <w:r>
              <w:rPr>
                <w:rFonts w:ascii="Arial Armenian" w:hAnsi="Arial Armenian" w:cs="Arial"/>
                <w:b/>
                <w:bCs/>
                <w:sz w:val="18"/>
                <w:szCs w:val="18"/>
              </w:rPr>
              <w:t>%</w:t>
            </w:r>
          </w:p>
        </w:tc>
        <w:tc>
          <w:tcPr>
            <w:tcW w:w="1375" w:type="dxa"/>
          </w:tcPr>
          <w:p w14:paraId="2A09C360" w14:textId="77777777" w:rsidR="00F6460F" w:rsidRPr="0098236F" w:rsidRDefault="00F6460F" w:rsidP="00F6460F">
            <w:pPr>
              <w:jc w:val="center"/>
              <w:rPr>
                <w:rFonts w:ascii="GHEA Grapalat" w:hAnsi="GHEA Grapalat"/>
                <w:color w:val="000000" w:themeColor="text1"/>
                <w:sz w:val="22"/>
                <w:szCs w:val="22"/>
                <w:lang w:val="hy-AM"/>
              </w:rPr>
            </w:pPr>
          </w:p>
        </w:tc>
        <w:tc>
          <w:tcPr>
            <w:tcW w:w="1518" w:type="dxa"/>
          </w:tcPr>
          <w:p w14:paraId="5398F25F" w14:textId="77777777" w:rsidR="00F6460F" w:rsidRPr="0098236F" w:rsidRDefault="00F6460F" w:rsidP="00F6460F">
            <w:pPr>
              <w:jc w:val="center"/>
              <w:rPr>
                <w:rFonts w:ascii="GHEA Grapalat" w:hAnsi="GHEA Grapalat"/>
                <w:color w:val="000000" w:themeColor="text1"/>
                <w:sz w:val="22"/>
                <w:szCs w:val="22"/>
                <w:lang w:val="hy-AM"/>
              </w:rPr>
            </w:pPr>
          </w:p>
        </w:tc>
      </w:tr>
      <w:tr w:rsidR="00F6460F" w:rsidRPr="0098236F" w14:paraId="2FE1E422" w14:textId="77777777" w:rsidTr="00C50BFA">
        <w:tc>
          <w:tcPr>
            <w:tcW w:w="657" w:type="dxa"/>
          </w:tcPr>
          <w:p w14:paraId="01C86040" w14:textId="1DCCFBF1" w:rsidR="00F6460F" w:rsidRDefault="00F6460F" w:rsidP="00F6460F">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45</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tcPr>
          <w:p w14:paraId="7F211C90" w14:textId="3A9BE879" w:rsidR="00F6460F" w:rsidRPr="001839B2" w:rsidRDefault="00F6460F" w:rsidP="00F6460F">
            <w:pPr>
              <w:jc w:val="both"/>
              <w:rPr>
                <w:rFonts w:ascii="Arial" w:hAnsi="Arial" w:cs="Arial"/>
                <w:sz w:val="16"/>
                <w:szCs w:val="16"/>
                <w:lang w:val="hy-AM"/>
              </w:rPr>
            </w:pPr>
            <w:r>
              <w:rPr>
                <w:rFonts w:ascii="Arial" w:hAnsi="Arial" w:cs="Arial"/>
                <w:b/>
                <w:bCs/>
              </w:rPr>
              <w:t>Սարքավորումներ</w:t>
            </w:r>
          </w:p>
        </w:tc>
        <w:tc>
          <w:tcPr>
            <w:tcW w:w="670" w:type="dxa"/>
            <w:tcBorders>
              <w:top w:val="single" w:sz="4" w:space="0" w:color="auto"/>
              <w:left w:val="nil"/>
              <w:bottom w:val="single" w:sz="4" w:space="0" w:color="auto"/>
              <w:right w:val="single" w:sz="4" w:space="0" w:color="auto"/>
            </w:tcBorders>
            <w:shd w:val="clear" w:color="auto" w:fill="auto"/>
            <w:vAlign w:val="center"/>
          </w:tcPr>
          <w:p w14:paraId="3451ABB0" w14:textId="647AF126" w:rsidR="00F6460F" w:rsidRPr="009C29E2" w:rsidRDefault="009C29E2" w:rsidP="009C29E2">
            <w:pPr>
              <w:jc w:val="center"/>
              <w:rPr>
                <w:rFonts w:ascii="Arial" w:hAnsi="Arial" w:cs="Arial"/>
                <w:b/>
                <w:sz w:val="20"/>
                <w:szCs w:val="20"/>
              </w:rPr>
            </w:pPr>
            <w:r w:rsidRPr="009C29E2">
              <w:rPr>
                <w:rFonts w:ascii="Arial" w:hAnsi="Arial" w:cs="Arial"/>
                <w:b/>
                <w:sz w:val="20"/>
                <w:szCs w:val="20"/>
              </w:rPr>
              <w:t>47</w:t>
            </w:r>
          </w:p>
        </w:tc>
        <w:tc>
          <w:tcPr>
            <w:tcW w:w="1362" w:type="dxa"/>
            <w:tcBorders>
              <w:top w:val="single" w:sz="4" w:space="0" w:color="auto"/>
              <w:left w:val="nil"/>
              <w:bottom w:val="single" w:sz="4" w:space="0" w:color="auto"/>
              <w:right w:val="single" w:sz="4" w:space="0" w:color="auto"/>
            </w:tcBorders>
            <w:shd w:val="clear" w:color="auto" w:fill="auto"/>
            <w:vAlign w:val="center"/>
          </w:tcPr>
          <w:p w14:paraId="3C345495" w14:textId="4320D4A6" w:rsidR="00F6460F" w:rsidRDefault="00F6460F" w:rsidP="00F6460F">
            <w:pPr>
              <w:jc w:val="center"/>
              <w:rPr>
                <w:rFonts w:ascii="Arial LatArm" w:hAnsi="Arial LatArm" w:cs="Arial"/>
                <w:sz w:val="16"/>
                <w:szCs w:val="16"/>
              </w:rPr>
            </w:pPr>
            <w:r>
              <w:rPr>
                <w:rFonts w:ascii="Arial LatArm" w:hAnsi="Arial LatArm" w:cs="Arial"/>
                <w:b/>
                <w:bCs/>
              </w:rPr>
              <w:t>%</w:t>
            </w:r>
          </w:p>
        </w:tc>
        <w:tc>
          <w:tcPr>
            <w:tcW w:w="1375" w:type="dxa"/>
          </w:tcPr>
          <w:p w14:paraId="3E9DA335" w14:textId="77777777" w:rsidR="00F6460F" w:rsidRPr="0098236F" w:rsidRDefault="00F6460F" w:rsidP="00F6460F">
            <w:pPr>
              <w:jc w:val="center"/>
              <w:rPr>
                <w:rFonts w:ascii="GHEA Grapalat" w:hAnsi="GHEA Grapalat"/>
                <w:color w:val="000000" w:themeColor="text1"/>
                <w:sz w:val="22"/>
                <w:szCs w:val="22"/>
                <w:lang w:val="hy-AM"/>
              </w:rPr>
            </w:pPr>
          </w:p>
        </w:tc>
        <w:tc>
          <w:tcPr>
            <w:tcW w:w="1518" w:type="dxa"/>
          </w:tcPr>
          <w:p w14:paraId="408B023E" w14:textId="77777777" w:rsidR="00F6460F" w:rsidRPr="0098236F" w:rsidRDefault="00F6460F" w:rsidP="00F6460F">
            <w:pPr>
              <w:jc w:val="center"/>
              <w:rPr>
                <w:rFonts w:ascii="GHEA Grapalat" w:hAnsi="GHEA Grapalat"/>
                <w:color w:val="000000" w:themeColor="text1"/>
                <w:sz w:val="22"/>
                <w:szCs w:val="22"/>
                <w:lang w:val="hy-AM"/>
              </w:rPr>
            </w:pPr>
          </w:p>
        </w:tc>
      </w:tr>
      <w:tr w:rsidR="00F6460F" w:rsidRPr="0098236F" w14:paraId="5D6F8590" w14:textId="77777777" w:rsidTr="00C50BFA">
        <w:tc>
          <w:tcPr>
            <w:tcW w:w="657" w:type="dxa"/>
          </w:tcPr>
          <w:p w14:paraId="51CBF8C1" w14:textId="3F5CCCAF" w:rsidR="00F6460F" w:rsidRDefault="00F6460F" w:rsidP="00F6460F">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46</w:t>
            </w:r>
          </w:p>
        </w:tc>
        <w:tc>
          <w:tcPr>
            <w:tcW w:w="3013" w:type="dxa"/>
            <w:tcBorders>
              <w:top w:val="single" w:sz="4" w:space="0" w:color="auto"/>
              <w:left w:val="single" w:sz="4" w:space="0" w:color="auto"/>
              <w:bottom w:val="single" w:sz="4" w:space="0" w:color="auto"/>
              <w:right w:val="single" w:sz="4" w:space="0" w:color="auto"/>
            </w:tcBorders>
            <w:shd w:val="clear" w:color="000000" w:fill="FFFFFF"/>
            <w:vAlign w:val="center"/>
          </w:tcPr>
          <w:p w14:paraId="1912E23A" w14:textId="7AC17775" w:rsidR="00F6460F" w:rsidRPr="001839B2" w:rsidRDefault="00F6460F" w:rsidP="00F6460F">
            <w:pPr>
              <w:jc w:val="both"/>
              <w:rPr>
                <w:rFonts w:ascii="Arial" w:hAnsi="Arial" w:cs="Arial"/>
                <w:sz w:val="16"/>
                <w:szCs w:val="16"/>
                <w:lang w:val="hy-AM"/>
              </w:rPr>
            </w:pPr>
            <w:r>
              <w:rPr>
                <w:rFonts w:ascii="Arial" w:hAnsi="Arial" w:cs="Arial"/>
                <w:sz w:val="16"/>
                <w:szCs w:val="16"/>
              </w:rPr>
              <w:t>Մետաղական</w:t>
            </w:r>
            <w:r w:rsidRPr="00F6460F">
              <w:rPr>
                <w:rFonts w:ascii="Arial LatArm" w:hAnsi="Arial LatArm" w:cs="Arial"/>
                <w:sz w:val="16"/>
                <w:szCs w:val="16"/>
                <w:lang w:val="ru-RU"/>
              </w:rPr>
              <w:t xml:space="preserve"> </w:t>
            </w:r>
            <w:r>
              <w:rPr>
                <w:rFonts w:ascii="Arial" w:hAnsi="Arial" w:cs="Arial"/>
                <w:sz w:val="16"/>
                <w:szCs w:val="16"/>
              </w:rPr>
              <w:t>պահարանի</w:t>
            </w:r>
            <w:r w:rsidRPr="00F6460F">
              <w:rPr>
                <w:rFonts w:ascii="Arial LatArm" w:hAnsi="Arial LatArm" w:cs="Arial"/>
                <w:sz w:val="16"/>
                <w:szCs w:val="16"/>
                <w:lang w:val="ru-RU"/>
              </w:rPr>
              <w:t xml:space="preserve"> </w:t>
            </w:r>
            <w:r>
              <w:rPr>
                <w:rFonts w:ascii="Arial" w:hAnsi="Arial" w:cs="Arial"/>
                <w:sz w:val="16"/>
                <w:szCs w:val="16"/>
              </w:rPr>
              <w:t>պատրաստում</w:t>
            </w:r>
            <w:r w:rsidRPr="00F6460F">
              <w:rPr>
                <w:rFonts w:ascii="Arial LatArm" w:hAnsi="Arial LatArm" w:cs="Arial"/>
                <w:sz w:val="16"/>
                <w:szCs w:val="16"/>
                <w:lang w:val="ru-RU"/>
              </w:rPr>
              <w:t xml:space="preserve"> </w:t>
            </w:r>
            <w:r>
              <w:rPr>
                <w:rFonts w:ascii="Arial" w:hAnsi="Arial" w:cs="Arial"/>
                <w:sz w:val="16"/>
                <w:szCs w:val="16"/>
              </w:rPr>
              <w:t>և</w:t>
            </w:r>
            <w:r w:rsidRPr="00F6460F">
              <w:rPr>
                <w:rFonts w:ascii="Arial LatArm" w:hAnsi="Arial LatArm" w:cs="Arial"/>
                <w:sz w:val="16"/>
                <w:szCs w:val="16"/>
                <w:lang w:val="ru-RU"/>
              </w:rPr>
              <w:t xml:space="preserve"> </w:t>
            </w:r>
            <w:r>
              <w:rPr>
                <w:rFonts w:ascii="Arial" w:hAnsi="Arial" w:cs="Arial"/>
                <w:sz w:val="16"/>
                <w:szCs w:val="16"/>
              </w:rPr>
              <w:t>տեղադրում</w:t>
            </w:r>
            <w:r w:rsidRPr="00F6460F">
              <w:rPr>
                <w:rFonts w:ascii="Arial LatArm" w:hAnsi="Arial LatArm" w:cs="Arial"/>
                <w:sz w:val="16"/>
                <w:szCs w:val="16"/>
                <w:lang w:val="ru-RU"/>
              </w:rPr>
              <w:t xml:space="preserve"> 6000</w:t>
            </w:r>
            <w:r>
              <w:rPr>
                <w:rFonts w:ascii="Arial LatArm" w:hAnsi="Arial LatArm" w:cs="Arial"/>
                <w:sz w:val="16"/>
                <w:szCs w:val="16"/>
              </w:rPr>
              <w:t>x</w:t>
            </w:r>
            <w:r w:rsidRPr="00F6460F">
              <w:rPr>
                <w:rFonts w:ascii="Arial LatArm" w:hAnsi="Arial LatArm" w:cs="Arial"/>
                <w:sz w:val="16"/>
                <w:szCs w:val="16"/>
                <w:lang w:val="ru-RU"/>
              </w:rPr>
              <w:t>500</w:t>
            </w:r>
            <w:r>
              <w:rPr>
                <w:rFonts w:ascii="Arial LatArm" w:hAnsi="Arial LatArm" w:cs="Arial"/>
                <w:sz w:val="16"/>
                <w:szCs w:val="16"/>
              </w:rPr>
              <w:t>x</w:t>
            </w:r>
            <w:r w:rsidRPr="00F6460F">
              <w:rPr>
                <w:rFonts w:ascii="Arial LatArm" w:hAnsi="Arial LatArm" w:cs="Arial"/>
                <w:sz w:val="16"/>
                <w:szCs w:val="16"/>
                <w:lang w:val="ru-RU"/>
              </w:rPr>
              <w:t>2800</w:t>
            </w:r>
            <w:r>
              <w:rPr>
                <w:rFonts w:ascii="Arial" w:hAnsi="Arial" w:cs="Arial"/>
                <w:sz w:val="16"/>
                <w:szCs w:val="16"/>
              </w:rPr>
              <w:t>մմ</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14:paraId="047D83F2" w14:textId="6B10B29F" w:rsidR="00F6460F" w:rsidRDefault="00F6460F" w:rsidP="00F6460F">
            <w:pPr>
              <w:jc w:val="center"/>
              <w:rPr>
                <w:rFonts w:ascii="Arial" w:hAnsi="Arial" w:cs="Arial"/>
                <w:sz w:val="16"/>
                <w:szCs w:val="16"/>
              </w:rPr>
            </w:pPr>
            <w:r>
              <w:rPr>
                <w:rFonts w:ascii="Arial LatArm" w:hAnsi="Arial LatArm" w:cs="Arial"/>
                <w:sz w:val="16"/>
                <w:szCs w:val="16"/>
              </w:rPr>
              <w:t>Ù</w:t>
            </w:r>
            <w:r>
              <w:rPr>
                <w:rFonts w:ascii="Arial LatArm" w:hAnsi="Arial LatArm" w:cs="Arial"/>
                <w:sz w:val="16"/>
                <w:szCs w:val="16"/>
                <w:vertAlign w:val="superscript"/>
              </w:rPr>
              <w:t>2</w:t>
            </w:r>
          </w:p>
        </w:tc>
        <w:tc>
          <w:tcPr>
            <w:tcW w:w="1362" w:type="dxa"/>
            <w:tcBorders>
              <w:top w:val="single" w:sz="4" w:space="0" w:color="auto"/>
              <w:left w:val="single" w:sz="4" w:space="0" w:color="auto"/>
              <w:bottom w:val="single" w:sz="4" w:space="0" w:color="auto"/>
              <w:right w:val="single" w:sz="4" w:space="0" w:color="auto"/>
            </w:tcBorders>
            <w:shd w:val="clear" w:color="000000" w:fill="FFFFFF"/>
            <w:vAlign w:val="center"/>
          </w:tcPr>
          <w:p w14:paraId="5E3B8938" w14:textId="7AA165FC" w:rsidR="00F6460F" w:rsidRDefault="00F6460F" w:rsidP="00F6460F">
            <w:pPr>
              <w:jc w:val="center"/>
              <w:rPr>
                <w:rFonts w:ascii="Arial LatArm" w:hAnsi="Arial LatArm" w:cs="Arial"/>
                <w:sz w:val="16"/>
                <w:szCs w:val="16"/>
              </w:rPr>
            </w:pPr>
            <w:r>
              <w:rPr>
                <w:rFonts w:ascii="Arial LatArm" w:hAnsi="Arial LatArm" w:cs="Arial"/>
                <w:sz w:val="16"/>
                <w:szCs w:val="16"/>
              </w:rPr>
              <w:t>16.800</w:t>
            </w:r>
          </w:p>
        </w:tc>
        <w:tc>
          <w:tcPr>
            <w:tcW w:w="1375" w:type="dxa"/>
          </w:tcPr>
          <w:p w14:paraId="2D0C0CED" w14:textId="77777777" w:rsidR="00F6460F" w:rsidRPr="0098236F" w:rsidRDefault="00F6460F" w:rsidP="00F6460F">
            <w:pPr>
              <w:jc w:val="center"/>
              <w:rPr>
                <w:rFonts w:ascii="GHEA Grapalat" w:hAnsi="GHEA Grapalat"/>
                <w:color w:val="000000" w:themeColor="text1"/>
                <w:sz w:val="22"/>
                <w:szCs w:val="22"/>
                <w:lang w:val="hy-AM"/>
              </w:rPr>
            </w:pPr>
          </w:p>
        </w:tc>
        <w:tc>
          <w:tcPr>
            <w:tcW w:w="1518" w:type="dxa"/>
          </w:tcPr>
          <w:p w14:paraId="4258A2EF" w14:textId="77777777" w:rsidR="00F6460F" w:rsidRPr="0098236F" w:rsidRDefault="00F6460F" w:rsidP="00F6460F">
            <w:pPr>
              <w:jc w:val="center"/>
              <w:rPr>
                <w:rFonts w:ascii="GHEA Grapalat" w:hAnsi="GHEA Grapalat"/>
                <w:color w:val="000000" w:themeColor="text1"/>
                <w:sz w:val="22"/>
                <w:szCs w:val="22"/>
                <w:lang w:val="hy-AM"/>
              </w:rPr>
            </w:pPr>
          </w:p>
        </w:tc>
      </w:tr>
      <w:tr w:rsidR="00F6460F" w:rsidRPr="0098236F" w14:paraId="1218EB47" w14:textId="77777777" w:rsidTr="00C50BFA">
        <w:tc>
          <w:tcPr>
            <w:tcW w:w="657" w:type="dxa"/>
          </w:tcPr>
          <w:p w14:paraId="5268C499" w14:textId="3AB5B166" w:rsidR="00F6460F" w:rsidRDefault="00F6460F" w:rsidP="00F6460F">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ru-RU"/>
              </w:rPr>
              <w:t>47</w:t>
            </w:r>
          </w:p>
        </w:tc>
        <w:tc>
          <w:tcPr>
            <w:tcW w:w="3013" w:type="dxa"/>
            <w:tcBorders>
              <w:top w:val="single" w:sz="4" w:space="0" w:color="auto"/>
              <w:left w:val="single" w:sz="4" w:space="0" w:color="auto"/>
              <w:bottom w:val="single" w:sz="4" w:space="0" w:color="auto"/>
              <w:right w:val="single" w:sz="4" w:space="0" w:color="auto"/>
            </w:tcBorders>
            <w:shd w:val="clear" w:color="000000" w:fill="FFFFFF"/>
            <w:vAlign w:val="center"/>
          </w:tcPr>
          <w:p w14:paraId="184AF0C9" w14:textId="1E455817" w:rsidR="00F6460F" w:rsidRPr="001839B2" w:rsidRDefault="00F6460F" w:rsidP="00F6460F">
            <w:pPr>
              <w:jc w:val="both"/>
              <w:rPr>
                <w:rFonts w:ascii="Arial" w:hAnsi="Arial" w:cs="Arial"/>
                <w:sz w:val="16"/>
                <w:szCs w:val="16"/>
                <w:lang w:val="hy-AM"/>
              </w:rPr>
            </w:pPr>
            <w:r>
              <w:rPr>
                <w:rFonts w:ascii="Arial" w:hAnsi="Arial" w:cs="Arial"/>
                <w:sz w:val="16"/>
                <w:szCs w:val="16"/>
              </w:rPr>
              <w:t>Գրասենյակային</w:t>
            </w:r>
            <w:r>
              <w:rPr>
                <w:rFonts w:ascii="Arial LatArm" w:hAnsi="Arial LatArm" w:cs="Arial"/>
                <w:sz w:val="16"/>
                <w:szCs w:val="16"/>
              </w:rPr>
              <w:t xml:space="preserve"> </w:t>
            </w:r>
            <w:r>
              <w:rPr>
                <w:rFonts w:ascii="Arial" w:hAnsi="Arial" w:cs="Arial"/>
                <w:sz w:val="16"/>
                <w:szCs w:val="16"/>
              </w:rPr>
              <w:t>սեղան</w:t>
            </w:r>
            <w:r>
              <w:rPr>
                <w:rFonts w:ascii="Arial LatArm" w:hAnsi="Arial LatArm" w:cs="Arial"/>
                <w:sz w:val="16"/>
                <w:szCs w:val="16"/>
              </w:rPr>
              <w:t>-</w:t>
            </w:r>
            <w:r>
              <w:rPr>
                <w:rFonts w:ascii="Arial" w:hAnsi="Arial" w:cs="Arial"/>
                <w:sz w:val="16"/>
                <w:szCs w:val="16"/>
              </w:rPr>
              <w:t>աթոռներ</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14:paraId="0E040246" w14:textId="65513728" w:rsidR="00F6460F" w:rsidRDefault="00F6460F" w:rsidP="00F6460F">
            <w:pPr>
              <w:jc w:val="center"/>
              <w:rPr>
                <w:rFonts w:ascii="Arial" w:hAnsi="Arial" w:cs="Arial"/>
                <w:sz w:val="16"/>
                <w:szCs w:val="16"/>
              </w:rPr>
            </w:pPr>
            <w:r>
              <w:rPr>
                <w:rFonts w:ascii="Arial" w:hAnsi="Arial" w:cs="Arial"/>
                <w:sz w:val="16"/>
                <w:szCs w:val="16"/>
              </w:rPr>
              <w:t>կ</w:t>
            </w:r>
            <w:r>
              <w:rPr>
                <w:rFonts w:ascii="Arial LatArm" w:hAnsi="Arial LatArm" w:cs="Arial"/>
                <w:sz w:val="16"/>
                <w:szCs w:val="16"/>
              </w:rPr>
              <w:t>-</w:t>
            </w:r>
            <w:r>
              <w:rPr>
                <w:rFonts w:ascii="Arial" w:hAnsi="Arial" w:cs="Arial"/>
                <w:sz w:val="16"/>
                <w:szCs w:val="16"/>
              </w:rPr>
              <w:t>տ</w:t>
            </w:r>
          </w:p>
        </w:tc>
        <w:tc>
          <w:tcPr>
            <w:tcW w:w="1362" w:type="dxa"/>
            <w:tcBorders>
              <w:top w:val="single" w:sz="4" w:space="0" w:color="auto"/>
              <w:left w:val="single" w:sz="4" w:space="0" w:color="auto"/>
              <w:bottom w:val="single" w:sz="4" w:space="0" w:color="auto"/>
              <w:right w:val="single" w:sz="4" w:space="0" w:color="auto"/>
            </w:tcBorders>
            <w:shd w:val="clear" w:color="000000" w:fill="FFFFFF"/>
            <w:vAlign w:val="center"/>
          </w:tcPr>
          <w:p w14:paraId="4AD7F432" w14:textId="77BDDA56" w:rsidR="00F6460F" w:rsidRDefault="00F6460F" w:rsidP="00F6460F">
            <w:pPr>
              <w:jc w:val="center"/>
              <w:rPr>
                <w:rFonts w:ascii="Arial LatArm" w:hAnsi="Arial LatArm" w:cs="Arial"/>
                <w:sz w:val="16"/>
                <w:szCs w:val="16"/>
              </w:rPr>
            </w:pPr>
            <w:r>
              <w:rPr>
                <w:rFonts w:ascii="Arial LatArm" w:hAnsi="Arial LatArm" w:cs="Arial"/>
                <w:sz w:val="16"/>
                <w:szCs w:val="16"/>
              </w:rPr>
              <w:t>15.000</w:t>
            </w:r>
          </w:p>
        </w:tc>
        <w:tc>
          <w:tcPr>
            <w:tcW w:w="1375" w:type="dxa"/>
          </w:tcPr>
          <w:p w14:paraId="59C007EA" w14:textId="77777777" w:rsidR="00F6460F" w:rsidRPr="0098236F" w:rsidRDefault="00F6460F" w:rsidP="00F6460F">
            <w:pPr>
              <w:jc w:val="center"/>
              <w:rPr>
                <w:rFonts w:ascii="GHEA Grapalat" w:hAnsi="GHEA Grapalat"/>
                <w:color w:val="000000" w:themeColor="text1"/>
                <w:sz w:val="22"/>
                <w:szCs w:val="22"/>
                <w:lang w:val="hy-AM"/>
              </w:rPr>
            </w:pPr>
          </w:p>
        </w:tc>
        <w:tc>
          <w:tcPr>
            <w:tcW w:w="1518" w:type="dxa"/>
          </w:tcPr>
          <w:p w14:paraId="36FC8F79" w14:textId="77777777" w:rsidR="00F6460F" w:rsidRPr="0098236F" w:rsidRDefault="00F6460F" w:rsidP="00F6460F">
            <w:pPr>
              <w:jc w:val="center"/>
              <w:rPr>
                <w:rFonts w:ascii="GHEA Grapalat" w:hAnsi="GHEA Grapalat"/>
                <w:color w:val="000000" w:themeColor="text1"/>
                <w:sz w:val="22"/>
                <w:szCs w:val="22"/>
                <w:lang w:val="hy-AM"/>
              </w:rPr>
            </w:pPr>
          </w:p>
        </w:tc>
      </w:tr>
      <w:tr w:rsidR="008C0FB4" w:rsidRPr="0098236F" w14:paraId="55658BDA" w14:textId="77777777" w:rsidTr="001839B2">
        <w:tc>
          <w:tcPr>
            <w:tcW w:w="657" w:type="dxa"/>
          </w:tcPr>
          <w:p w14:paraId="7E2DEDC7" w14:textId="77777777" w:rsidR="008C0FB4" w:rsidRPr="0098236F" w:rsidRDefault="008C0FB4" w:rsidP="001839B2">
            <w:pPr>
              <w:jc w:val="center"/>
              <w:rPr>
                <w:rFonts w:ascii="GHEA Grapalat" w:hAnsi="GHEA Grapalat"/>
                <w:color w:val="000000" w:themeColor="text1"/>
                <w:sz w:val="22"/>
                <w:szCs w:val="22"/>
              </w:rPr>
            </w:pPr>
          </w:p>
        </w:tc>
        <w:tc>
          <w:tcPr>
            <w:tcW w:w="3013" w:type="dxa"/>
          </w:tcPr>
          <w:p w14:paraId="4307F3E3"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ԸՆԴԱՄԵՆԸ</w:t>
            </w:r>
          </w:p>
        </w:tc>
        <w:tc>
          <w:tcPr>
            <w:tcW w:w="670" w:type="dxa"/>
          </w:tcPr>
          <w:p w14:paraId="23242A67" w14:textId="77777777" w:rsidR="008C0FB4" w:rsidRPr="0098236F" w:rsidRDefault="008C0FB4" w:rsidP="001839B2">
            <w:pPr>
              <w:jc w:val="center"/>
              <w:rPr>
                <w:rFonts w:ascii="GHEA Grapalat" w:hAnsi="GHEA Grapalat"/>
                <w:color w:val="000000" w:themeColor="text1"/>
                <w:sz w:val="22"/>
                <w:szCs w:val="22"/>
                <w:lang w:val="hy-AM"/>
              </w:rPr>
            </w:pPr>
          </w:p>
        </w:tc>
        <w:tc>
          <w:tcPr>
            <w:tcW w:w="1362" w:type="dxa"/>
          </w:tcPr>
          <w:p w14:paraId="3D7B6A37" w14:textId="77777777" w:rsidR="008C0FB4" w:rsidRPr="0098236F" w:rsidRDefault="008C0FB4" w:rsidP="001839B2">
            <w:pPr>
              <w:jc w:val="center"/>
              <w:rPr>
                <w:rFonts w:ascii="GHEA Grapalat" w:hAnsi="GHEA Grapalat"/>
                <w:color w:val="000000" w:themeColor="text1"/>
                <w:sz w:val="22"/>
                <w:szCs w:val="22"/>
                <w:lang w:val="hy-AM"/>
              </w:rPr>
            </w:pPr>
          </w:p>
        </w:tc>
        <w:tc>
          <w:tcPr>
            <w:tcW w:w="1375" w:type="dxa"/>
          </w:tcPr>
          <w:p w14:paraId="42A68DAE" w14:textId="77777777" w:rsidR="008C0FB4" w:rsidRPr="0098236F" w:rsidRDefault="008C0FB4" w:rsidP="001839B2">
            <w:pPr>
              <w:jc w:val="center"/>
              <w:rPr>
                <w:rFonts w:ascii="GHEA Grapalat" w:hAnsi="GHEA Grapalat"/>
                <w:color w:val="000000" w:themeColor="text1"/>
                <w:sz w:val="22"/>
                <w:szCs w:val="22"/>
                <w:lang w:val="hy-AM"/>
              </w:rPr>
            </w:pPr>
          </w:p>
        </w:tc>
        <w:tc>
          <w:tcPr>
            <w:tcW w:w="1518" w:type="dxa"/>
          </w:tcPr>
          <w:p w14:paraId="0A9633EA" w14:textId="3212D819" w:rsidR="008C0FB4" w:rsidRPr="0098236F" w:rsidRDefault="008C0FB4" w:rsidP="001839B2">
            <w:pPr>
              <w:jc w:val="center"/>
              <w:rPr>
                <w:rFonts w:ascii="GHEA Grapalat" w:hAnsi="GHEA Grapalat"/>
                <w:color w:val="000000" w:themeColor="text1"/>
                <w:sz w:val="22"/>
                <w:szCs w:val="22"/>
                <w:lang w:val="hy-AM"/>
              </w:rPr>
            </w:pPr>
          </w:p>
        </w:tc>
      </w:tr>
      <w:tr w:rsidR="008C0FB4" w:rsidRPr="0098236F" w14:paraId="77CB66AC" w14:textId="77777777" w:rsidTr="001839B2">
        <w:tc>
          <w:tcPr>
            <w:tcW w:w="657" w:type="dxa"/>
          </w:tcPr>
          <w:p w14:paraId="33B3175E" w14:textId="77777777" w:rsidR="008C0FB4" w:rsidRPr="0098236F" w:rsidRDefault="008C0FB4" w:rsidP="001839B2">
            <w:pPr>
              <w:jc w:val="center"/>
              <w:rPr>
                <w:rFonts w:ascii="GHEA Grapalat" w:hAnsi="GHEA Grapalat"/>
                <w:color w:val="000000" w:themeColor="text1"/>
                <w:sz w:val="22"/>
                <w:szCs w:val="22"/>
              </w:rPr>
            </w:pPr>
          </w:p>
        </w:tc>
        <w:tc>
          <w:tcPr>
            <w:tcW w:w="3013" w:type="dxa"/>
          </w:tcPr>
          <w:p w14:paraId="78943D92" w14:textId="77777777" w:rsidR="008C0FB4" w:rsidRPr="0098236F" w:rsidRDefault="008C0FB4" w:rsidP="001839B2">
            <w:pPr>
              <w:jc w:val="center"/>
              <w:rPr>
                <w:rFonts w:ascii="GHEA Grapalat" w:hAnsi="GHEA Grapalat"/>
                <w:color w:val="000000" w:themeColor="text1"/>
                <w:sz w:val="22"/>
                <w:szCs w:val="22"/>
                <w:lang w:val="ru-RU"/>
              </w:rPr>
            </w:pPr>
            <w:r w:rsidRPr="0098236F">
              <w:rPr>
                <w:rFonts w:ascii="GHEA Grapalat" w:hAnsi="GHEA Grapalat"/>
                <w:color w:val="000000" w:themeColor="text1"/>
                <w:sz w:val="22"/>
                <w:szCs w:val="22"/>
                <w:lang w:val="hy-AM"/>
              </w:rPr>
              <w:t>ԱԱՀ 20</w:t>
            </w:r>
            <w:r w:rsidRPr="0098236F">
              <w:rPr>
                <w:rFonts w:ascii="GHEA Grapalat" w:hAnsi="GHEA Grapalat"/>
                <w:color w:val="000000" w:themeColor="text1"/>
                <w:sz w:val="22"/>
                <w:szCs w:val="22"/>
                <w:lang w:val="ru-RU"/>
              </w:rPr>
              <w:t>%</w:t>
            </w:r>
          </w:p>
        </w:tc>
        <w:tc>
          <w:tcPr>
            <w:tcW w:w="670" w:type="dxa"/>
          </w:tcPr>
          <w:p w14:paraId="6A0B14BB" w14:textId="77777777" w:rsidR="008C0FB4" w:rsidRPr="0098236F" w:rsidRDefault="008C0FB4" w:rsidP="001839B2">
            <w:pPr>
              <w:jc w:val="center"/>
              <w:rPr>
                <w:rFonts w:ascii="GHEA Grapalat" w:hAnsi="GHEA Grapalat"/>
                <w:color w:val="000000" w:themeColor="text1"/>
                <w:sz w:val="22"/>
                <w:szCs w:val="22"/>
                <w:lang w:val="hy-AM"/>
              </w:rPr>
            </w:pPr>
          </w:p>
        </w:tc>
        <w:tc>
          <w:tcPr>
            <w:tcW w:w="1362" w:type="dxa"/>
          </w:tcPr>
          <w:p w14:paraId="46272C2A" w14:textId="77777777" w:rsidR="008C0FB4" w:rsidRPr="0098236F" w:rsidRDefault="008C0FB4" w:rsidP="001839B2">
            <w:pPr>
              <w:jc w:val="center"/>
              <w:rPr>
                <w:rFonts w:ascii="GHEA Grapalat" w:hAnsi="GHEA Grapalat"/>
                <w:color w:val="000000" w:themeColor="text1"/>
                <w:sz w:val="22"/>
                <w:szCs w:val="22"/>
                <w:lang w:val="hy-AM"/>
              </w:rPr>
            </w:pPr>
          </w:p>
        </w:tc>
        <w:tc>
          <w:tcPr>
            <w:tcW w:w="1375" w:type="dxa"/>
          </w:tcPr>
          <w:p w14:paraId="67D6261D" w14:textId="77777777" w:rsidR="008C0FB4" w:rsidRPr="0098236F" w:rsidRDefault="008C0FB4" w:rsidP="001839B2">
            <w:pPr>
              <w:jc w:val="center"/>
              <w:rPr>
                <w:rFonts w:ascii="GHEA Grapalat" w:hAnsi="GHEA Grapalat"/>
                <w:color w:val="000000" w:themeColor="text1"/>
                <w:sz w:val="22"/>
                <w:szCs w:val="22"/>
                <w:lang w:val="hy-AM"/>
              </w:rPr>
            </w:pPr>
          </w:p>
        </w:tc>
        <w:tc>
          <w:tcPr>
            <w:tcW w:w="1518" w:type="dxa"/>
          </w:tcPr>
          <w:p w14:paraId="1D812517" w14:textId="17F8F93F" w:rsidR="008C0FB4" w:rsidRPr="0098236F" w:rsidRDefault="008C0FB4" w:rsidP="001839B2">
            <w:pPr>
              <w:jc w:val="center"/>
              <w:rPr>
                <w:rFonts w:ascii="GHEA Grapalat" w:hAnsi="GHEA Grapalat"/>
                <w:color w:val="000000" w:themeColor="text1"/>
                <w:sz w:val="22"/>
                <w:szCs w:val="22"/>
                <w:lang w:val="hy-AM"/>
              </w:rPr>
            </w:pPr>
          </w:p>
        </w:tc>
      </w:tr>
      <w:tr w:rsidR="008C0FB4" w:rsidRPr="0098236F" w14:paraId="11545C4D" w14:textId="77777777" w:rsidTr="001839B2">
        <w:tc>
          <w:tcPr>
            <w:tcW w:w="657" w:type="dxa"/>
          </w:tcPr>
          <w:p w14:paraId="512EC0E8" w14:textId="77777777" w:rsidR="008C0FB4" w:rsidRPr="0098236F" w:rsidRDefault="008C0FB4" w:rsidP="001839B2">
            <w:pPr>
              <w:jc w:val="center"/>
              <w:rPr>
                <w:rFonts w:ascii="GHEA Grapalat" w:hAnsi="GHEA Grapalat"/>
                <w:color w:val="000000" w:themeColor="text1"/>
                <w:sz w:val="22"/>
                <w:szCs w:val="22"/>
              </w:rPr>
            </w:pPr>
          </w:p>
        </w:tc>
        <w:tc>
          <w:tcPr>
            <w:tcW w:w="3013" w:type="dxa"/>
          </w:tcPr>
          <w:p w14:paraId="09AB57D4" w14:textId="77777777" w:rsidR="008C0FB4" w:rsidRPr="0098236F" w:rsidRDefault="008C0FB4" w:rsidP="001839B2">
            <w:pPr>
              <w:jc w:val="center"/>
              <w:rPr>
                <w:rFonts w:ascii="GHEA Grapalat" w:hAnsi="GHEA Grapalat"/>
                <w:color w:val="000000" w:themeColor="text1"/>
                <w:sz w:val="22"/>
                <w:szCs w:val="22"/>
                <w:lang w:val="hy-AM"/>
              </w:rPr>
            </w:pPr>
            <w:r w:rsidRPr="0098236F">
              <w:rPr>
                <w:rFonts w:ascii="GHEA Grapalat" w:hAnsi="GHEA Grapalat"/>
                <w:color w:val="000000" w:themeColor="text1"/>
                <w:sz w:val="22"/>
                <w:szCs w:val="22"/>
                <w:lang w:val="hy-AM"/>
              </w:rPr>
              <w:t>ԸՆԴՀԱՄԵՆԸ</w:t>
            </w:r>
          </w:p>
        </w:tc>
        <w:tc>
          <w:tcPr>
            <w:tcW w:w="670" w:type="dxa"/>
          </w:tcPr>
          <w:p w14:paraId="0D5527CD" w14:textId="77777777" w:rsidR="008C0FB4" w:rsidRPr="0098236F" w:rsidRDefault="008C0FB4" w:rsidP="001839B2">
            <w:pPr>
              <w:jc w:val="center"/>
              <w:rPr>
                <w:rFonts w:ascii="GHEA Grapalat" w:hAnsi="GHEA Grapalat"/>
                <w:color w:val="000000" w:themeColor="text1"/>
                <w:sz w:val="22"/>
                <w:szCs w:val="22"/>
                <w:lang w:val="hy-AM"/>
              </w:rPr>
            </w:pPr>
          </w:p>
        </w:tc>
        <w:tc>
          <w:tcPr>
            <w:tcW w:w="1362" w:type="dxa"/>
          </w:tcPr>
          <w:p w14:paraId="16E49767" w14:textId="77777777" w:rsidR="008C0FB4" w:rsidRPr="0098236F" w:rsidRDefault="008C0FB4" w:rsidP="001839B2">
            <w:pPr>
              <w:jc w:val="center"/>
              <w:rPr>
                <w:rFonts w:ascii="GHEA Grapalat" w:hAnsi="GHEA Grapalat"/>
                <w:color w:val="000000" w:themeColor="text1"/>
                <w:sz w:val="22"/>
                <w:szCs w:val="22"/>
                <w:lang w:val="hy-AM"/>
              </w:rPr>
            </w:pPr>
          </w:p>
        </w:tc>
        <w:tc>
          <w:tcPr>
            <w:tcW w:w="1375" w:type="dxa"/>
          </w:tcPr>
          <w:p w14:paraId="5A90F92C" w14:textId="77777777" w:rsidR="008C0FB4" w:rsidRPr="0098236F" w:rsidRDefault="008C0FB4" w:rsidP="001839B2">
            <w:pPr>
              <w:jc w:val="center"/>
              <w:rPr>
                <w:rFonts w:ascii="GHEA Grapalat" w:hAnsi="GHEA Grapalat"/>
                <w:color w:val="000000" w:themeColor="text1"/>
                <w:sz w:val="22"/>
                <w:szCs w:val="22"/>
                <w:lang w:val="hy-AM"/>
              </w:rPr>
            </w:pPr>
          </w:p>
        </w:tc>
        <w:tc>
          <w:tcPr>
            <w:tcW w:w="1518" w:type="dxa"/>
          </w:tcPr>
          <w:p w14:paraId="06B3F404" w14:textId="457EA846" w:rsidR="008C0FB4" w:rsidRPr="0098236F" w:rsidRDefault="008C0FB4" w:rsidP="001839B2">
            <w:pPr>
              <w:jc w:val="center"/>
              <w:rPr>
                <w:rFonts w:ascii="GHEA Grapalat" w:hAnsi="GHEA Grapalat"/>
                <w:color w:val="000000" w:themeColor="text1"/>
                <w:sz w:val="22"/>
                <w:szCs w:val="22"/>
                <w:lang w:val="hy-AM"/>
              </w:rPr>
            </w:pPr>
          </w:p>
        </w:tc>
      </w:tr>
      <w:bookmarkEnd w:id="17"/>
      <w:bookmarkEnd w:id="18"/>
    </w:tbl>
    <w:p w14:paraId="5C1F43DA" w14:textId="6E0C6640" w:rsidR="001839B2" w:rsidRDefault="001839B2" w:rsidP="00F02279">
      <w:pPr>
        <w:ind w:firstLine="567"/>
        <w:jc w:val="right"/>
        <w:rPr>
          <w:rFonts w:ascii="GHEA Grapalat" w:hAnsi="GHEA Grapalat"/>
          <w:i/>
          <w:color w:val="000000" w:themeColor="text1"/>
          <w:lang w:val="pt-BR"/>
        </w:rPr>
      </w:pPr>
    </w:p>
    <w:p w14:paraId="49D6706B" w14:textId="77777777" w:rsidR="001839B2" w:rsidRPr="001839B2" w:rsidRDefault="001839B2" w:rsidP="001839B2">
      <w:pPr>
        <w:rPr>
          <w:rFonts w:ascii="GHEA Grapalat" w:hAnsi="GHEA Grapalat"/>
          <w:lang w:val="pt-BR"/>
        </w:rPr>
      </w:pPr>
    </w:p>
    <w:p w14:paraId="18E9BA29" w14:textId="77777777" w:rsidR="001839B2" w:rsidRPr="001839B2" w:rsidRDefault="001839B2" w:rsidP="001839B2">
      <w:pPr>
        <w:rPr>
          <w:rFonts w:ascii="GHEA Grapalat" w:hAnsi="GHEA Grapalat"/>
          <w:lang w:val="pt-BR"/>
        </w:rPr>
      </w:pPr>
    </w:p>
    <w:p w14:paraId="2495C51F" w14:textId="77777777" w:rsidR="001839B2" w:rsidRPr="001839B2" w:rsidRDefault="001839B2" w:rsidP="001839B2">
      <w:pPr>
        <w:rPr>
          <w:rFonts w:ascii="GHEA Grapalat" w:hAnsi="GHEA Grapalat"/>
          <w:lang w:val="pt-BR"/>
        </w:rPr>
      </w:pPr>
    </w:p>
    <w:p w14:paraId="4BCDDAFA" w14:textId="77777777" w:rsidR="001839B2" w:rsidRPr="001839B2" w:rsidRDefault="001839B2" w:rsidP="001839B2">
      <w:pPr>
        <w:rPr>
          <w:rFonts w:ascii="GHEA Grapalat" w:hAnsi="GHEA Grapalat"/>
          <w:lang w:val="pt-BR"/>
        </w:rPr>
      </w:pPr>
    </w:p>
    <w:p w14:paraId="193E3ACD" w14:textId="77777777" w:rsidR="001839B2" w:rsidRPr="001839B2" w:rsidRDefault="001839B2" w:rsidP="001839B2">
      <w:pPr>
        <w:rPr>
          <w:rFonts w:ascii="GHEA Grapalat" w:hAnsi="GHEA Grapalat"/>
          <w:lang w:val="pt-BR"/>
        </w:rPr>
      </w:pPr>
    </w:p>
    <w:p w14:paraId="77132797" w14:textId="77777777" w:rsidR="001839B2" w:rsidRPr="001839B2" w:rsidRDefault="001839B2" w:rsidP="001839B2">
      <w:pPr>
        <w:rPr>
          <w:rFonts w:ascii="GHEA Grapalat" w:hAnsi="GHEA Grapalat"/>
          <w:lang w:val="pt-BR"/>
        </w:rPr>
      </w:pPr>
    </w:p>
    <w:p w14:paraId="7973A75F" w14:textId="77777777" w:rsidR="001839B2" w:rsidRPr="001839B2" w:rsidRDefault="001839B2" w:rsidP="001839B2">
      <w:pPr>
        <w:rPr>
          <w:rFonts w:ascii="GHEA Grapalat" w:hAnsi="GHEA Grapalat"/>
          <w:lang w:val="pt-BR"/>
        </w:rPr>
      </w:pPr>
    </w:p>
    <w:p w14:paraId="54E056E1" w14:textId="77777777" w:rsidR="001839B2" w:rsidRPr="001839B2" w:rsidRDefault="001839B2" w:rsidP="001839B2">
      <w:pPr>
        <w:rPr>
          <w:rFonts w:ascii="GHEA Grapalat" w:hAnsi="GHEA Grapalat"/>
          <w:lang w:val="pt-BR"/>
        </w:rPr>
      </w:pPr>
    </w:p>
    <w:p w14:paraId="55D5A8AA" w14:textId="77777777" w:rsidR="001839B2" w:rsidRPr="001839B2" w:rsidRDefault="001839B2" w:rsidP="001839B2">
      <w:pPr>
        <w:rPr>
          <w:rFonts w:ascii="GHEA Grapalat" w:hAnsi="GHEA Grapalat"/>
          <w:lang w:val="pt-BR"/>
        </w:rPr>
      </w:pPr>
    </w:p>
    <w:p w14:paraId="23D71AFD" w14:textId="77777777" w:rsidR="001839B2" w:rsidRPr="001839B2" w:rsidRDefault="001839B2" w:rsidP="001839B2">
      <w:pPr>
        <w:rPr>
          <w:rFonts w:ascii="GHEA Grapalat" w:hAnsi="GHEA Grapalat"/>
          <w:lang w:val="pt-BR"/>
        </w:rPr>
      </w:pPr>
    </w:p>
    <w:p w14:paraId="57C8474D" w14:textId="77777777" w:rsidR="001839B2" w:rsidRPr="001839B2" w:rsidRDefault="001839B2" w:rsidP="001839B2">
      <w:pPr>
        <w:rPr>
          <w:rFonts w:ascii="GHEA Grapalat" w:hAnsi="GHEA Grapalat"/>
          <w:lang w:val="pt-BR"/>
        </w:rPr>
      </w:pPr>
    </w:p>
    <w:p w14:paraId="55548CE3" w14:textId="77777777" w:rsidR="001839B2" w:rsidRPr="001839B2" w:rsidRDefault="001839B2" w:rsidP="001839B2">
      <w:pPr>
        <w:rPr>
          <w:rFonts w:ascii="GHEA Grapalat" w:hAnsi="GHEA Grapalat"/>
          <w:lang w:val="pt-BR"/>
        </w:rPr>
      </w:pPr>
    </w:p>
    <w:p w14:paraId="50ED7BB2" w14:textId="77777777" w:rsidR="001839B2" w:rsidRPr="001839B2" w:rsidRDefault="001839B2" w:rsidP="001839B2">
      <w:pPr>
        <w:rPr>
          <w:rFonts w:ascii="GHEA Grapalat" w:hAnsi="GHEA Grapalat"/>
          <w:lang w:val="pt-BR"/>
        </w:rPr>
      </w:pPr>
    </w:p>
    <w:p w14:paraId="7873B53E" w14:textId="77777777" w:rsidR="001839B2" w:rsidRPr="001839B2" w:rsidRDefault="001839B2" w:rsidP="001839B2">
      <w:pPr>
        <w:rPr>
          <w:rFonts w:ascii="GHEA Grapalat" w:hAnsi="GHEA Grapalat"/>
          <w:lang w:val="pt-BR"/>
        </w:rPr>
      </w:pPr>
    </w:p>
    <w:p w14:paraId="481FD9B4" w14:textId="77777777" w:rsidR="001839B2" w:rsidRPr="001839B2" w:rsidRDefault="001839B2" w:rsidP="001839B2">
      <w:pPr>
        <w:rPr>
          <w:rFonts w:ascii="GHEA Grapalat" w:hAnsi="GHEA Grapalat"/>
          <w:lang w:val="pt-BR"/>
        </w:rPr>
      </w:pPr>
    </w:p>
    <w:p w14:paraId="6A77EF3C" w14:textId="77777777" w:rsidR="001839B2" w:rsidRPr="001839B2" w:rsidRDefault="001839B2" w:rsidP="001839B2">
      <w:pPr>
        <w:rPr>
          <w:rFonts w:ascii="GHEA Grapalat" w:hAnsi="GHEA Grapalat"/>
          <w:lang w:val="pt-BR"/>
        </w:rPr>
      </w:pPr>
    </w:p>
    <w:p w14:paraId="2A759D82" w14:textId="77777777" w:rsidR="001839B2" w:rsidRPr="001839B2" w:rsidRDefault="001839B2" w:rsidP="001839B2">
      <w:pPr>
        <w:rPr>
          <w:rFonts w:ascii="GHEA Grapalat" w:hAnsi="GHEA Grapalat"/>
          <w:lang w:val="pt-BR"/>
        </w:rPr>
      </w:pPr>
    </w:p>
    <w:p w14:paraId="10CD226E" w14:textId="77777777" w:rsidR="001839B2" w:rsidRPr="001839B2" w:rsidRDefault="001839B2" w:rsidP="001839B2">
      <w:pPr>
        <w:rPr>
          <w:rFonts w:ascii="GHEA Grapalat" w:hAnsi="GHEA Grapalat"/>
          <w:lang w:val="pt-BR"/>
        </w:rPr>
      </w:pPr>
    </w:p>
    <w:p w14:paraId="49C1AC08" w14:textId="77777777" w:rsidR="001839B2" w:rsidRPr="001839B2" w:rsidRDefault="001839B2" w:rsidP="001839B2">
      <w:pPr>
        <w:rPr>
          <w:rFonts w:ascii="GHEA Grapalat" w:hAnsi="GHEA Grapalat"/>
          <w:lang w:val="pt-BR"/>
        </w:rPr>
      </w:pPr>
    </w:p>
    <w:p w14:paraId="410EB6EB" w14:textId="77777777" w:rsidR="001839B2" w:rsidRPr="001839B2" w:rsidRDefault="001839B2" w:rsidP="001839B2">
      <w:pPr>
        <w:rPr>
          <w:rFonts w:ascii="GHEA Grapalat" w:hAnsi="GHEA Grapalat"/>
          <w:lang w:val="pt-BR"/>
        </w:rPr>
      </w:pPr>
    </w:p>
    <w:p w14:paraId="56D9D4DC" w14:textId="77777777" w:rsidR="001839B2" w:rsidRDefault="001839B2" w:rsidP="001839B2">
      <w:pPr>
        <w:ind w:firstLine="567"/>
        <w:jc w:val="center"/>
        <w:rPr>
          <w:rFonts w:ascii="GHEA Grapalat" w:hAnsi="GHEA Grapalat"/>
          <w:i/>
          <w:color w:val="000000" w:themeColor="text1"/>
          <w:lang w:val="pt-BR"/>
        </w:rPr>
      </w:pPr>
    </w:p>
    <w:p w14:paraId="6CBBA1A1" w14:textId="61287373" w:rsidR="00F02279" w:rsidRPr="00241CDB" w:rsidRDefault="001839B2" w:rsidP="001839B2">
      <w:pPr>
        <w:ind w:firstLine="567"/>
        <w:jc w:val="center"/>
        <w:rPr>
          <w:rFonts w:ascii="GHEA Grapalat" w:hAnsi="GHEA Grapalat"/>
          <w:b/>
          <w:i/>
          <w:color w:val="000000" w:themeColor="text1"/>
          <w:lang w:val="hy-AM"/>
        </w:rPr>
      </w:pPr>
      <w:r>
        <w:rPr>
          <w:rFonts w:ascii="GHEA Grapalat" w:hAnsi="GHEA Grapalat"/>
          <w:i/>
          <w:color w:val="000000" w:themeColor="text1"/>
          <w:lang w:val="pt-BR"/>
        </w:rPr>
        <w:br w:type="textWrapping" w:clear="all"/>
      </w:r>
      <w:r w:rsidR="00241CDB" w:rsidRPr="00241CDB">
        <w:rPr>
          <w:rFonts w:ascii="GHEA Grapalat" w:hAnsi="GHEA Grapalat"/>
          <w:b/>
          <w:i/>
          <w:color w:val="000000" w:themeColor="text1"/>
          <w:lang w:val="hy-AM"/>
        </w:rPr>
        <w:t>Նախագիծը կցվում է</w:t>
      </w:r>
    </w:p>
    <w:p w14:paraId="367AE434" w14:textId="03B08B07" w:rsidR="00F02279" w:rsidRPr="0066616A" w:rsidRDefault="0066616A" w:rsidP="0066616A">
      <w:pPr>
        <w:tabs>
          <w:tab w:val="left" w:pos="1724"/>
        </w:tabs>
        <w:ind w:firstLine="567"/>
        <w:rPr>
          <w:rFonts w:ascii="GHEA Grapalat" w:hAnsi="GHEA Grapalat"/>
          <w:i/>
          <w:color w:val="000000" w:themeColor="text1"/>
          <w:lang w:val="hy-AM"/>
        </w:rPr>
      </w:pPr>
      <w:r>
        <w:rPr>
          <w:rFonts w:ascii="GHEA Grapalat" w:hAnsi="GHEA Grapalat"/>
          <w:i/>
          <w:color w:val="000000" w:themeColor="text1"/>
          <w:lang w:val="pt-BR"/>
        </w:rPr>
        <w:tab/>
      </w:r>
      <w:r>
        <w:rPr>
          <w:rFonts w:ascii="GHEA Grapalat" w:hAnsi="GHEA Grapalat"/>
          <w:i/>
          <w:color w:val="000000" w:themeColor="text1"/>
          <w:lang w:val="hy-AM"/>
        </w:rPr>
        <w:t>Կապալառուն պարտավոր է իր ուժերով հեռացնալ շինարարական աղբը:</w:t>
      </w:r>
    </w:p>
    <w:p w14:paraId="239168D9" w14:textId="77777777" w:rsidR="00F02279" w:rsidRPr="0098236F" w:rsidRDefault="00F02279" w:rsidP="00F02279">
      <w:pPr>
        <w:ind w:firstLine="567"/>
        <w:jc w:val="right"/>
        <w:rPr>
          <w:rFonts w:ascii="GHEA Grapalat" w:hAnsi="GHEA Grapalat"/>
          <w:i/>
          <w:color w:val="000000" w:themeColor="text1"/>
          <w:lang w:val="pt-BR"/>
        </w:rPr>
      </w:pPr>
    </w:p>
    <w:p w14:paraId="1C700B06" w14:textId="77777777" w:rsidR="00F02279" w:rsidRPr="0098236F" w:rsidRDefault="00F02279" w:rsidP="00F02279">
      <w:pPr>
        <w:ind w:firstLine="567"/>
        <w:jc w:val="right"/>
        <w:rPr>
          <w:rFonts w:ascii="GHEA Grapalat" w:hAnsi="GHEA Grapalat"/>
          <w:i/>
          <w:color w:val="000000" w:themeColor="text1"/>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8236F" w14:paraId="0B2063E4" w14:textId="77777777" w:rsidTr="00545BDE">
        <w:trPr>
          <w:jc w:val="center"/>
        </w:trPr>
        <w:tc>
          <w:tcPr>
            <w:tcW w:w="4536" w:type="dxa"/>
          </w:tcPr>
          <w:p w14:paraId="1163B5E1" w14:textId="77777777" w:rsidR="00F02279" w:rsidRPr="0098236F" w:rsidRDefault="00F02279" w:rsidP="00545BDE">
            <w:pPr>
              <w:spacing w:line="360" w:lineRule="auto"/>
              <w:jc w:val="center"/>
              <w:rPr>
                <w:rFonts w:ascii="GHEA Grapalat" w:hAnsi="GHEA Grapalat" w:cs="Sylfaen"/>
                <w:b/>
                <w:bCs/>
                <w:color w:val="000000" w:themeColor="text1"/>
                <w:lang w:val="nb-NO"/>
              </w:rPr>
            </w:pPr>
            <w:r w:rsidRPr="0098236F">
              <w:rPr>
                <w:rFonts w:ascii="GHEA Grapalat" w:hAnsi="GHEA Grapalat" w:cs="Sylfaen"/>
                <w:b/>
                <w:bCs/>
                <w:color w:val="000000" w:themeColor="text1"/>
                <w:lang w:val="nb-NO"/>
              </w:rPr>
              <w:t>ՊԱՏՎԻՐԱՏՈՒ</w:t>
            </w:r>
          </w:p>
          <w:p w14:paraId="39454444" w14:textId="77777777" w:rsidR="00F02279" w:rsidRPr="0098236F" w:rsidRDefault="00F02279" w:rsidP="00545BDE">
            <w:pPr>
              <w:rPr>
                <w:rFonts w:ascii="GHEA Grapalat" w:hAnsi="GHEA Grapalat"/>
                <w:color w:val="000000" w:themeColor="text1"/>
                <w:sz w:val="22"/>
                <w:szCs w:val="22"/>
                <w:lang w:val="ru-RU"/>
              </w:rPr>
            </w:pPr>
          </w:p>
          <w:p w14:paraId="3158C224" w14:textId="77777777" w:rsidR="00F02279" w:rsidRPr="0098236F" w:rsidRDefault="00F02279" w:rsidP="00545BDE">
            <w:pPr>
              <w:rPr>
                <w:rFonts w:ascii="GHEA Grapalat" w:hAnsi="GHEA Grapalat"/>
                <w:color w:val="000000" w:themeColor="text1"/>
                <w:lang w:val="ru-RU"/>
              </w:rPr>
            </w:pPr>
          </w:p>
          <w:p w14:paraId="351CA5F6"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2717A1C4"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50A5960C" w14:textId="77777777" w:rsidR="00F02279" w:rsidRPr="0098236F" w:rsidRDefault="00F02279" w:rsidP="00545BDE">
            <w:pPr>
              <w:jc w:val="center"/>
              <w:rPr>
                <w:rFonts w:ascii="GHEA Grapalat" w:hAnsi="GHEA Grapalat"/>
                <w:color w:val="000000" w:themeColor="text1"/>
                <w:sz w:val="18"/>
                <w:szCs w:val="18"/>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c>
          <w:tcPr>
            <w:tcW w:w="760" w:type="dxa"/>
          </w:tcPr>
          <w:p w14:paraId="7B7A2CE3" w14:textId="77777777" w:rsidR="00F02279" w:rsidRPr="0098236F" w:rsidRDefault="00F02279" w:rsidP="00545BDE">
            <w:pPr>
              <w:spacing w:line="360" w:lineRule="auto"/>
              <w:jc w:val="center"/>
              <w:rPr>
                <w:rFonts w:ascii="GHEA Grapalat" w:hAnsi="GHEA Grapalat"/>
                <w:color w:val="000000" w:themeColor="text1"/>
                <w:lang w:val="ru-RU"/>
              </w:rPr>
            </w:pPr>
          </w:p>
        </w:tc>
        <w:tc>
          <w:tcPr>
            <w:tcW w:w="4343" w:type="dxa"/>
          </w:tcPr>
          <w:p w14:paraId="1918FB33" w14:textId="77777777" w:rsidR="00F02279" w:rsidRPr="0098236F" w:rsidRDefault="00F02279" w:rsidP="00545BDE">
            <w:pPr>
              <w:spacing w:line="360" w:lineRule="auto"/>
              <w:jc w:val="center"/>
              <w:rPr>
                <w:rFonts w:ascii="GHEA Grapalat" w:hAnsi="GHEA Grapalat" w:cs="Sylfaen"/>
                <w:b/>
                <w:bCs/>
                <w:color w:val="000000" w:themeColor="text1"/>
                <w:lang w:val="ru-RU"/>
              </w:rPr>
            </w:pPr>
            <w:r w:rsidRPr="0098236F">
              <w:rPr>
                <w:rFonts w:ascii="GHEA Grapalat" w:hAnsi="GHEA Grapalat" w:cs="Sylfaen"/>
                <w:b/>
                <w:bCs/>
                <w:color w:val="000000" w:themeColor="text1"/>
                <w:lang w:val="pt-BR"/>
              </w:rPr>
              <w:t>ԿԱՊԱԼԱՌՈՒ</w:t>
            </w:r>
          </w:p>
          <w:p w14:paraId="6E699B62" w14:textId="77777777" w:rsidR="00F02279" w:rsidRPr="0098236F" w:rsidRDefault="00F02279" w:rsidP="00545BDE">
            <w:pPr>
              <w:jc w:val="center"/>
              <w:rPr>
                <w:rFonts w:ascii="GHEA Grapalat" w:hAnsi="GHEA Grapalat"/>
                <w:color w:val="000000" w:themeColor="text1"/>
                <w:lang w:val="ru-RU"/>
              </w:rPr>
            </w:pPr>
          </w:p>
          <w:p w14:paraId="647ADFDB" w14:textId="77777777" w:rsidR="00F02279" w:rsidRPr="0098236F" w:rsidRDefault="00F02279" w:rsidP="00545BDE">
            <w:pPr>
              <w:jc w:val="center"/>
              <w:rPr>
                <w:rFonts w:ascii="GHEA Grapalat" w:hAnsi="GHEA Grapalat"/>
                <w:color w:val="000000" w:themeColor="text1"/>
                <w:lang w:val="ru-RU"/>
              </w:rPr>
            </w:pPr>
          </w:p>
          <w:p w14:paraId="58EACC11"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42A39D83"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19DE95AA" w14:textId="77777777" w:rsidR="00F02279" w:rsidRPr="0098236F" w:rsidRDefault="00F02279" w:rsidP="00545BDE">
            <w:pPr>
              <w:jc w:val="center"/>
              <w:rPr>
                <w:rFonts w:ascii="GHEA Grapalat" w:hAnsi="GHEA Grapalat"/>
                <w:color w:val="000000" w:themeColor="text1"/>
                <w:sz w:val="22"/>
                <w:szCs w:val="22"/>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r>
    </w:tbl>
    <w:p w14:paraId="765C0D4A" w14:textId="77777777" w:rsidR="008F1751" w:rsidRPr="0098236F" w:rsidRDefault="008F1751" w:rsidP="005041CA">
      <w:pPr>
        <w:rPr>
          <w:rFonts w:ascii="GHEA Grapalat" w:hAnsi="GHEA Grapalat" w:cs="Sylfaen"/>
          <w:i/>
          <w:color w:val="000000" w:themeColor="text1"/>
          <w:sz w:val="20"/>
          <w:szCs w:val="20"/>
          <w:lang w:val="hy-AM"/>
        </w:rPr>
      </w:pPr>
    </w:p>
    <w:p w14:paraId="4476D063" w14:textId="1AB1E286" w:rsidR="008F1751" w:rsidRPr="0098236F" w:rsidRDefault="008F1751" w:rsidP="00F02279">
      <w:pPr>
        <w:ind w:firstLine="567"/>
        <w:jc w:val="right"/>
        <w:rPr>
          <w:rFonts w:ascii="GHEA Grapalat" w:hAnsi="GHEA Grapalat" w:cs="Sylfaen"/>
          <w:i/>
          <w:color w:val="000000" w:themeColor="text1"/>
          <w:sz w:val="20"/>
          <w:szCs w:val="20"/>
          <w:lang w:val="hy-AM"/>
        </w:rPr>
      </w:pPr>
    </w:p>
    <w:p w14:paraId="354BDEA3" w14:textId="3AA8D048" w:rsidR="00FA6D84" w:rsidRPr="0098236F" w:rsidRDefault="00FA6D84" w:rsidP="00F02279">
      <w:pPr>
        <w:ind w:firstLine="567"/>
        <w:jc w:val="right"/>
        <w:rPr>
          <w:rFonts w:ascii="GHEA Grapalat" w:hAnsi="GHEA Grapalat" w:cs="Sylfaen"/>
          <w:i/>
          <w:color w:val="000000" w:themeColor="text1"/>
          <w:sz w:val="20"/>
          <w:szCs w:val="20"/>
          <w:lang w:val="hy-AM"/>
        </w:rPr>
      </w:pPr>
    </w:p>
    <w:p w14:paraId="794B356A" w14:textId="24F3F8AD" w:rsidR="00FA6D84" w:rsidRPr="0098236F" w:rsidRDefault="00FA6D84" w:rsidP="00F02279">
      <w:pPr>
        <w:ind w:firstLine="567"/>
        <w:jc w:val="right"/>
        <w:rPr>
          <w:rFonts w:ascii="GHEA Grapalat" w:hAnsi="GHEA Grapalat" w:cs="Sylfaen"/>
          <w:i/>
          <w:color w:val="000000" w:themeColor="text1"/>
          <w:sz w:val="20"/>
          <w:szCs w:val="20"/>
          <w:lang w:val="hy-AM"/>
        </w:rPr>
      </w:pPr>
    </w:p>
    <w:p w14:paraId="3E97DE50" w14:textId="63387841" w:rsidR="00FA6D84" w:rsidRPr="0098236F" w:rsidRDefault="00FA6D84" w:rsidP="00F02279">
      <w:pPr>
        <w:ind w:firstLine="567"/>
        <w:jc w:val="right"/>
        <w:rPr>
          <w:rFonts w:ascii="GHEA Grapalat" w:hAnsi="GHEA Grapalat" w:cs="Sylfaen"/>
          <w:i/>
          <w:color w:val="000000" w:themeColor="text1"/>
          <w:sz w:val="20"/>
          <w:szCs w:val="20"/>
          <w:lang w:val="hy-AM"/>
        </w:rPr>
      </w:pPr>
    </w:p>
    <w:p w14:paraId="086A439D" w14:textId="6FB08405" w:rsidR="00FA6D84" w:rsidRPr="0098236F" w:rsidRDefault="00FA6D84" w:rsidP="00F02279">
      <w:pPr>
        <w:ind w:firstLine="567"/>
        <w:jc w:val="right"/>
        <w:rPr>
          <w:rFonts w:ascii="GHEA Grapalat" w:hAnsi="GHEA Grapalat" w:cs="Sylfaen"/>
          <w:i/>
          <w:color w:val="000000" w:themeColor="text1"/>
          <w:sz w:val="20"/>
          <w:szCs w:val="20"/>
          <w:lang w:val="hy-AM"/>
        </w:rPr>
      </w:pPr>
    </w:p>
    <w:p w14:paraId="61C5B78A" w14:textId="6DB64E85" w:rsidR="00FA6D84" w:rsidRPr="0098236F" w:rsidRDefault="00FA6D84" w:rsidP="00F02279">
      <w:pPr>
        <w:ind w:firstLine="567"/>
        <w:jc w:val="right"/>
        <w:rPr>
          <w:rFonts w:ascii="GHEA Grapalat" w:hAnsi="GHEA Grapalat" w:cs="Sylfaen"/>
          <w:i/>
          <w:color w:val="000000" w:themeColor="text1"/>
          <w:sz w:val="20"/>
          <w:szCs w:val="20"/>
          <w:lang w:val="hy-AM"/>
        </w:rPr>
      </w:pPr>
    </w:p>
    <w:p w14:paraId="05EF3503" w14:textId="44D16EC2" w:rsidR="00960B74" w:rsidRPr="0098236F" w:rsidRDefault="00960B74" w:rsidP="00F02279">
      <w:pPr>
        <w:ind w:firstLine="567"/>
        <w:jc w:val="right"/>
        <w:rPr>
          <w:rFonts w:ascii="GHEA Grapalat" w:hAnsi="GHEA Grapalat" w:cs="Sylfaen"/>
          <w:i/>
          <w:color w:val="000000" w:themeColor="text1"/>
          <w:sz w:val="20"/>
          <w:szCs w:val="20"/>
          <w:lang w:val="hy-AM"/>
        </w:rPr>
      </w:pPr>
    </w:p>
    <w:p w14:paraId="3192EAEF" w14:textId="6C4BA039" w:rsidR="00960B74" w:rsidRPr="0098236F" w:rsidRDefault="00960B74" w:rsidP="00F02279">
      <w:pPr>
        <w:ind w:firstLine="567"/>
        <w:jc w:val="right"/>
        <w:rPr>
          <w:rFonts w:ascii="GHEA Grapalat" w:hAnsi="GHEA Grapalat" w:cs="Sylfaen"/>
          <w:i/>
          <w:color w:val="000000" w:themeColor="text1"/>
          <w:sz w:val="20"/>
          <w:szCs w:val="20"/>
          <w:lang w:val="hy-AM"/>
        </w:rPr>
      </w:pPr>
    </w:p>
    <w:p w14:paraId="2C4E9CE6" w14:textId="77777777" w:rsidR="00960B74" w:rsidRPr="0098236F" w:rsidRDefault="00960B74" w:rsidP="00F02279">
      <w:pPr>
        <w:ind w:firstLine="567"/>
        <w:jc w:val="right"/>
        <w:rPr>
          <w:rFonts w:ascii="GHEA Grapalat" w:hAnsi="GHEA Grapalat" w:cs="Sylfaen"/>
          <w:i/>
          <w:color w:val="000000" w:themeColor="text1"/>
          <w:sz w:val="20"/>
          <w:szCs w:val="20"/>
          <w:lang w:val="hy-AM"/>
        </w:rPr>
      </w:pPr>
    </w:p>
    <w:p w14:paraId="6A4403B2" w14:textId="77777777" w:rsidR="00916B1A" w:rsidRDefault="00916B1A" w:rsidP="00F02279">
      <w:pPr>
        <w:ind w:firstLine="567"/>
        <w:jc w:val="right"/>
        <w:rPr>
          <w:rFonts w:ascii="GHEA Grapalat" w:hAnsi="GHEA Grapalat" w:cs="Sylfaen"/>
          <w:i/>
          <w:color w:val="000000" w:themeColor="text1"/>
          <w:sz w:val="20"/>
          <w:szCs w:val="20"/>
          <w:lang w:val="pt-BR"/>
        </w:rPr>
      </w:pPr>
    </w:p>
    <w:p w14:paraId="3D05381C" w14:textId="77777777" w:rsidR="00916B1A" w:rsidRDefault="00916B1A" w:rsidP="00F02279">
      <w:pPr>
        <w:ind w:firstLine="567"/>
        <w:jc w:val="right"/>
        <w:rPr>
          <w:rFonts w:ascii="GHEA Grapalat" w:hAnsi="GHEA Grapalat" w:cs="Sylfaen"/>
          <w:i/>
          <w:color w:val="000000" w:themeColor="text1"/>
          <w:sz w:val="20"/>
          <w:szCs w:val="20"/>
          <w:lang w:val="pt-BR"/>
        </w:rPr>
      </w:pPr>
    </w:p>
    <w:p w14:paraId="048B8C5A" w14:textId="77777777" w:rsidR="00916B1A" w:rsidRDefault="00916B1A" w:rsidP="00F02279">
      <w:pPr>
        <w:ind w:firstLine="567"/>
        <w:jc w:val="right"/>
        <w:rPr>
          <w:rFonts w:ascii="GHEA Grapalat" w:hAnsi="GHEA Grapalat" w:cs="Sylfaen"/>
          <w:i/>
          <w:color w:val="000000" w:themeColor="text1"/>
          <w:sz w:val="20"/>
          <w:szCs w:val="20"/>
          <w:lang w:val="pt-BR"/>
        </w:rPr>
      </w:pPr>
    </w:p>
    <w:p w14:paraId="60C69B1F" w14:textId="77777777" w:rsidR="00916B1A" w:rsidRDefault="00916B1A" w:rsidP="00F02279">
      <w:pPr>
        <w:ind w:firstLine="567"/>
        <w:jc w:val="right"/>
        <w:rPr>
          <w:rFonts w:ascii="GHEA Grapalat" w:hAnsi="GHEA Grapalat" w:cs="Sylfaen"/>
          <w:i/>
          <w:color w:val="000000" w:themeColor="text1"/>
          <w:sz w:val="20"/>
          <w:szCs w:val="20"/>
          <w:lang w:val="pt-BR"/>
        </w:rPr>
      </w:pPr>
    </w:p>
    <w:p w14:paraId="4F5BD6CD" w14:textId="77777777" w:rsidR="00916B1A" w:rsidRDefault="00916B1A" w:rsidP="00F02279">
      <w:pPr>
        <w:ind w:firstLine="567"/>
        <w:jc w:val="right"/>
        <w:rPr>
          <w:rFonts w:ascii="GHEA Grapalat" w:hAnsi="GHEA Grapalat" w:cs="Sylfaen"/>
          <w:i/>
          <w:color w:val="000000" w:themeColor="text1"/>
          <w:sz w:val="20"/>
          <w:szCs w:val="20"/>
          <w:lang w:val="pt-BR"/>
        </w:rPr>
      </w:pPr>
    </w:p>
    <w:p w14:paraId="36F42745" w14:textId="77777777" w:rsidR="00916B1A" w:rsidRDefault="00916B1A" w:rsidP="00F02279">
      <w:pPr>
        <w:ind w:firstLine="567"/>
        <w:jc w:val="right"/>
        <w:rPr>
          <w:rFonts w:ascii="GHEA Grapalat" w:hAnsi="GHEA Grapalat" w:cs="Sylfaen"/>
          <w:i/>
          <w:color w:val="000000" w:themeColor="text1"/>
          <w:sz w:val="20"/>
          <w:szCs w:val="20"/>
          <w:lang w:val="pt-BR"/>
        </w:rPr>
      </w:pPr>
    </w:p>
    <w:p w14:paraId="63AC9FC7" w14:textId="77777777" w:rsidR="00916B1A" w:rsidRDefault="00916B1A" w:rsidP="00F02279">
      <w:pPr>
        <w:ind w:firstLine="567"/>
        <w:jc w:val="right"/>
        <w:rPr>
          <w:rFonts w:ascii="GHEA Grapalat" w:hAnsi="GHEA Grapalat" w:cs="Sylfaen"/>
          <w:i/>
          <w:color w:val="000000" w:themeColor="text1"/>
          <w:sz w:val="20"/>
          <w:szCs w:val="20"/>
          <w:lang w:val="pt-BR"/>
        </w:rPr>
      </w:pPr>
    </w:p>
    <w:p w14:paraId="27FFCF3E" w14:textId="77777777" w:rsidR="00916B1A" w:rsidRDefault="00916B1A" w:rsidP="00F02279">
      <w:pPr>
        <w:ind w:firstLine="567"/>
        <w:jc w:val="right"/>
        <w:rPr>
          <w:rFonts w:ascii="GHEA Grapalat" w:hAnsi="GHEA Grapalat" w:cs="Sylfaen"/>
          <w:i/>
          <w:color w:val="000000" w:themeColor="text1"/>
          <w:sz w:val="20"/>
          <w:szCs w:val="20"/>
          <w:lang w:val="pt-BR"/>
        </w:rPr>
      </w:pPr>
    </w:p>
    <w:p w14:paraId="6FF0DF0A" w14:textId="77777777" w:rsidR="00916B1A" w:rsidRDefault="00916B1A" w:rsidP="00F02279">
      <w:pPr>
        <w:ind w:firstLine="567"/>
        <w:jc w:val="right"/>
        <w:rPr>
          <w:rFonts w:ascii="GHEA Grapalat" w:hAnsi="GHEA Grapalat" w:cs="Sylfaen"/>
          <w:i/>
          <w:color w:val="000000" w:themeColor="text1"/>
          <w:sz w:val="20"/>
          <w:szCs w:val="20"/>
          <w:lang w:val="pt-BR"/>
        </w:rPr>
      </w:pPr>
    </w:p>
    <w:p w14:paraId="30D65470" w14:textId="77777777" w:rsidR="00916B1A" w:rsidRDefault="00916B1A" w:rsidP="00F02279">
      <w:pPr>
        <w:ind w:firstLine="567"/>
        <w:jc w:val="right"/>
        <w:rPr>
          <w:rFonts w:ascii="GHEA Grapalat" w:hAnsi="GHEA Grapalat" w:cs="Sylfaen"/>
          <w:i/>
          <w:color w:val="000000" w:themeColor="text1"/>
          <w:sz w:val="20"/>
          <w:szCs w:val="20"/>
          <w:lang w:val="pt-BR"/>
        </w:rPr>
      </w:pPr>
    </w:p>
    <w:p w14:paraId="193A51DE" w14:textId="77777777" w:rsidR="00916B1A" w:rsidRDefault="00916B1A" w:rsidP="00F02279">
      <w:pPr>
        <w:ind w:firstLine="567"/>
        <w:jc w:val="right"/>
        <w:rPr>
          <w:rFonts w:ascii="GHEA Grapalat" w:hAnsi="GHEA Grapalat" w:cs="Sylfaen"/>
          <w:i/>
          <w:color w:val="000000" w:themeColor="text1"/>
          <w:sz w:val="20"/>
          <w:szCs w:val="20"/>
          <w:lang w:val="pt-BR"/>
        </w:rPr>
      </w:pPr>
    </w:p>
    <w:p w14:paraId="1A6A5FF2" w14:textId="77777777" w:rsidR="00916B1A" w:rsidRDefault="00916B1A" w:rsidP="00F02279">
      <w:pPr>
        <w:ind w:firstLine="567"/>
        <w:jc w:val="right"/>
        <w:rPr>
          <w:rFonts w:ascii="GHEA Grapalat" w:hAnsi="GHEA Grapalat" w:cs="Sylfaen"/>
          <w:i/>
          <w:color w:val="000000" w:themeColor="text1"/>
          <w:sz w:val="20"/>
          <w:szCs w:val="20"/>
          <w:lang w:val="pt-BR"/>
        </w:rPr>
      </w:pPr>
    </w:p>
    <w:p w14:paraId="6798DB9A" w14:textId="77777777" w:rsidR="00916B1A" w:rsidRDefault="00916B1A" w:rsidP="00F02279">
      <w:pPr>
        <w:ind w:firstLine="567"/>
        <w:jc w:val="right"/>
        <w:rPr>
          <w:rFonts w:ascii="GHEA Grapalat" w:hAnsi="GHEA Grapalat" w:cs="Sylfaen"/>
          <w:i/>
          <w:color w:val="000000" w:themeColor="text1"/>
          <w:sz w:val="20"/>
          <w:szCs w:val="20"/>
          <w:lang w:val="pt-BR"/>
        </w:rPr>
      </w:pPr>
    </w:p>
    <w:p w14:paraId="64076672" w14:textId="77777777" w:rsidR="00916B1A" w:rsidRDefault="00916B1A" w:rsidP="00F02279">
      <w:pPr>
        <w:ind w:firstLine="567"/>
        <w:jc w:val="right"/>
        <w:rPr>
          <w:rFonts w:ascii="GHEA Grapalat" w:hAnsi="GHEA Grapalat" w:cs="Sylfaen"/>
          <w:i/>
          <w:color w:val="000000" w:themeColor="text1"/>
          <w:sz w:val="20"/>
          <w:szCs w:val="20"/>
          <w:lang w:val="pt-BR"/>
        </w:rPr>
      </w:pPr>
    </w:p>
    <w:p w14:paraId="03845626" w14:textId="77777777" w:rsidR="00916B1A" w:rsidRDefault="00916B1A" w:rsidP="00F02279">
      <w:pPr>
        <w:ind w:firstLine="567"/>
        <w:jc w:val="right"/>
        <w:rPr>
          <w:rFonts w:ascii="GHEA Grapalat" w:hAnsi="GHEA Grapalat" w:cs="Sylfaen"/>
          <w:i/>
          <w:color w:val="000000" w:themeColor="text1"/>
          <w:sz w:val="20"/>
          <w:szCs w:val="20"/>
          <w:lang w:val="pt-BR"/>
        </w:rPr>
      </w:pPr>
    </w:p>
    <w:p w14:paraId="1D252D39" w14:textId="0AF2110A" w:rsidR="00F02279" w:rsidRPr="0098236F" w:rsidRDefault="00F02279" w:rsidP="00F02279">
      <w:pPr>
        <w:ind w:firstLine="567"/>
        <w:jc w:val="right"/>
        <w:rPr>
          <w:rFonts w:ascii="GHEA Grapalat" w:hAnsi="GHEA Grapalat" w:cs="Arial"/>
          <w:i/>
          <w:color w:val="000000" w:themeColor="text1"/>
          <w:sz w:val="20"/>
          <w:szCs w:val="20"/>
          <w:lang w:val="pt-BR"/>
        </w:rPr>
      </w:pPr>
      <w:r w:rsidRPr="0098236F">
        <w:rPr>
          <w:rFonts w:ascii="GHEA Grapalat" w:hAnsi="GHEA Grapalat" w:cs="Sylfaen"/>
          <w:i/>
          <w:color w:val="000000" w:themeColor="text1"/>
          <w:sz w:val="20"/>
          <w:szCs w:val="20"/>
          <w:lang w:val="pt-BR"/>
        </w:rPr>
        <w:t>Հավելված</w:t>
      </w:r>
      <w:r w:rsidRPr="0098236F">
        <w:rPr>
          <w:rFonts w:ascii="GHEA Grapalat" w:hAnsi="GHEA Grapalat" w:cs="Arial"/>
          <w:i/>
          <w:color w:val="000000" w:themeColor="text1"/>
          <w:sz w:val="20"/>
          <w:szCs w:val="20"/>
          <w:lang w:val="pt-BR"/>
        </w:rPr>
        <w:t xml:space="preserve"> </w:t>
      </w:r>
      <w:r w:rsidRPr="0098236F">
        <w:rPr>
          <w:rFonts w:ascii="GHEA Grapalat" w:hAnsi="GHEA Grapalat" w:cs="Sylfaen"/>
          <w:i/>
          <w:color w:val="000000" w:themeColor="text1"/>
          <w:sz w:val="20"/>
          <w:szCs w:val="20"/>
          <w:lang w:val="pt-BR"/>
        </w:rPr>
        <w:t>թիվ</w:t>
      </w:r>
      <w:r w:rsidRPr="0098236F">
        <w:rPr>
          <w:rFonts w:ascii="GHEA Grapalat" w:hAnsi="GHEA Grapalat" w:cs="Arial"/>
          <w:i/>
          <w:color w:val="000000" w:themeColor="text1"/>
          <w:sz w:val="20"/>
          <w:szCs w:val="20"/>
          <w:lang w:val="pt-BR"/>
        </w:rPr>
        <w:t xml:space="preserve"> 2</w:t>
      </w:r>
    </w:p>
    <w:p w14:paraId="3644B395" w14:textId="34AA1550" w:rsidR="00F02279" w:rsidRPr="0098236F" w:rsidRDefault="00F02279" w:rsidP="00F02279">
      <w:pPr>
        <w:ind w:firstLine="567"/>
        <w:jc w:val="right"/>
        <w:rPr>
          <w:rFonts w:ascii="GHEA Grapalat" w:hAnsi="GHEA Grapalat" w:cs="Arial"/>
          <w:i/>
          <w:color w:val="000000" w:themeColor="text1"/>
          <w:sz w:val="20"/>
          <w:szCs w:val="20"/>
          <w:lang w:val="pt-BR"/>
        </w:rPr>
      </w:pPr>
      <w:r w:rsidRPr="0098236F">
        <w:rPr>
          <w:rFonts w:ascii="GHEA Grapalat" w:hAnsi="GHEA Grapalat"/>
          <w:i/>
          <w:color w:val="000000" w:themeColor="text1"/>
          <w:sz w:val="20"/>
          <w:szCs w:val="20"/>
          <w:lang w:val="hy-AM"/>
        </w:rPr>
        <w:t>«</w:t>
      </w:r>
      <w:r w:rsidRPr="0098236F">
        <w:rPr>
          <w:rFonts w:ascii="GHEA Grapalat" w:hAnsi="GHEA Grapalat"/>
          <w:i/>
          <w:color w:val="000000" w:themeColor="text1"/>
          <w:sz w:val="20"/>
          <w:szCs w:val="20"/>
          <w:lang w:val="pt-BR"/>
        </w:rPr>
        <w:t xml:space="preserve">           </w:t>
      </w:r>
      <w:r w:rsidRPr="0098236F">
        <w:rPr>
          <w:rFonts w:ascii="GHEA Grapalat" w:hAnsi="GHEA Grapalat"/>
          <w:i/>
          <w:color w:val="000000" w:themeColor="text1"/>
          <w:sz w:val="20"/>
          <w:szCs w:val="20"/>
          <w:lang w:val="hy-AM"/>
        </w:rPr>
        <w:t>»</w:t>
      </w:r>
      <w:r w:rsidRPr="0098236F">
        <w:rPr>
          <w:rFonts w:ascii="GHEA Grapalat" w:hAnsi="GHEA Grapalat"/>
          <w:i/>
          <w:color w:val="000000" w:themeColor="text1"/>
          <w:sz w:val="20"/>
          <w:szCs w:val="20"/>
          <w:lang w:val="pt-BR"/>
        </w:rPr>
        <w:t xml:space="preserve">                  20</w:t>
      </w:r>
      <w:r w:rsidR="007E4930">
        <w:rPr>
          <w:rFonts w:ascii="GHEA Grapalat" w:hAnsi="GHEA Grapalat"/>
          <w:i/>
          <w:color w:val="000000" w:themeColor="text1"/>
          <w:sz w:val="20"/>
          <w:szCs w:val="20"/>
          <w:lang w:val="hy-AM"/>
        </w:rPr>
        <w:t>2</w:t>
      </w:r>
      <w:r w:rsidRPr="0098236F">
        <w:rPr>
          <w:rFonts w:ascii="GHEA Grapalat" w:hAnsi="GHEA Grapalat"/>
          <w:i/>
          <w:color w:val="000000" w:themeColor="text1"/>
          <w:sz w:val="20"/>
          <w:szCs w:val="20"/>
          <w:lang w:val="pt-BR"/>
        </w:rPr>
        <w:t xml:space="preserve">  </w:t>
      </w:r>
      <w:r w:rsidRPr="0098236F">
        <w:rPr>
          <w:rFonts w:ascii="GHEA Grapalat" w:hAnsi="GHEA Grapalat" w:cs="Sylfaen"/>
          <w:i/>
          <w:color w:val="000000" w:themeColor="text1"/>
          <w:sz w:val="20"/>
          <w:szCs w:val="20"/>
          <w:lang w:val="pt-BR"/>
        </w:rPr>
        <w:t>թ</w:t>
      </w:r>
      <w:r w:rsidRPr="0098236F">
        <w:rPr>
          <w:rFonts w:ascii="GHEA Grapalat" w:hAnsi="GHEA Grapalat" w:cs="Arial"/>
          <w:i/>
          <w:color w:val="000000" w:themeColor="text1"/>
          <w:sz w:val="20"/>
          <w:szCs w:val="20"/>
          <w:lang w:val="pt-BR"/>
        </w:rPr>
        <w:t xml:space="preserve">. </w:t>
      </w:r>
      <w:r w:rsidRPr="0098236F">
        <w:rPr>
          <w:rFonts w:ascii="GHEA Grapalat" w:hAnsi="GHEA Grapalat"/>
          <w:i/>
          <w:color w:val="000000" w:themeColor="text1"/>
          <w:sz w:val="20"/>
          <w:szCs w:val="20"/>
          <w:lang w:val="pt-BR"/>
        </w:rPr>
        <w:t xml:space="preserve"> </w:t>
      </w:r>
      <w:r w:rsidRPr="0098236F">
        <w:rPr>
          <w:rFonts w:ascii="GHEA Grapalat" w:hAnsi="GHEA Grapalat" w:cs="Sylfaen"/>
          <w:i/>
          <w:color w:val="000000" w:themeColor="text1"/>
          <w:sz w:val="20"/>
          <w:szCs w:val="20"/>
          <w:lang w:val="pt-BR"/>
        </w:rPr>
        <w:t>կնքված</w:t>
      </w:r>
      <w:r w:rsidRPr="0098236F">
        <w:rPr>
          <w:rFonts w:ascii="GHEA Grapalat" w:hAnsi="GHEA Grapalat" w:cs="Arial"/>
          <w:i/>
          <w:color w:val="000000" w:themeColor="text1"/>
          <w:sz w:val="20"/>
          <w:szCs w:val="20"/>
          <w:lang w:val="pt-BR"/>
        </w:rPr>
        <w:t xml:space="preserve"> </w:t>
      </w:r>
    </w:p>
    <w:p w14:paraId="04AA26BC" w14:textId="77777777" w:rsidR="00F02279" w:rsidRPr="0098236F" w:rsidRDefault="00F02279" w:rsidP="00F02279">
      <w:pPr>
        <w:jc w:val="right"/>
        <w:rPr>
          <w:rFonts w:ascii="GHEA Grapalat" w:hAnsi="GHEA Grapalat" w:cs="Arial"/>
          <w:i/>
          <w:color w:val="000000" w:themeColor="text1"/>
          <w:sz w:val="20"/>
          <w:szCs w:val="20"/>
          <w:lang w:val="pt-BR"/>
        </w:rPr>
      </w:pPr>
      <w:r w:rsidRPr="0098236F">
        <w:rPr>
          <w:rFonts w:ascii="GHEA Grapalat" w:hAnsi="GHEA Grapalat" w:cs="Sylfaen"/>
          <w:i/>
          <w:color w:val="000000" w:themeColor="text1"/>
          <w:sz w:val="20"/>
          <w:szCs w:val="20"/>
          <w:lang w:val="pt-BR"/>
        </w:rPr>
        <w:t>ծածկագրով պայմանագրի</w:t>
      </w:r>
    </w:p>
    <w:p w14:paraId="0E9CB857" w14:textId="77777777" w:rsidR="00F02279" w:rsidRPr="0098236F" w:rsidRDefault="00F02279" w:rsidP="00F02279">
      <w:pPr>
        <w:jc w:val="center"/>
        <w:rPr>
          <w:rFonts w:ascii="GHEA Grapalat" w:hAnsi="GHEA Grapalat" w:cs="Sylfaen"/>
          <w:b/>
          <w:color w:val="000000" w:themeColor="text1"/>
          <w:lang w:val="pt-BR"/>
        </w:rPr>
      </w:pPr>
    </w:p>
    <w:p w14:paraId="2D58A45E" w14:textId="77777777" w:rsidR="00F02279" w:rsidRPr="0098236F" w:rsidRDefault="00F02279" w:rsidP="00F02279">
      <w:pPr>
        <w:jc w:val="center"/>
        <w:rPr>
          <w:rFonts w:ascii="GHEA Grapalat" w:hAnsi="GHEA Grapalat" w:cs="Sylfaen"/>
          <w:b/>
          <w:color w:val="000000" w:themeColor="text1"/>
          <w:lang w:val="pt-BR"/>
        </w:rPr>
      </w:pPr>
    </w:p>
    <w:p w14:paraId="3CA67DEB" w14:textId="77777777" w:rsidR="00F02279" w:rsidRPr="0098236F" w:rsidRDefault="00F02279" w:rsidP="00F02279">
      <w:pPr>
        <w:jc w:val="center"/>
        <w:rPr>
          <w:rFonts w:ascii="GHEA Grapalat" w:hAnsi="GHEA Grapalat"/>
          <w:b/>
          <w:color w:val="000000" w:themeColor="text1"/>
          <w:sz w:val="20"/>
          <w:szCs w:val="20"/>
          <w:lang w:val="pt-BR"/>
        </w:rPr>
      </w:pPr>
      <w:r w:rsidRPr="0098236F">
        <w:rPr>
          <w:rFonts w:ascii="GHEA Grapalat" w:hAnsi="GHEA Grapalat" w:cs="Sylfaen"/>
          <w:b/>
          <w:color w:val="000000" w:themeColor="text1"/>
          <w:sz w:val="20"/>
          <w:szCs w:val="20"/>
          <w:lang w:val="pt-BR"/>
        </w:rPr>
        <w:t>ՕՐԱՑՈՒՑԱՅԻՆ</w:t>
      </w:r>
      <w:r w:rsidRPr="0098236F">
        <w:rPr>
          <w:rFonts w:ascii="GHEA Grapalat" w:hAnsi="GHEA Grapalat" w:cs="Times Armenian"/>
          <w:b/>
          <w:color w:val="000000" w:themeColor="text1"/>
          <w:sz w:val="20"/>
          <w:szCs w:val="20"/>
          <w:lang w:val="pt-BR"/>
        </w:rPr>
        <w:t xml:space="preserve"> </w:t>
      </w:r>
      <w:r w:rsidRPr="0098236F">
        <w:rPr>
          <w:rFonts w:ascii="GHEA Grapalat" w:hAnsi="GHEA Grapalat" w:cs="Sylfaen"/>
          <w:b/>
          <w:color w:val="000000" w:themeColor="text1"/>
          <w:sz w:val="20"/>
          <w:szCs w:val="20"/>
          <w:lang w:val="pt-BR"/>
        </w:rPr>
        <w:t>ԳՐԱՖԻԿ</w:t>
      </w:r>
    </w:p>
    <w:p w14:paraId="5A397D0E" w14:textId="1AA8F7FC" w:rsidR="00F02279" w:rsidRPr="0098236F" w:rsidRDefault="00FA6D84" w:rsidP="00F02279">
      <w:pPr>
        <w:ind w:firstLine="567"/>
        <w:jc w:val="center"/>
        <w:rPr>
          <w:rFonts w:ascii="GHEA Grapalat" w:hAnsi="GHEA Grapalat"/>
          <w:b/>
          <w:color w:val="000000" w:themeColor="text1"/>
          <w:sz w:val="20"/>
          <w:szCs w:val="20"/>
          <w:lang w:val="pt-BR"/>
        </w:rPr>
      </w:pPr>
      <w:r w:rsidRPr="0098236F">
        <w:rPr>
          <w:rFonts w:ascii="GHEA Grapalat" w:hAnsi="GHEA Grapalat"/>
          <w:b/>
          <w:bCs/>
          <w:color w:val="000000" w:themeColor="text1"/>
          <w:sz w:val="18"/>
          <w:szCs w:val="18"/>
          <w:lang w:val="hy-AM"/>
        </w:rPr>
        <w:t>ՎԱՐՉԱԿԱՆ ՇԵՆՔԻ ԸՆԹԱՑԻԿ ՆՈՐՈԳՄԱՆ</w:t>
      </w:r>
      <w:r w:rsidRPr="0098236F">
        <w:rPr>
          <w:rFonts w:ascii="GHEA Grapalat" w:hAnsi="GHEA Grapalat"/>
          <w:color w:val="000000" w:themeColor="text1"/>
          <w:lang w:val="hy-AM"/>
        </w:rPr>
        <w:t xml:space="preserve"> </w:t>
      </w:r>
      <w:r w:rsidRPr="0098236F">
        <w:rPr>
          <w:rFonts w:ascii="GHEA Grapalat" w:hAnsi="GHEA Grapalat" w:cs="Times Armenian"/>
          <w:b/>
          <w:color w:val="000000" w:themeColor="text1"/>
          <w:sz w:val="20"/>
          <w:lang w:val="pt-BR"/>
        </w:rPr>
        <w:t xml:space="preserve"> </w:t>
      </w:r>
      <w:r w:rsidR="00F02279" w:rsidRPr="0098236F">
        <w:rPr>
          <w:rFonts w:ascii="GHEA Grapalat" w:hAnsi="GHEA Grapalat" w:cs="Sylfaen"/>
          <w:b/>
          <w:color w:val="000000" w:themeColor="text1"/>
          <w:sz w:val="18"/>
          <w:szCs w:val="18"/>
          <w:lang w:val="pt-BR"/>
        </w:rPr>
        <w:t>ԱՇԽԱՏԱՆՔՆԵՐԻ</w:t>
      </w:r>
      <w:r w:rsidR="00F02279" w:rsidRPr="0098236F">
        <w:rPr>
          <w:rFonts w:ascii="GHEA Grapalat" w:hAnsi="GHEA Grapalat" w:cs="Times Armenian"/>
          <w:b/>
          <w:color w:val="000000" w:themeColor="text1"/>
          <w:sz w:val="18"/>
          <w:szCs w:val="18"/>
          <w:lang w:val="pt-BR"/>
        </w:rPr>
        <w:t xml:space="preserve"> </w:t>
      </w:r>
      <w:r w:rsidR="00F02279" w:rsidRPr="0098236F">
        <w:rPr>
          <w:rFonts w:ascii="GHEA Grapalat" w:hAnsi="GHEA Grapalat" w:cs="Sylfaen"/>
          <w:b/>
          <w:color w:val="000000" w:themeColor="text1"/>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98236F" w14:paraId="2033AF72" w14:textId="77777777" w:rsidTr="00545BDE">
        <w:trPr>
          <w:cantSplit/>
          <w:jc w:val="center"/>
        </w:trPr>
        <w:tc>
          <w:tcPr>
            <w:tcW w:w="540" w:type="dxa"/>
            <w:vMerge w:val="restart"/>
            <w:vAlign w:val="center"/>
          </w:tcPr>
          <w:p w14:paraId="6A7F765F"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olor w:val="000000" w:themeColor="text1"/>
                <w:sz w:val="20"/>
                <w:szCs w:val="20"/>
                <w:lang w:val="pt-BR"/>
              </w:rPr>
              <w:t xml:space="preserve">N </w:t>
            </w:r>
            <w:r w:rsidRPr="0098236F">
              <w:rPr>
                <w:rFonts w:ascii="GHEA Grapalat" w:hAnsi="GHEA Grapalat" w:cs="Sylfaen"/>
                <w:color w:val="000000" w:themeColor="text1"/>
                <w:sz w:val="20"/>
                <w:szCs w:val="20"/>
                <w:lang w:val="pt-BR"/>
              </w:rPr>
              <w:t>ը</w:t>
            </w:r>
            <w:r w:rsidRPr="0098236F">
              <w:rPr>
                <w:rFonts w:ascii="GHEA Grapalat" w:hAnsi="GHEA Grapalat" w:cs="Arial"/>
                <w:color w:val="000000" w:themeColor="text1"/>
                <w:sz w:val="20"/>
                <w:szCs w:val="20"/>
                <w:lang w:val="pt-BR"/>
              </w:rPr>
              <w:t>/</w:t>
            </w:r>
            <w:r w:rsidRPr="0098236F">
              <w:rPr>
                <w:rFonts w:ascii="GHEA Grapalat" w:hAnsi="GHEA Grapalat" w:cs="Sylfaen"/>
                <w:color w:val="000000" w:themeColor="text1"/>
                <w:sz w:val="20"/>
                <w:szCs w:val="20"/>
                <w:lang w:val="pt-BR"/>
              </w:rPr>
              <w:t>կ</w:t>
            </w:r>
          </w:p>
        </w:tc>
        <w:tc>
          <w:tcPr>
            <w:tcW w:w="4924" w:type="dxa"/>
            <w:vMerge w:val="restart"/>
            <w:vAlign w:val="center"/>
          </w:tcPr>
          <w:p w14:paraId="36ED171E"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s="Sylfaen"/>
                <w:color w:val="000000" w:themeColor="text1"/>
                <w:sz w:val="20"/>
                <w:szCs w:val="20"/>
                <w:lang w:val="pt-BR"/>
              </w:rPr>
              <w:t>Կապալառուի</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կողմից</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կատարվելիք</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աշխատանքների</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առանձին</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տեսակների</w:t>
            </w:r>
          </w:p>
          <w:p w14:paraId="409CB65C"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s="Sylfaen"/>
                <w:color w:val="000000" w:themeColor="text1"/>
                <w:sz w:val="20"/>
                <w:szCs w:val="20"/>
                <w:lang w:val="pt-BR"/>
              </w:rPr>
              <w:t>անվանումներ</w:t>
            </w:r>
          </w:p>
        </w:tc>
        <w:tc>
          <w:tcPr>
            <w:tcW w:w="2970" w:type="dxa"/>
            <w:gridSpan w:val="2"/>
            <w:vAlign w:val="center"/>
          </w:tcPr>
          <w:p w14:paraId="570CC6CE"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s="Sylfaen"/>
                <w:color w:val="000000" w:themeColor="text1"/>
                <w:sz w:val="20"/>
                <w:szCs w:val="20"/>
                <w:lang w:val="pt-BR"/>
              </w:rPr>
              <w:t>Աշխատանքների</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կատարման</w:t>
            </w:r>
            <w:r w:rsidRPr="0098236F">
              <w:rPr>
                <w:rFonts w:ascii="GHEA Grapalat" w:hAnsi="GHEA Grapalat" w:cs="Times Armenian"/>
                <w:color w:val="000000" w:themeColor="text1"/>
                <w:sz w:val="20"/>
                <w:szCs w:val="20"/>
                <w:lang w:val="pt-BR"/>
              </w:rPr>
              <w:t xml:space="preserve"> </w:t>
            </w:r>
            <w:r w:rsidRPr="0098236F">
              <w:rPr>
                <w:rFonts w:ascii="GHEA Grapalat" w:hAnsi="GHEA Grapalat" w:cs="Sylfaen"/>
                <w:color w:val="000000" w:themeColor="text1"/>
                <w:sz w:val="20"/>
                <w:szCs w:val="20"/>
                <w:lang w:val="pt-BR"/>
              </w:rPr>
              <w:t>ժամկետը**</w:t>
            </w:r>
          </w:p>
        </w:tc>
      </w:tr>
      <w:tr w:rsidR="00F02279" w:rsidRPr="0098236F" w14:paraId="4573B700" w14:textId="77777777" w:rsidTr="00545BDE">
        <w:trPr>
          <w:cantSplit/>
          <w:trHeight w:val="586"/>
          <w:jc w:val="center"/>
        </w:trPr>
        <w:tc>
          <w:tcPr>
            <w:tcW w:w="540" w:type="dxa"/>
            <w:vMerge/>
            <w:vAlign w:val="center"/>
          </w:tcPr>
          <w:p w14:paraId="79DE5D63" w14:textId="77777777" w:rsidR="00F02279" w:rsidRPr="0098236F" w:rsidRDefault="00F02279" w:rsidP="00545BDE">
            <w:pPr>
              <w:jc w:val="both"/>
              <w:rPr>
                <w:rFonts w:ascii="GHEA Grapalat" w:hAnsi="GHEA Grapalat"/>
                <w:color w:val="000000" w:themeColor="text1"/>
                <w:sz w:val="20"/>
                <w:szCs w:val="20"/>
                <w:lang w:val="pt-BR"/>
              </w:rPr>
            </w:pPr>
          </w:p>
        </w:tc>
        <w:tc>
          <w:tcPr>
            <w:tcW w:w="4924" w:type="dxa"/>
            <w:vMerge/>
          </w:tcPr>
          <w:p w14:paraId="62B188E9" w14:textId="77777777" w:rsidR="00F02279" w:rsidRPr="0098236F" w:rsidRDefault="00F02279" w:rsidP="00545BDE">
            <w:pPr>
              <w:rPr>
                <w:rFonts w:ascii="GHEA Grapalat" w:hAnsi="GHEA Grapalat"/>
                <w:color w:val="000000" w:themeColor="text1"/>
                <w:sz w:val="20"/>
                <w:szCs w:val="20"/>
                <w:lang w:val="pt-BR"/>
              </w:rPr>
            </w:pPr>
          </w:p>
        </w:tc>
        <w:tc>
          <w:tcPr>
            <w:tcW w:w="1530" w:type="dxa"/>
            <w:vAlign w:val="center"/>
          </w:tcPr>
          <w:p w14:paraId="4FDE4CDA"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s="Sylfaen"/>
                <w:color w:val="000000" w:themeColor="text1"/>
                <w:sz w:val="20"/>
                <w:szCs w:val="20"/>
                <w:lang w:val="pt-BR"/>
              </w:rPr>
              <w:t>Սկիզբը</w:t>
            </w:r>
          </w:p>
        </w:tc>
        <w:tc>
          <w:tcPr>
            <w:tcW w:w="1440" w:type="dxa"/>
            <w:vAlign w:val="center"/>
          </w:tcPr>
          <w:p w14:paraId="1E372ADA"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s="Sylfaen"/>
                <w:color w:val="000000" w:themeColor="text1"/>
                <w:sz w:val="20"/>
                <w:szCs w:val="20"/>
                <w:lang w:val="pt-BR"/>
              </w:rPr>
              <w:t>Ավարտը</w:t>
            </w:r>
          </w:p>
        </w:tc>
      </w:tr>
      <w:tr w:rsidR="00F02279" w:rsidRPr="0098236F" w14:paraId="3ECA5EA8" w14:textId="77777777" w:rsidTr="00545BDE">
        <w:trPr>
          <w:trHeight w:val="586"/>
          <w:jc w:val="center"/>
        </w:trPr>
        <w:tc>
          <w:tcPr>
            <w:tcW w:w="540" w:type="dxa"/>
            <w:vAlign w:val="center"/>
          </w:tcPr>
          <w:p w14:paraId="0340519F" w14:textId="77777777" w:rsidR="00F02279" w:rsidRPr="0098236F" w:rsidRDefault="00F02279" w:rsidP="00545BDE">
            <w:pPr>
              <w:jc w:val="center"/>
              <w:rPr>
                <w:rFonts w:ascii="GHEA Grapalat" w:hAnsi="GHEA Grapalat"/>
                <w:color w:val="000000" w:themeColor="text1"/>
                <w:sz w:val="20"/>
                <w:szCs w:val="20"/>
                <w:lang w:val="pt-BR"/>
              </w:rPr>
            </w:pPr>
            <w:r w:rsidRPr="0098236F">
              <w:rPr>
                <w:rFonts w:ascii="GHEA Grapalat" w:hAnsi="GHEA Grapalat"/>
                <w:color w:val="000000" w:themeColor="text1"/>
                <w:sz w:val="20"/>
                <w:szCs w:val="20"/>
                <w:lang w:val="pt-BR"/>
              </w:rPr>
              <w:t>1</w:t>
            </w:r>
          </w:p>
        </w:tc>
        <w:tc>
          <w:tcPr>
            <w:tcW w:w="4924" w:type="dxa"/>
            <w:vAlign w:val="center"/>
          </w:tcPr>
          <w:p w14:paraId="72A79FA7" w14:textId="77777777" w:rsidR="00F02279" w:rsidRDefault="003957D6" w:rsidP="00545BDE">
            <w:pPr>
              <w:rPr>
                <w:rFonts w:ascii="GHEA Grapalat" w:hAnsi="GHEA Grapalat"/>
                <w:color w:val="000000" w:themeColor="text1"/>
                <w:sz w:val="20"/>
                <w:szCs w:val="20"/>
                <w:lang w:val="pt-BR"/>
              </w:rPr>
            </w:pPr>
            <w:r w:rsidRPr="003957D6">
              <w:rPr>
                <w:rFonts w:ascii="GHEA Grapalat" w:hAnsi="GHEA Grapalat"/>
                <w:color w:val="000000" w:themeColor="text1"/>
                <w:sz w:val="20"/>
                <w:szCs w:val="20"/>
                <w:lang w:val="pt-BR"/>
              </w:rPr>
              <w:t>Քանդման աշխատանքներ</w:t>
            </w:r>
          </w:p>
          <w:p w14:paraId="60BBA35B" w14:textId="77777777" w:rsidR="003957D6" w:rsidRDefault="003957D6" w:rsidP="00545BDE">
            <w:pPr>
              <w:rPr>
                <w:rFonts w:ascii="GHEA Grapalat" w:hAnsi="GHEA Grapalat"/>
                <w:color w:val="000000" w:themeColor="text1"/>
                <w:sz w:val="20"/>
                <w:szCs w:val="20"/>
                <w:lang w:val="pt-BR"/>
              </w:rPr>
            </w:pPr>
            <w:r w:rsidRPr="003957D6">
              <w:rPr>
                <w:rFonts w:ascii="GHEA Grapalat" w:hAnsi="GHEA Grapalat"/>
                <w:color w:val="000000" w:themeColor="text1"/>
                <w:sz w:val="20"/>
                <w:szCs w:val="20"/>
                <w:lang w:val="pt-BR"/>
              </w:rPr>
              <w:t>Ներքին հարդարման աշխատանքներ</w:t>
            </w:r>
          </w:p>
          <w:p w14:paraId="32670211" w14:textId="77777777" w:rsidR="003957D6" w:rsidRDefault="003957D6" w:rsidP="00545BDE">
            <w:pPr>
              <w:rPr>
                <w:rFonts w:ascii="GHEA Grapalat" w:hAnsi="GHEA Grapalat"/>
                <w:color w:val="000000" w:themeColor="text1"/>
                <w:sz w:val="20"/>
                <w:szCs w:val="20"/>
                <w:lang w:val="pt-BR"/>
              </w:rPr>
            </w:pPr>
            <w:r w:rsidRPr="003957D6">
              <w:rPr>
                <w:rFonts w:ascii="GHEA Grapalat" w:hAnsi="GHEA Grapalat"/>
                <w:color w:val="000000" w:themeColor="text1"/>
                <w:sz w:val="20"/>
                <w:szCs w:val="20"/>
                <w:lang w:val="pt-BR"/>
              </w:rPr>
              <w:t>Էլեկտրատեխնիկական աշխատանքներ</w:t>
            </w:r>
          </w:p>
          <w:p w14:paraId="42A3E770" w14:textId="77777777" w:rsidR="003957D6" w:rsidRDefault="003957D6" w:rsidP="00545BDE">
            <w:pPr>
              <w:rPr>
                <w:rFonts w:ascii="GHEA Grapalat" w:hAnsi="GHEA Grapalat"/>
                <w:color w:val="000000" w:themeColor="text1"/>
                <w:sz w:val="20"/>
                <w:szCs w:val="20"/>
                <w:lang w:val="pt-BR"/>
              </w:rPr>
            </w:pPr>
            <w:r w:rsidRPr="003957D6">
              <w:rPr>
                <w:rFonts w:ascii="GHEA Grapalat" w:hAnsi="GHEA Grapalat"/>
                <w:color w:val="000000" w:themeColor="text1"/>
                <w:sz w:val="20"/>
                <w:szCs w:val="20"/>
                <w:lang w:val="pt-BR"/>
              </w:rPr>
              <w:t>Ներքին հարդարման աշխատանքներ</w:t>
            </w:r>
          </w:p>
          <w:p w14:paraId="2796BDFE" w14:textId="77777777" w:rsidR="00BC2872" w:rsidRDefault="00BC2872" w:rsidP="00545BDE">
            <w:pPr>
              <w:rPr>
                <w:rFonts w:ascii="GHEA Grapalat" w:hAnsi="GHEA Grapalat"/>
                <w:color w:val="000000" w:themeColor="text1"/>
                <w:sz w:val="20"/>
                <w:szCs w:val="20"/>
                <w:lang w:val="pt-BR"/>
              </w:rPr>
            </w:pPr>
            <w:r w:rsidRPr="00BC2872">
              <w:rPr>
                <w:rFonts w:ascii="GHEA Grapalat" w:hAnsi="GHEA Grapalat"/>
                <w:color w:val="000000" w:themeColor="text1"/>
                <w:sz w:val="20"/>
                <w:szCs w:val="20"/>
                <w:lang w:val="pt-BR"/>
              </w:rPr>
              <w:t>Էլեկտրատեխնիկական աշխատանքներ</w:t>
            </w:r>
          </w:p>
          <w:p w14:paraId="5587F356" w14:textId="6AB21088" w:rsidR="00BC2872" w:rsidRPr="0098236F" w:rsidRDefault="00BC2872" w:rsidP="00545BDE">
            <w:pPr>
              <w:rPr>
                <w:rFonts w:ascii="GHEA Grapalat" w:hAnsi="GHEA Grapalat"/>
                <w:color w:val="000000" w:themeColor="text1"/>
                <w:sz w:val="20"/>
                <w:szCs w:val="20"/>
                <w:lang w:val="pt-BR"/>
              </w:rPr>
            </w:pPr>
            <w:r w:rsidRPr="00BC2872">
              <w:rPr>
                <w:rFonts w:ascii="GHEA Grapalat" w:hAnsi="GHEA Grapalat"/>
                <w:color w:val="000000" w:themeColor="text1"/>
                <w:sz w:val="20"/>
                <w:szCs w:val="20"/>
                <w:lang w:val="pt-BR"/>
              </w:rPr>
              <w:t>Սարքավորումներ</w:t>
            </w:r>
          </w:p>
        </w:tc>
        <w:tc>
          <w:tcPr>
            <w:tcW w:w="1530" w:type="dxa"/>
            <w:vAlign w:val="center"/>
          </w:tcPr>
          <w:p w14:paraId="6AC9E843" w14:textId="52EDC0C9" w:rsidR="005E151E" w:rsidRPr="004D47F2" w:rsidRDefault="005E151E" w:rsidP="005E151E">
            <w:pPr>
              <w:ind w:left="113" w:right="113"/>
              <w:jc w:val="center"/>
              <w:rPr>
                <w:rFonts w:ascii="GHEA Grapalat" w:hAnsi="GHEA Grapalat"/>
                <w:color w:val="000000" w:themeColor="text1"/>
                <w:sz w:val="18"/>
                <w:szCs w:val="18"/>
                <w:lang w:val="hy-AM"/>
              </w:rPr>
            </w:pPr>
            <w:r w:rsidRPr="004D47F2">
              <w:rPr>
                <w:rFonts w:ascii="GHEA Grapalat" w:hAnsi="GHEA Grapalat"/>
                <w:color w:val="000000" w:themeColor="text1"/>
                <w:sz w:val="18"/>
                <w:szCs w:val="18"/>
                <w:lang w:val="hy-AM"/>
              </w:rPr>
              <w:t>202</w:t>
            </w:r>
            <w:r w:rsidR="00B91909" w:rsidRPr="004D47F2">
              <w:rPr>
                <w:rFonts w:ascii="GHEA Grapalat" w:hAnsi="GHEA Grapalat"/>
                <w:color w:val="000000" w:themeColor="text1"/>
                <w:sz w:val="18"/>
                <w:szCs w:val="18"/>
                <w:lang w:val="pt-BR"/>
              </w:rPr>
              <w:t>4</w:t>
            </w:r>
            <w:r w:rsidRPr="004D47F2">
              <w:rPr>
                <w:rFonts w:ascii="GHEA Grapalat" w:hAnsi="GHEA Grapalat"/>
                <w:color w:val="000000" w:themeColor="text1"/>
                <w:sz w:val="18"/>
                <w:szCs w:val="18"/>
                <w:lang w:val="hy-AM"/>
              </w:rPr>
              <w:t>թ ընթացքում՝</w:t>
            </w:r>
          </w:p>
          <w:p w14:paraId="5EE03C49" w14:textId="0350055C" w:rsidR="005E151E" w:rsidRPr="004D47F2" w:rsidRDefault="005E151E" w:rsidP="005E151E">
            <w:pPr>
              <w:ind w:left="113" w:right="113"/>
              <w:jc w:val="center"/>
              <w:rPr>
                <w:rFonts w:ascii="GHEA Grapalat" w:hAnsi="GHEA Grapalat"/>
                <w:color w:val="000000" w:themeColor="text1"/>
                <w:sz w:val="18"/>
                <w:szCs w:val="18"/>
                <w:lang w:val="hy-AM"/>
              </w:rPr>
            </w:pPr>
            <w:r w:rsidRPr="004D47F2">
              <w:rPr>
                <w:rFonts w:ascii="GHEA Grapalat" w:hAnsi="GHEA Grapalat"/>
                <w:color w:val="000000" w:themeColor="text1"/>
                <w:sz w:val="18"/>
                <w:szCs w:val="18"/>
                <w:lang w:val="hy-AM"/>
              </w:rPr>
              <w:t>համապատասխան ֆինանսական միջոցներ նախատեսվելու դեպքում կողմերի միջև կնքվելիք Համաձայնագիրը ուժի մեջ մտնելու օրվանից սկս</w:t>
            </w:r>
            <w:r w:rsidR="004D47F2" w:rsidRPr="004D47F2">
              <w:rPr>
                <w:rFonts w:ascii="GHEA Grapalat" w:hAnsi="GHEA Grapalat"/>
                <w:color w:val="000000" w:themeColor="text1"/>
                <w:sz w:val="18"/>
                <w:szCs w:val="18"/>
                <w:lang w:val="hy-AM"/>
              </w:rPr>
              <w:t>ած 21</w:t>
            </w:r>
            <w:r w:rsidRPr="004D47F2">
              <w:rPr>
                <w:rFonts w:ascii="GHEA Grapalat" w:hAnsi="GHEA Grapalat"/>
                <w:color w:val="000000" w:themeColor="text1"/>
                <w:sz w:val="18"/>
                <w:szCs w:val="18"/>
                <w:lang w:val="hy-AM"/>
              </w:rPr>
              <w:t xml:space="preserve"> –րդ օրը </w:t>
            </w:r>
            <w:r w:rsidR="004D47F2" w:rsidRPr="004D47F2">
              <w:rPr>
                <w:rFonts w:ascii="GHEA Grapalat" w:hAnsi="GHEA Grapalat"/>
                <w:color w:val="000000" w:themeColor="text1"/>
                <w:sz w:val="18"/>
                <w:szCs w:val="18"/>
                <w:lang w:val="hy-AM"/>
              </w:rPr>
              <w:t>6</w:t>
            </w:r>
            <w:r w:rsidRPr="004D47F2">
              <w:rPr>
                <w:rFonts w:ascii="GHEA Grapalat" w:hAnsi="GHEA Grapalat"/>
                <w:color w:val="000000" w:themeColor="text1"/>
                <w:sz w:val="18"/>
                <w:szCs w:val="18"/>
                <w:lang w:val="hy-AM"/>
              </w:rPr>
              <w:t>0 օրացուցային օրվա ընթացքում</w:t>
            </w:r>
          </w:p>
          <w:p w14:paraId="5B8F1B63" w14:textId="27476A9E" w:rsidR="00F02279" w:rsidRPr="004D47F2" w:rsidRDefault="00F02279" w:rsidP="00545BDE">
            <w:pPr>
              <w:jc w:val="center"/>
              <w:rPr>
                <w:rFonts w:ascii="GHEA Grapalat" w:hAnsi="GHEA Grapalat"/>
                <w:color w:val="000000" w:themeColor="text1"/>
                <w:sz w:val="18"/>
                <w:szCs w:val="18"/>
                <w:lang w:val="hy-AM"/>
              </w:rPr>
            </w:pPr>
          </w:p>
        </w:tc>
        <w:tc>
          <w:tcPr>
            <w:tcW w:w="1440" w:type="dxa"/>
            <w:vAlign w:val="center"/>
          </w:tcPr>
          <w:p w14:paraId="1C1A7A16" w14:textId="4B3F7C48" w:rsidR="00F02279" w:rsidRPr="004D47F2" w:rsidRDefault="004D47F2" w:rsidP="00545BDE">
            <w:pPr>
              <w:rPr>
                <w:rFonts w:ascii="GHEA Grapalat" w:hAnsi="GHEA Grapalat"/>
                <w:color w:val="000000" w:themeColor="text1"/>
                <w:sz w:val="20"/>
                <w:szCs w:val="20"/>
                <w:lang w:val="hy-AM"/>
              </w:rPr>
            </w:pPr>
            <w:r w:rsidRPr="004D47F2">
              <w:rPr>
                <w:rFonts w:ascii="GHEA Grapalat" w:hAnsi="GHEA Grapalat"/>
                <w:color w:val="000000" w:themeColor="text1"/>
                <w:sz w:val="18"/>
                <w:szCs w:val="18"/>
                <w:shd w:val="clear" w:color="auto" w:fill="FFFFFF"/>
              </w:rPr>
              <w:t>6</w:t>
            </w:r>
            <w:r w:rsidR="00FA6D84" w:rsidRPr="004D47F2">
              <w:rPr>
                <w:rFonts w:ascii="GHEA Grapalat" w:hAnsi="GHEA Grapalat"/>
                <w:color w:val="000000" w:themeColor="text1"/>
                <w:sz w:val="18"/>
                <w:szCs w:val="18"/>
                <w:shd w:val="clear" w:color="auto" w:fill="FFFFFF"/>
                <w:lang w:val="hy-AM"/>
              </w:rPr>
              <w:t xml:space="preserve">0 օրացուցային </w:t>
            </w:r>
            <w:r w:rsidR="008A0D2A" w:rsidRPr="004D47F2">
              <w:rPr>
                <w:rFonts w:ascii="GHEA Grapalat" w:hAnsi="GHEA Grapalat"/>
                <w:color w:val="000000" w:themeColor="text1"/>
                <w:sz w:val="18"/>
                <w:szCs w:val="18"/>
                <w:shd w:val="clear" w:color="auto" w:fill="FFFFFF"/>
                <w:lang w:val="hy-AM"/>
              </w:rPr>
              <w:t>օր</w:t>
            </w:r>
            <w:bookmarkStart w:id="19" w:name="_GoBack"/>
            <w:bookmarkEnd w:id="19"/>
          </w:p>
        </w:tc>
      </w:tr>
    </w:tbl>
    <w:p w14:paraId="7CF64C9E" w14:textId="77777777" w:rsidR="00F02279" w:rsidRPr="0098236F" w:rsidRDefault="00F02279" w:rsidP="00F02279">
      <w:pPr>
        <w:keepNext/>
        <w:jc w:val="both"/>
        <w:outlineLvl w:val="3"/>
        <w:rPr>
          <w:rFonts w:ascii="GHEA Grapalat" w:hAnsi="GHEA Grapalat"/>
          <w:i/>
          <w:color w:val="000000" w:themeColor="text1"/>
          <w:sz w:val="32"/>
          <w:lang w:val="pt-BR"/>
        </w:rPr>
      </w:pPr>
    </w:p>
    <w:p w14:paraId="0FE65285" w14:textId="77777777" w:rsidR="00F02279" w:rsidRPr="0098236F" w:rsidRDefault="00F02279" w:rsidP="00F02279">
      <w:pPr>
        <w:keepNext/>
        <w:jc w:val="both"/>
        <w:outlineLvl w:val="3"/>
        <w:rPr>
          <w:rFonts w:ascii="GHEA Grapalat" w:hAnsi="GHEA Grapalat"/>
          <w:i/>
          <w:color w:val="000000" w:themeColor="text1"/>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8236F" w14:paraId="15FF65DB" w14:textId="77777777" w:rsidTr="00545BDE">
        <w:trPr>
          <w:jc w:val="center"/>
        </w:trPr>
        <w:tc>
          <w:tcPr>
            <w:tcW w:w="4536" w:type="dxa"/>
          </w:tcPr>
          <w:p w14:paraId="11F87B61" w14:textId="77777777" w:rsidR="00F02279" w:rsidRPr="0098236F" w:rsidRDefault="00F02279" w:rsidP="00545BDE">
            <w:pPr>
              <w:spacing w:line="360" w:lineRule="auto"/>
              <w:jc w:val="center"/>
              <w:rPr>
                <w:rFonts w:ascii="GHEA Grapalat" w:hAnsi="GHEA Grapalat" w:cs="Sylfaen"/>
                <w:b/>
                <w:bCs/>
                <w:color w:val="000000" w:themeColor="text1"/>
                <w:lang w:val="nb-NO"/>
              </w:rPr>
            </w:pPr>
            <w:r w:rsidRPr="0098236F">
              <w:rPr>
                <w:rFonts w:ascii="GHEA Grapalat" w:hAnsi="GHEA Grapalat" w:cs="Sylfaen"/>
                <w:b/>
                <w:bCs/>
                <w:color w:val="000000" w:themeColor="text1"/>
                <w:lang w:val="nb-NO"/>
              </w:rPr>
              <w:t>ՊԱՏՎԻՐԱՏՈՒ</w:t>
            </w:r>
          </w:p>
          <w:p w14:paraId="04A20186" w14:textId="77777777" w:rsidR="00F02279" w:rsidRPr="0098236F" w:rsidRDefault="00F02279" w:rsidP="00545BDE">
            <w:pPr>
              <w:rPr>
                <w:rFonts w:ascii="GHEA Grapalat" w:hAnsi="GHEA Grapalat"/>
                <w:color w:val="000000" w:themeColor="text1"/>
                <w:sz w:val="22"/>
                <w:szCs w:val="22"/>
                <w:lang w:val="ru-RU"/>
              </w:rPr>
            </w:pPr>
          </w:p>
          <w:p w14:paraId="56211784" w14:textId="77777777" w:rsidR="00F02279" w:rsidRPr="0098236F" w:rsidRDefault="00F02279" w:rsidP="00545BDE">
            <w:pPr>
              <w:rPr>
                <w:rFonts w:ascii="GHEA Grapalat" w:hAnsi="GHEA Grapalat"/>
                <w:color w:val="000000" w:themeColor="text1"/>
                <w:lang w:val="ru-RU"/>
              </w:rPr>
            </w:pPr>
          </w:p>
          <w:p w14:paraId="4E9018BD"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0911F92F"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1191307B" w14:textId="77777777" w:rsidR="00F02279" w:rsidRPr="0098236F" w:rsidRDefault="00F02279" w:rsidP="00545BDE">
            <w:pPr>
              <w:jc w:val="center"/>
              <w:rPr>
                <w:rFonts w:ascii="GHEA Grapalat" w:hAnsi="GHEA Grapalat"/>
                <w:color w:val="000000" w:themeColor="text1"/>
                <w:sz w:val="18"/>
                <w:szCs w:val="18"/>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c>
          <w:tcPr>
            <w:tcW w:w="760" w:type="dxa"/>
          </w:tcPr>
          <w:p w14:paraId="09FD9F33" w14:textId="77777777" w:rsidR="00F02279" w:rsidRPr="0098236F" w:rsidRDefault="00F02279" w:rsidP="00545BDE">
            <w:pPr>
              <w:spacing w:line="360" w:lineRule="auto"/>
              <w:jc w:val="center"/>
              <w:rPr>
                <w:rFonts w:ascii="GHEA Grapalat" w:hAnsi="GHEA Grapalat"/>
                <w:color w:val="000000" w:themeColor="text1"/>
                <w:lang w:val="ru-RU"/>
              </w:rPr>
            </w:pPr>
          </w:p>
        </w:tc>
        <w:tc>
          <w:tcPr>
            <w:tcW w:w="4343" w:type="dxa"/>
          </w:tcPr>
          <w:p w14:paraId="61D12A10" w14:textId="77777777" w:rsidR="00F02279" w:rsidRPr="0098236F" w:rsidRDefault="00F02279" w:rsidP="00545BDE">
            <w:pPr>
              <w:spacing w:line="360" w:lineRule="auto"/>
              <w:jc w:val="center"/>
              <w:rPr>
                <w:rFonts w:ascii="GHEA Grapalat" w:hAnsi="GHEA Grapalat" w:cs="Sylfaen"/>
                <w:b/>
                <w:bCs/>
                <w:color w:val="000000" w:themeColor="text1"/>
                <w:lang w:val="ru-RU"/>
              </w:rPr>
            </w:pPr>
            <w:r w:rsidRPr="0098236F">
              <w:rPr>
                <w:rFonts w:ascii="GHEA Grapalat" w:hAnsi="GHEA Grapalat" w:cs="Sylfaen"/>
                <w:b/>
                <w:bCs/>
                <w:color w:val="000000" w:themeColor="text1"/>
                <w:lang w:val="pt-BR"/>
              </w:rPr>
              <w:t>ԿԱՊԱԼԱՌՈՒ</w:t>
            </w:r>
          </w:p>
          <w:p w14:paraId="30478D0B" w14:textId="77777777" w:rsidR="00F02279" w:rsidRPr="0098236F" w:rsidRDefault="00F02279" w:rsidP="00545BDE">
            <w:pPr>
              <w:jc w:val="center"/>
              <w:rPr>
                <w:rFonts w:ascii="GHEA Grapalat" w:hAnsi="GHEA Grapalat"/>
                <w:color w:val="000000" w:themeColor="text1"/>
                <w:lang w:val="ru-RU"/>
              </w:rPr>
            </w:pPr>
          </w:p>
          <w:p w14:paraId="43FAA1AF" w14:textId="77777777" w:rsidR="00F02279" w:rsidRPr="0098236F" w:rsidRDefault="00F02279" w:rsidP="00545BDE">
            <w:pPr>
              <w:jc w:val="center"/>
              <w:rPr>
                <w:rFonts w:ascii="GHEA Grapalat" w:hAnsi="GHEA Grapalat"/>
                <w:color w:val="000000" w:themeColor="text1"/>
                <w:lang w:val="ru-RU"/>
              </w:rPr>
            </w:pPr>
          </w:p>
          <w:p w14:paraId="01198361"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4AD1DAAF"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6FBF3920" w14:textId="77777777" w:rsidR="00F02279" w:rsidRPr="0098236F" w:rsidRDefault="00F02279" w:rsidP="00545BDE">
            <w:pPr>
              <w:jc w:val="center"/>
              <w:rPr>
                <w:rFonts w:ascii="GHEA Grapalat" w:hAnsi="GHEA Grapalat"/>
                <w:color w:val="000000" w:themeColor="text1"/>
                <w:sz w:val="22"/>
                <w:szCs w:val="22"/>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r>
    </w:tbl>
    <w:p w14:paraId="01F34553" w14:textId="77777777" w:rsidR="00F02279" w:rsidRPr="0098236F" w:rsidRDefault="00F02279" w:rsidP="00F02279">
      <w:pPr>
        <w:jc w:val="both"/>
        <w:rPr>
          <w:rFonts w:ascii="GHEA Grapalat" w:hAnsi="GHEA Grapalat"/>
          <w:color w:val="000000" w:themeColor="text1"/>
          <w:lang w:val="pt-BR"/>
        </w:rPr>
      </w:pPr>
    </w:p>
    <w:p w14:paraId="6CB72E8E" w14:textId="77777777" w:rsidR="00F02279" w:rsidRPr="0098236F" w:rsidRDefault="00F02279" w:rsidP="00F02279">
      <w:pPr>
        <w:tabs>
          <w:tab w:val="left" w:pos="8789"/>
        </w:tabs>
        <w:jc w:val="both"/>
        <w:rPr>
          <w:rFonts w:ascii="GHEA Grapalat" w:hAnsi="GHEA Grapalat"/>
          <w:color w:val="000000" w:themeColor="text1"/>
          <w:lang w:val="pt-BR"/>
        </w:rPr>
      </w:pPr>
    </w:p>
    <w:p w14:paraId="4A8200A3" w14:textId="77777777" w:rsidR="00F02279" w:rsidRPr="0098236F" w:rsidRDefault="00F02279" w:rsidP="00F02279">
      <w:pPr>
        <w:tabs>
          <w:tab w:val="left" w:pos="1080"/>
        </w:tabs>
        <w:ind w:right="-7" w:firstLine="567"/>
        <w:jc w:val="both"/>
        <w:rPr>
          <w:rFonts w:ascii="GHEA Grapalat" w:hAnsi="GHEA Grapalat"/>
          <w:color w:val="000000" w:themeColor="text1"/>
          <w:lang w:val="pt-BR"/>
        </w:rPr>
      </w:pPr>
    </w:p>
    <w:p w14:paraId="785F5224" w14:textId="77777777" w:rsidR="00F02279" w:rsidRPr="0098236F" w:rsidRDefault="00F02279" w:rsidP="00F02279">
      <w:pPr>
        <w:rPr>
          <w:rFonts w:ascii="GHEA Grapalat" w:hAnsi="GHEA Grapalat"/>
          <w:color w:val="000000" w:themeColor="text1"/>
          <w:lang w:val="pt-BR"/>
        </w:rPr>
      </w:pPr>
    </w:p>
    <w:p w14:paraId="7BDF229D" w14:textId="77777777" w:rsidR="00F02279" w:rsidRPr="0098236F" w:rsidRDefault="00F02279" w:rsidP="00F02279">
      <w:pPr>
        <w:rPr>
          <w:rFonts w:ascii="GHEA Grapalat" w:hAnsi="GHEA Grapalat"/>
          <w:color w:val="000000" w:themeColor="text1"/>
          <w:lang w:val="pt-BR"/>
        </w:rPr>
      </w:pPr>
    </w:p>
    <w:p w14:paraId="3A3FE4D6" w14:textId="28CAFF81" w:rsidR="00F02279" w:rsidRPr="0098236F" w:rsidRDefault="00F02279" w:rsidP="00F02279">
      <w:pPr>
        <w:jc w:val="both"/>
        <w:rPr>
          <w:rFonts w:ascii="GHEA Grapalat" w:hAnsi="GHEA Grapalat"/>
          <w:i/>
          <w:color w:val="000000" w:themeColor="text1"/>
          <w:sz w:val="18"/>
          <w:szCs w:val="18"/>
          <w:lang w:val="hy-AM"/>
        </w:rPr>
      </w:pPr>
      <w:r w:rsidRPr="0098236F">
        <w:rPr>
          <w:rFonts w:ascii="GHEA Grapalat" w:hAnsi="GHEA Grapalat"/>
          <w:i/>
          <w:color w:val="000000" w:themeColor="text1"/>
          <w:sz w:val="18"/>
          <w:szCs w:val="18"/>
          <w:lang w:val="pt-BR"/>
        </w:rPr>
        <w:t xml:space="preserve">** </w:t>
      </w:r>
      <w:r w:rsidRPr="0098236F">
        <w:rPr>
          <w:rFonts w:ascii="GHEA Grapalat" w:hAnsi="GHEA Grapalat" w:cs="Sylfaen"/>
          <w:i/>
          <w:color w:val="000000" w:themeColor="text1"/>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98236F">
        <w:rPr>
          <w:rFonts w:ascii="GHEA Grapalat" w:hAnsi="GHEA Grapalat" w:cs="Sylfaen"/>
          <w:i/>
          <w:color w:val="000000" w:themeColor="text1"/>
          <w:sz w:val="18"/>
          <w:szCs w:val="18"/>
          <w:lang w:val="hy-AM"/>
        </w:rPr>
        <w:t xml:space="preserve">, իսկ «Ավարտը»  </w:t>
      </w:r>
      <w:r w:rsidR="00587477" w:rsidRPr="0098236F">
        <w:rPr>
          <w:rFonts w:ascii="GHEA Grapalat" w:hAnsi="GHEA Grapalat" w:cs="Sylfaen"/>
          <w:i/>
          <w:color w:val="000000" w:themeColor="text1"/>
          <w:sz w:val="18"/>
          <w:szCs w:val="18"/>
          <w:lang w:val="pt-BR"/>
        </w:rPr>
        <w:t xml:space="preserve">սյունակում </w:t>
      </w:r>
      <w:r w:rsidR="00587477" w:rsidRPr="0098236F">
        <w:rPr>
          <w:rFonts w:ascii="GHEA Grapalat" w:hAnsi="GHEA Grapalat" w:cs="Sylfaen"/>
          <w:i/>
          <w:color w:val="000000" w:themeColor="text1"/>
          <w:sz w:val="18"/>
          <w:szCs w:val="18"/>
          <w:lang w:val="hy-AM"/>
        </w:rPr>
        <w:t>կատարման ժամկետը</w:t>
      </w:r>
      <w:r w:rsidR="00587477" w:rsidRPr="0098236F">
        <w:rPr>
          <w:rFonts w:ascii="GHEA Grapalat" w:hAnsi="GHEA Grapalat" w:cs="Sylfaen"/>
          <w:i/>
          <w:color w:val="000000" w:themeColor="text1"/>
          <w:sz w:val="18"/>
          <w:szCs w:val="18"/>
          <w:lang w:val="pt-BR"/>
        </w:rPr>
        <w:t xml:space="preserve"> սահմանվում է օրացուցային օրերով</w:t>
      </w:r>
      <w:r w:rsidR="00587477" w:rsidRPr="0098236F">
        <w:rPr>
          <w:rFonts w:ascii="GHEA Grapalat" w:hAnsi="GHEA Grapalat" w:cs="Sylfaen"/>
          <w:i/>
          <w:color w:val="000000" w:themeColor="text1"/>
          <w:sz w:val="18"/>
          <w:szCs w:val="18"/>
          <w:lang w:val="hy-AM"/>
        </w:rPr>
        <w:t>:</w:t>
      </w:r>
    </w:p>
    <w:p w14:paraId="403AACB3" w14:textId="77777777" w:rsidR="00F02279" w:rsidRPr="0098236F" w:rsidRDefault="00F02279" w:rsidP="00F02279">
      <w:pPr>
        <w:rPr>
          <w:rFonts w:ascii="GHEA Grapalat" w:hAnsi="GHEA Grapalat"/>
          <w:color w:val="000000" w:themeColor="text1"/>
          <w:lang w:val="pt-BR"/>
        </w:rPr>
      </w:pPr>
    </w:p>
    <w:p w14:paraId="26002965" w14:textId="77777777" w:rsidR="00F02279" w:rsidRPr="0098236F" w:rsidRDefault="00F02279" w:rsidP="00F02279">
      <w:pPr>
        <w:rPr>
          <w:rFonts w:ascii="GHEA Grapalat" w:hAnsi="GHEA Grapalat"/>
          <w:color w:val="000000" w:themeColor="text1"/>
          <w:lang w:val="pt-BR"/>
        </w:rPr>
      </w:pPr>
    </w:p>
    <w:p w14:paraId="6F40BD6A" w14:textId="77777777" w:rsidR="00F02279" w:rsidRPr="0098236F" w:rsidRDefault="00F02279" w:rsidP="00F02279">
      <w:pPr>
        <w:ind w:firstLine="567"/>
        <w:jc w:val="right"/>
        <w:rPr>
          <w:rFonts w:ascii="GHEA Grapalat" w:hAnsi="GHEA Grapalat"/>
          <w:i/>
          <w:color w:val="000000" w:themeColor="text1"/>
          <w:lang w:val="pt-BR"/>
        </w:rPr>
      </w:pPr>
      <w:r w:rsidRPr="0098236F">
        <w:rPr>
          <w:rFonts w:ascii="GHEA Grapalat" w:hAnsi="GHEA Grapalat"/>
          <w:i/>
          <w:color w:val="000000" w:themeColor="text1"/>
          <w:lang w:val="pt-BR"/>
        </w:rPr>
        <w:br w:type="page"/>
      </w:r>
    </w:p>
    <w:p w14:paraId="21AF6E6A" w14:textId="77777777" w:rsidR="00F02279" w:rsidRPr="007E4930" w:rsidRDefault="00F02279" w:rsidP="00F02279">
      <w:pPr>
        <w:ind w:firstLine="567"/>
        <w:jc w:val="right"/>
        <w:rPr>
          <w:rFonts w:ascii="GHEA Grapalat" w:hAnsi="GHEA Grapalat" w:cs="Sylfaen"/>
          <w:i/>
          <w:color w:val="000000" w:themeColor="text1"/>
          <w:sz w:val="20"/>
          <w:szCs w:val="20"/>
          <w:lang w:val="hy-AM"/>
        </w:rPr>
      </w:pPr>
      <w:r w:rsidRPr="0098236F">
        <w:rPr>
          <w:rFonts w:ascii="GHEA Grapalat" w:hAnsi="GHEA Grapalat" w:cs="Sylfaen"/>
          <w:i/>
          <w:color w:val="000000" w:themeColor="text1"/>
          <w:sz w:val="20"/>
          <w:szCs w:val="20"/>
          <w:lang w:val="pt-BR"/>
        </w:rPr>
        <w:lastRenderedPageBreak/>
        <w:t>Հավելված N 3</w:t>
      </w:r>
    </w:p>
    <w:p w14:paraId="622BA95B" w14:textId="77777777" w:rsidR="00F02279" w:rsidRPr="0098236F" w:rsidRDefault="00F02279" w:rsidP="00F02279">
      <w:pPr>
        <w:ind w:firstLine="567"/>
        <w:jc w:val="right"/>
        <w:rPr>
          <w:rFonts w:ascii="GHEA Grapalat" w:hAnsi="GHEA Grapalat" w:cs="Sylfaen"/>
          <w:i/>
          <w:color w:val="000000" w:themeColor="text1"/>
          <w:sz w:val="20"/>
          <w:szCs w:val="20"/>
          <w:lang w:val="pt-BR"/>
        </w:rPr>
      </w:pPr>
      <w:r w:rsidRPr="0098236F">
        <w:rPr>
          <w:rFonts w:ascii="GHEA Grapalat" w:hAnsi="GHEA Grapalat" w:cs="Sylfaen"/>
          <w:i/>
          <w:color w:val="000000" w:themeColor="text1"/>
          <w:sz w:val="20"/>
          <w:szCs w:val="20"/>
          <w:lang w:val="pt-BR"/>
        </w:rPr>
        <w:t xml:space="preserve">«         »              20  թ. կնքված </w:t>
      </w:r>
    </w:p>
    <w:p w14:paraId="400CE186" w14:textId="77777777" w:rsidR="00F02279" w:rsidRPr="0098236F" w:rsidRDefault="00F02279" w:rsidP="00F02279">
      <w:pPr>
        <w:ind w:firstLine="567"/>
        <w:jc w:val="right"/>
        <w:rPr>
          <w:rFonts w:ascii="GHEA Grapalat" w:hAnsi="GHEA Grapalat" w:cs="Sylfaen"/>
          <w:i/>
          <w:color w:val="000000" w:themeColor="text1"/>
          <w:sz w:val="20"/>
          <w:szCs w:val="20"/>
          <w:lang w:val="pt-BR"/>
        </w:rPr>
      </w:pPr>
      <w:r w:rsidRPr="0098236F">
        <w:rPr>
          <w:rFonts w:ascii="GHEA Grapalat" w:hAnsi="GHEA Grapalat" w:cs="Sylfaen"/>
          <w:i/>
          <w:color w:val="000000" w:themeColor="text1"/>
          <w:sz w:val="20"/>
          <w:szCs w:val="20"/>
          <w:lang w:val="pt-BR"/>
        </w:rPr>
        <w:t xml:space="preserve">                      ծածկագրով պայմանագրի</w:t>
      </w:r>
    </w:p>
    <w:p w14:paraId="4934A6DF" w14:textId="77777777" w:rsidR="00F02279" w:rsidRPr="0098236F" w:rsidRDefault="00F02279" w:rsidP="00F02279">
      <w:pPr>
        <w:tabs>
          <w:tab w:val="left" w:pos="9540"/>
        </w:tabs>
        <w:rPr>
          <w:rFonts w:ascii="GHEA Grapalat" w:hAnsi="GHEA Grapalat"/>
          <w:color w:val="000000" w:themeColor="text1"/>
          <w:sz w:val="20"/>
          <w:lang w:val="pt-BR"/>
        </w:rPr>
      </w:pPr>
    </w:p>
    <w:p w14:paraId="03F2A703" w14:textId="77777777" w:rsidR="00F02279" w:rsidRPr="0098236F" w:rsidRDefault="00F02279" w:rsidP="00F02279">
      <w:pPr>
        <w:tabs>
          <w:tab w:val="left" w:pos="9540"/>
        </w:tabs>
        <w:rPr>
          <w:rFonts w:ascii="GHEA Grapalat" w:hAnsi="GHEA Grapalat"/>
          <w:color w:val="000000" w:themeColor="text1"/>
          <w:sz w:val="20"/>
          <w:lang w:val="pt-BR"/>
        </w:rPr>
      </w:pPr>
    </w:p>
    <w:p w14:paraId="0EFDC415" w14:textId="77777777" w:rsidR="00F02279" w:rsidRPr="0098236F" w:rsidRDefault="00F02279" w:rsidP="00F02279">
      <w:pPr>
        <w:jc w:val="center"/>
        <w:rPr>
          <w:rFonts w:ascii="GHEA Grapalat" w:hAnsi="GHEA Grapalat"/>
          <w:color w:val="000000" w:themeColor="text1"/>
          <w:sz w:val="20"/>
        </w:rPr>
      </w:pP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s="Sylfaen"/>
          <w:b/>
          <w:color w:val="000000" w:themeColor="text1"/>
          <w:sz w:val="22"/>
          <w:szCs w:val="22"/>
        </w:rPr>
        <w:softHyphen/>
      </w:r>
      <w:r w:rsidRPr="0098236F">
        <w:rPr>
          <w:rFonts w:ascii="GHEA Grapalat" w:hAnsi="GHEA Grapalat"/>
          <w:color w:val="000000" w:themeColor="text1"/>
          <w:sz w:val="20"/>
        </w:rPr>
        <w:t>ՎՃԱՐՄԱՆ ԺԱՄԱՆԱԿԱՑՈՒՅՑ*</w:t>
      </w:r>
    </w:p>
    <w:p w14:paraId="385810A1" w14:textId="77777777" w:rsidR="00F02279" w:rsidRPr="0098236F" w:rsidRDefault="00F02279" w:rsidP="00F02279">
      <w:pPr>
        <w:jc w:val="right"/>
        <w:rPr>
          <w:rFonts w:ascii="GHEA Grapalat" w:hAnsi="GHEA Grapalat"/>
          <w:color w:val="000000" w:themeColor="text1"/>
          <w:sz w:val="20"/>
        </w:rPr>
      </w:pPr>
      <w:r w:rsidRPr="0098236F">
        <w:rPr>
          <w:rFonts w:ascii="GHEA Grapalat" w:hAnsi="GHEA Grapalat"/>
          <w:color w:val="000000" w:themeColor="text1"/>
          <w:sz w:val="20"/>
        </w:rPr>
        <w:t xml:space="preserve">                                                                                                                                                                                                            </w:t>
      </w:r>
      <w:r w:rsidRPr="0098236F">
        <w:rPr>
          <w:rFonts w:ascii="GHEA Grapalat" w:hAnsi="GHEA Grapalat" w:cs="Sylfaen"/>
          <w:color w:val="000000" w:themeColor="text1"/>
          <w:sz w:val="18"/>
        </w:rPr>
        <w:t>ՀՀ</w:t>
      </w:r>
      <w:r w:rsidRPr="0098236F">
        <w:rPr>
          <w:rFonts w:ascii="GHEA Grapalat" w:hAnsi="GHEA Grapalat" w:cs="Sylfaen"/>
          <w:color w:val="000000" w:themeColor="text1"/>
          <w:sz w:val="18"/>
          <w:lang w:val="es-ES"/>
        </w:rPr>
        <w:t xml:space="preserve"> </w:t>
      </w:r>
      <w:r w:rsidRPr="0098236F">
        <w:rPr>
          <w:rFonts w:ascii="GHEA Grapalat" w:hAnsi="GHEA Grapalat" w:cs="Sylfaen"/>
          <w:color w:val="000000" w:themeColor="text1"/>
          <w:sz w:val="18"/>
        </w:rPr>
        <w:t>դրամ</w:t>
      </w:r>
    </w:p>
    <w:tbl>
      <w:tblPr>
        <w:tblW w:w="114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531"/>
        <w:gridCol w:w="1685"/>
        <w:gridCol w:w="470"/>
        <w:gridCol w:w="470"/>
        <w:gridCol w:w="469"/>
        <w:gridCol w:w="469"/>
        <w:gridCol w:w="469"/>
        <w:gridCol w:w="469"/>
        <w:gridCol w:w="469"/>
        <w:gridCol w:w="469"/>
        <w:gridCol w:w="469"/>
        <w:gridCol w:w="469"/>
        <w:gridCol w:w="469"/>
        <w:gridCol w:w="469"/>
        <w:gridCol w:w="1097"/>
      </w:tblGrid>
      <w:tr w:rsidR="00F02279" w:rsidRPr="0098236F" w14:paraId="21B636F0" w14:textId="77777777" w:rsidTr="000F384C">
        <w:tc>
          <w:tcPr>
            <w:tcW w:w="11430" w:type="dxa"/>
            <w:gridSpan w:val="16"/>
          </w:tcPr>
          <w:p w14:paraId="2582B067" w14:textId="77777777" w:rsidR="00F02279" w:rsidRPr="0098236F" w:rsidRDefault="00F02279" w:rsidP="00545BDE">
            <w:pPr>
              <w:jc w:val="center"/>
              <w:rPr>
                <w:rFonts w:ascii="GHEA Grapalat" w:hAnsi="GHEA Grapalat"/>
                <w:color w:val="000000" w:themeColor="text1"/>
                <w:sz w:val="18"/>
                <w:lang w:val="es-ES"/>
              </w:rPr>
            </w:pPr>
            <w:r w:rsidRPr="0098236F">
              <w:rPr>
                <w:rFonts w:ascii="GHEA Grapalat" w:hAnsi="GHEA Grapalat"/>
                <w:color w:val="000000" w:themeColor="text1"/>
                <w:sz w:val="18"/>
                <w:lang w:val="es-ES"/>
              </w:rPr>
              <w:t>Աշխատանքի</w:t>
            </w:r>
          </w:p>
        </w:tc>
      </w:tr>
      <w:tr w:rsidR="00F02279" w:rsidRPr="00E11226" w14:paraId="4D9834E0" w14:textId="77777777" w:rsidTr="000F384C">
        <w:tc>
          <w:tcPr>
            <w:tcW w:w="1541" w:type="dxa"/>
            <w:vAlign w:val="center"/>
          </w:tcPr>
          <w:p w14:paraId="66664EA8" w14:textId="77777777" w:rsidR="00F02279" w:rsidRPr="0098236F" w:rsidRDefault="00F02279" w:rsidP="00545BDE">
            <w:pPr>
              <w:jc w:val="center"/>
              <w:rPr>
                <w:rFonts w:ascii="GHEA Grapalat" w:hAnsi="GHEA Grapalat"/>
                <w:color w:val="000000" w:themeColor="text1"/>
                <w:sz w:val="18"/>
                <w:lang w:val="es-ES"/>
              </w:rPr>
            </w:pPr>
            <w:r w:rsidRPr="0098236F">
              <w:rPr>
                <w:rFonts w:ascii="GHEA Grapalat" w:hAnsi="GHEA Grapalat"/>
                <w:color w:val="000000" w:themeColor="text1"/>
                <w:sz w:val="18"/>
              </w:rPr>
              <w:t>հրավերով նախատեսված չափաբաժնի համարը</w:t>
            </w:r>
          </w:p>
        </w:tc>
        <w:tc>
          <w:tcPr>
            <w:tcW w:w="1530" w:type="dxa"/>
            <w:vAlign w:val="center"/>
          </w:tcPr>
          <w:p w14:paraId="7DE46915" w14:textId="77777777" w:rsidR="00F02279" w:rsidRPr="0098236F" w:rsidRDefault="00F02279" w:rsidP="00545BDE">
            <w:pPr>
              <w:jc w:val="center"/>
              <w:rPr>
                <w:rFonts w:ascii="GHEA Grapalat" w:hAnsi="GHEA Grapalat"/>
                <w:color w:val="000000" w:themeColor="text1"/>
                <w:sz w:val="18"/>
                <w:lang w:val="es-ES"/>
              </w:rPr>
            </w:pPr>
            <w:r w:rsidRPr="0098236F">
              <w:rPr>
                <w:rFonts w:ascii="GHEA Grapalat" w:hAnsi="GHEA Grapalat"/>
                <w:color w:val="000000" w:themeColor="text1"/>
                <w:sz w:val="18"/>
              </w:rPr>
              <w:t>գնումների</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պլանով</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նախատեսված</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միջանցիկ</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ծածկագիրը</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ըստ</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ԳՄԱ</w:t>
            </w:r>
            <w:r w:rsidRPr="0098236F">
              <w:rPr>
                <w:rFonts w:ascii="GHEA Grapalat" w:hAnsi="GHEA Grapalat"/>
                <w:color w:val="000000" w:themeColor="text1"/>
                <w:sz w:val="18"/>
                <w:lang w:val="es-ES"/>
              </w:rPr>
              <w:t xml:space="preserve"> </w:t>
            </w:r>
            <w:r w:rsidRPr="0098236F">
              <w:rPr>
                <w:rFonts w:ascii="GHEA Grapalat" w:hAnsi="GHEA Grapalat"/>
                <w:color w:val="000000" w:themeColor="text1"/>
                <w:sz w:val="18"/>
              </w:rPr>
              <w:t>դասակարգման</w:t>
            </w:r>
            <w:r w:rsidRPr="0098236F">
              <w:rPr>
                <w:rFonts w:ascii="GHEA Grapalat" w:hAnsi="GHEA Grapalat"/>
                <w:color w:val="000000" w:themeColor="text1"/>
                <w:sz w:val="18"/>
                <w:lang w:val="es-ES"/>
              </w:rPr>
              <w:t xml:space="preserve"> (CPV)</w:t>
            </w:r>
          </w:p>
        </w:tc>
        <w:tc>
          <w:tcPr>
            <w:tcW w:w="1684" w:type="dxa"/>
            <w:vAlign w:val="center"/>
          </w:tcPr>
          <w:p w14:paraId="3EA0339B" w14:textId="77777777" w:rsidR="00F02279" w:rsidRPr="0098236F" w:rsidRDefault="00F02279" w:rsidP="00545BDE">
            <w:pPr>
              <w:jc w:val="center"/>
              <w:rPr>
                <w:rFonts w:ascii="GHEA Grapalat" w:hAnsi="GHEA Grapalat"/>
                <w:color w:val="000000" w:themeColor="text1"/>
                <w:sz w:val="18"/>
                <w:lang w:val="es-ES"/>
              </w:rPr>
            </w:pPr>
            <w:r w:rsidRPr="0098236F">
              <w:rPr>
                <w:rFonts w:ascii="GHEA Grapalat" w:hAnsi="GHEA Grapalat"/>
                <w:color w:val="000000" w:themeColor="text1"/>
                <w:sz w:val="18"/>
              </w:rPr>
              <w:t>անվանումը</w:t>
            </w:r>
          </w:p>
        </w:tc>
        <w:tc>
          <w:tcPr>
            <w:tcW w:w="6675" w:type="dxa"/>
            <w:gridSpan w:val="13"/>
            <w:vAlign w:val="center"/>
          </w:tcPr>
          <w:p w14:paraId="22E88738" w14:textId="77777777" w:rsidR="00F02279" w:rsidRPr="0098236F" w:rsidRDefault="00F02279" w:rsidP="00545BDE">
            <w:pPr>
              <w:jc w:val="both"/>
              <w:rPr>
                <w:rFonts w:ascii="GHEA Grapalat" w:hAnsi="GHEA Grapalat"/>
                <w:color w:val="000000" w:themeColor="text1"/>
                <w:sz w:val="18"/>
                <w:lang w:val="es-ES"/>
              </w:rPr>
            </w:pPr>
            <w:r w:rsidRPr="0098236F">
              <w:rPr>
                <w:rFonts w:ascii="GHEA Grapalat" w:hAnsi="GHEA Grapalat"/>
                <w:color w:val="000000" w:themeColor="text1"/>
                <w:sz w:val="18"/>
                <w:lang w:val="es-ES"/>
              </w:rPr>
              <w:t>դիմաց վճարումները նախատեսվում է իրականացնել 20  թ-ին` ըստ ամիսների, այդ թվում**</w:t>
            </w:r>
          </w:p>
        </w:tc>
      </w:tr>
      <w:tr w:rsidR="00F02279" w:rsidRPr="0098236F" w14:paraId="2193FBDA" w14:textId="77777777" w:rsidTr="000F384C">
        <w:trPr>
          <w:trHeight w:val="1538"/>
        </w:trPr>
        <w:tc>
          <w:tcPr>
            <w:tcW w:w="1541" w:type="dxa"/>
          </w:tcPr>
          <w:p w14:paraId="633164CB" w14:textId="77777777" w:rsidR="00F02279" w:rsidRPr="0098236F" w:rsidRDefault="00F02279" w:rsidP="00545BDE">
            <w:pPr>
              <w:jc w:val="center"/>
              <w:rPr>
                <w:rFonts w:ascii="GHEA Grapalat" w:hAnsi="GHEA Grapalat"/>
                <w:color w:val="000000" w:themeColor="text1"/>
                <w:sz w:val="20"/>
                <w:lang w:val="es-ES"/>
              </w:rPr>
            </w:pPr>
          </w:p>
        </w:tc>
        <w:tc>
          <w:tcPr>
            <w:tcW w:w="1530" w:type="dxa"/>
          </w:tcPr>
          <w:p w14:paraId="78F49D67" w14:textId="77777777" w:rsidR="00F02279" w:rsidRPr="0098236F" w:rsidRDefault="00F02279" w:rsidP="00545BDE">
            <w:pPr>
              <w:jc w:val="center"/>
              <w:rPr>
                <w:rFonts w:ascii="GHEA Grapalat" w:hAnsi="GHEA Grapalat"/>
                <w:color w:val="000000" w:themeColor="text1"/>
                <w:sz w:val="20"/>
                <w:lang w:val="es-ES"/>
              </w:rPr>
            </w:pPr>
          </w:p>
        </w:tc>
        <w:tc>
          <w:tcPr>
            <w:tcW w:w="1684" w:type="dxa"/>
          </w:tcPr>
          <w:p w14:paraId="5B477A91" w14:textId="77777777" w:rsidR="00F02279" w:rsidRPr="0098236F" w:rsidRDefault="00F02279" w:rsidP="00545BDE">
            <w:pPr>
              <w:jc w:val="center"/>
              <w:rPr>
                <w:rFonts w:ascii="GHEA Grapalat" w:hAnsi="GHEA Grapalat"/>
                <w:color w:val="000000" w:themeColor="text1"/>
                <w:sz w:val="20"/>
                <w:lang w:val="es-ES"/>
              </w:rPr>
            </w:pPr>
          </w:p>
        </w:tc>
        <w:tc>
          <w:tcPr>
            <w:tcW w:w="470" w:type="dxa"/>
            <w:textDirection w:val="btLr"/>
            <w:vAlign w:val="center"/>
          </w:tcPr>
          <w:p w14:paraId="6035FA25"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հունվար</w:t>
            </w:r>
          </w:p>
        </w:tc>
        <w:tc>
          <w:tcPr>
            <w:tcW w:w="470" w:type="dxa"/>
            <w:textDirection w:val="btLr"/>
            <w:vAlign w:val="center"/>
          </w:tcPr>
          <w:p w14:paraId="11CA45BF" w14:textId="77777777" w:rsidR="00F02279" w:rsidRPr="0098236F" w:rsidRDefault="00F02279" w:rsidP="00545BDE">
            <w:pPr>
              <w:ind w:left="113" w:right="-7"/>
              <w:jc w:val="center"/>
              <w:rPr>
                <w:rFonts w:ascii="GHEA Grapalat" w:hAnsi="GHEA Grapalat" w:cs="Sylfaen"/>
                <w:color w:val="000000" w:themeColor="text1"/>
                <w:sz w:val="18"/>
                <w:szCs w:val="22"/>
                <w:lang w:val="pt-BR"/>
              </w:rPr>
            </w:pPr>
            <w:r w:rsidRPr="0098236F">
              <w:rPr>
                <w:rFonts w:ascii="GHEA Grapalat" w:hAnsi="GHEA Grapalat" w:cs="Sylfaen"/>
                <w:color w:val="000000" w:themeColor="text1"/>
                <w:sz w:val="18"/>
                <w:szCs w:val="22"/>
                <w:lang w:val="pt-BR"/>
              </w:rPr>
              <w:t>փետրվար</w:t>
            </w:r>
          </w:p>
        </w:tc>
        <w:tc>
          <w:tcPr>
            <w:tcW w:w="470" w:type="dxa"/>
            <w:textDirection w:val="btLr"/>
            <w:vAlign w:val="center"/>
          </w:tcPr>
          <w:p w14:paraId="17E25DDF"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մարտ</w:t>
            </w:r>
          </w:p>
        </w:tc>
        <w:tc>
          <w:tcPr>
            <w:tcW w:w="470" w:type="dxa"/>
            <w:textDirection w:val="btLr"/>
            <w:vAlign w:val="center"/>
          </w:tcPr>
          <w:p w14:paraId="6237F14D" w14:textId="77777777" w:rsidR="00F02279" w:rsidRPr="0098236F" w:rsidRDefault="00F02279" w:rsidP="00545BDE">
            <w:pPr>
              <w:ind w:left="113" w:right="-7"/>
              <w:jc w:val="center"/>
              <w:rPr>
                <w:rFonts w:ascii="GHEA Grapalat" w:hAnsi="GHEA Grapalat" w:cs="Sylfaen"/>
                <w:color w:val="000000" w:themeColor="text1"/>
                <w:sz w:val="18"/>
                <w:szCs w:val="22"/>
                <w:lang w:val="pt-BR"/>
              </w:rPr>
            </w:pPr>
            <w:r w:rsidRPr="0098236F">
              <w:rPr>
                <w:rFonts w:ascii="GHEA Grapalat" w:hAnsi="GHEA Grapalat" w:cs="Sylfaen"/>
                <w:color w:val="000000" w:themeColor="text1"/>
                <w:sz w:val="18"/>
                <w:szCs w:val="22"/>
                <w:lang w:val="pt-BR"/>
              </w:rPr>
              <w:t>ապրիլ</w:t>
            </w:r>
          </w:p>
        </w:tc>
        <w:tc>
          <w:tcPr>
            <w:tcW w:w="470" w:type="dxa"/>
            <w:textDirection w:val="btLr"/>
            <w:vAlign w:val="center"/>
          </w:tcPr>
          <w:p w14:paraId="17310725"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մայիս</w:t>
            </w:r>
          </w:p>
        </w:tc>
        <w:tc>
          <w:tcPr>
            <w:tcW w:w="470" w:type="dxa"/>
            <w:textDirection w:val="btLr"/>
            <w:vAlign w:val="center"/>
          </w:tcPr>
          <w:p w14:paraId="4EEBC6B2"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հունիս</w:t>
            </w:r>
          </w:p>
        </w:tc>
        <w:tc>
          <w:tcPr>
            <w:tcW w:w="470" w:type="dxa"/>
            <w:textDirection w:val="btLr"/>
            <w:vAlign w:val="center"/>
          </w:tcPr>
          <w:p w14:paraId="4632739B"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հուլիս</w:t>
            </w:r>
            <w:r w:rsidRPr="0098236F">
              <w:rPr>
                <w:rFonts w:ascii="GHEA Grapalat" w:hAnsi="GHEA Grapalat" w:cs="Times Armenian"/>
                <w:color w:val="000000" w:themeColor="text1"/>
                <w:sz w:val="18"/>
                <w:szCs w:val="22"/>
                <w:lang w:val="pt-BR"/>
              </w:rPr>
              <w:t xml:space="preserve"> </w:t>
            </w:r>
          </w:p>
        </w:tc>
        <w:tc>
          <w:tcPr>
            <w:tcW w:w="470" w:type="dxa"/>
            <w:textDirection w:val="btLr"/>
            <w:vAlign w:val="center"/>
          </w:tcPr>
          <w:p w14:paraId="1889CC17"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օգոստոս</w:t>
            </w:r>
          </w:p>
        </w:tc>
        <w:tc>
          <w:tcPr>
            <w:tcW w:w="470" w:type="dxa"/>
            <w:textDirection w:val="btLr"/>
            <w:vAlign w:val="center"/>
          </w:tcPr>
          <w:p w14:paraId="79674C78"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սեպտեմբեր</w:t>
            </w:r>
            <w:r w:rsidRPr="0098236F">
              <w:rPr>
                <w:rFonts w:ascii="GHEA Grapalat" w:hAnsi="GHEA Grapalat" w:cs="Times Armenian"/>
                <w:color w:val="000000" w:themeColor="text1"/>
                <w:sz w:val="18"/>
                <w:szCs w:val="22"/>
                <w:lang w:val="pt-BR"/>
              </w:rPr>
              <w:t xml:space="preserve"> </w:t>
            </w:r>
          </w:p>
        </w:tc>
        <w:tc>
          <w:tcPr>
            <w:tcW w:w="470" w:type="dxa"/>
            <w:textDirection w:val="btLr"/>
            <w:vAlign w:val="center"/>
          </w:tcPr>
          <w:p w14:paraId="0AED87B1"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հոկտեմբեր</w:t>
            </w:r>
          </w:p>
        </w:tc>
        <w:tc>
          <w:tcPr>
            <w:tcW w:w="470" w:type="dxa"/>
            <w:textDirection w:val="btLr"/>
            <w:vAlign w:val="center"/>
          </w:tcPr>
          <w:p w14:paraId="557B3A96"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olor w:val="000000" w:themeColor="text1"/>
                <w:sz w:val="18"/>
              </w:rPr>
              <w:t xml:space="preserve"> </w:t>
            </w:r>
            <w:r w:rsidRPr="0098236F">
              <w:rPr>
                <w:rFonts w:ascii="GHEA Grapalat" w:hAnsi="GHEA Grapalat" w:cs="Sylfaen"/>
                <w:color w:val="000000" w:themeColor="text1"/>
                <w:sz w:val="18"/>
                <w:szCs w:val="22"/>
                <w:lang w:val="pt-BR"/>
              </w:rPr>
              <w:t>նոյեմբեր</w:t>
            </w:r>
          </w:p>
        </w:tc>
        <w:tc>
          <w:tcPr>
            <w:tcW w:w="470" w:type="dxa"/>
            <w:textDirection w:val="btLr"/>
            <w:vAlign w:val="center"/>
          </w:tcPr>
          <w:p w14:paraId="7383698D" w14:textId="77777777" w:rsidR="00F02279" w:rsidRPr="0098236F" w:rsidRDefault="00F02279" w:rsidP="00545BDE">
            <w:pPr>
              <w:ind w:left="113" w:right="-7"/>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դեկտեմբեր</w:t>
            </w:r>
          </w:p>
        </w:tc>
        <w:tc>
          <w:tcPr>
            <w:tcW w:w="1035" w:type="dxa"/>
            <w:vAlign w:val="center"/>
          </w:tcPr>
          <w:p w14:paraId="137536FE" w14:textId="77777777" w:rsidR="00F02279" w:rsidRPr="0098236F" w:rsidRDefault="00F02279" w:rsidP="00545BDE">
            <w:pPr>
              <w:ind w:right="-1"/>
              <w:jc w:val="center"/>
              <w:rPr>
                <w:rFonts w:ascii="GHEA Grapalat" w:hAnsi="GHEA Grapalat"/>
                <w:color w:val="000000" w:themeColor="text1"/>
                <w:sz w:val="18"/>
                <w:szCs w:val="22"/>
                <w:lang w:val="pt-BR"/>
              </w:rPr>
            </w:pPr>
            <w:r w:rsidRPr="0098236F">
              <w:rPr>
                <w:rFonts w:ascii="GHEA Grapalat" w:hAnsi="GHEA Grapalat" w:cs="Sylfaen"/>
                <w:color w:val="000000" w:themeColor="text1"/>
                <w:sz w:val="18"/>
                <w:szCs w:val="22"/>
                <w:lang w:val="pt-BR"/>
              </w:rPr>
              <w:t>Ընդամենը</w:t>
            </w:r>
          </w:p>
          <w:p w14:paraId="12CB6FFD" w14:textId="77777777" w:rsidR="00F02279" w:rsidRPr="0098236F" w:rsidRDefault="00F02279" w:rsidP="00545BDE">
            <w:pPr>
              <w:jc w:val="center"/>
              <w:rPr>
                <w:rFonts w:ascii="GHEA Grapalat" w:hAnsi="GHEA Grapalat"/>
                <w:color w:val="000000" w:themeColor="text1"/>
                <w:sz w:val="18"/>
                <w:lang w:val="es-ES"/>
              </w:rPr>
            </w:pPr>
          </w:p>
        </w:tc>
      </w:tr>
      <w:tr w:rsidR="00F02279" w:rsidRPr="0098236F" w14:paraId="1C31AC64" w14:textId="77777777" w:rsidTr="000F384C">
        <w:trPr>
          <w:trHeight w:val="1538"/>
        </w:trPr>
        <w:tc>
          <w:tcPr>
            <w:tcW w:w="1541" w:type="dxa"/>
          </w:tcPr>
          <w:p w14:paraId="4531A3DA" w14:textId="179345A5" w:rsidR="00F02279" w:rsidRPr="0098236F" w:rsidRDefault="000F384C" w:rsidP="00545BDE">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1</w:t>
            </w:r>
          </w:p>
        </w:tc>
        <w:tc>
          <w:tcPr>
            <w:tcW w:w="1530" w:type="dxa"/>
          </w:tcPr>
          <w:p w14:paraId="1C67AAE1" w14:textId="388D0C84" w:rsidR="00F02279" w:rsidRPr="0098236F" w:rsidRDefault="000F384C" w:rsidP="00545BDE">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45461100</w:t>
            </w:r>
            <w:r w:rsidR="00960B74" w:rsidRPr="0098236F">
              <w:rPr>
                <w:rFonts w:ascii="GHEA Grapalat" w:hAnsi="GHEA Grapalat"/>
                <w:color w:val="000000" w:themeColor="text1"/>
                <w:sz w:val="20"/>
                <w:lang w:val="hy-AM"/>
              </w:rPr>
              <w:t>/50</w:t>
            </w:r>
            <w:r w:rsidR="007C27F0">
              <w:rPr>
                <w:rFonts w:ascii="GHEA Grapalat" w:hAnsi="GHEA Grapalat"/>
                <w:color w:val="000000" w:themeColor="text1"/>
                <w:sz w:val="20"/>
                <w:lang w:val="hy-AM"/>
              </w:rPr>
              <w:t>1</w:t>
            </w:r>
          </w:p>
        </w:tc>
        <w:tc>
          <w:tcPr>
            <w:tcW w:w="1684" w:type="dxa"/>
          </w:tcPr>
          <w:p w14:paraId="5013348E" w14:textId="31C2C416" w:rsidR="00F02279" w:rsidRPr="0098236F" w:rsidRDefault="000F384C" w:rsidP="00545BDE">
            <w:pPr>
              <w:jc w:val="center"/>
              <w:rPr>
                <w:rFonts w:ascii="GHEA Grapalat" w:hAnsi="GHEA Grapalat"/>
                <w:color w:val="000000" w:themeColor="text1"/>
                <w:sz w:val="20"/>
                <w:lang w:val="hy-AM"/>
              </w:rPr>
            </w:pPr>
            <w:r w:rsidRPr="0098236F">
              <w:rPr>
                <w:rFonts w:ascii="GHEA Grapalat" w:hAnsi="GHEA Grapalat"/>
                <w:color w:val="000000" w:themeColor="text1"/>
                <w:sz w:val="20"/>
                <w:lang w:val="hy-AM"/>
              </w:rPr>
              <w:t>Շենքերի շինությունների ընթացիկ նորոգման աշխատանքներ</w:t>
            </w:r>
          </w:p>
        </w:tc>
        <w:tc>
          <w:tcPr>
            <w:tcW w:w="470" w:type="dxa"/>
          </w:tcPr>
          <w:p w14:paraId="0BD41BFB" w14:textId="77777777" w:rsidR="00F02279" w:rsidRPr="0098236F" w:rsidRDefault="00F02279" w:rsidP="00545BDE">
            <w:pPr>
              <w:jc w:val="center"/>
              <w:rPr>
                <w:rFonts w:ascii="GHEA Grapalat" w:hAnsi="GHEA Grapalat"/>
                <w:color w:val="000000" w:themeColor="text1"/>
                <w:sz w:val="20"/>
                <w:lang w:val="pt-BR"/>
              </w:rPr>
            </w:pPr>
          </w:p>
          <w:p w14:paraId="63423157" w14:textId="77777777" w:rsidR="00F02279" w:rsidRPr="0098236F" w:rsidRDefault="00F02279" w:rsidP="00545BDE">
            <w:pPr>
              <w:jc w:val="center"/>
              <w:rPr>
                <w:rFonts w:ascii="GHEA Grapalat" w:hAnsi="GHEA Grapalat"/>
                <w:color w:val="000000" w:themeColor="text1"/>
                <w:sz w:val="20"/>
                <w:lang w:val="pt-BR"/>
              </w:rPr>
            </w:pPr>
          </w:p>
          <w:p w14:paraId="7D6BC98B" w14:textId="77777777" w:rsidR="00F02279" w:rsidRPr="0098236F" w:rsidRDefault="00F02279" w:rsidP="00545BDE">
            <w:pPr>
              <w:jc w:val="center"/>
              <w:rPr>
                <w:rFonts w:ascii="GHEA Grapalat" w:hAnsi="GHEA Grapalat"/>
                <w:color w:val="000000" w:themeColor="text1"/>
                <w:lang w:val="pt-BR"/>
              </w:rPr>
            </w:pPr>
            <w:r w:rsidRPr="0098236F">
              <w:rPr>
                <w:rFonts w:ascii="GHEA Grapalat" w:hAnsi="GHEA Grapalat"/>
                <w:color w:val="000000" w:themeColor="text1"/>
                <w:sz w:val="20"/>
                <w:lang w:val="pt-BR"/>
              </w:rPr>
              <w:t>... %</w:t>
            </w:r>
          </w:p>
        </w:tc>
        <w:tc>
          <w:tcPr>
            <w:tcW w:w="470" w:type="dxa"/>
          </w:tcPr>
          <w:p w14:paraId="2B1FCBC3" w14:textId="77777777" w:rsidR="00F02279" w:rsidRPr="0098236F" w:rsidRDefault="00F02279" w:rsidP="00545BDE">
            <w:pPr>
              <w:jc w:val="center"/>
              <w:rPr>
                <w:rFonts w:ascii="GHEA Grapalat" w:hAnsi="GHEA Grapalat"/>
                <w:color w:val="000000" w:themeColor="text1"/>
                <w:sz w:val="20"/>
                <w:lang w:val="pt-BR"/>
              </w:rPr>
            </w:pPr>
          </w:p>
          <w:p w14:paraId="7DD8D1D3" w14:textId="77777777" w:rsidR="00F02279" w:rsidRPr="0098236F" w:rsidRDefault="00F02279" w:rsidP="00545BDE">
            <w:pPr>
              <w:jc w:val="center"/>
              <w:rPr>
                <w:rFonts w:ascii="GHEA Grapalat" w:hAnsi="GHEA Grapalat"/>
                <w:color w:val="000000" w:themeColor="text1"/>
                <w:sz w:val="20"/>
                <w:lang w:val="pt-BR"/>
              </w:rPr>
            </w:pPr>
          </w:p>
          <w:p w14:paraId="01F691A1" w14:textId="77777777" w:rsidR="00F02279" w:rsidRPr="0098236F" w:rsidRDefault="00F02279" w:rsidP="00545BDE">
            <w:pPr>
              <w:jc w:val="center"/>
              <w:rPr>
                <w:rFonts w:ascii="GHEA Grapalat" w:hAnsi="GHEA Grapalat"/>
                <w:color w:val="000000" w:themeColor="text1"/>
                <w:lang w:val="pt-BR"/>
              </w:rPr>
            </w:pPr>
            <w:r w:rsidRPr="0098236F">
              <w:rPr>
                <w:rFonts w:ascii="GHEA Grapalat" w:hAnsi="GHEA Grapalat"/>
                <w:color w:val="000000" w:themeColor="text1"/>
                <w:sz w:val="20"/>
                <w:lang w:val="pt-BR"/>
              </w:rPr>
              <w:t>... %</w:t>
            </w:r>
          </w:p>
        </w:tc>
        <w:tc>
          <w:tcPr>
            <w:tcW w:w="470" w:type="dxa"/>
          </w:tcPr>
          <w:p w14:paraId="6B3D7845" w14:textId="77777777" w:rsidR="00F02279" w:rsidRPr="0098236F" w:rsidRDefault="00F02279" w:rsidP="00545BDE">
            <w:pPr>
              <w:jc w:val="center"/>
              <w:rPr>
                <w:rFonts w:ascii="GHEA Grapalat" w:hAnsi="GHEA Grapalat"/>
                <w:color w:val="000000" w:themeColor="text1"/>
                <w:sz w:val="20"/>
                <w:lang w:val="pt-BR"/>
              </w:rPr>
            </w:pPr>
          </w:p>
          <w:p w14:paraId="303BE468" w14:textId="77777777" w:rsidR="00F02279" w:rsidRPr="0098236F" w:rsidRDefault="00F02279" w:rsidP="00545BDE">
            <w:pPr>
              <w:jc w:val="center"/>
              <w:rPr>
                <w:rFonts w:ascii="GHEA Grapalat" w:hAnsi="GHEA Grapalat"/>
                <w:color w:val="000000" w:themeColor="text1"/>
                <w:sz w:val="20"/>
                <w:lang w:val="pt-BR"/>
              </w:rPr>
            </w:pPr>
          </w:p>
          <w:p w14:paraId="04B64593"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5F97B912" w14:textId="77777777" w:rsidR="00F02279" w:rsidRPr="0098236F" w:rsidRDefault="00F02279" w:rsidP="00545BDE">
            <w:pPr>
              <w:jc w:val="center"/>
              <w:rPr>
                <w:rFonts w:ascii="GHEA Grapalat" w:hAnsi="GHEA Grapalat"/>
                <w:color w:val="000000" w:themeColor="text1"/>
                <w:sz w:val="20"/>
                <w:lang w:val="pt-BR"/>
              </w:rPr>
            </w:pPr>
          </w:p>
          <w:p w14:paraId="5AA3C8DF" w14:textId="77777777" w:rsidR="00F02279" w:rsidRPr="0098236F" w:rsidRDefault="00F02279" w:rsidP="00545BDE">
            <w:pPr>
              <w:jc w:val="center"/>
              <w:rPr>
                <w:rFonts w:ascii="GHEA Grapalat" w:hAnsi="GHEA Grapalat"/>
                <w:color w:val="000000" w:themeColor="text1"/>
                <w:sz w:val="20"/>
                <w:lang w:val="pt-BR"/>
              </w:rPr>
            </w:pPr>
          </w:p>
          <w:p w14:paraId="585DEAFA"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260C5C1A" w14:textId="77777777" w:rsidR="00F02279" w:rsidRPr="0098236F" w:rsidRDefault="00F02279" w:rsidP="00545BDE">
            <w:pPr>
              <w:jc w:val="center"/>
              <w:rPr>
                <w:rFonts w:ascii="GHEA Grapalat" w:hAnsi="GHEA Grapalat"/>
                <w:color w:val="000000" w:themeColor="text1"/>
                <w:sz w:val="20"/>
                <w:lang w:val="pt-BR"/>
              </w:rPr>
            </w:pPr>
          </w:p>
          <w:p w14:paraId="43361EC5" w14:textId="77777777" w:rsidR="00F02279" w:rsidRPr="0098236F" w:rsidRDefault="00F02279" w:rsidP="00545BDE">
            <w:pPr>
              <w:jc w:val="center"/>
              <w:rPr>
                <w:rFonts w:ascii="GHEA Grapalat" w:hAnsi="GHEA Grapalat"/>
                <w:color w:val="000000" w:themeColor="text1"/>
                <w:sz w:val="20"/>
                <w:lang w:val="pt-BR"/>
              </w:rPr>
            </w:pPr>
          </w:p>
          <w:p w14:paraId="0E4756CB"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61D95A73" w14:textId="77777777" w:rsidR="00F02279" w:rsidRPr="0098236F" w:rsidRDefault="00F02279" w:rsidP="00545BDE">
            <w:pPr>
              <w:jc w:val="center"/>
              <w:rPr>
                <w:rFonts w:ascii="GHEA Grapalat" w:hAnsi="GHEA Grapalat"/>
                <w:color w:val="000000" w:themeColor="text1"/>
                <w:sz w:val="20"/>
                <w:lang w:val="pt-BR"/>
              </w:rPr>
            </w:pPr>
          </w:p>
          <w:p w14:paraId="6A6FCA29" w14:textId="77777777" w:rsidR="00F02279" w:rsidRPr="0098236F" w:rsidRDefault="00F02279" w:rsidP="00545BDE">
            <w:pPr>
              <w:jc w:val="center"/>
              <w:rPr>
                <w:rFonts w:ascii="GHEA Grapalat" w:hAnsi="GHEA Grapalat"/>
                <w:color w:val="000000" w:themeColor="text1"/>
                <w:sz w:val="20"/>
                <w:lang w:val="pt-BR"/>
              </w:rPr>
            </w:pPr>
          </w:p>
          <w:p w14:paraId="5DAB85AC"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1833FE37" w14:textId="77777777" w:rsidR="00F02279" w:rsidRPr="0098236F" w:rsidRDefault="00F02279" w:rsidP="00545BDE">
            <w:pPr>
              <w:jc w:val="center"/>
              <w:rPr>
                <w:rFonts w:ascii="GHEA Grapalat" w:hAnsi="GHEA Grapalat"/>
                <w:color w:val="000000" w:themeColor="text1"/>
                <w:sz w:val="20"/>
                <w:lang w:val="pt-BR"/>
              </w:rPr>
            </w:pPr>
          </w:p>
          <w:p w14:paraId="1DAC3895" w14:textId="77777777" w:rsidR="00F02279" w:rsidRPr="0098236F" w:rsidRDefault="00F02279" w:rsidP="00545BDE">
            <w:pPr>
              <w:jc w:val="center"/>
              <w:rPr>
                <w:rFonts w:ascii="GHEA Grapalat" w:hAnsi="GHEA Grapalat"/>
                <w:color w:val="000000" w:themeColor="text1"/>
                <w:sz w:val="20"/>
                <w:lang w:val="pt-BR"/>
              </w:rPr>
            </w:pPr>
          </w:p>
          <w:p w14:paraId="7303733C"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6668AD18" w14:textId="77777777" w:rsidR="00F02279" w:rsidRPr="0098236F" w:rsidRDefault="00F02279" w:rsidP="00545BDE">
            <w:pPr>
              <w:jc w:val="center"/>
              <w:rPr>
                <w:rFonts w:ascii="GHEA Grapalat" w:hAnsi="GHEA Grapalat"/>
                <w:color w:val="000000" w:themeColor="text1"/>
                <w:sz w:val="20"/>
                <w:lang w:val="pt-BR"/>
              </w:rPr>
            </w:pPr>
          </w:p>
          <w:p w14:paraId="58C56BED" w14:textId="77777777" w:rsidR="00F02279" w:rsidRPr="0098236F" w:rsidRDefault="00F02279" w:rsidP="00545BDE">
            <w:pPr>
              <w:jc w:val="center"/>
              <w:rPr>
                <w:rFonts w:ascii="GHEA Grapalat" w:hAnsi="GHEA Grapalat"/>
                <w:color w:val="000000" w:themeColor="text1"/>
                <w:sz w:val="20"/>
                <w:lang w:val="pt-BR"/>
              </w:rPr>
            </w:pPr>
          </w:p>
          <w:p w14:paraId="28CA46C1"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730923EA" w14:textId="77777777" w:rsidR="00F02279" w:rsidRPr="0098236F" w:rsidRDefault="00F02279" w:rsidP="00545BDE">
            <w:pPr>
              <w:jc w:val="center"/>
              <w:rPr>
                <w:rFonts w:ascii="GHEA Grapalat" w:hAnsi="GHEA Grapalat"/>
                <w:color w:val="000000" w:themeColor="text1"/>
                <w:sz w:val="20"/>
                <w:lang w:val="pt-BR"/>
              </w:rPr>
            </w:pPr>
          </w:p>
          <w:p w14:paraId="40B3C4FD" w14:textId="77777777" w:rsidR="00F02279" w:rsidRPr="0098236F" w:rsidRDefault="00F02279" w:rsidP="00545BDE">
            <w:pPr>
              <w:jc w:val="center"/>
              <w:rPr>
                <w:rFonts w:ascii="GHEA Grapalat" w:hAnsi="GHEA Grapalat"/>
                <w:color w:val="000000" w:themeColor="text1"/>
                <w:sz w:val="20"/>
                <w:lang w:val="pt-BR"/>
              </w:rPr>
            </w:pPr>
          </w:p>
          <w:p w14:paraId="4B98F6DA"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4642D3F9" w14:textId="77777777" w:rsidR="00F02279" w:rsidRPr="0098236F" w:rsidRDefault="00F02279" w:rsidP="00545BDE">
            <w:pPr>
              <w:jc w:val="center"/>
              <w:rPr>
                <w:rFonts w:ascii="GHEA Grapalat" w:hAnsi="GHEA Grapalat"/>
                <w:color w:val="000000" w:themeColor="text1"/>
                <w:sz w:val="20"/>
                <w:lang w:val="pt-BR"/>
              </w:rPr>
            </w:pPr>
          </w:p>
          <w:p w14:paraId="0CCADBF0" w14:textId="77777777" w:rsidR="00F02279" w:rsidRPr="0098236F" w:rsidRDefault="00F02279" w:rsidP="00545BDE">
            <w:pPr>
              <w:jc w:val="center"/>
              <w:rPr>
                <w:rFonts w:ascii="GHEA Grapalat" w:hAnsi="GHEA Grapalat"/>
                <w:color w:val="000000" w:themeColor="text1"/>
                <w:sz w:val="20"/>
                <w:lang w:val="pt-BR"/>
              </w:rPr>
            </w:pPr>
          </w:p>
          <w:p w14:paraId="5D644FEA"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6C5ABA04" w14:textId="77777777" w:rsidR="00F02279" w:rsidRPr="0098236F" w:rsidRDefault="00F02279" w:rsidP="00545BDE">
            <w:pPr>
              <w:jc w:val="center"/>
              <w:rPr>
                <w:rFonts w:ascii="GHEA Grapalat" w:hAnsi="GHEA Grapalat"/>
                <w:color w:val="000000" w:themeColor="text1"/>
                <w:sz w:val="20"/>
                <w:lang w:val="pt-BR"/>
              </w:rPr>
            </w:pPr>
          </w:p>
          <w:p w14:paraId="6F9F2EE0" w14:textId="77777777" w:rsidR="00F02279" w:rsidRPr="0098236F" w:rsidRDefault="00F02279" w:rsidP="00545BDE">
            <w:pPr>
              <w:jc w:val="center"/>
              <w:rPr>
                <w:rFonts w:ascii="GHEA Grapalat" w:hAnsi="GHEA Grapalat"/>
                <w:color w:val="000000" w:themeColor="text1"/>
                <w:sz w:val="20"/>
                <w:lang w:val="pt-BR"/>
              </w:rPr>
            </w:pPr>
          </w:p>
          <w:p w14:paraId="48D6384B"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470" w:type="dxa"/>
          </w:tcPr>
          <w:p w14:paraId="5D3A64E5" w14:textId="77777777" w:rsidR="00F02279" w:rsidRPr="0098236F" w:rsidRDefault="00F02279" w:rsidP="00545BDE">
            <w:pPr>
              <w:jc w:val="center"/>
              <w:rPr>
                <w:rFonts w:ascii="GHEA Grapalat" w:hAnsi="GHEA Grapalat"/>
                <w:color w:val="000000" w:themeColor="text1"/>
                <w:sz w:val="20"/>
                <w:lang w:val="pt-BR"/>
              </w:rPr>
            </w:pPr>
          </w:p>
          <w:p w14:paraId="243D8241" w14:textId="77777777" w:rsidR="00F02279" w:rsidRPr="0098236F" w:rsidRDefault="00F02279" w:rsidP="00545BDE">
            <w:pPr>
              <w:jc w:val="center"/>
              <w:rPr>
                <w:rFonts w:ascii="GHEA Grapalat" w:hAnsi="GHEA Grapalat"/>
                <w:color w:val="000000" w:themeColor="text1"/>
                <w:sz w:val="20"/>
                <w:lang w:val="pt-BR"/>
              </w:rPr>
            </w:pPr>
          </w:p>
          <w:p w14:paraId="66BAC204" w14:textId="77777777" w:rsidR="00F02279" w:rsidRPr="0098236F" w:rsidRDefault="00F02279" w:rsidP="00545BDE">
            <w:pPr>
              <w:jc w:val="center"/>
              <w:rPr>
                <w:rFonts w:ascii="GHEA Grapalat" w:hAnsi="GHEA Grapalat" w:cs="Arial"/>
                <w:color w:val="000000" w:themeColor="text1"/>
                <w:sz w:val="18"/>
                <w:szCs w:val="18"/>
                <w:lang w:val="pt-BR"/>
              </w:rPr>
            </w:pPr>
            <w:r w:rsidRPr="0098236F">
              <w:rPr>
                <w:rFonts w:ascii="GHEA Grapalat" w:hAnsi="GHEA Grapalat"/>
                <w:color w:val="000000" w:themeColor="text1"/>
                <w:sz w:val="20"/>
                <w:lang w:val="pt-BR"/>
              </w:rPr>
              <w:t>... %</w:t>
            </w:r>
          </w:p>
        </w:tc>
        <w:tc>
          <w:tcPr>
            <w:tcW w:w="1035" w:type="dxa"/>
          </w:tcPr>
          <w:p w14:paraId="25B1FB75" w14:textId="77777777" w:rsidR="00F02279" w:rsidRPr="0098236F" w:rsidRDefault="00F02279" w:rsidP="00545BDE">
            <w:pPr>
              <w:jc w:val="center"/>
              <w:rPr>
                <w:rFonts w:ascii="GHEA Grapalat" w:hAnsi="GHEA Grapalat"/>
                <w:color w:val="000000" w:themeColor="text1"/>
                <w:sz w:val="20"/>
                <w:lang w:val="pt-BR"/>
              </w:rPr>
            </w:pPr>
          </w:p>
          <w:p w14:paraId="38086F7A" w14:textId="77777777" w:rsidR="00F02279" w:rsidRPr="0098236F" w:rsidRDefault="00F02279" w:rsidP="00545BDE">
            <w:pPr>
              <w:jc w:val="center"/>
              <w:rPr>
                <w:rFonts w:ascii="GHEA Grapalat" w:hAnsi="GHEA Grapalat"/>
                <w:color w:val="000000" w:themeColor="text1"/>
                <w:sz w:val="20"/>
                <w:lang w:val="pt-BR"/>
              </w:rPr>
            </w:pPr>
          </w:p>
          <w:p w14:paraId="36A96919" w14:textId="77777777" w:rsidR="00F02279" w:rsidRPr="0098236F" w:rsidRDefault="00F02279" w:rsidP="00545BDE">
            <w:pPr>
              <w:jc w:val="center"/>
              <w:rPr>
                <w:rFonts w:ascii="GHEA Grapalat" w:hAnsi="GHEA Grapalat"/>
                <w:b/>
                <w:color w:val="000000" w:themeColor="text1"/>
                <w:lang w:val="pt-BR"/>
              </w:rPr>
            </w:pPr>
            <w:r w:rsidRPr="0098236F">
              <w:rPr>
                <w:rFonts w:ascii="GHEA Grapalat" w:hAnsi="GHEA Grapalat"/>
                <w:color w:val="000000" w:themeColor="text1"/>
                <w:sz w:val="20"/>
                <w:lang w:val="pt-BR"/>
              </w:rPr>
              <w:t>... %</w:t>
            </w:r>
          </w:p>
        </w:tc>
      </w:tr>
    </w:tbl>
    <w:p w14:paraId="38AF36AB" w14:textId="77777777" w:rsidR="00F02279" w:rsidRPr="0098236F" w:rsidRDefault="00F02279" w:rsidP="00F02279">
      <w:pPr>
        <w:rPr>
          <w:rFonts w:ascii="GHEA Grapalat" w:hAnsi="GHEA Grapalat"/>
          <w:i/>
          <w:color w:val="000000" w:themeColor="text1"/>
          <w:sz w:val="18"/>
          <w:szCs w:val="18"/>
        </w:rPr>
      </w:pPr>
    </w:p>
    <w:p w14:paraId="34D11CC2" w14:textId="77777777" w:rsidR="00F02279" w:rsidRPr="0098236F" w:rsidRDefault="00F02279" w:rsidP="00F02279">
      <w:pPr>
        <w:jc w:val="both"/>
        <w:rPr>
          <w:rFonts w:ascii="GHEA Grapalat" w:hAnsi="GHEA Grapalat" w:cs="Sylfaen"/>
          <w:i/>
          <w:color w:val="000000" w:themeColor="text1"/>
          <w:sz w:val="18"/>
          <w:szCs w:val="18"/>
          <w:lang w:val="pt-BR"/>
        </w:rPr>
      </w:pPr>
      <w:r w:rsidRPr="0098236F">
        <w:rPr>
          <w:rFonts w:ascii="GHEA Grapalat" w:hAnsi="GHEA Grapalat"/>
          <w:i/>
          <w:color w:val="000000" w:themeColor="text1"/>
          <w:sz w:val="18"/>
          <w:szCs w:val="18"/>
        </w:rPr>
        <w:t xml:space="preserve">* </w:t>
      </w:r>
      <w:r w:rsidRPr="0098236F">
        <w:rPr>
          <w:rFonts w:ascii="GHEA Grapalat" w:hAnsi="GHEA Grapalat" w:cs="Sylfaen"/>
          <w:i/>
          <w:color w:val="000000" w:themeColor="text1"/>
          <w:sz w:val="18"/>
          <w:szCs w:val="18"/>
          <w:lang w:val="pt-BR"/>
        </w:rPr>
        <w:t>Վճարման</w:t>
      </w:r>
      <w:r w:rsidRPr="0098236F">
        <w:rPr>
          <w:rFonts w:ascii="GHEA Grapalat" w:hAnsi="GHEA Grapalat" w:cs="Times Armenian"/>
          <w:i/>
          <w:color w:val="000000" w:themeColor="text1"/>
          <w:sz w:val="18"/>
          <w:szCs w:val="18"/>
        </w:rPr>
        <w:t xml:space="preserve"> </w:t>
      </w:r>
      <w:r w:rsidRPr="0098236F">
        <w:rPr>
          <w:rFonts w:ascii="GHEA Grapalat" w:hAnsi="GHEA Grapalat" w:cs="Sylfaen"/>
          <w:i/>
          <w:color w:val="000000" w:themeColor="text1"/>
          <w:sz w:val="18"/>
          <w:szCs w:val="18"/>
          <w:lang w:val="pt-BR"/>
        </w:rPr>
        <w:t>ենթակա</w:t>
      </w:r>
      <w:r w:rsidRPr="0098236F">
        <w:rPr>
          <w:rFonts w:ascii="GHEA Grapalat" w:hAnsi="GHEA Grapalat" w:cs="Times Armenian"/>
          <w:i/>
          <w:color w:val="000000" w:themeColor="text1"/>
          <w:sz w:val="18"/>
          <w:szCs w:val="18"/>
        </w:rPr>
        <w:t xml:space="preserve"> </w:t>
      </w:r>
      <w:r w:rsidRPr="0098236F">
        <w:rPr>
          <w:rFonts w:ascii="GHEA Grapalat" w:hAnsi="GHEA Grapalat" w:cs="Sylfaen"/>
          <w:i/>
          <w:color w:val="000000" w:themeColor="text1"/>
          <w:sz w:val="18"/>
          <w:szCs w:val="18"/>
          <w:lang w:val="pt-BR"/>
        </w:rPr>
        <w:t>գումարները</w:t>
      </w:r>
      <w:r w:rsidRPr="0098236F">
        <w:rPr>
          <w:rFonts w:ascii="GHEA Grapalat" w:hAnsi="GHEA Grapalat" w:cs="Times Armenian"/>
          <w:i/>
          <w:color w:val="000000" w:themeColor="text1"/>
          <w:sz w:val="18"/>
          <w:szCs w:val="18"/>
        </w:rPr>
        <w:t xml:space="preserve"> </w:t>
      </w:r>
      <w:r w:rsidRPr="0098236F">
        <w:rPr>
          <w:rFonts w:ascii="GHEA Grapalat" w:hAnsi="GHEA Grapalat" w:cs="Sylfaen"/>
          <w:i/>
          <w:color w:val="000000" w:themeColor="text1"/>
          <w:sz w:val="18"/>
          <w:szCs w:val="18"/>
          <w:lang w:val="pt-BR"/>
        </w:rPr>
        <w:t>ներկայացվում են աճողական</w:t>
      </w:r>
      <w:r w:rsidRPr="0098236F">
        <w:rPr>
          <w:rFonts w:ascii="GHEA Grapalat" w:hAnsi="GHEA Grapalat" w:cs="Times Armenian"/>
          <w:i/>
          <w:color w:val="000000" w:themeColor="text1"/>
          <w:sz w:val="18"/>
          <w:szCs w:val="18"/>
        </w:rPr>
        <w:t xml:space="preserve"> </w:t>
      </w:r>
      <w:r w:rsidRPr="0098236F">
        <w:rPr>
          <w:rFonts w:ascii="GHEA Grapalat" w:hAnsi="GHEA Grapalat" w:cs="Sylfaen"/>
          <w:i/>
          <w:color w:val="000000" w:themeColor="text1"/>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98236F" w:rsidRDefault="00F02279" w:rsidP="00F02279">
      <w:pPr>
        <w:jc w:val="both"/>
        <w:rPr>
          <w:rFonts w:ascii="GHEA Grapalat" w:hAnsi="GHEA Grapalat"/>
          <w:i/>
          <w:color w:val="000000" w:themeColor="text1"/>
          <w:sz w:val="18"/>
          <w:szCs w:val="18"/>
          <w:lang w:val="pt-BR"/>
        </w:rPr>
      </w:pPr>
      <w:r w:rsidRPr="0098236F">
        <w:rPr>
          <w:rFonts w:ascii="GHEA Grapalat" w:hAnsi="GHEA Grapalat" w:cs="Sylfaen"/>
          <w:i/>
          <w:color w:val="000000" w:themeColor="text1"/>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98236F" w:rsidRDefault="00F02279" w:rsidP="00F02279">
      <w:pPr>
        <w:jc w:val="center"/>
        <w:rPr>
          <w:rFonts w:ascii="GHEA Grapalat" w:hAnsi="GHEA Grapalat"/>
          <w:color w:val="000000" w:themeColor="text1"/>
          <w:sz w:val="20"/>
          <w:lang w:val="es-ES"/>
        </w:rPr>
      </w:pPr>
    </w:p>
    <w:p w14:paraId="53D0F062" w14:textId="77777777" w:rsidR="00F02279" w:rsidRPr="0098236F" w:rsidRDefault="00F02279" w:rsidP="00F02279">
      <w:pPr>
        <w:jc w:val="right"/>
        <w:rPr>
          <w:rFonts w:ascii="GHEA Grapalat" w:hAnsi="GHEA Grapalat"/>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8236F" w14:paraId="28F50A6D" w14:textId="77777777" w:rsidTr="00545BDE">
        <w:trPr>
          <w:jc w:val="center"/>
        </w:trPr>
        <w:tc>
          <w:tcPr>
            <w:tcW w:w="4536" w:type="dxa"/>
          </w:tcPr>
          <w:p w14:paraId="11A2B027" w14:textId="77777777" w:rsidR="00F02279" w:rsidRPr="0098236F" w:rsidRDefault="00F02279" w:rsidP="00545BDE">
            <w:pPr>
              <w:spacing w:line="360" w:lineRule="auto"/>
              <w:jc w:val="center"/>
              <w:rPr>
                <w:rFonts w:ascii="GHEA Grapalat" w:hAnsi="GHEA Grapalat" w:cs="Sylfaen"/>
                <w:b/>
                <w:bCs/>
                <w:color w:val="000000" w:themeColor="text1"/>
                <w:lang w:val="nb-NO"/>
              </w:rPr>
            </w:pPr>
            <w:r w:rsidRPr="0098236F">
              <w:rPr>
                <w:rFonts w:ascii="GHEA Grapalat" w:hAnsi="GHEA Grapalat" w:cs="Sylfaen"/>
                <w:b/>
                <w:bCs/>
                <w:color w:val="000000" w:themeColor="text1"/>
                <w:lang w:val="nb-NO"/>
              </w:rPr>
              <w:t>ՊԱՏՎԻՐԱՏՈՒ</w:t>
            </w:r>
          </w:p>
          <w:p w14:paraId="294C85C3" w14:textId="77777777" w:rsidR="00F02279" w:rsidRPr="0098236F" w:rsidRDefault="00F02279" w:rsidP="00545BDE">
            <w:pPr>
              <w:rPr>
                <w:rFonts w:ascii="GHEA Grapalat" w:hAnsi="GHEA Grapalat"/>
                <w:color w:val="000000" w:themeColor="text1"/>
                <w:sz w:val="22"/>
                <w:szCs w:val="22"/>
                <w:lang w:val="ru-RU"/>
              </w:rPr>
            </w:pPr>
          </w:p>
          <w:p w14:paraId="77B44927" w14:textId="77777777" w:rsidR="00F02279" w:rsidRPr="0098236F" w:rsidRDefault="00F02279" w:rsidP="00545BDE">
            <w:pPr>
              <w:rPr>
                <w:rFonts w:ascii="GHEA Grapalat" w:hAnsi="GHEA Grapalat"/>
                <w:color w:val="000000" w:themeColor="text1"/>
                <w:lang w:val="ru-RU"/>
              </w:rPr>
            </w:pPr>
          </w:p>
          <w:p w14:paraId="5A6749AA"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4781D932"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5B763638" w14:textId="77777777" w:rsidR="00F02279" w:rsidRPr="0098236F" w:rsidRDefault="00F02279" w:rsidP="00545BDE">
            <w:pPr>
              <w:jc w:val="center"/>
              <w:rPr>
                <w:rFonts w:ascii="GHEA Grapalat" w:hAnsi="GHEA Grapalat"/>
                <w:color w:val="000000" w:themeColor="text1"/>
                <w:sz w:val="18"/>
                <w:szCs w:val="18"/>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c>
          <w:tcPr>
            <w:tcW w:w="760" w:type="dxa"/>
          </w:tcPr>
          <w:p w14:paraId="610AE120" w14:textId="77777777" w:rsidR="00F02279" w:rsidRPr="0098236F" w:rsidRDefault="00F02279" w:rsidP="00545BDE">
            <w:pPr>
              <w:spacing w:line="360" w:lineRule="auto"/>
              <w:jc w:val="center"/>
              <w:rPr>
                <w:rFonts w:ascii="GHEA Grapalat" w:hAnsi="GHEA Grapalat"/>
                <w:color w:val="000000" w:themeColor="text1"/>
                <w:lang w:val="ru-RU"/>
              </w:rPr>
            </w:pPr>
          </w:p>
        </w:tc>
        <w:tc>
          <w:tcPr>
            <w:tcW w:w="4343" w:type="dxa"/>
          </w:tcPr>
          <w:p w14:paraId="796B8035" w14:textId="77777777" w:rsidR="00F02279" w:rsidRPr="0098236F" w:rsidRDefault="00F02279" w:rsidP="00545BDE">
            <w:pPr>
              <w:spacing w:line="360" w:lineRule="auto"/>
              <w:jc w:val="center"/>
              <w:rPr>
                <w:rFonts w:ascii="GHEA Grapalat" w:hAnsi="GHEA Grapalat" w:cs="Sylfaen"/>
                <w:b/>
                <w:bCs/>
                <w:color w:val="000000" w:themeColor="text1"/>
                <w:lang w:val="ru-RU"/>
              </w:rPr>
            </w:pPr>
            <w:r w:rsidRPr="0098236F">
              <w:rPr>
                <w:rFonts w:ascii="GHEA Grapalat" w:hAnsi="GHEA Grapalat" w:cs="Sylfaen"/>
                <w:b/>
                <w:bCs/>
                <w:color w:val="000000" w:themeColor="text1"/>
                <w:lang w:val="pt-BR"/>
              </w:rPr>
              <w:t>ԿԱՊԱԼԱՌՈՒ</w:t>
            </w:r>
          </w:p>
          <w:p w14:paraId="2C226D90" w14:textId="77777777" w:rsidR="00F02279" w:rsidRPr="0098236F" w:rsidRDefault="00F02279" w:rsidP="00545BDE">
            <w:pPr>
              <w:jc w:val="center"/>
              <w:rPr>
                <w:rFonts w:ascii="GHEA Grapalat" w:hAnsi="GHEA Grapalat"/>
                <w:color w:val="000000" w:themeColor="text1"/>
                <w:lang w:val="ru-RU"/>
              </w:rPr>
            </w:pPr>
          </w:p>
          <w:p w14:paraId="3FD1EDFA" w14:textId="77777777" w:rsidR="00F02279" w:rsidRPr="0098236F" w:rsidRDefault="00F02279" w:rsidP="00545BDE">
            <w:pPr>
              <w:jc w:val="center"/>
              <w:rPr>
                <w:rFonts w:ascii="GHEA Grapalat" w:hAnsi="GHEA Grapalat"/>
                <w:color w:val="000000" w:themeColor="text1"/>
                <w:lang w:val="ru-RU"/>
              </w:rPr>
            </w:pPr>
          </w:p>
          <w:p w14:paraId="73A3604A" w14:textId="77777777" w:rsidR="00F02279" w:rsidRPr="0098236F" w:rsidRDefault="00F02279" w:rsidP="00545BDE">
            <w:pPr>
              <w:jc w:val="center"/>
              <w:rPr>
                <w:rFonts w:ascii="GHEA Grapalat" w:hAnsi="GHEA Grapalat"/>
                <w:color w:val="000000" w:themeColor="text1"/>
                <w:lang w:val="ru-RU"/>
              </w:rPr>
            </w:pPr>
            <w:r w:rsidRPr="0098236F">
              <w:rPr>
                <w:rFonts w:ascii="GHEA Grapalat" w:hAnsi="GHEA Grapalat"/>
                <w:color w:val="000000" w:themeColor="text1"/>
                <w:lang w:val="ru-RU"/>
              </w:rPr>
              <w:t>---------------------------------</w:t>
            </w:r>
          </w:p>
          <w:p w14:paraId="5DB1FA3B"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olor w:val="000000" w:themeColor="text1"/>
                <w:sz w:val="18"/>
                <w:szCs w:val="18"/>
              </w:rPr>
              <w:t>/</w:t>
            </w:r>
            <w:r w:rsidRPr="0098236F">
              <w:rPr>
                <w:rFonts w:ascii="GHEA Grapalat" w:hAnsi="GHEA Grapalat" w:cs="Sylfaen"/>
                <w:color w:val="000000" w:themeColor="text1"/>
                <w:sz w:val="18"/>
                <w:szCs w:val="18"/>
                <w:lang w:val="ru-RU"/>
              </w:rPr>
              <w:t>ստորագրություն</w:t>
            </w:r>
            <w:r w:rsidRPr="0098236F">
              <w:rPr>
                <w:rFonts w:ascii="GHEA Grapalat" w:hAnsi="GHEA Grapalat"/>
                <w:color w:val="000000" w:themeColor="text1"/>
                <w:sz w:val="18"/>
                <w:szCs w:val="18"/>
              </w:rPr>
              <w:t>/</w:t>
            </w:r>
          </w:p>
          <w:p w14:paraId="0FD9934F" w14:textId="77777777" w:rsidR="00F02279" w:rsidRPr="0098236F" w:rsidRDefault="00F02279" w:rsidP="00545BDE">
            <w:pPr>
              <w:jc w:val="center"/>
              <w:rPr>
                <w:rFonts w:ascii="GHEA Grapalat" w:hAnsi="GHEA Grapalat"/>
                <w:color w:val="000000" w:themeColor="text1"/>
                <w:sz w:val="22"/>
                <w:szCs w:val="22"/>
                <w:lang w:val="ru-RU"/>
              </w:rPr>
            </w:pPr>
            <w:r w:rsidRPr="0098236F">
              <w:rPr>
                <w:rFonts w:ascii="GHEA Grapalat" w:hAnsi="GHEA Grapalat" w:cs="Sylfaen"/>
                <w:color w:val="000000" w:themeColor="text1"/>
                <w:sz w:val="18"/>
                <w:szCs w:val="18"/>
                <w:lang w:val="ru-RU"/>
              </w:rPr>
              <w:t>Կ</w:t>
            </w:r>
            <w:r w:rsidRPr="0098236F">
              <w:rPr>
                <w:rFonts w:ascii="GHEA Grapalat" w:hAnsi="GHEA Grapalat"/>
                <w:color w:val="000000" w:themeColor="text1"/>
                <w:sz w:val="18"/>
                <w:szCs w:val="18"/>
                <w:lang w:val="ru-RU"/>
              </w:rPr>
              <w:t>.</w:t>
            </w:r>
            <w:r w:rsidRPr="0098236F">
              <w:rPr>
                <w:rFonts w:ascii="GHEA Grapalat" w:hAnsi="GHEA Grapalat" w:cs="Sylfaen"/>
                <w:color w:val="000000" w:themeColor="text1"/>
                <w:sz w:val="18"/>
                <w:szCs w:val="18"/>
                <w:lang w:val="ru-RU"/>
              </w:rPr>
              <w:t>Տ</w:t>
            </w:r>
          </w:p>
        </w:tc>
      </w:tr>
    </w:tbl>
    <w:p w14:paraId="5B9DD16F" w14:textId="77777777" w:rsidR="00F02279" w:rsidRPr="0098236F" w:rsidRDefault="00F02279" w:rsidP="00F02279">
      <w:pPr>
        <w:rPr>
          <w:rFonts w:ascii="GHEA Grapalat" w:hAnsi="GHEA Grapalat"/>
          <w:color w:val="000000" w:themeColor="text1"/>
          <w:sz w:val="20"/>
          <w:lang w:val="ru-RU"/>
        </w:rPr>
        <w:sectPr w:rsidR="00F02279" w:rsidRPr="0098236F" w:rsidSect="00545BDE">
          <w:footnotePr>
            <w:pos w:val="beneathText"/>
          </w:footnotePr>
          <w:pgSz w:w="11906" w:h="16838" w:code="9"/>
          <w:pgMar w:top="533" w:right="707" w:bottom="720" w:left="663" w:header="561" w:footer="561" w:gutter="0"/>
          <w:cols w:space="720"/>
        </w:sectPr>
      </w:pPr>
    </w:p>
    <w:p w14:paraId="5078875C" w14:textId="77777777" w:rsidR="00F02279" w:rsidRPr="007E4930" w:rsidRDefault="00F02279" w:rsidP="00F02279">
      <w:pPr>
        <w:ind w:firstLine="567"/>
        <w:jc w:val="right"/>
        <w:rPr>
          <w:rFonts w:ascii="GHEA Grapalat" w:hAnsi="GHEA Grapalat" w:cs="Arial"/>
          <w:i/>
          <w:color w:val="000000" w:themeColor="text1"/>
          <w:sz w:val="20"/>
          <w:szCs w:val="20"/>
          <w:lang w:val="hy-AM"/>
        </w:rPr>
      </w:pPr>
      <w:r w:rsidRPr="0098236F">
        <w:rPr>
          <w:rFonts w:ascii="GHEA Grapalat" w:hAnsi="GHEA Grapalat" w:cs="Sylfaen"/>
          <w:i/>
          <w:color w:val="000000" w:themeColor="text1"/>
          <w:sz w:val="20"/>
          <w:szCs w:val="20"/>
          <w:lang w:val="pt-BR"/>
        </w:rPr>
        <w:lastRenderedPageBreak/>
        <w:t>Հավելված</w:t>
      </w:r>
      <w:r w:rsidRPr="0098236F">
        <w:rPr>
          <w:rFonts w:ascii="GHEA Grapalat" w:hAnsi="GHEA Grapalat" w:cs="Arial"/>
          <w:i/>
          <w:color w:val="000000" w:themeColor="text1"/>
          <w:sz w:val="20"/>
          <w:szCs w:val="20"/>
          <w:lang w:val="pt-BR"/>
        </w:rPr>
        <w:t xml:space="preserve"> </w:t>
      </w:r>
      <w:r w:rsidRPr="0098236F">
        <w:rPr>
          <w:rFonts w:ascii="GHEA Grapalat" w:hAnsi="GHEA Grapalat" w:cs="Sylfaen"/>
          <w:i/>
          <w:color w:val="000000" w:themeColor="text1"/>
          <w:sz w:val="20"/>
          <w:szCs w:val="20"/>
          <w:lang w:val="pt-BR"/>
        </w:rPr>
        <w:t>թիվ</w:t>
      </w:r>
      <w:r w:rsidRPr="0098236F">
        <w:rPr>
          <w:rFonts w:ascii="GHEA Grapalat" w:hAnsi="GHEA Grapalat" w:cs="Arial"/>
          <w:i/>
          <w:color w:val="000000" w:themeColor="text1"/>
          <w:sz w:val="20"/>
          <w:szCs w:val="20"/>
          <w:lang w:val="pt-BR"/>
        </w:rPr>
        <w:t xml:space="preserve"> 4</w:t>
      </w:r>
    </w:p>
    <w:p w14:paraId="3AEDADD0" w14:textId="77777777" w:rsidR="00F02279" w:rsidRPr="0098236F" w:rsidRDefault="00F02279" w:rsidP="00F02279">
      <w:pPr>
        <w:ind w:firstLine="567"/>
        <w:jc w:val="right"/>
        <w:rPr>
          <w:rFonts w:ascii="GHEA Grapalat" w:hAnsi="GHEA Grapalat" w:cs="Arial"/>
          <w:i/>
          <w:color w:val="000000" w:themeColor="text1"/>
          <w:sz w:val="20"/>
          <w:szCs w:val="20"/>
          <w:lang w:val="pt-BR"/>
        </w:rPr>
      </w:pPr>
      <w:proofErr w:type="gramStart"/>
      <w:r w:rsidRPr="0098236F">
        <w:rPr>
          <w:rFonts w:ascii="GHEA Grapalat" w:hAnsi="GHEA Grapalat"/>
          <w:i/>
          <w:color w:val="000000" w:themeColor="text1"/>
          <w:sz w:val="20"/>
          <w:szCs w:val="20"/>
          <w:lang w:val="ru-RU"/>
        </w:rPr>
        <w:t>«</w:t>
      </w:r>
      <w:r w:rsidRPr="0098236F">
        <w:rPr>
          <w:rFonts w:ascii="GHEA Grapalat" w:hAnsi="GHEA Grapalat"/>
          <w:i/>
          <w:color w:val="000000" w:themeColor="text1"/>
          <w:sz w:val="20"/>
          <w:szCs w:val="20"/>
          <w:lang w:val="pt-BR"/>
        </w:rPr>
        <w:t xml:space="preserve">  </w:t>
      </w:r>
      <w:proofErr w:type="gramEnd"/>
      <w:r w:rsidRPr="0098236F">
        <w:rPr>
          <w:rFonts w:ascii="GHEA Grapalat" w:hAnsi="GHEA Grapalat"/>
          <w:i/>
          <w:color w:val="000000" w:themeColor="text1"/>
          <w:sz w:val="20"/>
          <w:szCs w:val="20"/>
          <w:lang w:val="pt-BR"/>
        </w:rPr>
        <w:t xml:space="preserve">         </w:t>
      </w:r>
      <w:r w:rsidRPr="0098236F">
        <w:rPr>
          <w:rFonts w:ascii="GHEA Grapalat" w:hAnsi="GHEA Grapalat"/>
          <w:i/>
          <w:color w:val="000000" w:themeColor="text1"/>
          <w:sz w:val="20"/>
          <w:szCs w:val="20"/>
          <w:lang w:val="ru-RU"/>
        </w:rPr>
        <w:t>»</w:t>
      </w:r>
      <w:r w:rsidRPr="0098236F">
        <w:rPr>
          <w:rFonts w:ascii="GHEA Grapalat" w:hAnsi="GHEA Grapalat"/>
          <w:i/>
          <w:color w:val="000000" w:themeColor="text1"/>
          <w:sz w:val="20"/>
          <w:szCs w:val="20"/>
          <w:lang w:val="pt-BR"/>
        </w:rPr>
        <w:t xml:space="preserve">                  20   </w:t>
      </w:r>
      <w:r w:rsidRPr="0098236F">
        <w:rPr>
          <w:rFonts w:ascii="GHEA Grapalat" w:hAnsi="GHEA Grapalat" w:cs="Sylfaen"/>
          <w:i/>
          <w:color w:val="000000" w:themeColor="text1"/>
          <w:sz w:val="20"/>
          <w:szCs w:val="20"/>
          <w:lang w:val="pt-BR"/>
        </w:rPr>
        <w:t>թ</w:t>
      </w:r>
      <w:r w:rsidRPr="0098236F">
        <w:rPr>
          <w:rFonts w:ascii="GHEA Grapalat" w:hAnsi="GHEA Grapalat" w:cs="Arial"/>
          <w:i/>
          <w:color w:val="000000" w:themeColor="text1"/>
          <w:sz w:val="20"/>
          <w:szCs w:val="20"/>
          <w:lang w:val="pt-BR"/>
        </w:rPr>
        <w:t xml:space="preserve">. </w:t>
      </w:r>
      <w:r w:rsidRPr="0098236F">
        <w:rPr>
          <w:rFonts w:ascii="GHEA Grapalat" w:hAnsi="GHEA Grapalat"/>
          <w:i/>
          <w:color w:val="000000" w:themeColor="text1"/>
          <w:sz w:val="20"/>
          <w:szCs w:val="20"/>
          <w:lang w:val="pt-BR"/>
        </w:rPr>
        <w:t xml:space="preserve"> </w:t>
      </w:r>
      <w:r w:rsidRPr="0098236F">
        <w:rPr>
          <w:rFonts w:ascii="GHEA Grapalat" w:hAnsi="GHEA Grapalat" w:cs="Sylfaen"/>
          <w:i/>
          <w:color w:val="000000" w:themeColor="text1"/>
          <w:sz w:val="20"/>
          <w:szCs w:val="20"/>
          <w:lang w:val="pt-BR"/>
        </w:rPr>
        <w:t>կնքված</w:t>
      </w:r>
      <w:r w:rsidRPr="0098236F">
        <w:rPr>
          <w:rFonts w:ascii="GHEA Grapalat" w:hAnsi="GHEA Grapalat" w:cs="Arial"/>
          <w:i/>
          <w:color w:val="000000" w:themeColor="text1"/>
          <w:sz w:val="20"/>
          <w:szCs w:val="20"/>
          <w:lang w:val="pt-BR"/>
        </w:rPr>
        <w:t xml:space="preserve"> </w:t>
      </w:r>
    </w:p>
    <w:p w14:paraId="4B31D2CA" w14:textId="77777777" w:rsidR="00F02279" w:rsidRPr="0098236F" w:rsidRDefault="00F02279" w:rsidP="00F02279">
      <w:pPr>
        <w:jc w:val="right"/>
        <w:rPr>
          <w:rFonts w:ascii="GHEA Grapalat" w:hAnsi="GHEA Grapalat" w:cs="Arial"/>
          <w:i/>
          <w:color w:val="000000" w:themeColor="text1"/>
          <w:sz w:val="20"/>
          <w:szCs w:val="20"/>
          <w:lang w:val="pt-BR"/>
        </w:rPr>
      </w:pPr>
      <w:r w:rsidRPr="0098236F">
        <w:rPr>
          <w:rFonts w:ascii="GHEA Grapalat" w:hAnsi="GHEA Grapalat" w:cs="Sylfaen"/>
          <w:i/>
          <w:color w:val="000000" w:themeColor="text1"/>
          <w:sz w:val="20"/>
          <w:szCs w:val="20"/>
          <w:lang w:val="pt-BR"/>
        </w:rPr>
        <w:t>ծածկագրով պայմանագրի</w:t>
      </w:r>
    </w:p>
    <w:p w14:paraId="51705B22" w14:textId="77777777" w:rsidR="00F02279" w:rsidRPr="0098236F" w:rsidRDefault="00F02279" w:rsidP="00F02279">
      <w:pPr>
        <w:ind w:firstLine="567"/>
        <w:jc w:val="right"/>
        <w:rPr>
          <w:rFonts w:ascii="GHEA Grapalat" w:hAnsi="GHEA Grapalat" w:cs="Sylfaen"/>
          <w:i/>
          <w:color w:val="000000" w:themeColor="text1"/>
          <w:sz w:val="22"/>
          <w:szCs w:val="22"/>
          <w:lang w:val="pt-BR"/>
        </w:rPr>
      </w:pPr>
    </w:p>
    <w:p w14:paraId="5E6519B1" w14:textId="77777777" w:rsidR="00F02279" w:rsidRPr="0098236F" w:rsidRDefault="00F02279" w:rsidP="00F02279">
      <w:pPr>
        <w:ind w:left="-142" w:firstLine="142"/>
        <w:jc w:val="center"/>
        <w:rPr>
          <w:rFonts w:ascii="GHEA Grapalat" w:hAnsi="GHEA Grapalat"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11226" w14:paraId="5BEC65D9" w14:textId="77777777" w:rsidTr="00545BDE">
        <w:trPr>
          <w:tblCellSpacing w:w="7" w:type="dxa"/>
          <w:jc w:val="center"/>
        </w:trPr>
        <w:tc>
          <w:tcPr>
            <w:tcW w:w="0" w:type="auto"/>
            <w:vAlign w:val="center"/>
          </w:tcPr>
          <w:p w14:paraId="67977C2E" w14:textId="77777777" w:rsidR="00F02279" w:rsidRPr="0098236F" w:rsidRDefault="00254AA2" w:rsidP="00545BDE">
            <w:pPr>
              <w:jc w:val="center"/>
              <w:rPr>
                <w:rFonts w:ascii="GHEA Grapalat" w:hAnsi="GHEA Grapalat"/>
                <w:iCs/>
                <w:color w:val="000000" w:themeColor="text1"/>
                <w:sz w:val="21"/>
                <w:szCs w:val="21"/>
                <w:lang w:val="pt-BR"/>
              </w:rPr>
            </w:pPr>
            <w:r w:rsidRPr="0098236F">
              <w:rPr>
                <w:noProof/>
                <w:color w:val="000000" w:themeColor="text1"/>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8236F">
              <w:rPr>
                <w:rFonts w:ascii="GHEA Grapalat" w:hAnsi="GHEA Grapalat"/>
                <w:iCs/>
                <w:color w:val="000000" w:themeColor="text1"/>
                <w:sz w:val="21"/>
                <w:szCs w:val="21"/>
              </w:rPr>
              <w:t>Պայմանագրի</w:t>
            </w:r>
            <w:r w:rsidR="00F02279" w:rsidRPr="0098236F">
              <w:rPr>
                <w:rFonts w:ascii="GHEA Grapalat" w:hAnsi="GHEA Grapalat"/>
                <w:iCs/>
                <w:color w:val="000000" w:themeColor="text1"/>
                <w:sz w:val="21"/>
                <w:szCs w:val="21"/>
                <w:lang w:val="pt-BR"/>
              </w:rPr>
              <w:t xml:space="preserve"> </w:t>
            </w:r>
            <w:r w:rsidR="00F02279" w:rsidRPr="0098236F">
              <w:rPr>
                <w:rFonts w:ascii="GHEA Grapalat" w:hAnsi="GHEA Grapalat"/>
                <w:iCs/>
                <w:color w:val="000000" w:themeColor="text1"/>
                <w:sz w:val="21"/>
                <w:szCs w:val="21"/>
              </w:rPr>
              <w:t>կողմ</w:t>
            </w:r>
            <w:r w:rsidR="00F02279" w:rsidRPr="0098236F">
              <w:rPr>
                <w:rFonts w:ascii="GHEA Grapalat" w:hAnsi="GHEA Grapalat"/>
                <w:iCs/>
                <w:color w:val="000000" w:themeColor="text1"/>
                <w:sz w:val="21"/>
                <w:szCs w:val="21"/>
                <w:lang w:val="pt-BR"/>
              </w:rPr>
              <w:t xml:space="preserve"> </w:t>
            </w:r>
          </w:p>
          <w:p w14:paraId="3983EB98"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lang w:val="pt-BR"/>
              </w:rPr>
              <w:t>___________________________</w:t>
            </w:r>
          </w:p>
          <w:p w14:paraId="14F1FBDD"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lang w:val="pt-BR"/>
              </w:rPr>
              <w:t>___________________________</w:t>
            </w:r>
          </w:p>
          <w:p w14:paraId="2258185E"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գտնվելու</w:t>
            </w:r>
            <w:r w:rsidRPr="0098236F">
              <w:rPr>
                <w:rFonts w:ascii="GHEA Grapalat" w:hAnsi="GHEA Grapalat"/>
                <w:iCs/>
                <w:color w:val="000000" w:themeColor="text1"/>
                <w:sz w:val="21"/>
                <w:szCs w:val="21"/>
                <w:lang w:val="pt-BR"/>
              </w:rPr>
              <w:t xml:space="preserve"> </w:t>
            </w:r>
            <w:r w:rsidRPr="0098236F">
              <w:rPr>
                <w:rFonts w:ascii="GHEA Grapalat" w:hAnsi="GHEA Grapalat"/>
                <w:iCs/>
                <w:color w:val="000000" w:themeColor="text1"/>
                <w:sz w:val="21"/>
                <w:szCs w:val="21"/>
              </w:rPr>
              <w:t>վայրը</w:t>
            </w:r>
            <w:r w:rsidRPr="0098236F">
              <w:rPr>
                <w:rFonts w:ascii="GHEA Grapalat" w:hAnsi="GHEA Grapalat"/>
                <w:iCs/>
                <w:color w:val="000000" w:themeColor="text1"/>
                <w:sz w:val="21"/>
                <w:szCs w:val="21"/>
                <w:lang w:val="pt-BR"/>
              </w:rPr>
              <w:t xml:space="preserve"> ______________</w:t>
            </w:r>
          </w:p>
          <w:p w14:paraId="28AB81C7"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հհ</w:t>
            </w:r>
            <w:r w:rsidRPr="0098236F">
              <w:rPr>
                <w:rFonts w:ascii="GHEA Grapalat" w:hAnsi="GHEA Grapalat"/>
                <w:iCs/>
                <w:color w:val="000000" w:themeColor="text1"/>
                <w:sz w:val="21"/>
                <w:szCs w:val="21"/>
                <w:lang w:val="pt-BR"/>
              </w:rPr>
              <w:t xml:space="preserve"> _________________________ </w:t>
            </w:r>
          </w:p>
          <w:p w14:paraId="569E688A"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հվհհ</w:t>
            </w:r>
            <w:r w:rsidRPr="0098236F">
              <w:rPr>
                <w:rFonts w:ascii="GHEA Grapalat" w:hAnsi="GHEA Grapalat"/>
                <w:iCs/>
                <w:color w:val="000000" w:themeColor="text1"/>
                <w:sz w:val="21"/>
                <w:szCs w:val="21"/>
                <w:lang w:val="pt-BR"/>
              </w:rPr>
              <w:t xml:space="preserve"> _______________________ </w:t>
            </w:r>
          </w:p>
        </w:tc>
        <w:tc>
          <w:tcPr>
            <w:tcW w:w="0" w:type="auto"/>
            <w:vAlign w:val="center"/>
          </w:tcPr>
          <w:p w14:paraId="161D4748"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Պատվիրատու</w:t>
            </w:r>
          </w:p>
          <w:p w14:paraId="7C446421"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lang w:val="pt-BR"/>
              </w:rPr>
              <w:t>_____________________________</w:t>
            </w:r>
          </w:p>
          <w:p w14:paraId="66C2310F"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lang w:val="pt-BR"/>
              </w:rPr>
              <w:t>_____________________________</w:t>
            </w:r>
          </w:p>
          <w:p w14:paraId="42E0FC05"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գտնվելու</w:t>
            </w:r>
            <w:r w:rsidRPr="0098236F">
              <w:rPr>
                <w:rFonts w:ascii="GHEA Grapalat" w:hAnsi="GHEA Grapalat"/>
                <w:iCs/>
                <w:color w:val="000000" w:themeColor="text1"/>
                <w:sz w:val="21"/>
                <w:szCs w:val="21"/>
                <w:lang w:val="pt-BR"/>
              </w:rPr>
              <w:t xml:space="preserve"> </w:t>
            </w:r>
            <w:r w:rsidRPr="0098236F">
              <w:rPr>
                <w:rFonts w:ascii="GHEA Grapalat" w:hAnsi="GHEA Grapalat"/>
                <w:iCs/>
                <w:color w:val="000000" w:themeColor="text1"/>
                <w:sz w:val="21"/>
                <w:szCs w:val="21"/>
              </w:rPr>
              <w:t>վայրը</w:t>
            </w:r>
            <w:r w:rsidRPr="0098236F">
              <w:rPr>
                <w:rFonts w:ascii="GHEA Grapalat" w:hAnsi="GHEA Grapalat"/>
                <w:iCs/>
                <w:color w:val="000000" w:themeColor="text1"/>
                <w:sz w:val="21"/>
                <w:szCs w:val="21"/>
                <w:lang w:val="pt-BR"/>
              </w:rPr>
              <w:t xml:space="preserve"> _________________</w:t>
            </w:r>
          </w:p>
          <w:p w14:paraId="4C31110D"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հհ</w:t>
            </w:r>
            <w:r w:rsidRPr="0098236F">
              <w:rPr>
                <w:rFonts w:ascii="GHEA Grapalat" w:hAnsi="GHEA Grapalat"/>
                <w:iCs/>
                <w:color w:val="000000" w:themeColor="text1"/>
                <w:sz w:val="21"/>
                <w:szCs w:val="21"/>
                <w:lang w:val="pt-BR"/>
              </w:rPr>
              <w:t>____________________________</w:t>
            </w:r>
          </w:p>
          <w:p w14:paraId="1167F345" w14:textId="77777777" w:rsidR="00F02279" w:rsidRPr="0098236F" w:rsidRDefault="00F02279" w:rsidP="00545BDE">
            <w:pPr>
              <w:jc w:val="center"/>
              <w:rPr>
                <w:rFonts w:ascii="GHEA Grapalat" w:hAnsi="GHEA Grapalat"/>
                <w:iCs/>
                <w:color w:val="000000" w:themeColor="text1"/>
                <w:sz w:val="21"/>
                <w:szCs w:val="21"/>
                <w:lang w:val="pt-BR"/>
              </w:rPr>
            </w:pPr>
            <w:r w:rsidRPr="0098236F">
              <w:rPr>
                <w:rFonts w:ascii="GHEA Grapalat" w:hAnsi="GHEA Grapalat"/>
                <w:iCs/>
                <w:color w:val="000000" w:themeColor="text1"/>
                <w:sz w:val="21"/>
                <w:szCs w:val="21"/>
              </w:rPr>
              <w:t>հվհհ</w:t>
            </w:r>
            <w:r w:rsidRPr="0098236F">
              <w:rPr>
                <w:rFonts w:ascii="GHEA Grapalat" w:hAnsi="GHEA Grapalat"/>
                <w:iCs/>
                <w:color w:val="000000" w:themeColor="text1"/>
                <w:sz w:val="21"/>
                <w:szCs w:val="21"/>
                <w:lang w:val="pt-BR"/>
              </w:rPr>
              <w:t>___________________________</w:t>
            </w:r>
          </w:p>
        </w:tc>
      </w:tr>
    </w:tbl>
    <w:p w14:paraId="170C1020" w14:textId="77777777" w:rsidR="00F02279" w:rsidRPr="0098236F" w:rsidRDefault="00F02279" w:rsidP="00F02279">
      <w:pPr>
        <w:ind w:firstLine="375"/>
        <w:rPr>
          <w:rFonts w:ascii="Arial" w:hAnsi="Arial" w:cs="Arial"/>
          <w:iCs/>
          <w:color w:val="000000" w:themeColor="text1"/>
          <w:sz w:val="21"/>
          <w:szCs w:val="21"/>
          <w:lang w:val="pt-BR"/>
        </w:rPr>
      </w:pPr>
      <w:r w:rsidRPr="0098236F">
        <w:rPr>
          <w:rFonts w:ascii="Arial" w:hAnsi="Arial" w:cs="Arial"/>
          <w:iCs/>
          <w:color w:val="000000" w:themeColor="text1"/>
          <w:sz w:val="21"/>
          <w:szCs w:val="21"/>
          <w:lang w:val="pt-BR"/>
        </w:rPr>
        <w:t>  </w:t>
      </w:r>
    </w:p>
    <w:p w14:paraId="44D34A61" w14:textId="77777777" w:rsidR="00F02279" w:rsidRPr="0098236F" w:rsidRDefault="00F02279" w:rsidP="00F02279">
      <w:pPr>
        <w:ind w:firstLine="375"/>
        <w:rPr>
          <w:rFonts w:ascii="GHEA Grapalat" w:hAnsi="GHEA Grapalat"/>
          <w:iCs/>
          <w:color w:val="000000" w:themeColor="text1"/>
          <w:sz w:val="15"/>
          <w:szCs w:val="21"/>
          <w:lang w:val="pt-BR"/>
        </w:rPr>
      </w:pPr>
    </w:p>
    <w:p w14:paraId="78D95243" w14:textId="77777777" w:rsidR="00F02279" w:rsidRPr="0098236F" w:rsidRDefault="00F02279" w:rsidP="00F02279">
      <w:pPr>
        <w:ind w:firstLine="375"/>
        <w:jc w:val="center"/>
        <w:rPr>
          <w:rFonts w:ascii="GHEA Grapalat" w:hAnsi="GHEA Grapalat"/>
          <w:iCs/>
          <w:color w:val="000000" w:themeColor="text1"/>
          <w:sz w:val="22"/>
          <w:szCs w:val="22"/>
          <w:lang w:val="pt-BR"/>
        </w:rPr>
      </w:pPr>
      <w:r w:rsidRPr="0098236F">
        <w:rPr>
          <w:rFonts w:ascii="GHEA Grapalat" w:hAnsi="GHEA Grapalat"/>
          <w:b/>
          <w:bCs/>
          <w:iCs/>
          <w:color w:val="000000" w:themeColor="text1"/>
          <w:sz w:val="22"/>
          <w:szCs w:val="22"/>
        </w:rPr>
        <w:t>ԱՐՁԱՆԱԳՐՈՒԹՅՈՒՆ</w:t>
      </w:r>
      <w:r w:rsidRPr="0098236F">
        <w:rPr>
          <w:rFonts w:ascii="GHEA Grapalat" w:hAnsi="GHEA Grapalat"/>
          <w:b/>
          <w:bCs/>
          <w:iCs/>
          <w:color w:val="000000" w:themeColor="text1"/>
          <w:sz w:val="22"/>
          <w:szCs w:val="22"/>
          <w:lang w:val="pt-BR"/>
        </w:rPr>
        <w:t xml:space="preserve"> N</w:t>
      </w:r>
    </w:p>
    <w:p w14:paraId="4435CB2D" w14:textId="77777777" w:rsidR="00F02279" w:rsidRPr="0098236F" w:rsidRDefault="00F02279" w:rsidP="00F02279">
      <w:pPr>
        <w:ind w:firstLine="375"/>
        <w:jc w:val="center"/>
        <w:rPr>
          <w:rFonts w:ascii="GHEA Grapalat" w:hAnsi="GHEA Grapalat"/>
          <w:b/>
          <w:bCs/>
          <w:iCs/>
          <w:color w:val="000000" w:themeColor="text1"/>
          <w:sz w:val="22"/>
          <w:szCs w:val="22"/>
          <w:lang w:val="pt-BR"/>
        </w:rPr>
      </w:pPr>
      <w:r w:rsidRPr="0098236F">
        <w:rPr>
          <w:rFonts w:ascii="GHEA Grapalat" w:hAnsi="GHEA Grapalat"/>
          <w:b/>
          <w:bCs/>
          <w:iCs/>
          <w:color w:val="000000" w:themeColor="text1"/>
          <w:sz w:val="22"/>
          <w:szCs w:val="22"/>
        </w:rPr>
        <w:t>ՊԱՅՄԱՆԱԳՐԻ</w:t>
      </w:r>
      <w:r w:rsidRPr="0098236F">
        <w:rPr>
          <w:rFonts w:ascii="GHEA Grapalat" w:hAnsi="GHEA Grapalat"/>
          <w:b/>
          <w:bCs/>
          <w:iCs/>
          <w:color w:val="000000" w:themeColor="text1"/>
          <w:sz w:val="22"/>
          <w:szCs w:val="22"/>
          <w:lang w:val="pt-BR"/>
        </w:rPr>
        <w:t xml:space="preserve"> </w:t>
      </w:r>
      <w:r w:rsidRPr="0098236F">
        <w:rPr>
          <w:rFonts w:ascii="GHEA Grapalat" w:hAnsi="GHEA Grapalat"/>
          <w:b/>
          <w:bCs/>
          <w:iCs/>
          <w:color w:val="000000" w:themeColor="text1"/>
          <w:sz w:val="22"/>
          <w:szCs w:val="22"/>
        </w:rPr>
        <w:t>ԿԱՄ</w:t>
      </w:r>
      <w:r w:rsidRPr="0098236F">
        <w:rPr>
          <w:rFonts w:ascii="GHEA Grapalat" w:hAnsi="GHEA Grapalat"/>
          <w:b/>
          <w:bCs/>
          <w:iCs/>
          <w:color w:val="000000" w:themeColor="text1"/>
          <w:sz w:val="22"/>
          <w:szCs w:val="22"/>
          <w:lang w:val="pt-BR"/>
        </w:rPr>
        <w:t xml:space="preserve"> </w:t>
      </w:r>
      <w:r w:rsidRPr="0098236F">
        <w:rPr>
          <w:rFonts w:ascii="GHEA Grapalat" w:hAnsi="GHEA Grapalat"/>
          <w:b/>
          <w:bCs/>
          <w:iCs/>
          <w:color w:val="000000" w:themeColor="text1"/>
          <w:sz w:val="22"/>
          <w:szCs w:val="22"/>
        </w:rPr>
        <w:t>ԴՐԱ</w:t>
      </w:r>
      <w:r w:rsidRPr="0098236F">
        <w:rPr>
          <w:rFonts w:ascii="GHEA Grapalat" w:hAnsi="GHEA Grapalat"/>
          <w:b/>
          <w:bCs/>
          <w:iCs/>
          <w:color w:val="000000" w:themeColor="text1"/>
          <w:sz w:val="22"/>
          <w:szCs w:val="22"/>
          <w:lang w:val="pt-BR"/>
        </w:rPr>
        <w:t xml:space="preserve"> </w:t>
      </w:r>
      <w:r w:rsidRPr="0098236F">
        <w:rPr>
          <w:rFonts w:ascii="GHEA Grapalat" w:hAnsi="GHEA Grapalat"/>
          <w:b/>
          <w:bCs/>
          <w:iCs/>
          <w:color w:val="000000" w:themeColor="text1"/>
          <w:sz w:val="22"/>
          <w:szCs w:val="22"/>
        </w:rPr>
        <w:t>ՄԻ</w:t>
      </w:r>
      <w:r w:rsidRPr="0098236F">
        <w:rPr>
          <w:rFonts w:ascii="GHEA Grapalat" w:hAnsi="GHEA Grapalat"/>
          <w:b/>
          <w:bCs/>
          <w:iCs/>
          <w:color w:val="000000" w:themeColor="text1"/>
          <w:sz w:val="22"/>
          <w:szCs w:val="22"/>
          <w:lang w:val="pt-BR"/>
        </w:rPr>
        <w:t xml:space="preserve"> </w:t>
      </w:r>
      <w:r w:rsidRPr="0098236F">
        <w:rPr>
          <w:rFonts w:ascii="GHEA Grapalat" w:hAnsi="GHEA Grapalat"/>
          <w:b/>
          <w:bCs/>
          <w:iCs/>
          <w:color w:val="000000" w:themeColor="text1"/>
          <w:sz w:val="22"/>
          <w:szCs w:val="22"/>
        </w:rPr>
        <w:t>ՄԱՍԻ</w:t>
      </w:r>
      <w:r w:rsidRPr="0098236F">
        <w:rPr>
          <w:rFonts w:ascii="GHEA Grapalat" w:hAnsi="GHEA Grapalat"/>
          <w:b/>
          <w:bCs/>
          <w:iCs/>
          <w:color w:val="000000" w:themeColor="text1"/>
          <w:sz w:val="22"/>
          <w:szCs w:val="22"/>
          <w:lang w:val="pt-BR"/>
        </w:rPr>
        <w:t xml:space="preserve"> ԿԱՏԱՐՄԱՆ ԱՐԴՅՈՒՆՔՆԵՐԻ </w:t>
      </w:r>
    </w:p>
    <w:p w14:paraId="5EC05A7B" w14:textId="77777777" w:rsidR="00F02279" w:rsidRPr="0098236F" w:rsidRDefault="00F02279" w:rsidP="00F02279">
      <w:pPr>
        <w:ind w:firstLine="375"/>
        <w:jc w:val="center"/>
        <w:rPr>
          <w:rFonts w:ascii="Arial Unicode" w:hAnsi="Arial Unicode"/>
          <w:iCs/>
          <w:color w:val="000000" w:themeColor="text1"/>
          <w:sz w:val="22"/>
          <w:szCs w:val="22"/>
          <w:lang w:val="pt-BR"/>
        </w:rPr>
      </w:pPr>
      <w:r w:rsidRPr="0098236F">
        <w:rPr>
          <w:rFonts w:ascii="GHEA Grapalat" w:hAnsi="GHEA Grapalat"/>
          <w:b/>
          <w:bCs/>
          <w:iCs/>
          <w:color w:val="000000" w:themeColor="text1"/>
          <w:sz w:val="22"/>
          <w:szCs w:val="22"/>
        </w:rPr>
        <w:t>ՀԱՆՁՆՄԱՆ</w:t>
      </w:r>
      <w:r w:rsidRPr="0098236F">
        <w:rPr>
          <w:rFonts w:ascii="GHEA Grapalat" w:hAnsi="GHEA Grapalat"/>
          <w:b/>
          <w:bCs/>
          <w:iCs/>
          <w:color w:val="000000" w:themeColor="text1"/>
          <w:sz w:val="22"/>
          <w:szCs w:val="22"/>
          <w:lang w:val="pt-BR"/>
        </w:rPr>
        <w:t>-</w:t>
      </w:r>
      <w:r w:rsidRPr="0098236F">
        <w:rPr>
          <w:rFonts w:ascii="GHEA Grapalat" w:hAnsi="GHEA Grapalat"/>
          <w:b/>
          <w:bCs/>
          <w:iCs/>
          <w:color w:val="000000" w:themeColor="text1"/>
          <w:sz w:val="22"/>
          <w:szCs w:val="22"/>
        </w:rPr>
        <w:t>ԸՆԴՈՒՆՄԱՆ</w:t>
      </w:r>
    </w:p>
    <w:p w14:paraId="145C186C" w14:textId="77777777" w:rsidR="00F02279" w:rsidRPr="0098236F" w:rsidRDefault="00F02279" w:rsidP="00F02279">
      <w:pPr>
        <w:pStyle w:val="BodyTextIndent"/>
        <w:spacing w:line="240" w:lineRule="auto"/>
        <w:ind w:firstLine="0"/>
        <w:jc w:val="center"/>
        <w:rPr>
          <w:b/>
          <w:bCs/>
          <w:iCs/>
          <w:color w:val="000000" w:themeColor="text1"/>
          <w:lang w:val="es-ES"/>
        </w:rPr>
      </w:pPr>
    </w:p>
    <w:p w14:paraId="2C21A4C1" w14:textId="77777777" w:rsidR="00F02279" w:rsidRPr="0098236F" w:rsidRDefault="00F02279" w:rsidP="00F02279">
      <w:pPr>
        <w:pStyle w:val="BodyTextIndent"/>
        <w:spacing w:line="240" w:lineRule="auto"/>
        <w:ind w:firstLine="540"/>
        <w:rPr>
          <w:iCs/>
          <w:color w:val="000000" w:themeColor="text1"/>
          <w:lang w:val="es-ES"/>
        </w:rPr>
      </w:pPr>
      <w:proofErr w:type="gramStart"/>
      <w:r w:rsidRPr="0098236F">
        <w:rPr>
          <w:rFonts w:ascii="GHEA Grapalat" w:hAnsi="GHEA Grapalat"/>
          <w:color w:val="000000" w:themeColor="text1"/>
          <w:sz w:val="21"/>
          <w:szCs w:val="21"/>
          <w:lang w:val="es-ES" w:eastAsia="ru-RU"/>
        </w:rPr>
        <w:t xml:space="preserve">«  </w:t>
      </w:r>
      <w:proofErr w:type="gramEnd"/>
      <w:r w:rsidRPr="0098236F">
        <w:rPr>
          <w:rFonts w:ascii="GHEA Grapalat" w:hAnsi="GHEA Grapalat"/>
          <w:color w:val="000000" w:themeColor="text1"/>
          <w:sz w:val="21"/>
          <w:szCs w:val="21"/>
          <w:lang w:val="es-ES" w:eastAsia="ru-RU"/>
        </w:rPr>
        <w:t xml:space="preserve">    » «              »</w:t>
      </w:r>
      <w:r w:rsidRPr="0098236F">
        <w:rPr>
          <w:iCs/>
          <w:color w:val="000000" w:themeColor="text1"/>
          <w:lang w:val="es-ES"/>
        </w:rPr>
        <w:t xml:space="preserve">  </w:t>
      </w:r>
      <w:r w:rsidRPr="0098236F">
        <w:rPr>
          <w:rFonts w:ascii="GHEA Grapalat" w:hAnsi="GHEA Grapalat"/>
          <w:color w:val="000000" w:themeColor="text1"/>
          <w:sz w:val="21"/>
          <w:szCs w:val="21"/>
          <w:lang w:val="es-ES" w:eastAsia="ru-RU"/>
        </w:rPr>
        <w:t xml:space="preserve">20    </w:t>
      </w:r>
      <w:r w:rsidRPr="0098236F">
        <w:rPr>
          <w:rFonts w:ascii="GHEA Grapalat" w:hAnsi="GHEA Grapalat"/>
          <w:color w:val="000000" w:themeColor="text1"/>
          <w:sz w:val="21"/>
          <w:szCs w:val="21"/>
          <w:lang w:eastAsia="ru-RU"/>
        </w:rPr>
        <w:t>թ</w:t>
      </w:r>
      <w:r w:rsidRPr="0098236F">
        <w:rPr>
          <w:rFonts w:ascii="GHEA Grapalat" w:hAnsi="GHEA Grapalat"/>
          <w:color w:val="000000" w:themeColor="text1"/>
          <w:sz w:val="21"/>
          <w:szCs w:val="21"/>
          <w:lang w:val="es-ES" w:eastAsia="ru-RU"/>
        </w:rPr>
        <w:t>.</w:t>
      </w:r>
    </w:p>
    <w:p w14:paraId="21BA3876" w14:textId="77777777" w:rsidR="00F02279" w:rsidRPr="0098236F" w:rsidRDefault="00F02279" w:rsidP="00F02279">
      <w:pPr>
        <w:pStyle w:val="BodyTextIndent"/>
        <w:spacing w:line="240" w:lineRule="auto"/>
        <w:ind w:firstLine="0"/>
        <w:rPr>
          <w:iCs/>
          <w:color w:val="000000" w:themeColor="text1"/>
          <w:lang w:val="es-ES"/>
        </w:rPr>
      </w:pPr>
    </w:p>
    <w:p w14:paraId="0014D120" w14:textId="77777777" w:rsidR="00F02279" w:rsidRPr="0098236F"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98236F">
        <w:rPr>
          <w:rFonts w:ascii="GHEA Grapalat" w:hAnsi="GHEA Grapalat"/>
          <w:color w:val="000000" w:themeColor="text1"/>
          <w:sz w:val="21"/>
          <w:szCs w:val="21"/>
        </w:rPr>
        <w:t>Պայմանագրի</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այսուհետ</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Պայմանագիր</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անվանումը</w:t>
      </w:r>
      <w:r w:rsidRPr="0098236F">
        <w:rPr>
          <w:rFonts w:ascii="GHEA Grapalat" w:hAnsi="GHEA Grapalat"/>
          <w:color w:val="000000" w:themeColor="text1"/>
          <w:sz w:val="21"/>
          <w:szCs w:val="21"/>
          <w:lang w:val="es-ES"/>
        </w:rPr>
        <w:t>` ____________________________________________________________________________________________</w:t>
      </w:r>
    </w:p>
    <w:p w14:paraId="39A76C54" w14:textId="77777777" w:rsidR="00F02279" w:rsidRPr="0098236F"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98236F">
        <w:rPr>
          <w:rFonts w:ascii="GHEA Grapalat" w:hAnsi="GHEA Grapalat"/>
          <w:color w:val="000000" w:themeColor="text1"/>
          <w:sz w:val="21"/>
          <w:szCs w:val="21"/>
        </w:rPr>
        <w:t>Պայմանագրի</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կնքման</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ամսաթիվը</w:t>
      </w:r>
      <w:r w:rsidRPr="0098236F">
        <w:rPr>
          <w:rFonts w:ascii="GHEA Grapalat" w:hAnsi="GHEA Grapalat"/>
          <w:color w:val="000000" w:themeColor="text1"/>
          <w:sz w:val="21"/>
          <w:szCs w:val="21"/>
          <w:lang w:val="es-ES"/>
        </w:rPr>
        <w:t xml:space="preserve">` «____» «__________________» 20 </w:t>
      </w:r>
      <w:r w:rsidRPr="0098236F">
        <w:rPr>
          <w:rFonts w:ascii="GHEA Grapalat" w:hAnsi="GHEA Grapalat"/>
          <w:color w:val="000000" w:themeColor="text1"/>
          <w:sz w:val="21"/>
          <w:szCs w:val="21"/>
        </w:rPr>
        <w:t>թ</w:t>
      </w:r>
      <w:r w:rsidRPr="0098236F">
        <w:rPr>
          <w:rFonts w:ascii="GHEA Grapalat" w:hAnsi="GHEA Grapalat"/>
          <w:color w:val="000000" w:themeColor="text1"/>
          <w:sz w:val="21"/>
          <w:szCs w:val="21"/>
          <w:lang w:val="es-ES"/>
        </w:rPr>
        <w:t>.</w:t>
      </w:r>
    </w:p>
    <w:p w14:paraId="66F392BA" w14:textId="77777777" w:rsidR="00F02279" w:rsidRPr="0098236F"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98236F">
        <w:rPr>
          <w:rFonts w:ascii="GHEA Grapalat" w:hAnsi="GHEA Grapalat"/>
          <w:color w:val="000000" w:themeColor="text1"/>
          <w:sz w:val="21"/>
          <w:szCs w:val="21"/>
        </w:rPr>
        <w:t>Պայմանագրի</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համարը</w:t>
      </w:r>
      <w:r w:rsidRPr="0098236F">
        <w:rPr>
          <w:rFonts w:ascii="GHEA Grapalat" w:hAnsi="GHEA Grapalat"/>
          <w:color w:val="000000" w:themeColor="text1"/>
          <w:sz w:val="21"/>
          <w:szCs w:val="21"/>
          <w:lang w:val="es-ES"/>
        </w:rPr>
        <w:t>`    __________</w:t>
      </w:r>
    </w:p>
    <w:p w14:paraId="2950EA99" w14:textId="77777777" w:rsidR="00F02279" w:rsidRPr="0098236F" w:rsidRDefault="00F02279" w:rsidP="00F02279">
      <w:pPr>
        <w:jc w:val="both"/>
        <w:rPr>
          <w:rFonts w:ascii="GHEA Grapalat" w:hAnsi="GHEA Grapalat" w:cs="Sylfaen"/>
          <w:iCs/>
          <w:color w:val="000000" w:themeColor="text1"/>
          <w:lang w:val="es-ES"/>
        </w:rPr>
      </w:pPr>
      <w:proofErr w:type="gramStart"/>
      <w:r w:rsidRPr="0098236F">
        <w:rPr>
          <w:rFonts w:ascii="GHEA Grapalat" w:hAnsi="GHEA Grapalat"/>
          <w:iCs/>
          <w:color w:val="000000" w:themeColor="text1"/>
          <w:sz w:val="21"/>
          <w:szCs w:val="21"/>
        </w:rPr>
        <w:t>Պատվիրատուն</w:t>
      </w:r>
      <w:r w:rsidRPr="0098236F">
        <w:rPr>
          <w:rFonts w:ascii="GHEA Grapalat" w:hAnsi="GHEA Grapalat"/>
          <w:iCs/>
          <w:color w:val="000000" w:themeColor="text1"/>
          <w:sz w:val="21"/>
          <w:szCs w:val="21"/>
          <w:lang w:val="es-ES"/>
        </w:rPr>
        <w:t xml:space="preserve">  </w:t>
      </w:r>
      <w:r w:rsidRPr="0098236F">
        <w:rPr>
          <w:rFonts w:ascii="GHEA Grapalat" w:hAnsi="GHEA Grapalat"/>
          <w:iCs/>
          <w:color w:val="000000" w:themeColor="text1"/>
          <w:sz w:val="21"/>
          <w:szCs w:val="21"/>
        </w:rPr>
        <w:t>և</w:t>
      </w:r>
      <w:proofErr w:type="gramEnd"/>
      <w:r w:rsidRPr="0098236F">
        <w:rPr>
          <w:rFonts w:ascii="GHEA Grapalat" w:hAnsi="GHEA Grapalat"/>
          <w:iCs/>
          <w:color w:val="000000" w:themeColor="text1"/>
          <w:sz w:val="21"/>
          <w:szCs w:val="21"/>
          <w:lang w:val="es-ES"/>
        </w:rPr>
        <w:t xml:space="preserve">  </w:t>
      </w:r>
      <w:r w:rsidRPr="0098236F">
        <w:rPr>
          <w:rFonts w:ascii="GHEA Grapalat" w:hAnsi="GHEA Grapalat"/>
          <w:color w:val="000000" w:themeColor="text1"/>
          <w:sz w:val="21"/>
          <w:szCs w:val="21"/>
        </w:rPr>
        <w:t>Պայմանագրի</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rPr>
        <w:t>կողմը՝</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հիմք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ընդունելով</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պայմանագրի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կատարման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վերաբերյալ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 »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20 </w:t>
      </w:r>
      <w:r w:rsidRPr="0098236F">
        <w:rPr>
          <w:rFonts w:ascii="GHEA Grapalat" w:hAnsi="GHEA Grapalat"/>
          <w:color w:val="000000" w:themeColor="text1"/>
          <w:sz w:val="21"/>
          <w:szCs w:val="21"/>
          <w:lang w:val="es-ES"/>
        </w:rPr>
        <w:t xml:space="preserve">  </w:t>
      </w:r>
      <w:r w:rsidRPr="0098236F">
        <w:rPr>
          <w:rFonts w:ascii="GHEA Grapalat" w:hAnsi="GHEA Grapalat"/>
          <w:color w:val="000000" w:themeColor="text1"/>
          <w:sz w:val="21"/>
          <w:szCs w:val="21"/>
          <w:lang w:val="hy-AM"/>
        </w:rPr>
        <w:t xml:space="preserve">  թ. դուրս գրված </w:t>
      </w:r>
      <w:r w:rsidRPr="0098236F">
        <w:rPr>
          <w:rFonts w:ascii="GHEA Grapalat" w:hAnsi="GHEA Grapalat"/>
          <w:color w:val="000000" w:themeColor="text1"/>
          <w:sz w:val="21"/>
          <w:szCs w:val="21"/>
          <w:lang w:val="es-ES"/>
        </w:rPr>
        <w:t xml:space="preserve">N ___   </w:t>
      </w:r>
      <w:r w:rsidRPr="0098236F">
        <w:rPr>
          <w:rFonts w:ascii="GHEA Grapalat" w:hAnsi="GHEA Grapalat"/>
          <w:color w:val="000000" w:themeColor="text1"/>
          <w:sz w:val="21"/>
          <w:szCs w:val="21"/>
          <w:lang w:val="hy-AM"/>
        </w:rPr>
        <w:t xml:space="preserve">հաշիվ ապրանքագիրը, </w:t>
      </w:r>
      <w:r w:rsidRPr="0098236F">
        <w:rPr>
          <w:rFonts w:ascii="GHEA Grapalat" w:hAnsi="GHEA Grapalat"/>
          <w:color w:val="000000" w:themeColor="text1"/>
          <w:sz w:val="21"/>
          <w:szCs w:val="21"/>
          <w:lang w:val="es-ES"/>
        </w:rPr>
        <w:t>կազմեցին սույն արձանագրությունը հետևյալի մասին.</w:t>
      </w:r>
    </w:p>
    <w:p w14:paraId="2044C12E" w14:textId="77777777" w:rsidR="00F02279" w:rsidRPr="0098236F" w:rsidRDefault="00F02279" w:rsidP="00F02279">
      <w:pPr>
        <w:jc w:val="both"/>
        <w:rPr>
          <w:rFonts w:ascii="GHEA Grapalat" w:hAnsi="GHEA Grapalat"/>
          <w:iCs/>
          <w:color w:val="000000" w:themeColor="text1"/>
          <w:sz w:val="21"/>
          <w:szCs w:val="21"/>
          <w:lang w:val="hy-AM"/>
        </w:rPr>
      </w:pPr>
      <w:r w:rsidRPr="0098236F">
        <w:rPr>
          <w:rFonts w:ascii="GHEA Grapalat" w:hAnsi="GHEA Grapalat"/>
          <w:iCs/>
          <w:color w:val="000000" w:themeColor="text1"/>
          <w:sz w:val="21"/>
          <w:szCs w:val="21"/>
        </w:rPr>
        <w:t>Պայմանագրի</w:t>
      </w:r>
      <w:r w:rsidRPr="0098236F">
        <w:rPr>
          <w:rFonts w:ascii="GHEA Grapalat" w:hAnsi="GHEA Grapalat"/>
          <w:iCs/>
          <w:color w:val="000000" w:themeColor="text1"/>
          <w:sz w:val="21"/>
          <w:szCs w:val="21"/>
          <w:lang w:val="es-ES"/>
        </w:rPr>
        <w:t xml:space="preserve"> </w:t>
      </w:r>
      <w:r w:rsidRPr="0098236F">
        <w:rPr>
          <w:rFonts w:ascii="GHEA Grapalat" w:hAnsi="GHEA Grapalat"/>
          <w:iCs/>
          <w:color w:val="000000" w:themeColor="text1"/>
          <w:sz w:val="21"/>
          <w:szCs w:val="21"/>
        </w:rPr>
        <w:t>շրջանակներում</w:t>
      </w:r>
      <w:r w:rsidRPr="0098236F">
        <w:rPr>
          <w:rFonts w:ascii="GHEA Grapalat" w:hAnsi="GHEA Grapalat"/>
          <w:iCs/>
          <w:color w:val="000000" w:themeColor="text1"/>
          <w:sz w:val="21"/>
          <w:szCs w:val="21"/>
          <w:lang w:val="es-ES"/>
        </w:rPr>
        <w:t xml:space="preserve"> </w:t>
      </w:r>
      <w:r w:rsidRPr="0098236F">
        <w:rPr>
          <w:rFonts w:ascii="GHEA Grapalat" w:hAnsi="GHEA Grapalat"/>
          <w:iCs/>
          <w:snapToGrid w:val="0"/>
          <w:color w:val="000000" w:themeColor="text1"/>
          <w:sz w:val="21"/>
          <w:szCs w:val="21"/>
          <w:lang w:val="es-ES"/>
        </w:rPr>
        <w:t xml:space="preserve">Պայմանագրի </w:t>
      </w:r>
      <w:proofErr w:type="gramStart"/>
      <w:r w:rsidRPr="0098236F">
        <w:rPr>
          <w:rFonts w:ascii="GHEA Grapalat" w:hAnsi="GHEA Grapalat"/>
          <w:iCs/>
          <w:snapToGrid w:val="0"/>
          <w:color w:val="000000" w:themeColor="text1"/>
          <w:sz w:val="21"/>
          <w:szCs w:val="21"/>
          <w:lang w:val="es-ES"/>
        </w:rPr>
        <w:t>կողմը  կատարել</w:t>
      </w:r>
      <w:proofErr w:type="gramEnd"/>
      <w:r w:rsidRPr="0098236F">
        <w:rPr>
          <w:rFonts w:ascii="GHEA Grapalat" w:hAnsi="GHEA Grapalat"/>
          <w:iCs/>
          <w:color w:val="000000" w:themeColor="text1"/>
          <w:sz w:val="21"/>
          <w:szCs w:val="21"/>
          <w:lang w:val="es-ES"/>
        </w:rPr>
        <w:t xml:space="preserve"> է հետևյալ աշխատանքները</w:t>
      </w:r>
      <w:r w:rsidRPr="0098236F">
        <w:rPr>
          <w:rFonts w:ascii="GHEA Grapalat" w:hAnsi="GHEA Grapalat"/>
          <w:iCs/>
          <w:color w:val="000000" w:themeColor="text1"/>
          <w:sz w:val="21"/>
          <w:szCs w:val="21"/>
        </w:rPr>
        <w:t>՝</w:t>
      </w:r>
    </w:p>
    <w:p w14:paraId="08B3D423" w14:textId="77777777" w:rsidR="00F02279" w:rsidRPr="0098236F" w:rsidRDefault="00F02279" w:rsidP="00F02279">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8236F" w14:paraId="4FEAA96E" w14:textId="77777777" w:rsidTr="00545BDE">
        <w:trPr>
          <w:jc w:val="right"/>
        </w:trPr>
        <w:tc>
          <w:tcPr>
            <w:tcW w:w="357" w:type="dxa"/>
            <w:vMerge w:val="restart"/>
            <w:shd w:val="clear" w:color="auto" w:fill="auto"/>
            <w:vAlign w:val="center"/>
          </w:tcPr>
          <w:p w14:paraId="75DDEEB2"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N</w:t>
            </w:r>
          </w:p>
        </w:tc>
        <w:tc>
          <w:tcPr>
            <w:tcW w:w="10348" w:type="dxa"/>
            <w:gridSpan w:val="8"/>
            <w:shd w:val="clear" w:color="auto" w:fill="auto"/>
            <w:vAlign w:val="center"/>
          </w:tcPr>
          <w:p w14:paraId="5E1B1467" w14:textId="77777777" w:rsidR="00F02279" w:rsidRPr="0098236F"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rPr>
            </w:pPr>
            <w:r w:rsidRPr="0098236F">
              <w:rPr>
                <w:rFonts w:ascii="GHEA Grapalat" w:hAnsi="GHEA Grapalat" w:cs="Sylfaen"/>
                <w:color w:val="000000" w:themeColor="text1"/>
                <w:sz w:val="18"/>
                <w:szCs w:val="18"/>
              </w:rPr>
              <w:t>Կատարված</w:t>
            </w:r>
            <w:r w:rsidRPr="0098236F">
              <w:rPr>
                <w:rFonts w:ascii="GHEA Grapalat" w:hAnsi="GHEA Grapalat" w:cs="Courier New"/>
                <w:color w:val="000000" w:themeColor="text1"/>
                <w:sz w:val="18"/>
                <w:szCs w:val="18"/>
              </w:rPr>
              <w:t xml:space="preserve"> </w:t>
            </w:r>
            <w:r w:rsidRPr="0098236F">
              <w:rPr>
                <w:rFonts w:ascii="GHEA Grapalat" w:hAnsi="GHEA Grapalat" w:cs="Sylfaen"/>
                <w:color w:val="000000" w:themeColor="text1"/>
                <w:sz w:val="18"/>
                <w:szCs w:val="18"/>
              </w:rPr>
              <w:t>աշխատանքների</w:t>
            </w:r>
          </w:p>
        </w:tc>
      </w:tr>
      <w:tr w:rsidR="00F02279" w:rsidRPr="0098236F" w14:paraId="07292EE1" w14:textId="77777777" w:rsidTr="00545BDE">
        <w:trPr>
          <w:jc w:val="right"/>
        </w:trPr>
        <w:tc>
          <w:tcPr>
            <w:tcW w:w="357" w:type="dxa"/>
            <w:vMerge/>
            <w:shd w:val="clear" w:color="auto" w:fill="auto"/>
          </w:tcPr>
          <w:p w14:paraId="7872BE0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64F0B69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անվանումը</w:t>
            </w:r>
          </w:p>
        </w:tc>
        <w:tc>
          <w:tcPr>
            <w:tcW w:w="1440" w:type="dxa"/>
            <w:vMerge w:val="restart"/>
            <w:shd w:val="clear" w:color="auto" w:fill="auto"/>
            <w:vAlign w:val="center"/>
          </w:tcPr>
          <w:p w14:paraId="01995A3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քանակական ցուցանիշը</w:t>
            </w:r>
          </w:p>
        </w:tc>
        <w:tc>
          <w:tcPr>
            <w:tcW w:w="2976" w:type="dxa"/>
            <w:gridSpan w:val="2"/>
            <w:shd w:val="clear" w:color="auto" w:fill="auto"/>
            <w:vAlign w:val="center"/>
          </w:tcPr>
          <w:p w14:paraId="2291E1D2"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կատարման ժամկետը</w:t>
            </w:r>
          </w:p>
        </w:tc>
        <w:tc>
          <w:tcPr>
            <w:tcW w:w="1168" w:type="dxa"/>
            <w:vMerge w:val="restart"/>
            <w:shd w:val="clear" w:color="auto" w:fill="auto"/>
            <w:vAlign w:val="center"/>
          </w:tcPr>
          <w:p w14:paraId="5191099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Վճարման ժամկետը /ըստ վճարման ժամանակացույցի/</w:t>
            </w:r>
          </w:p>
        </w:tc>
      </w:tr>
      <w:tr w:rsidR="00F02279" w:rsidRPr="0098236F"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36F9AE56"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23A1DB7B"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136DC70B"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98236F">
              <w:rPr>
                <w:rFonts w:ascii="GHEA Grapalat" w:hAnsi="GHEA Grapalat"/>
                <w:color w:val="000000" w:themeColor="text1"/>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3DCBCE89"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r>
      <w:tr w:rsidR="00F02279" w:rsidRPr="0098236F" w14:paraId="32BE5277" w14:textId="77777777" w:rsidTr="00545BDE">
        <w:trPr>
          <w:jc w:val="right"/>
        </w:trPr>
        <w:tc>
          <w:tcPr>
            <w:tcW w:w="357" w:type="dxa"/>
            <w:shd w:val="clear" w:color="auto" w:fill="auto"/>
            <w:vAlign w:val="center"/>
          </w:tcPr>
          <w:p w14:paraId="159D71B0"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541F271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4A2B28AB"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74C4125E"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21018FB8"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53F34B27"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3796F1AF"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34C28A3C"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263DFA76"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sz w:val="18"/>
                <w:szCs w:val="18"/>
              </w:rPr>
            </w:pPr>
          </w:p>
        </w:tc>
      </w:tr>
      <w:tr w:rsidR="00F02279" w:rsidRPr="0098236F" w14:paraId="43380F66" w14:textId="77777777" w:rsidTr="00545BDE">
        <w:trPr>
          <w:jc w:val="right"/>
        </w:trPr>
        <w:tc>
          <w:tcPr>
            <w:tcW w:w="357" w:type="dxa"/>
            <w:shd w:val="clear" w:color="auto" w:fill="auto"/>
          </w:tcPr>
          <w:p w14:paraId="4A6E71A7"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0A0AE605"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5F26F2D4"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743EA4E0"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22481ADD"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433B62EE"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584F2BB6"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704CCA7E"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4D013AC2" w14:textId="77777777" w:rsidR="00F02279" w:rsidRPr="0098236F" w:rsidRDefault="00F02279" w:rsidP="00545BDE">
            <w:pPr>
              <w:pStyle w:val="NormalWeb"/>
              <w:spacing w:before="0" w:beforeAutospacing="0" w:after="0" w:afterAutospacing="0"/>
              <w:jc w:val="center"/>
              <w:rPr>
                <w:rFonts w:ascii="GHEA Grapalat" w:hAnsi="GHEA Grapalat"/>
                <w:color w:val="000000" w:themeColor="text1"/>
              </w:rPr>
            </w:pPr>
          </w:p>
        </w:tc>
      </w:tr>
    </w:tbl>
    <w:p w14:paraId="58B39D9C" w14:textId="77777777" w:rsidR="00F02279" w:rsidRPr="0098236F" w:rsidRDefault="00F02279" w:rsidP="00F02279">
      <w:pPr>
        <w:ind w:firstLine="375"/>
        <w:jc w:val="both"/>
        <w:rPr>
          <w:rFonts w:ascii="Arial" w:hAnsi="Arial" w:cs="Arial"/>
          <w:iCs/>
          <w:color w:val="000000" w:themeColor="text1"/>
          <w:sz w:val="21"/>
          <w:szCs w:val="21"/>
          <w:lang w:val="es-ES"/>
        </w:rPr>
      </w:pPr>
      <w:r w:rsidRPr="0098236F">
        <w:rPr>
          <w:rFonts w:ascii="Arial" w:hAnsi="Arial" w:cs="Arial"/>
          <w:iCs/>
          <w:color w:val="000000" w:themeColor="text1"/>
          <w:sz w:val="21"/>
          <w:szCs w:val="21"/>
          <w:lang w:val="es-ES"/>
        </w:rPr>
        <w:t> </w:t>
      </w:r>
    </w:p>
    <w:p w14:paraId="7DB2568A" w14:textId="77777777" w:rsidR="00F02279" w:rsidRPr="0098236F" w:rsidRDefault="00F02279" w:rsidP="00F02279">
      <w:pPr>
        <w:ind w:firstLine="375"/>
        <w:jc w:val="both"/>
        <w:rPr>
          <w:rFonts w:ascii="GHEA Grapalat" w:hAnsi="GHEA Grapalat"/>
          <w:iCs/>
          <w:snapToGrid w:val="0"/>
          <w:color w:val="000000" w:themeColor="text1"/>
          <w:sz w:val="21"/>
          <w:szCs w:val="21"/>
          <w:lang w:val="es-ES"/>
        </w:rPr>
      </w:pPr>
      <w:r w:rsidRPr="0098236F">
        <w:rPr>
          <w:rFonts w:ascii="Arial" w:hAnsi="Arial" w:cs="Arial"/>
          <w:iCs/>
          <w:color w:val="000000" w:themeColor="text1"/>
          <w:sz w:val="21"/>
          <w:szCs w:val="21"/>
          <w:lang w:val="es-ES"/>
        </w:rPr>
        <w:t> </w:t>
      </w:r>
      <w:r w:rsidRPr="0098236F">
        <w:rPr>
          <w:rFonts w:ascii="GHEA Grapalat" w:hAnsi="GHEA Grapalat"/>
          <w:iCs/>
          <w:snapToGrid w:val="0"/>
          <w:color w:val="000000" w:themeColor="text1"/>
          <w:sz w:val="21"/>
          <w:szCs w:val="21"/>
          <w:lang w:val="hy-AM"/>
        </w:rPr>
        <w:t xml:space="preserve">Սույն </w:t>
      </w:r>
      <w:r w:rsidRPr="0098236F">
        <w:rPr>
          <w:rFonts w:ascii="GHEA Grapalat" w:hAnsi="GHEA Grapalat"/>
          <w:iCs/>
          <w:snapToGrid w:val="0"/>
          <w:color w:val="000000" w:themeColor="text1"/>
          <w:sz w:val="21"/>
          <w:szCs w:val="21"/>
        </w:rPr>
        <w:t>արձանագրության</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rPr>
        <w:t>երկկողմ</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lang w:val="hy-AM"/>
        </w:rPr>
        <w:t>հաստատման համար հիմք հանդիսացած</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rPr>
        <w:t>հաշիվ</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rPr>
        <w:t>ապրանքագիրը</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rPr>
        <w:t>և</w:t>
      </w:r>
      <w:r w:rsidRPr="0098236F">
        <w:rPr>
          <w:rFonts w:ascii="GHEA Grapalat" w:hAnsi="GHEA Grapalat"/>
          <w:iCs/>
          <w:snapToGrid w:val="0"/>
          <w:color w:val="000000" w:themeColor="text1"/>
          <w:sz w:val="21"/>
          <w:szCs w:val="21"/>
          <w:lang w:val="es-ES"/>
        </w:rPr>
        <w:t xml:space="preserve"> </w:t>
      </w:r>
      <w:r w:rsidRPr="0098236F">
        <w:rPr>
          <w:rFonts w:ascii="GHEA Grapalat" w:hAnsi="GHEA Grapalat"/>
          <w:iCs/>
          <w:snapToGrid w:val="0"/>
          <w:color w:val="000000" w:themeColor="text1"/>
          <w:sz w:val="21"/>
          <w:szCs w:val="21"/>
          <w:lang w:val="hy-AM"/>
        </w:rPr>
        <w:t xml:space="preserve">դրական </w:t>
      </w:r>
      <w:r w:rsidRPr="0098236F">
        <w:rPr>
          <w:rFonts w:ascii="GHEA Grapalat" w:hAnsi="GHEA Grapalat"/>
          <w:color w:val="000000" w:themeColor="text1"/>
          <w:sz w:val="21"/>
          <w:szCs w:val="21"/>
          <w:lang w:val="es-ES"/>
        </w:rPr>
        <w:t>եզրակացությունը</w:t>
      </w:r>
      <w:r w:rsidRPr="0098236F">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3DAEE96A" w14:textId="77777777" w:rsidR="00F02279" w:rsidRPr="0098236F" w:rsidRDefault="00F02279" w:rsidP="00F02279">
      <w:pPr>
        <w:ind w:firstLine="375"/>
        <w:jc w:val="both"/>
        <w:rPr>
          <w:rFonts w:ascii="GHEA Grapalat" w:hAnsi="GHEA Grapalat"/>
          <w:iCs/>
          <w:snapToGrid w:val="0"/>
          <w:color w:val="000000" w:themeColor="text1"/>
          <w:sz w:val="21"/>
          <w:szCs w:val="21"/>
          <w:lang w:val="es-ES"/>
        </w:rPr>
      </w:pPr>
    </w:p>
    <w:p w14:paraId="7A3D55F4" w14:textId="77777777" w:rsidR="00F02279" w:rsidRPr="0098236F" w:rsidRDefault="00F02279" w:rsidP="00F02279">
      <w:pPr>
        <w:ind w:firstLine="375"/>
        <w:jc w:val="both"/>
        <w:rPr>
          <w:rFonts w:ascii="GHEA Grapalat" w:hAnsi="GHEA Grapalat"/>
          <w:iCs/>
          <w:snapToGrid w:val="0"/>
          <w:color w:val="000000" w:themeColor="text1"/>
          <w:sz w:val="2"/>
          <w:szCs w:val="21"/>
          <w:lang w:val="es-ES"/>
        </w:rPr>
      </w:pPr>
    </w:p>
    <w:p w14:paraId="1E1778AA" w14:textId="77777777" w:rsidR="00F02279" w:rsidRPr="0098236F" w:rsidRDefault="00F02279" w:rsidP="00F02279">
      <w:pPr>
        <w:ind w:firstLine="375"/>
        <w:rPr>
          <w:rFonts w:ascii="GHEA Grapalat" w:hAnsi="GHEA Grapalat"/>
          <w:iCs/>
          <w:snapToGrid w:val="0"/>
          <w:color w:val="000000" w:themeColor="text1"/>
          <w:sz w:val="2"/>
          <w:szCs w:val="21"/>
          <w:lang w:val="es-ES"/>
        </w:rPr>
      </w:pPr>
      <w:r w:rsidRPr="0098236F">
        <w:rPr>
          <w:rFonts w:ascii="GHEA Grapalat" w:hAnsi="GHEA Grapalat"/>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8236F" w14:paraId="3B488B0D" w14:textId="77777777" w:rsidTr="00545BDE">
        <w:trPr>
          <w:trHeight w:val="266"/>
          <w:tblCellSpacing w:w="7" w:type="dxa"/>
          <w:jc w:val="center"/>
        </w:trPr>
        <w:tc>
          <w:tcPr>
            <w:tcW w:w="0" w:type="auto"/>
            <w:vAlign w:val="center"/>
          </w:tcPr>
          <w:p w14:paraId="057CD187"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 xml:space="preserve">Աշխատանքը հանձնեց </w:t>
            </w:r>
          </w:p>
        </w:tc>
        <w:tc>
          <w:tcPr>
            <w:tcW w:w="0" w:type="auto"/>
            <w:vAlign w:val="center"/>
          </w:tcPr>
          <w:p w14:paraId="207ECB43"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Աշխատանքը ընդունեց</w:t>
            </w:r>
          </w:p>
        </w:tc>
      </w:tr>
      <w:tr w:rsidR="00F02279" w:rsidRPr="0098236F" w14:paraId="1E1A6676" w14:textId="77777777" w:rsidTr="00545BDE">
        <w:trPr>
          <w:trHeight w:val="473"/>
          <w:tblCellSpacing w:w="7" w:type="dxa"/>
          <w:jc w:val="center"/>
        </w:trPr>
        <w:tc>
          <w:tcPr>
            <w:tcW w:w="0" w:type="auto"/>
            <w:vAlign w:val="center"/>
          </w:tcPr>
          <w:p w14:paraId="690B5706"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 xml:space="preserve">___________________________ </w:t>
            </w:r>
          </w:p>
          <w:p w14:paraId="73167132"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15"/>
                <w:szCs w:val="15"/>
              </w:rPr>
              <w:t xml:space="preserve">ստորագրություն </w:t>
            </w:r>
          </w:p>
        </w:tc>
        <w:tc>
          <w:tcPr>
            <w:tcW w:w="0" w:type="auto"/>
            <w:vAlign w:val="center"/>
          </w:tcPr>
          <w:p w14:paraId="3F017A35"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___________________________</w:t>
            </w:r>
          </w:p>
          <w:p w14:paraId="36BA2496"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15"/>
                <w:szCs w:val="15"/>
              </w:rPr>
              <w:t xml:space="preserve">ստորագրություն </w:t>
            </w:r>
          </w:p>
        </w:tc>
      </w:tr>
      <w:tr w:rsidR="00F02279" w:rsidRPr="0098236F" w14:paraId="0D366F0A" w14:textId="77777777" w:rsidTr="00545BDE">
        <w:trPr>
          <w:trHeight w:val="503"/>
          <w:tblCellSpacing w:w="7" w:type="dxa"/>
          <w:jc w:val="center"/>
        </w:trPr>
        <w:tc>
          <w:tcPr>
            <w:tcW w:w="0" w:type="auto"/>
            <w:vAlign w:val="center"/>
          </w:tcPr>
          <w:p w14:paraId="75D979C8"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 xml:space="preserve">___________________________ </w:t>
            </w:r>
          </w:p>
          <w:p w14:paraId="3321E159"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15"/>
                <w:szCs w:val="15"/>
              </w:rPr>
              <w:t>ազգանուն, անուն</w:t>
            </w:r>
          </w:p>
        </w:tc>
        <w:tc>
          <w:tcPr>
            <w:tcW w:w="0" w:type="auto"/>
            <w:vAlign w:val="center"/>
          </w:tcPr>
          <w:p w14:paraId="35CED831"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21"/>
                <w:szCs w:val="21"/>
              </w:rPr>
              <w:t>___________________________</w:t>
            </w:r>
          </w:p>
          <w:p w14:paraId="5B48A6DE" w14:textId="77777777" w:rsidR="00F02279" w:rsidRPr="0098236F" w:rsidRDefault="00F02279" w:rsidP="00545BDE">
            <w:pPr>
              <w:jc w:val="center"/>
              <w:rPr>
                <w:rFonts w:ascii="GHEA Grapalat" w:hAnsi="GHEA Grapalat"/>
                <w:iCs/>
                <w:color w:val="000000" w:themeColor="text1"/>
                <w:sz w:val="21"/>
                <w:szCs w:val="21"/>
              </w:rPr>
            </w:pPr>
            <w:r w:rsidRPr="0098236F">
              <w:rPr>
                <w:rFonts w:ascii="GHEA Grapalat" w:hAnsi="GHEA Grapalat"/>
                <w:iCs/>
                <w:color w:val="000000" w:themeColor="text1"/>
                <w:sz w:val="15"/>
                <w:szCs w:val="15"/>
              </w:rPr>
              <w:t>ազգանուն, անուն</w:t>
            </w:r>
          </w:p>
        </w:tc>
      </w:tr>
      <w:tr w:rsidR="00F02279" w:rsidRPr="0098236F" w14:paraId="5428A902" w14:textId="77777777" w:rsidTr="00545BDE">
        <w:trPr>
          <w:trHeight w:val="281"/>
          <w:tblCellSpacing w:w="7" w:type="dxa"/>
          <w:jc w:val="center"/>
        </w:trPr>
        <w:tc>
          <w:tcPr>
            <w:tcW w:w="0" w:type="auto"/>
            <w:vAlign w:val="center"/>
          </w:tcPr>
          <w:p w14:paraId="7C4E84AE" w14:textId="77777777" w:rsidR="00F02279" w:rsidRPr="0098236F" w:rsidRDefault="00F02279" w:rsidP="00545BDE">
            <w:pPr>
              <w:rPr>
                <w:rFonts w:ascii="GHEA Grapalat" w:hAnsi="GHEA Grapalat"/>
                <w:iCs/>
                <w:color w:val="000000" w:themeColor="text1"/>
                <w:sz w:val="21"/>
                <w:szCs w:val="21"/>
              </w:rPr>
            </w:pPr>
            <w:r w:rsidRPr="0098236F">
              <w:rPr>
                <w:rFonts w:ascii="GHEA Grapalat" w:hAnsi="GHEA Grapalat"/>
                <w:iCs/>
                <w:color w:val="000000" w:themeColor="text1"/>
                <w:sz w:val="21"/>
                <w:szCs w:val="21"/>
              </w:rPr>
              <w:t xml:space="preserve">                              Կ.Տ.</w:t>
            </w:r>
            <w:r w:rsidRPr="0098236F">
              <w:rPr>
                <w:rFonts w:ascii="Arial" w:hAnsi="Arial" w:cs="Arial"/>
                <w:iCs/>
                <w:color w:val="000000" w:themeColor="text1"/>
                <w:sz w:val="21"/>
                <w:szCs w:val="21"/>
              </w:rPr>
              <w:t xml:space="preserve">                                                                                 </w:t>
            </w:r>
          </w:p>
        </w:tc>
        <w:tc>
          <w:tcPr>
            <w:tcW w:w="0" w:type="auto"/>
            <w:vAlign w:val="center"/>
          </w:tcPr>
          <w:p w14:paraId="6B45144C" w14:textId="77777777" w:rsidR="00F02279" w:rsidRPr="0098236F" w:rsidRDefault="00F02279" w:rsidP="00545BDE">
            <w:pPr>
              <w:rPr>
                <w:rFonts w:ascii="GHEA Grapalat" w:hAnsi="GHEA Grapalat"/>
                <w:iCs/>
                <w:color w:val="000000" w:themeColor="text1"/>
                <w:sz w:val="21"/>
                <w:szCs w:val="21"/>
              </w:rPr>
            </w:pPr>
            <w:r w:rsidRPr="0098236F">
              <w:rPr>
                <w:rFonts w:ascii="Arial" w:hAnsi="Arial" w:cs="Arial"/>
                <w:iCs/>
                <w:color w:val="000000" w:themeColor="text1"/>
                <w:sz w:val="21"/>
                <w:szCs w:val="21"/>
              </w:rPr>
              <w:t xml:space="preserve">                                     </w:t>
            </w:r>
            <w:r w:rsidRPr="0098236F">
              <w:rPr>
                <w:rFonts w:ascii="GHEA Grapalat" w:hAnsi="GHEA Grapalat"/>
                <w:iCs/>
                <w:color w:val="000000" w:themeColor="text1"/>
                <w:sz w:val="21"/>
                <w:szCs w:val="21"/>
              </w:rPr>
              <w:t>Կ.Տ.</w:t>
            </w:r>
          </w:p>
        </w:tc>
      </w:tr>
    </w:tbl>
    <w:p w14:paraId="36E8A63E" w14:textId="77777777" w:rsidR="00F02279" w:rsidRPr="0098236F" w:rsidRDefault="00F02279" w:rsidP="00F02279">
      <w:pPr>
        <w:ind w:left="-142" w:firstLine="142"/>
        <w:jc w:val="center"/>
        <w:rPr>
          <w:rFonts w:ascii="GHEA Grapalat" w:hAnsi="GHEA Grapalat" w:cs="Sylfaen"/>
          <w:b/>
          <w:color w:val="000000" w:themeColor="text1"/>
        </w:rPr>
      </w:pPr>
    </w:p>
    <w:p w14:paraId="163E5D4F" w14:textId="77777777" w:rsidR="00F02279" w:rsidRPr="0098236F" w:rsidRDefault="00F02279" w:rsidP="00F02279">
      <w:pPr>
        <w:ind w:left="-142" w:firstLine="142"/>
        <w:jc w:val="center"/>
        <w:rPr>
          <w:rFonts w:ascii="GHEA Grapalat" w:hAnsi="GHEA Grapalat" w:cs="Sylfaen"/>
          <w:b/>
          <w:color w:val="000000" w:themeColor="text1"/>
        </w:rPr>
      </w:pPr>
    </w:p>
    <w:p w14:paraId="718E6FCB" w14:textId="77777777" w:rsidR="00F02279" w:rsidRPr="0098236F" w:rsidRDefault="00F02279" w:rsidP="00F02279">
      <w:pPr>
        <w:ind w:left="-142" w:firstLine="142"/>
        <w:jc w:val="center"/>
        <w:rPr>
          <w:rFonts w:ascii="GHEA Grapalat" w:hAnsi="GHEA Grapalat" w:cs="Sylfaen"/>
          <w:b/>
          <w:color w:val="000000" w:themeColor="text1"/>
        </w:rPr>
      </w:pPr>
    </w:p>
    <w:p w14:paraId="0063C59F" w14:textId="77777777" w:rsidR="00F02279" w:rsidRPr="0098236F" w:rsidRDefault="00F02279" w:rsidP="00F02279">
      <w:pPr>
        <w:ind w:firstLine="567"/>
        <w:jc w:val="right"/>
        <w:rPr>
          <w:rFonts w:ascii="GHEA Grapalat" w:hAnsi="GHEA Grapalat" w:cs="Sylfaen"/>
          <w:i/>
          <w:color w:val="000000" w:themeColor="text1"/>
          <w:sz w:val="22"/>
          <w:szCs w:val="22"/>
          <w:lang w:val="pt-BR"/>
        </w:rPr>
      </w:pPr>
    </w:p>
    <w:p w14:paraId="0EA11671" w14:textId="77777777" w:rsidR="00F02279" w:rsidRPr="0098236F" w:rsidRDefault="00F02279" w:rsidP="00F02279">
      <w:pPr>
        <w:ind w:firstLine="567"/>
        <w:jc w:val="right"/>
        <w:rPr>
          <w:rFonts w:ascii="GHEA Grapalat" w:hAnsi="GHEA Grapalat" w:cs="Sylfaen"/>
          <w:i/>
          <w:color w:val="000000" w:themeColor="text1"/>
          <w:sz w:val="20"/>
          <w:szCs w:val="20"/>
          <w:lang w:val="pt-BR"/>
        </w:rPr>
      </w:pPr>
      <w:r w:rsidRPr="0098236F">
        <w:rPr>
          <w:rFonts w:ascii="GHEA Grapalat" w:hAnsi="GHEA Grapalat" w:cs="Sylfaen"/>
          <w:i/>
          <w:color w:val="000000" w:themeColor="text1"/>
          <w:sz w:val="20"/>
          <w:szCs w:val="20"/>
          <w:lang w:val="pt-BR"/>
        </w:rPr>
        <w:t>Հավելված 4.1</w:t>
      </w:r>
    </w:p>
    <w:p w14:paraId="54E6B0F0" w14:textId="77777777" w:rsidR="00F02279" w:rsidRPr="0098236F" w:rsidRDefault="00F02279" w:rsidP="00F02279">
      <w:pPr>
        <w:ind w:firstLine="567"/>
        <w:jc w:val="right"/>
        <w:rPr>
          <w:rFonts w:ascii="GHEA Grapalat" w:hAnsi="GHEA Grapalat" w:cs="Arial"/>
          <w:i/>
          <w:color w:val="000000" w:themeColor="text1"/>
          <w:sz w:val="20"/>
          <w:szCs w:val="20"/>
          <w:lang w:val="pt-BR"/>
        </w:rPr>
      </w:pPr>
      <w:r w:rsidRPr="0098236F">
        <w:rPr>
          <w:rFonts w:ascii="GHEA Grapalat" w:hAnsi="GHEA Grapalat"/>
          <w:i/>
          <w:color w:val="000000" w:themeColor="text1"/>
          <w:sz w:val="20"/>
          <w:szCs w:val="20"/>
          <w:lang w:val="pt-BR"/>
        </w:rPr>
        <w:t xml:space="preserve">«           »                  20   </w:t>
      </w:r>
      <w:r w:rsidRPr="0098236F">
        <w:rPr>
          <w:rFonts w:ascii="GHEA Grapalat" w:hAnsi="GHEA Grapalat" w:cs="Sylfaen"/>
          <w:i/>
          <w:color w:val="000000" w:themeColor="text1"/>
          <w:sz w:val="20"/>
          <w:szCs w:val="20"/>
          <w:lang w:val="pt-BR"/>
        </w:rPr>
        <w:t>թ</w:t>
      </w:r>
      <w:r w:rsidRPr="0098236F">
        <w:rPr>
          <w:rFonts w:ascii="GHEA Grapalat" w:hAnsi="GHEA Grapalat" w:cs="Arial"/>
          <w:i/>
          <w:color w:val="000000" w:themeColor="text1"/>
          <w:sz w:val="20"/>
          <w:szCs w:val="20"/>
          <w:lang w:val="pt-BR"/>
        </w:rPr>
        <w:t xml:space="preserve">. </w:t>
      </w:r>
      <w:r w:rsidRPr="0098236F">
        <w:rPr>
          <w:rFonts w:ascii="GHEA Grapalat" w:hAnsi="GHEA Grapalat"/>
          <w:i/>
          <w:color w:val="000000" w:themeColor="text1"/>
          <w:sz w:val="20"/>
          <w:szCs w:val="20"/>
          <w:lang w:val="pt-BR"/>
        </w:rPr>
        <w:t xml:space="preserve"> </w:t>
      </w:r>
      <w:r w:rsidRPr="0098236F">
        <w:rPr>
          <w:rFonts w:ascii="GHEA Grapalat" w:hAnsi="GHEA Grapalat" w:cs="Sylfaen"/>
          <w:i/>
          <w:color w:val="000000" w:themeColor="text1"/>
          <w:sz w:val="20"/>
          <w:szCs w:val="20"/>
          <w:lang w:val="pt-BR"/>
        </w:rPr>
        <w:t>կնքված</w:t>
      </w:r>
      <w:r w:rsidRPr="0098236F">
        <w:rPr>
          <w:rFonts w:ascii="GHEA Grapalat" w:hAnsi="GHEA Grapalat" w:cs="Arial"/>
          <w:i/>
          <w:color w:val="000000" w:themeColor="text1"/>
          <w:sz w:val="20"/>
          <w:szCs w:val="20"/>
          <w:lang w:val="pt-BR"/>
        </w:rPr>
        <w:t xml:space="preserve"> </w:t>
      </w:r>
    </w:p>
    <w:p w14:paraId="311EBEC3" w14:textId="77777777" w:rsidR="00F02279" w:rsidRPr="0098236F" w:rsidRDefault="00F02279" w:rsidP="00F02279">
      <w:pPr>
        <w:jc w:val="right"/>
        <w:rPr>
          <w:rFonts w:ascii="GHEA Grapalat" w:hAnsi="GHEA Grapalat" w:cs="Arial"/>
          <w:i/>
          <w:color w:val="000000" w:themeColor="text1"/>
          <w:sz w:val="20"/>
          <w:szCs w:val="20"/>
          <w:lang w:val="pt-BR"/>
        </w:rPr>
      </w:pPr>
      <w:r w:rsidRPr="0098236F">
        <w:rPr>
          <w:rFonts w:ascii="GHEA Grapalat" w:hAnsi="GHEA Grapalat" w:cs="Sylfaen"/>
          <w:i/>
          <w:color w:val="000000" w:themeColor="text1"/>
          <w:sz w:val="20"/>
          <w:szCs w:val="20"/>
          <w:lang w:val="pt-BR"/>
        </w:rPr>
        <w:t>ծածկագրով պայմանագրի</w:t>
      </w:r>
    </w:p>
    <w:p w14:paraId="03890726" w14:textId="77777777" w:rsidR="00F02279" w:rsidRPr="0098236F" w:rsidRDefault="00F02279" w:rsidP="00F02279">
      <w:pPr>
        <w:tabs>
          <w:tab w:val="left" w:pos="360"/>
          <w:tab w:val="left" w:pos="540"/>
        </w:tabs>
        <w:jc w:val="center"/>
        <w:rPr>
          <w:rFonts w:ascii="Sylfaen" w:hAnsi="Sylfaen" w:cs="Sylfaen"/>
          <w:b/>
          <w:bCs/>
          <w:color w:val="000000" w:themeColor="text1"/>
          <w:sz w:val="20"/>
          <w:szCs w:val="20"/>
          <w:lang w:val="pt-BR"/>
        </w:rPr>
      </w:pPr>
    </w:p>
    <w:p w14:paraId="3AE3FB25" w14:textId="77777777" w:rsidR="00F02279" w:rsidRPr="0098236F" w:rsidRDefault="00F02279" w:rsidP="00F02279">
      <w:pPr>
        <w:tabs>
          <w:tab w:val="left" w:pos="360"/>
          <w:tab w:val="left" w:pos="540"/>
        </w:tabs>
        <w:jc w:val="center"/>
        <w:rPr>
          <w:rFonts w:ascii="Sylfaen" w:hAnsi="Sylfaen" w:cs="Sylfaen"/>
          <w:b/>
          <w:bCs/>
          <w:color w:val="000000" w:themeColor="text1"/>
          <w:lang w:val="pt-BR"/>
        </w:rPr>
      </w:pPr>
    </w:p>
    <w:p w14:paraId="57269913"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pt-BR"/>
        </w:rPr>
      </w:pPr>
    </w:p>
    <w:p w14:paraId="7ECB578C" w14:textId="77777777" w:rsidR="00F02279" w:rsidRPr="0098236F" w:rsidRDefault="00F02279" w:rsidP="00F02279">
      <w:pPr>
        <w:tabs>
          <w:tab w:val="left" w:pos="2250"/>
        </w:tabs>
        <w:spacing w:line="276" w:lineRule="auto"/>
        <w:jc w:val="center"/>
        <w:rPr>
          <w:rFonts w:ascii="GHEA Grapalat" w:hAnsi="GHEA Grapalat" w:cs="Sylfaen"/>
          <w:bCs/>
          <w:color w:val="000000" w:themeColor="text1"/>
          <w:sz w:val="18"/>
          <w:szCs w:val="18"/>
          <w:lang w:val="pt-BR"/>
        </w:rPr>
      </w:pPr>
      <w:proofErr w:type="gramStart"/>
      <w:r w:rsidRPr="0098236F">
        <w:rPr>
          <w:rFonts w:ascii="GHEA Grapalat" w:hAnsi="GHEA Grapalat" w:cs="Sylfaen"/>
          <w:bCs/>
          <w:color w:val="000000" w:themeColor="text1"/>
          <w:sz w:val="18"/>
          <w:szCs w:val="18"/>
        </w:rPr>
        <w:t>ԱԿՏ</w:t>
      </w:r>
      <w:r w:rsidRPr="0098236F">
        <w:rPr>
          <w:rFonts w:ascii="GHEA Grapalat" w:hAnsi="GHEA Grapalat" w:cs="Sylfaen"/>
          <w:bCs/>
          <w:color w:val="000000" w:themeColor="text1"/>
          <w:sz w:val="18"/>
          <w:szCs w:val="18"/>
          <w:lang w:val="pt-BR"/>
        </w:rPr>
        <w:t xml:space="preserve">  N</w:t>
      </w:r>
      <w:proofErr w:type="gramEnd"/>
      <w:r w:rsidRPr="0098236F">
        <w:rPr>
          <w:rFonts w:ascii="GHEA Grapalat" w:hAnsi="GHEA Grapalat" w:cs="Sylfaen"/>
          <w:bCs/>
          <w:color w:val="000000" w:themeColor="text1"/>
          <w:sz w:val="18"/>
          <w:szCs w:val="18"/>
          <w:lang w:val="pt-BR"/>
        </w:rPr>
        <w:t xml:space="preserve">    </w:t>
      </w:r>
    </w:p>
    <w:p w14:paraId="59EA9A68" w14:textId="77777777" w:rsidR="00F02279" w:rsidRPr="0098236F" w:rsidRDefault="00F02279" w:rsidP="00F02279">
      <w:pPr>
        <w:tabs>
          <w:tab w:val="left" w:pos="360"/>
          <w:tab w:val="left" w:pos="540"/>
          <w:tab w:val="left" w:pos="2250"/>
        </w:tabs>
        <w:spacing w:line="276" w:lineRule="auto"/>
        <w:jc w:val="center"/>
        <w:rPr>
          <w:rFonts w:ascii="GHEA Grapalat" w:hAnsi="GHEA Grapalat" w:cs="Sylfaen"/>
          <w:bCs/>
          <w:color w:val="000000" w:themeColor="text1"/>
          <w:sz w:val="18"/>
          <w:szCs w:val="18"/>
          <w:lang w:val="pt-BR"/>
        </w:rPr>
      </w:pPr>
      <w:r w:rsidRPr="0098236F">
        <w:rPr>
          <w:rFonts w:ascii="GHEA Grapalat" w:hAnsi="GHEA Grapalat" w:cs="Sylfaen"/>
          <w:bCs/>
          <w:color w:val="000000" w:themeColor="text1"/>
          <w:sz w:val="18"/>
          <w:szCs w:val="18"/>
        </w:rPr>
        <w:t>պայմանագրի</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արդյունքը</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Պատվիրատուին</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հանձնելու</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փաստը</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ֆիքսելու</w:t>
      </w:r>
      <w:r w:rsidRPr="0098236F">
        <w:rPr>
          <w:rFonts w:ascii="GHEA Grapalat" w:hAnsi="GHEA Grapalat" w:cs="Sylfaen"/>
          <w:bCs/>
          <w:color w:val="000000" w:themeColor="text1"/>
          <w:sz w:val="18"/>
          <w:szCs w:val="18"/>
          <w:lang w:val="pt-BR"/>
        </w:rPr>
        <w:t xml:space="preserve"> </w:t>
      </w:r>
      <w:r w:rsidRPr="0098236F">
        <w:rPr>
          <w:rFonts w:ascii="GHEA Grapalat" w:hAnsi="GHEA Grapalat" w:cs="Sylfaen"/>
          <w:bCs/>
          <w:color w:val="000000" w:themeColor="text1"/>
          <w:sz w:val="18"/>
          <w:szCs w:val="18"/>
        </w:rPr>
        <w:t>վերաբերյալ</w:t>
      </w:r>
      <w:r w:rsidRPr="0098236F">
        <w:rPr>
          <w:rFonts w:ascii="GHEA Grapalat" w:hAnsi="GHEA Grapalat" w:cs="Sylfaen"/>
          <w:bCs/>
          <w:color w:val="000000" w:themeColor="text1"/>
          <w:sz w:val="18"/>
          <w:szCs w:val="18"/>
          <w:lang w:val="pt-BR"/>
        </w:rPr>
        <w:t xml:space="preserve">                                                                                                                               </w:t>
      </w:r>
    </w:p>
    <w:p w14:paraId="18326E10"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pt-BR"/>
        </w:rPr>
      </w:pPr>
    </w:p>
    <w:p w14:paraId="61B50CF7"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pt-BR"/>
        </w:rPr>
      </w:pPr>
    </w:p>
    <w:p w14:paraId="79BF3F90" w14:textId="77777777" w:rsidR="00F02279" w:rsidRPr="0098236F" w:rsidRDefault="00F02279" w:rsidP="00F02279">
      <w:pPr>
        <w:tabs>
          <w:tab w:val="left" w:pos="360"/>
          <w:tab w:val="left" w:pos="540"/>
        </w:tabs>
        <w:ind w:left="-540" w:firstLine="180"/>
        <w:jc w:val="both"/>
        <w:rPr>
          <w:rFonts w:ascii="GHEA Grapalat" w:hAnsi="GHEA Grapalat" w:cs="Sylfaen"/>
          <w:color w:val="000000" w:themeColor="text1"/>
          <w:sz w:val="20"/>
          <w:szCs w:val="20"/>
          <w:lang w:val="pt-BR"/>
        </w:rPr>
      </w:pPr>
      <w:r w:rsidRPr="0098236F">
        <w:rPr>
          <w:rFonts w:ascii="GHEA Grapalat" w:hAnsi="GHEA Grapalat" w:cs="Sylfaen"/>
          <w:color w:val="000000" w:themeColor="text1"/>
          <w:lang w:val="pt-BR"/>
        </w:rPr>
        <w:tab/>
      </w:r>
      <w:r w:rsidRPr="0098236F">
        <w:rPr>
          <w:rFonts w:ascii="GHEA Grapalat" w:hAnsi="GHEA Grapalat" w:cs="Sylfaen"/>
          <w:color w:val="000000" w:themeColor="text1"/>
          <w:sz w:val="20"/>
          <w:szCs w:val="20"/>
          <w:lang w:val="hy-AM"/>
        </w:rPr>
        <w:t xml:space="preserve">Սույնով </w:t>
      </w:r>
      <w:r w:rsidRPr="0098236F">
        <w:rPr>
          <w:rFonts w:ascii="GHEA Grapalat" w:hAnsi="GHEA Grapalat" w:cs="Sylfaen"/>
          <w:color w:val="000000" w:themeColor="text1"/>
          <w:sz w:val="20"/>
          <w:szCs w:val="20"/>
        </w:rPr>
        <w:t>արձանագրվում</w:t>
      </w:r>
      <w:r w:rsidRPr="0098236F">
        <w:rPr>
          <w:rFonts w:ascii="GHEA Grapalat" w:hAnsi="GHEA Grapalat" w:cs="Sylfaen"/>
          <w:color w:val="000000" w:themeColor="text1"/>
          <w:sz w:val="20"/>
          <w:szCs w:val="20"/>
          <w:lang w:val="pt-BR"/>
        </w:rPr>
        <w:t xml:space="preserve"> </w:t>
      </w:r>
      <w:r w:rsidRPr="0098236F">
        <w:rPr>
          <w:rFonts w:ascii="GHEA Grapalat" w:hAnsi="GHEA Grapalat" w:cs="Sylfaen"/>
          <w:color w:val="000000" w:themeColor="text1"/>
          <w:sz w:val="20"/>
          <w:szCs w:val="20"/>
        </w:rPr>
        <w:t>է</w:t>
      </w:r>
      <w:r w:rsidRPr="0098236F">
        <w:rPr>
          <w:rFonts w:ascii="GHEA Grapalat" w:hAnsi="GHEA Grapalat" w:cs="Sylfaen"/>
          <w:color w:val="000000" w:themeColor="text1"/>
          <w:sz w:val="20"/>
          <w:szCs w:val="20"/>
          <w:lang w:val="hy-AM"/>
        </w:rPr>
        <w:t>, որ</w:t>
      </w:r>
      <w:r w:rsidRPr="0098236F">
        <w:rPr>
          <w:rFonts w:ascii="GHEA Grapalat" w:hAnsi="GHEA Grapalat" w:cs="Sylfaen"/>
          <w:color w:val="000000" w:themeColor="text1"/>
          <w:lang w:val="hy-AM"/>
        </w:rPr>
        <w:t xml:space="preserve"> </w:t>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u w:val="single"/>
          <w:lang w:val="pt-BR"/>
        </w:rPr>
        <w:tab/>
        <w:t xml:space="preserve">        </w:t>
      </w:r>
      <w:r w:rsidRPr="0098236F">
        <w:rPr>
          <w:rFonts w:ascii="GHEA Grapalat" w:hAnsi="GHEA Grapalat" w:cs="Sylfaen"/>
          <w:color w:val="000000" w:themeColor="text1"/>
          <w:sz w:val="20"/>
          <w:lang w:val="pt-BR"/>
        </w:rPr>
        <w:t>-</w:t>
      </w:r>
      <w:r w:rsidRPr="0098236F">
        <w:rPr>
          <w:rFonts w:ascii="GHEA Grapalat" w:hAnsi="GHEA Grapalat" w:cs="Sylfaen"/>
          <w:color w:val="000000" w:themeColor="text1"/>
          <w:sz w:val="20"/>
        </w:rPr>
        <w:t>ի</w:t>
      </w:r>
      <w:r w:rsidRPr="0098236F">
        <w:rPr>
          <w:rFonts w:ascii="GHEA Grapalat" w:hAnsi="GHEA Grapalat" w:cs="Sylfaen"/>
          <w:color w:val="000000" w:themeColor="text1"/>
          <w:lang w:val="pt-BR"/>
        </w:rPr>
        <w:t xml:space="preserve"> </w:t>
      </w:r>
      <w:r w:rsidRPr="0098236F">
        <w:rPr>
          <w:rFonts w:ascii="GHEA Grapalat" w:hAnsi="GHEA Grapalat" w:cs="Sylfaen"/>
          <w:color w:val="000000" w:themeColor="text1"/>
          <w:sz w:val="20"/>
          <w:szCs w:val="20"/>
          <w:lang w:val="pt-BR"/>
        </w:rPr>
        <w:t>(</w:t>
      </w:r>
      <w:r w:rsidRPr="0098236F">
        <w:rPr>
          <w:rFonts w:ascii="GHEA Grapalat" w:hAnsi="GHEA Grapalat" w:cs="Sylfaen"/>
          <w:color w:val="000000" w:themeColor="text1"/>
          <w:sz w:val="20"/>
          <w:szCs w:val="20"/>
        </w:rPr>
        <w:t>այսուհետ</w:t>
      </w:r>
      <w:r w:rsidRPr="0098236F">
        <w:rPr>
          <w:rFonts w:ascii="GHEA Grapalat" w:hAnsi="GHEA Grapalat" w:cs="Sylfaen"/>
          <w:color w:val="000000" w:themeColor="text1"/>
          <w:sz w:val="20"/>
          <w:szCs w:val="20"/>
          <w:lang w:val="pt-BR"/>
        </w:rPr>
        <w:t xml:space="preserve">` </w:t>
      </w:r>
      <w:r w:rsidRPr="0098236F">
        <w:rPr>
          <w:rFonts w:ascii="GHEA Grapalat" w:hAnsi="GHEA Grapalat" w:cs="Sylfaen"/>
          <w:color w:val="000000" w:themeColor="text1"/>
          <w:sz w:val="20"/>
          <w:szCs w:val="20"/>
        </w:rPr>
        <w:t>Պատվիրատու</w:t>
      </w:r>
      <w:r w:rsidRPr="0098236F">
        <w:rPr>
          <w:rFonts w:ascii="GHEA Grapalat" w:hAnsi="GHEA Grapalat" w:cs="Sylfaen"/>
          <w:color w:val="000000" w:themeColor="text1"/>
          <w:sz w:val="20"/>
          <w:szCs w:val="20"/>
          <w:lang w:val="pt-BR"/>
        </w:rPr>
        <w:t xml:space="preserve">)   </w:t>
      </w:r>
      <w:r w:rsidRPr="0098236F">
        <w:rPr>
          <w:rFonts w:ascii="GHEA Grapalat" w:hAnsi="GHEA Grapalat" w:cs="Sylfaen"/>
          <w:color w:val="000000" w:themeColor="text1"/>
          <w:sz w:val="20"/>
          <w:szCs w:val="20"/>
        </w:rPr>
        <w:t>և</w:t>
      </w:r>
      <w:r w:rsidRPr="0098236F">
        <w:rPr>
          <w:rFonts w:ascii="GHEA Grapalat" w:hAnsi="GHEA Grapalat" w:cs="Sylfaen"/>
          <w:color w:val="000000" w:themeColor="text1"/>
          <w:sz w:val="20"/>
          <w:szCs w:val="20"/>
          <w:lang w:val="hy-AM"/>
        </w:rPr>
        <w:t xml:space="preserve"> </w:t>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u w:val="single"/>
          <w:lang w:val="pt-BR"/>
        </w:rPr>
        <w:tab/>
        <w:t xml:space="preserve">        </w:t>
      </w:r>
      <w:r w:rsidRPr="0098236F">
        <w:rPr>
          <w:rFonts w:ascii="GHEA Grapalat" w:hAnsi="GHEA Grapalat" w:cs="Sylfaen"/>
          <w:color w:val="000000" w:themeColor="text1"/>
          <w:sz w:val="20"/>
          <w:lang w:val="pt-BR"/>
        </w:rPr>
        <w:t>-</w:t>
      </w:r>
      <w:r w:rsidRPr="0098236F">
        <w:rPr>
          <w:rFonts w:ascii="GHEA Grapalat" w:hAnsi="GHEA Grapalat" w:cs="Sylfaen"/>
          <w:color w:val="000000" w:themeColor="text1"/>
          <w:sz w:val="20"/>
        </w:rPr>
        <w:t>ի</w:t>
      </w:r>
    </w:p>
    <w:p w14:paraId="38F65D5E" w14:textId="77777777" w:rsidR="00F02279" w:rsidRPr="0098236F" w:rsidRDefault="00F02279" w:rsidP="00F02279">
      <w:pPr>
        <w:tabs>
          <w:tab w:val="left" w:pos="360"/>
          <w:tab w:val="left" w:pos="540"/>
        </w:tabs>
        <w:ind w:right="-360"/>
        <w:jc w:val="both"/>
        <w:rPr>
          <w:rFonts w:ascii="GHEA Grapalat" w:hAnsi="GHEA Grapalat" w:cs="Sylfaen"/>
          <w:color w:val="000000" w:themeColor="text1"/>
          <w:sz w:val="12"/>
          <w:szCs w:val="12"/>
          <w:lang w:val="pt-BR"/>
        </w:rPr>
      </w:pPr>
      <w:r w:rsidRPr="0098236F">
        <w:rPr>
          <w:rFonts w:ascii="GHEA Grapalat" w:hAnsi="GHEA Grapalat" w:cs="Sylfaen"/>
          <w:color w:val="000000" w:themeColor="text1"/>
          <w:lang w:val="pt-BR"/>
        </w:rPr>
        <w:t xml:space="preserve">                                           </w:t>
      </w:r>
      <w:r w:rsidRPr="0098236F">
        <w:rPr>
          <w:rFonts w:ascii="GHEA Grapalat" w:hAnsi="GHEA Grapalat" w:cs="Sylfaen"/>
          <w:color w:val="000000" w:themeColor="text1"/>
          <w:sz w:val="12"/>
          <w:szCs w:val="12"/>
        </w:rPr>
        <w:t>Պատվիրատուի</w:t>
      </w:r>
      <w:r w:rsidRPr="0098236F">
        <w:rPr>
          <w:rFonts w:ascii="GHEA Grapalat" w:hAnsi="GHEA Grapalat" w:cs="Sylfaen"/>
          <w:color w:val="000000" w:themeColor="text1"/>
          <w:sz w:val="12"/>
          <w:szCs w:val="12"/>
          <w:lang w:val="pt-BR"/>
        </w:rPr>
        <w:t xml:space="preserve"> </w:t>
      </w:r>
      <w:r w:rsidRPr="0098236F">
        <w:rPr>
          <w:rFonts w:ascii="GHEA Grapalat" w:hAnsi="GHEA Grapalat" w:cs="Sylfaen"/>
          <w:color w:val="000000" w:themeColor="text1"/>
          <w:sz w:val="12"/>
          <w:szCs w:val="12"/>
        </w:rPr>
        <w:t>անունը</w:t>
      </w:r>
      <w:r w:rsidRPr="0098236F">
        <w:rPr>
          <w:rFonts w:ascii="GHEA Grapalat" w:hAnsi="GHEA Grapalat" w:cs="Sylfaen"/>
          <w:color w:val="000000" w:themeColor="text1"/>
          <w:sz w:val="12"/>
          <w:szCs w:val="12"/>
          <w:lang w:val="pt-BR"/>
        </w:rPr>
        <w:t xml:space="preserve">                                                                                                 </w:t>
      </w:r>
      <w:r w:rsidRPr="0098236F">
        <w:rPr>
          <w:rFonts w:ascii="GHEA Grapalat" w:hAnsi="GHEA Grapalat" w:cs="Sylfaen"/>
          <w:color w:val="000000" w:themeColor="text1"/>
          <w:sz w:val="12"/>
          <w:szCs w:val="12"/>
        </w:rPr>
        <w:t>Կապալառուի</w:t>
      </w:r>
      <w:r w:rsidRPr="0098236F">
        <w:rPr>
          <w:rFonts w:ascii="GHEA Grapalat" w:hAnsi="GHEA Grapalat" w:cs="Sylfaen"/>
          <w:color w:val="000000" w:themeColor="text1"/>
          <w:sz w:val="12"/>
          <w:szCs w:val="12"/>
          <w:lang w:val="pt-BR"/>
        </w:rPr>
        <w:t xml:space="preserve"> </w:t>
      </w:r>
      <w:r w:rsidRPr="0098236F">
        <w:rPr>
          <w:rFonts w:ascii="GHEA Grapalat" w:hAnsi="GHEA Grapalat" w:cs="Sylfaen"/>
          <w:color w:val="000000" w:themeColor="text1"/>
          <w:sz w:val="12"/>
          <w:szCs w:val="12"/>
        </w:rPr>
        <w:t>անունը</w:t>
      </w:r>
    </w:p>
    <w:p w14:paraId="5E68A1E8" w14:textId="77777777" w:rsidR="00F02279" w:rsidRPr="0098236F" w:rsidRDefault="00F02279" w:rsidP="00F02279">
      <w:pPr>
        <w:tabs>
          <w:tab w:val="left" w:pos="360"/>
          <w:tab w:val="left" w:pos="540"/>
        </w:tabs>
        <w:ind w:right="-360"/>
        <w:jc w:val="both"/>
        <w:rPr>
          <w:rFonts w:ascii="GHEA Grapalat" w:hAnsi="GHEA Grapalat" w:cs="Sylfaen"/>
          <w:color w:val="000000" w:themeColor="text1"/>
          <w:sz w:val="20"/>
          <w:u w:val="single"/>
          <w:lang w:val="hy-AM"/>
        </w:rPr>
      </w:pPr>
      <w:r w:rsidRPr="0098236F">
        <w:rPr>
          <w:rFonts w:ascii="GHEA Grapalat" w:hAnsi="GHEA Grapalat" w:cs="Sylfaen"/>
          <w:color w:val="000000" w:themeColor="text1"/>
          <w:sz w:val="20"/>
          <w:szCs w:val="20"/>
          <w:lang w:val="hy-AM"/>
        </w:rPr>
        <w:t>(այսուհետ` Կ</w:t>
      </w:r>
      <w:r w:rsidRPr="0098236F">
        <w:rPr>
          <w:rFonts w:ascii="GHEA Grapalat" w:hAnsi="GHEA Grapalat" w:cs="Sylfaen"/>
          <w:color w:val="000000" w:themeColor="text1"/>
          <w:sz w:val="20"/>
          <w:szCs w:val="20"/>
        </w:rPr>
        <w:t>ապալառու</w:t>
      </w:r>
      <w:r w:rsidRPr="0098236F">
        <w:rPr>
          <w:rFonts w:ascii="GHEA Grapalat" w:hAnsi="GHEA Grapalat" w:cs="Sylfaen"/>
          <w:color w:val="000000" w:themeColor="text1"/>
          <w:sz w:val="20"/>
          <w:szCs w:val="20"/>
          <w:lang w:val="hy-AM"/>
        </w:rPr>
        <w:t>)</w:t>
      </w:r>
      <w:r w:rsidRPr="0098236F">
        <w:rPr>
          <w:rFonts w:ascii="GHEA Grapalat" w:hAnsi="GHEA Grapalat" w:cs="Sylfaen"/>
          <w:color w:val="000000" w:themeColor="text1"/>
          <w:sz w:val="20"/>
          <w:szCs w:val="20"/>
          <w:lang w:val="pt-BR"/>
        </w:rPr>
        <w:t xml:space="preserve"> </w:t>
      </w:r>
      <w:r w:rsidRPr="0098236F">
        <w:rPr>
          <w:rFonts w:ascii="GHEA Grapalat" w:hAnsi="GHEA Grapalat" w:cs="Sylfaen"/>
          <w:color w:val="000000" w:themeColor="text1"/>
          <w:sz w:val="20"/>
          <w:szCs w:val="20"/>
        </w:rPr>
        <w:t>միջև</w:t>
      </w:r>
      <w:r w:rsidRPr="0098236F">
        <w:rPr>
          <w:rFonts w:ascii="GHEA Grapalat" w:hAnsi="GHEA Grapalat" w:cs="Sylfaen"/>
          <w:color w:val="000000" w:themeColor="text1"/>
          <w:lang w:val="pt-BR"/>
        </w:rPr>
        <w:t xml:space="preserve"> </w:t>
      </w:r>
      <w:r w:rsidRPr="0098236F">
        <w:rPr>
          <w:rFonts w:ascii="GHEA Grapalat" w:hAnsi="GHEA Grapalat" w:cs="Sylfaen"/>
          <w:color w:val="000000" w:themeColor="text1"/>
          <w:sz w:val="20"/>
          <w:lang w:val="pt-BR"/>
        </w:rPr>
        <w:t xml:space="preserve">20     </w:t>
      </w:r>
      <w:r w:rsidRPr="0098236F">
        <w:rPr>
          <w:rFonts w:ascii="GHEA Grapalat" w:hAnsi="GHEA Grapalat" w:cs="Sylfaen"/>
          <w:color w:val="000000" w:themeColor="text1"/>
          <w:sz w:val="20"/>
        </w:rPr>
        <w:t>թ</w:t>
      </w:r>
      <w:r w:rsidRPr="0098236F">
        <w:rPr>
          <w:rFonts w:ascii="GHEA Grapalat" w:hAnsi="GHEA Grapalat" w:cs="Sylfaen"/>
          <w:color w:val="000000" w:themeColor="text1"/>
          <w:sz w:val="20"/>
          <w:lang w:val="pt-BR"/>
        </w:rPr>
        <w:t xml:space="preserve">. </w:t>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u w:val="single"/>
          <w:lang w:val="pt-BR"/>
        </w:rPr>
        <w:tab/>
      </w:r>
      <w:r w:rsidRPr="0098236F">
        <w:rPr>
          <w:rFonts w:ascii="GHEA Grapalat" w:hAnsi="GHEA Grapalat" w:cs="Sylfaen"/>
          <w:color w:val="000000" w:themeColor="text1"/>
          <w:sz w:val="20"/>
          <w:lang w:val="hy-AM"/>
        </w:rPr>
        <w:t xml:space="preserve"> -ին կնքված N </w:t>
      </w:r>
      <w:r w:rsidRPr="0098236F">
        <w:rPr>
          <w:rFonts w:ascii="GHEA Grapalat" w:hAnsi="GHEA Grapalat" w:cs="Sylfaen"/>
          <w:color w:val="000000" w:themeColor="text1"/>
          <w:sz w:val="20"/>
          <w:u w:val="single"/>
          <w:lang w:val="hy-AM"/>
        </w:rPr>
        <w:tab/>
      </w:r>
      <w:r w:rsidRPr="0098236F">
        <w:rPr>
          <w:rFonts w:ascii="GHEA Grapalat" w:hAnsi="GHEA Grapalat" w:cs="Sylfaen"/>
          <w:color w:val="000000" w:themeColor="text1"/>
          <w:sz w:val="20"/>
          <w:u w:val="single"/>
          <w:lang w:val="hy-AM"/>
        </w:rPr>
        <w:tab/>
      </w:r>
      <w:r w:rsidRPr="0098236F">
        <w:rPr>
          <w:rFonts w:ascii="GHEA Grapalat" w:hAnsi="GHEA Grapalat" w:cs="Sylfaen"/>
          <w:color w:val="000000" w:themeColor="text1"/>
          <w:sz w:val="20"/>
          <w:u w:val="single"/>
          <w:lang w:val="hy-AM"/>
        </w:rPr>
        <w:tab/>
      </w:r>
      <w:r w:rsidRPr="0098236F">
        <w:rPr>
          <w:rFonts w:ascii="GHEA Grapalat" w:hAnsi="GHEA Grapalat" w:cs="Sylfaen"/>
          <w:color w:val="000000" w:themeColor="text1"/>
          <w:sz w:val="20"/>
          <w:u w:val="single"/>
          <w:lang w:val="hy-AM"/>
        </w:rPr>
        <w:tab/>
      </w:r>
    </w:p>
    <w:p w14:paraId="6F183B69" w14:textId="77777777" w:rsidR="00F02279" w:rsidRPr="0098236F" w:rsidRDefault="00F02279" w:rsidP="00F02279">
      <w:pPr>
        <w:tabs>
          <w:tab w:val="left" w:pos="360"/>
          <w:tab w:val="left" w:pos="540"/>
        </w:tabs>
        <w:ind w:right="-360"/>
        <w:jc w:val="both"/>
        <w:rPr>
          <w:rFonts w:ascii="GHEA Grapalat" w:hAnsi="GHEA Grapalat" w:cs="Sylfaen"/>
          <w:color w:val="000000" w:themeColor="text1"/>
          <w:sz w:val="20"/>
          <w:u w:val="single"/>
          <w:lang w:val="hy-AM"/>
        </w:rPr>
      </w:pPr>
      <w:r w:rsidRPr="0098236F">
        <w:rPr>
          <w:rFonts w:ascii="GHEA Grapalat" w:hAnsi="GHEA Grapalat" w:cs="Sylfaen"/>
          <w:color w:val="000000" w:themeColor="text1"/>
          <w:sz w:val="12"/>
          <w:szCs w:val="16"/>
          <w:lang w:val="hy-AM"/>
        </w:rPr>
        <w:t xml:space="preserve">                                                                                                պայմանագրի կնքման ամսաթիվը</w:t>
      </w:r>
      <w:r w:rsidRPr="0098236F">
        <w:rPr>
          <w:rFonts w:ascii="GHEA Grapalat" w:hAnsi="GHEA Grapalat" w:cs="Sylfaen"/>
          <w:color w:val="000000" w:themeColor="text1"/>
          <w:sz w:val="12"/>
          <w:szCs w:val="16"/>
          <w:lang w:val="hy-AM"/>
        </w:rPr>
        <w:tab/>
      </w:r>
      <w:r w:rsidRPr="0098236F">
        <w:rPr>
          <w:rFonts w:ascii="GHEA Grapalat" w:hAnsi="GHEA Grapalat" w:cs="Sylfaen"/>
          <w:color w:val="000000" w:themeColor="text1"/>
          <w:sz w:val="12"/>
          <w:szCs w:val="16"/>
          <w:lang w:val="hy-AM"/>
        </w:rPr>
        <w:tab/>
      </w:r>
      <w:r w:rsidRPr="0098236F">
        <w:rPr>
          <w:rFonts w:ascii="GHEA Grapalat" w:hAnsi="GHEA Grapalat" w:cs="Sylfaen"/>
          <w:color w:val="000000" w:themeColor="text1"/>
          <w:sz w:val="12"/>
          <w:szCs w:val="16"/>
          <w:lang w:val="hy-AM"/>
        </w:rPr>
        <w:tab/>
        <w:t xml:space="preserve">                             պայմանագրի համարը</w:t>
      </w:r>
    </w:p>
    <w:p w14:paraId="0FAC2E33" w14:textId="77777777" w:rsidR="00F02279" w:rsidRPr="0098236F" w:rsidRDefault="00F02279" w:rsidP="00F02279">
      <w:pPr>
        <w:tabs>
          <w:tab w:val="left" w:pos="360"/>
          <w:tab w:val="left" w:pos="540"/>
        </w:tabs>
        <w:spacing w:line="360" w:lineRule="auto"/>
        <w:jc w:val="both"/>
        <w:rPr>
          <w:rFonts w:ascii="GHEA Grapalat" w:hAnsi="GHEA Grapalat" w:cs="Sylfaen"/>
          <w:color w:val="000000" w:themeColor="text1"/>
          <w:lang w:val="hy-AM"/>
        </w:rPr>
      </w:pPr>
      <w:r w:rsidRPr="0098236F">
        <w:rPr>
          <w:rFonts w:ascii="GHEA Grapalat" w:hAnsi="GHEA Grapalat" w:cs="Sylfaen"/>
          <w:color w:val="000000" w:themeColor="text1"/>
          <w:sz w:val="20"/>
          <w:szCs w:val="20"/>
          <w:lang w:val="hy-AM"/>
        </w:rPr>
        <w:t>գնման պայմանագրի շրջանակներում Կապալառուն</w:t>
      </w:r>
      <w:r w:rsidRPr="0098236F">
        <w:rPr>
          <w:rFonts w:ascii="GHEA Grapalat" w:hAnsi="GHEA Grapalat" w:cs="Sylfaen"/>
          <w:color w:val="000000" w:themeColor="text1"/>
          <w:lang w:val="hy-AM"/>
        </w:rPr>
        <w:t xml:space="preserve">  </w:t>
      </w:r>
      <w:r w:rsidRPr="0098236F">
        <w:rPr>
          <w:rFonts w:ascii="GHEA Grapalat" w:hAnsi="GHEA Grapalat" w:cs="Sylfaen"/>
          <w:color w:val="000000" w:themeColor="text1"/>
          <w:sz w:val="20"/>
          <w:lang w:val="hy-AM"/>
        </w:rPr>
        <w:t xml:space="preserve">20  թ. </w:t>
      </w:r>
      <w:r w:rsidRPr="0098236F">
        <w:rPr>
          <w:rFonts w:ascii="GHEA Grapalat" w:hAnsi="GHEA Grapalat" w:cs="Sylfaen"/>
          <w:color w:val="000000" w:themeColor="text1"/>
          <w:sz w:val="20"/>
          <w:u w:val="single"/>
          <w:lang w:val="hy-AM"/>
        </w:rPr>
        <w:tab/>
      </w:r>
      <w:r w:rsidRPr="0098236F">
        <w:rPr>
          <w:rFonts w:ascii="GHEA Grapalat" w:hAnsi="GHEA Grapalat" w:cs="Sylfaen"/>
          <w:color w:val="000000" w:themeColor="text1"/>
          <w:sz w:val="20"/>
          <w:u w:val="single"/>
          <w:lang w:val="hy-AM"/>
        </w:rPr>
        <w:tab/>
      </w:r>
      <w:r w:rsidRPr="0098236F">
        <w:rPr>
          <w:rFonts w:ascii="GHEA Grapalat" w:hAnsi="GHEA Grapalat" w:cs="Sylfaen"/>
          <w:color w:val="000000" w:themeColor="text1"/>
          <w:sz w:val="20"/>
          <w:lang w:val="hy-AM"/>
        </w:rPr>
        <w:t xml:space="preserve">-ին </w:t>
      </w:r>
      <w:r w:rsidRPr="0098236F">
        <w:rPr>
          <w:rFonts w:ascii="GHEA Grapalat" w:hAnsi="GHEA Grapalat" w:cs="Sylfaen"/>
          <w:color w:val="000000" w:themeColor="text1"/>
          <w:sz w:val="20"/>
          <w:szCs w:val="20"/>
          <w:lang w:val="hy-AM"/>
        </w:rPr>
        <w:t>հանձնման-ընդունման նպատակով Պատվիրատուին հանձնեց ստորև նշված աշխատանքները.</w:t>
      </w:r>
    </w:p>
    <w:p w14:paraId="5B75022A" w14:textId="77777777" w:rsidR="00F02279" w:rsidRPr="0098236F" w:rsidRDefault="00F02279" w:rsidP="00F02279">
      <w:pPr>
        <w:tabs>
          <w:tab w:val="left" w:pos="360"/>
          <w:tab w:val="left" w:pos="540"/>
        </w:tabs>
        <w:ind w:left="-540" w:firstLine="180"/>
        <w:jc w:val="both"/>
        <w:rPr>
          <w:rFonts w:ascii="GHEA Grapalat" w:hAnsi="GHEA Grapalat" w:cs="Sylfaen"/>
          <w:color w:val="000000" w:themeColor="text1"/>
          <w:lang w:val="hy-AM"/>
        </w:rPr>
      </w:pPr>
      <w:r w:rsidRPr="0098236F">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8236F"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8236F" w:rsidRDefault="00F02279" w:rsidP="00545BDE">
            <w:pPr>
              <w:jc w:val="center"/>
              <w:rPr>
                <w:rFonts w:ascii="GHEA Grapalat" w:hAnsi="GHEA Grapalat" w:cs="Sylfaen"/>
                <w:bCs/>
                <w:color w:val="000000" w:themeColor="text1"/>
                <w:sz w:val="18"/>
                <w:szCs w:val="18"/>
                <w:lang w:val="ru-RU" w:eastAsia="ru-RU"/>
              </w:rPr>
            </w:pPr>
            <w:r w:rsidRPr="0098236F">
              <w:rPr>
                <w:rFonts w:ascii="GHEA Grapalat" w:hAnsi="GHEA Grapalat" w:cs="Sylfaen"/>
                <w:color w:val="000000" w:themeColor="text1"/>
                <w:sz w:val="18"/>
                <w:szCs w:val="18"/>
              </w:rPr>
              <w:t>Աշխատանքի</w:t>
            </w:r>
          </w:p>
        </w:tc>
      </w:tr>
      <w:tr w:rsidR="00F02279" w:rsidRPr="0098236F"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8236F" w:rsidRDefault="00F02279" w:rsidP="00545BDE">
            <w:pPr>
              <w:jc w:val="center"/>
              <w:rPr>
                <w:rFonts w:ascii="GHEA Grapalat" w:hAnsi="GHEA Grapalat"/>
                <w:color w:val="000000" w:themeColor="text1"/>
                <w:sz w:val="18"/>
                <w:szCs w:val="18"/>
              </w:rPr>
            </w:pPr>
            <w:r w:rsidRPr="0098236F">
              <w:rPr>
                <w:rFonts w:ascii="GHEA Grapalat" w:hAnsi="GHEA Grapalat" w:cs="Sylfaen"/>
                <w:color w:val="000000" w:themeColor="text1"/>
                <w:sz w:val="18"/>
                <w:szCs w:val="18"/>
              </w:rPr>
              <w:t>քանակը</w:t>
            </w:r>
            <w:r w:rsidRPr="0098236F">
              <w:rPr>
                <w:rFonts w:ascii="GHEA Grapalat" w:hAnsi="GHEA Grapalat"/>
                <w:color w:val="000000" w:themeColor="text1"/>
                <w:sz w:val="18"/>
                <w:szCs w:val="18"/>
              </w:rPr>
              <w:t xml:space="preserve"> (</w:t>
            </w:r>
            <w:r w:rsidRPr="0098236F">
              <w:rPr>
                <w:rFonts w:ascii="GHEA Grapalat" w:hAnsi="GHEA Grapalat" w:cs="Sylfaen"/>
                <w:color w:val="000000" w:themeColor="text1"/>
                <w:sz w:val="18"/>
                <w:szCs w:val="18"/>
              </w:rPr>
              <w:t>փաստացի</w:t>
            </w:r>
            <w:r w:rsidRPr="0098236F">
              <w:rPr>
                <w:rFonts w:ascii="GHEA Grapalat" w:hAnsi="GHEA Grapalat"/>
                <w:color w:val="000000" w:themeColor="text1"/>
                <w:sz w:val="18"/>
                <w:szCs w:val="18"/>
              </w:rPr>
              <w:t>)</w:t>
            </w:r>
          </w:p>
        </w:tc>
      </w:tr>
      <w:tr w:rsidR="00F02279" w:rsidRPr="0098236F"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8236F" w:rsidRDefault="00F02279" w:rsidP="00545BD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8236F" w:rsidRDefault="00F02279" w:rsidP="00545BD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8236F" w:rsidRDefault="00F02279" w:rsidP="00545BDE">
            <w:pPr>
              <w:rPr>
                <w:rFonts w:ascii="GHEA Grapalat" w:hAnsi="GHEA Grapalat" w:cs="Sylfaen"/>
                <w:color w:val="000000" w:themeColor="text1"/>
                <w:sz w:val="18"/>
                <w:szCs w:val="18"/>
                <w:lang w:val="ru-RU" w:eastAsia="ru-RU"/>
              </w:rPr>
            </w:pPr>
          </w:p>
        </w:tc>
      </w:tr>
      <w:tr w:rsidR="00F02279" w:rsidRPr="0098236F"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8236F" w:rsidRDefault="00F02279" w:rsidP="00545BD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8236F" w:rsidRDefault="00F02279" w:rsidP="00545BD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8236F" w:rsidRDefault="00F02279" w:rsidP="00545BDE">
            <w:pPr>
              <w:rPr>
                <w:rFonts w:ascii="GHEA Grapalat" w:hAnsi="GHEA Grapalat" w:cs="Sylfaen"/>
                <w:color w:val="000000" w:themeColor="text1"/>
                <w:sz w:val="18"/>
                <w:szCs w:val="18"/>
                <w:lang w:val="ru-RU" w:eastAsia="ru-RU"/>
              </w:rPr>
            </w:pPr>
          </w:p>
        </w:tc>
      </w:tr>
    </w:tbl>
    <w:p w14:paraId="47CC61EE" w14:textId="77777777" w:rsidR="00F02279" w:rsidRPr="0098236F" w:rsidRDefault="00F02279" w:rsidP="00F02279">
      <w:pPr>
        <w:tabs>
          <w:tab w:val="left" w:pos="360"/>
          <w:tab w:val="left" w:pos="540"/>
        </w:tabs>
        <w:jc w:val="both"/>
        <w:rPr>
          <w:rFonts w:ascii="GHEA Grapalat" w:hAnsi="GHEA Grapalat" w:cs="Sylfaen"/>
          <w:color w:val="000000" w:themeColor="text1"/>
          <w:lang w:eastAsia="ru-RU"/>
        </w:rPr>
      </w:pPr>
    </w:p>
    <w:p w14:paraId="06D5B4CA" w14:textId="77777777" w:rsidR="00F02279" w:rsidRPr="0098236F" w:rsidRDefault="00F02279" w:rsidP="00F02279">
      <w:pPr>
        <w:tabs>
          <w:tab w:val="left" w:pos="360"/>
          <w:tab w:val="left" w:pos="540"/>
        </w:tabs>
        <w:jc w:val="both"/>
        <w:rPr>
          <w:rFonts w:ascii="GHEA Grapalat" w:hAnsi="GHEA Grapalat" w:cs="Sylfaen"/>
          <w:color w:val="000000" w:themeColor="text1"/>
        </w:rPr>
      </w:pPr>
    </w:p>
    <w:p w14:paraId="4F856E3E" w14:textId="77777777" w:rsidR="00F02279" w:rsidRPr="0098236F" w:rsidRDefault="00F02279" w:rsidP="00F02279">
      <w:pPr>
        <w:tabs>
          <w:tab w:val="left" w:pos="360"/>
          <w:tab w:val="left" w:pos="540"/>
        </w:tabs>
        <w:jc w:val="both"/>
        <w:rPr>
          <w:rFonts w:ascii="GHEA Grapalat" w:hAnsi="GHEA Grapalat" w:cs="Sylfaen"/>
          <w:color w:val="000000" w:themeColor="text1"/>
          <w:lang w:val="hy-AM"/>
        </w:rPr>
      </w:pPr>
    </w:p>
    <w:p w14:paraId="4CE31797" w14:textId="77777777" w:rsidR="00F02279" w:rsidRPr="0098236F" w:rsidRDefault="00F02279" w:rsidP="00F02279">
      <w:pPr>
        <w:tabs>
          <w:tab w:val="left" w:pos="360"/>
          <w:tab w:val="left" w:pos="540"/>
        </w:tabs>
        <w:jc w:val="both"/>
        <w:rPr>
          <w:rFonts w:ascii="GHEA Grapalat" w:hAnsi="GHEA Grapalat" w:cs="Sylfaen"/>
          <w:color w:val="000000" w:themeColor="text1"/>
          <w:sz w:val="20"/>
          <w:szCs w:val="20"/>
          <w:lang w:val="hy-AM"/>
        </w:rPr>
      </w:pPr>
      <w:r w:rsidRPr="0098236F">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3F0CD83E"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hy-AM"/>
        </w:rPr>
      </w:pPr>
    </w:p>
    <w:p w14:paraId="6AD09AF0" w14:textId="77777777" w:rsidR="00F02279" w:rsidRPr="0098236F" w:rsidRDefault="00F02279" w:rsidP="00F02279">
      <w:pPr>
        <w:jc w:val="center"/>
        <w:rPr>
          <w:rFonts w:ascii="GHEA Grapalat" w:hAnsi="GHEA Grapalat" w:cs="Sylfaen"/>
          <w:color w:val="000000" w:themeColor="text1"/>
          <w:sz w:val="22"/>
          <w:szCs w:val="22"/>
          <w:lang w:val="hy-AM"/>
        </w:rPr>
      </w:pPr>
    </w:p>
    <w:p w14:paraId="5FD4CFEA" w14:textId="77777777" w:rsidR="00F02279" w:rsidRPr="0098236F" w:rsidRDefault="00F02279" w:rsidP="00F02279">
      <w:pPr>
        <w:jc w:val="center"/>
        <w:rPr>
          <w:rFonts w:ascii="GHEA Grapalat" w:hAnsi="GHEA Grapalat" w:cs="Sylfaen"/>
          <w:color w:val="000000" w:themeColor="text1"/>
          <w:sz w:val="14"/>
          <w:szCs w:val="14"/>
          <w:lang w:val="hy-AM"/>
        </w:rPr>
      </w:pPr>
    </w:p>
    <w:p w14:paraId="02391F0D" w14:textId="77777777" w:rsidR="00F02279" w:rsidRPr="0098236F" w:rsidRDefault="00F02279" w:rsidP="00F02279">
      <w:pPr>
        <w:jc w:val="center"/>
        <w:rPr>
          <w:rFonts w:ascii="GHEA Grapalat" w:hAnsi="GHEA Grapalat" w:cs="Sylfaen"/>
          <w:color w:val="000000" w:themeColor="text1"/>
          <w:sz w:val="22"/>
          <w:szCs w:val="22"/>
          <w:lang w:val="hy-AM"/>
        </w:rPr>
      </w:pPr>
    </w:p>
    <w:p w14:paraId="6468DD6F" w14:textId="77777777" w:rsidR="00F02279" w:rsidRPr="0098236F" w:rsidRDefault="00F02279" w:rsidP="00F02279">
      <w:pPr>
        <w:jc w:val="center"/>
        <w:rPr>
          <w:rFonts w:ascii="GHEA Grapalat" w:hAnsi="GHEA Grapalat" w:cs="Sylfaen"/>
          <w:color w:val="000000" w:themeColor="text1"/>
          <w:sz w:val="22"/>
          <w:szCs w:val="22"/>
          <w:lang w:val="hy-AM"/>
        </w:rPr>
      </w:pPr>
      <w:r w:rsidRPr="0098236F">
        <w:rPr>
          <w:rFonts w:ascii="GHEA Grapalat" w:hAnsi="GHEA Grapalat" w:cs="Sylfaen"/>
          <w:color w:val="000000" w:themeColor="text1"/>
          <w:sz w:val="22"/>
          <w:szCs w:val="22"/>
          <w:lang w:val="hy-AM"/>
        </w:rPr>
        <w:t>ԿՈՂՄԵՐԸ</w:t>
      </w:r>
    </w:p>
    <w:p w14:paraId="2603CF82" w14:textId="77777777" w:rsidR="00F02279" w:rsidRPr="0098236F" w:rsidRDefault="00F02279" w:rsidP="00F02279">
      <w:pPr>
        <w:jc w:val="center"/>
        <w:rPr>
          <w:rFonts w:ascii="GHEA Grapalat" w:hAnsi="GHEA Grapalat" w:cs="Sylfaen"/>
          <w:color w:val="000000" w:themeColor="text1"/>
          <w:sz w:val="22"/>
          <w:szCs w:val="22"/>
          <w:lang w:val="hy-AM"/>
        </w:rPr>
      </w:pPr>
    </w:p>
    <w:p w14:paraId="7B3C7315"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hy-AM"/>
        </w:rPr>
      </w:pPr>
    </w:p>
    <w:p w14:paraId="5917EA0F" w14:textId="77777777" w:rsidR="00F02279" w:rsidRPr="0098236F" w:rsidRDefault="00F02279" w:rsidP="00F02279">
      <w:pPr>
        <w:tabs>
          <w:tab w:val="left" w:pos="360"/>
          <w:tab w:val="left" w:pos="540"/>
        </w:tabs>
        <w:rPr>
          <w:rFonts w:ascii="GHEA Grapalat" w:hAnsi="GHEA Grapalat" w:cs="Sylfaen"/>
          <w:color w:val="000000" w:themeColor="text1"/>
          <w:sz w:val="22"/>
          <w:szCs w:val="22"/>
          <w:lang w:val="hy-AM"/>
        </w:rPr>
      </w:pPr>
    </w:p>
    <w:tbl>
      <w:tblPr>
        <w:tblW w:w="0" w:type="auto"/>
        <w:tblLook w:val="00A0" w:firstRow="1" w:lastRow="0" w:firstColumn="1" w:lastColumn="0" w:noHBand="0" w:noVBand="0"/>
      </w:tblPr>
      <w:tblGrid>
        <w:gridCol w:w="4785"/>
        <w:gridCol w:w="5223"/>
      </w:tblGrid>
      <w:tr w:rsidR="00F02279" w:rsidRPr="0098236F" w14:paraId="56BF800A" w14:textId="77777777" w:rsidTr="00545BDE">
        <w:tc>
          <w:tcPr>
            <w:tcW w:w="4785" w:type="dxa"/>
          </w:tcPr>
          <w:p w14:paraId="057B1DFD" w14:textId="77777777" w:rsidR="00F02279" w:rsidRPr="0098236F" w:rsidRDefault="00F02279" w:rsidP="00545BDE">
            <w:pPr>
              <w:tabs>
                <w:tab w:val="left" w:pos="360"/>
                <w:tab w:val="left" w:pos="540"/>
              </w:tabs>
              <w:jc w:val="center"/>
              <w:rPr>
                <w:rFonts w:ascii="GHEA Grapalat" w:hAnsi="GHEA Grapalat" w:cs="Sylfaen"/>
                <w:b/>
                <w:bCs/>
                <w:color w:val="000000" w:themeColor="text1"/>
                <w:sz w:val="22"/>
                <w:szCs w:val="22"/>
                <w:lang w:val="hy-AM" w:eastAsia="ru-RU"/>
              </w:rPr>
            </w:pPr>
            <w:r w:rsidRPr="0098236F">
              <w:rPr>
                <w:rFonts w:ascii="GHEA Grapalat" w:hAnsi="GHEA Grapalat" w:cs="Sylfaen"/>
                <w:b/>
                <w:bCs/>
                <w:color w:val="000000" w:themeColor="text1"/>
                <w:sz w:val="22"/>
                <w:szCs w:val="22"/>
                <w:lang w:val="hy-AM"/>
              </w:rPr>
              <w:t>Հանձնեց</w:t>
            </w:r>
          </w:p>
        </w:tc>
        <w:tc>
          <w:tcPr>
            <w:tcW w:w="5223" w:type="dxa"/>
          </w:tcPr>
          <w:p w14:paraId="5F3A32E6" w14:textId="77777777" w:rsidR="00F02279" w:rsidRPr="0098236F" w:rsidRDefault="00F02279" w:rsidP="00545BDE">
            <w:pPr>
              <w:tabs>
                <w:tab w:val="left" w:pos="360"/>
                <w:tab w:val="left" w:pos="540"/>
              </w:tabs>
              <w:jc w:val="center"/>
              <w:rPr>
                <w:rFonts w:ascii="GHEA Grapalat" w:hAnsi="GHEA Grapalat" w:cs="Sylfaen"/>
                <w:b/>
                <w:bCs/>
                <w:color w:val="000000" w:themeColor="text1"/>
                <w:sz w:val="22"/>
                <w:szCs w:val="22"/>
                <w:lang w:val="hy-AM" w:eastAsia="ru-RU"/>
              </w:rPr>
            </w:pPr>
            <w:r w:rsidRPr="0098236F">
              <w:rPr>
                <w:rFonts w:ascii="GHEA Grapalat" w:hAnsi="GHEA Grapalat" w:cs="Sylfaen"/>
                <w:b/>
                <w:bCs/>
                <w:color w:val="000000" w:themeColor="text1"/>
                <w:sz w:val="22"/>
                <w:szCs w:val="22"/>
                <w:lang w:val="hy-AM"/>
              </w:rPr>
              <w:t xml:space="preserve">        Ընդունեց</w:t>
            </w:r>
          </w:p>
        </w:tc>
      </w:tr>
    </w:tbl>
    <w:p w14:paraId="0B9FDB59" w14:textId="77777777" w:rsidR="00F02279" w:rsidRPr="0098236F" w:rsidRDefault="00F02279" w:rsidP="00F02279">
      <w:pPr>
        <w:tabs>
          <w:tab w:val="left" w:pos="360"/>
          <w:tab w:val="left" w:pos="540"/>
        </w:tabs>
        <w:rPr>
          <w:rFonts w:ascii="GHEA Grapalat" w:hAnsi="GHEA Grapalat" w:cs="Sylfaen"/>
          <w:color w:val="000000" w:themeColor="text1"/>
          <w:sz w:val="20"/>
          <w:szCs w:val="20"/>
          <w:lang w:val="hy-AM" w:eastAsia="ru-RU"/>
        </w:rPr>
      </w:pPr>
      <w:r w:rsidRPr="0098236F">
        <w:rPr>
          <w:rFonts w:ascii="GHEA Grapalat" w:hAnsi="GHEA Grapalat" w:cs="Sylfaen"/>
          <w:color w:val="000000" w:themeColor="text1"/>
          <w:sz w:val="20"/>
          <w:szCs w:val="20"/>
          <w:lang w:val="hy-AM" w:eastAsia="ru-RU"/>
        </w:rPr>
        <w:t xml:space="preserve">                                                                                                  հայտը նախագծած ներկայացուցիչ`</w:t>
      </w:r>
    </w:p>
    <w:p w14:paraId="0EAEA566" w14:textId="77777777" w:rsidR="00F02279" w:rsidRPr="0098236F" w:rsidRDefault="00F02279" w:rsidP="00F02279">
      <w:pPr>
        <w:tabs>
          <w:tab w:val="left" w:pos="360"/>
          <w:tab w:val="left" w:pos="540"/>
        </w:tabs>
        <w:rPr>
          <w:rFonts w:ascii="GHEA Grapalat" w:hAnsi="GHEA Grapalat" w:cs="Sylfaen"/>
          <w:color w:val="000000" w:themeColor="text1"/>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8236F" w14:paraId="1C0558ED" w14:textId="77777777" w:rsidTr="00545BDE">
        <w:trPr>
          <w:tblCellSpacing w:w="7" w:type="dxa"/>
          <w:jc w:val="center"/>
        </w:trPr>
        <w:tc>
          <w:tcPr>
            <w:tcW w:w="0" w:type="auto"/>
            <w:vAlign w:val="center"/>
          </w:tcPr>
          <w:p w14:paraId="5D0BF925"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21"/>
                <w:szCs w:val="21"/>
              </w:rPr>
              <w:t xml:space="preserve">___________________________ </w:t>
            </w:r>
          </w:p>
          <w:p w14:paraId="2F61D809"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15"/>
                <w:szCs w:val="15"/>
              </w:rPr>
              <w:t>ազգանուն, անուն</w:t>
            </w:r>
          </w:p>
        </w:tc>
        <w:tc>
          <w:tcPr>
            <w:tcW w:w="0" w:type="auto"/>
            <w:vAlign w:val="center"/>
          </w:tcPr>
          <w:p w14:paraId="57A991B5"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21"/>
                <w:szCs w:val="21"/>
              </w:rPr>
              <w:t>___________________________</w:t>
            </w:r>
          </w:p>
          <w:p w14:paraId="1F47AEB0"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15"/>
                <w:szCs w:val="15"/>
              </w:rPr>
              <w:t>ազգանուն, անուն</w:t>
            </w:r>
          </w:p>
        </w:tc>
      </w:tr>
      <w:tr w:rsidR="00F02279" w:rsidRPr="0098236F" w14:paraId="0AE6DDC6" w14:textId="77777777" w:rsidTr="00545BDE">
        <w:trPr>
          <w:tblCellSpacing w:w="7" w:type="dxa"/>
          <w:jc w:val="center"/>
        </w:trPr>
        <w:tc>
          <w:tcPr>
            <w:tcW w:w="0" w:type="auto"/>
            <w:vAlign w:val="center"/>
          </w:tcPr>
          <w:p w14:paraId="14313E6A"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21"/>
                <w:szCs w:val="21"/>
              </w:rPr>
              <w:t xml:space="preserve">___________________________ </w:t>
            </w:r>
          </w:p>
          <w:p w14:paraId="40341278"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15"/>
                <w:szCs w:val="15"/>
              </w:rPr>
              <w:t>ստորագրություն</w:t>
            </w:r>
          </w:p>
        </w:tc>
        <w:tc>
          <w:tcPr>
            <w:tcW w:w="0" w:type="auto"/>
            <w:vAlign w:val="center"/>
          </w:tcPr>
          <w:p w14:paraId="28B554A5"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21"/>
                <w:szCs w:val="21"/>
              </w:rPr>
              <w:t>___________________________</w:t>
            </w:r>
          </w:p>
          <w:p w14:paraId="4F7D099E" w14:textId="77777777" w:rsidR="00F02279" w:rsidRPr="0098236F" w:rsidRDefault="00F02279" w:rsidP="00545BDE">
            <w:pPr>
              <w:jc w:val="center"/>
              <w:rPr>
                <w:rFonts w:ascii="GHEA Grapalat" w:hAnsi="GHEA Grapalat" w:cs="GHEA Grapalat"/>
                <w:color w:val="000000" w:themeColor="text1"/>
                <w:sz w:val="21"/>
                <w:szCs w:val="21"/>
                <w:lang w:val="ru-RU" w:eastAsia="ru-RU"/>
              </w:rPr>
            </w:pPr>
            <w:r w:rsidRPr="0098236F">
              <w:rPr>
                <w:rFonts w:ascii="GHEA Grapalat" w:hAnsi="GHEA Grapalat" w:cs="GHEA Grapalat"/>
                <w:color w:val="000000" w:themeColor="text1"/>
                <w:sz w:val="15"/>
                <w:szCs w:val="15"/>
              </w:rPr>
              <w:t>ստորագրություն</w:t>
            </w:r>
          </w:p>
        </w:tc>
      </w:tr>
    </w:tbl>
    <w:p w14:paraId="55D6B392" w14:textId="77777777" w:rsidR="00F02279" w:rsidRPr="0098236F" w:rsidRDefault="00F02279" w:rsidP="00785E88">
      <w:pPr>
        <w:tabs>
          <w:tab w:val="left" w:pos="360"/>
          <w:tab w:val="left" w:pos="540"/>
        </w:tabs>
        <w:jc w:val="center"/>
        <w:rPr>
          <w:rFonts w:ascii="Sylfaen" w:hAnsi="Sylfaen" w:cs="Sylfaen"/>
          <w:b/>
          <w:bCs/>
          <w:color w:val="000000" w:themeColor="text1"/>
        </w:rPr>
      </w:pPr>
    </w:p>
    <w:sectPr w:rsidR="00F02279" w:rsidRPr="0098236F"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B9951" w14:textId="77777777" w:rsidR="001A2EA5" w:rsidRDefault="001A2EA5">
      <w:r>
        <w:separator/>
      </w:r>
    </w:p>
  </w:endnote>
  <w:endnote w:type="continuationSeparator" w:id="0">
    <w:p w14:paraId="5980A8D3" w14:textId="77777777" w:rsidR="001A2EA5" w:rsidRDefault="001A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98C31" w14:textId="77777777" w:rsidR="001A2EA5" w:rsidRDefault="001A2EA5">
      <w:r>
        <w:separator/>
      </w:r>
    </w:p>
  </w:footnote>
  <w:footnote w:type="continuationSeparator" w:id="0">
    <w:p w14:paraId="58E02263" w14:textId="77777777" w:rsidR="001A2EA5" w:rsidRDefault="001A2EA5">
      <w:r>
        <w:continuationSeparator/>
      </w:r>
    </w:p>
  </w:footnote>
  <w:footnote w:id="1">
    <w:p w14:paraId="6C94DCD3" w14:textId="77777777" w:rsidR="00E11226" w:rsidRPr="00927C52" w:rsidRDefault="00E11226" w:rsidP="00921C6F">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5E87F18" w14:textId="77777777" w:rsidR="00E11226" w:rsidRPr="00C13D25" w:rsidRDefault="00E11226" w:rsidP="00921C6F">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3608512" w14:textId="77777777" w:rsidR="00E11226" w:rsidRPr="00F41942" w:rsidRDefault="00E11226" w:rsidP="00921C6F">
      <w:pPr>
        <w:pStyle w:val="FootnoteText"/>
        <w:rPr>
          <w:rFonts w:asciiTheme="minorHAnsi" w:hAnsiTheme="minorHAnsi"/>
          <w:lang w:val="hy-AM"/>
        </w:rPr>
      </w:pPr>
    </w:p>
  </w:footnote>
  <w:footnote w:id="3">
    <w:p w14:paraId="4B2C7309" w14:textId="77777777" w:rsidR="00E11226" w:rsidRPr="004B72E3" w:rsidRDefault="00E11226"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E11226" w:rsidRPr="004B72E3" w:rsidRDefault="00E11226"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E11226" w:rsidRPr="004B72E3" w:rsidRDefault="00E11226"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E11226" w:rsidRDefault="00E11226" w:rsidP="000212A8">
      <w:pPr>
        <w:pStyle w:val="FootnoteText"/>
        <w:rPr>
          <w:rFonts w:ascii="Calibri" w:hAnsi="Calibri"/>
          <w:vertAlign w:val="superscript"/>
          <w:lang w:val="hy-AM"/>
        </w:rPr>
      </w:pPr>
    </w:p>
    <w:p w14:paraId="50002E5F" w14:textId="75E496EB" w:rsidR="00E11226" w:rsidRPr="009A7602" w:rsidRDefault="00E11226"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E11226" w:rsidRPr="009A7602" w:rsidRDefault="00E11226"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E11226" w:rsidRPr="009A7602" w:rsidRDefault="00E11226"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E11226" w:rsidRPr="00D533CD" w:rsidRDefault="00E11226"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68630AFA" w14:textId="77777777" w:rsidR="00E11226" w:rsidRPr="00323606" w:rsidRDefault="00E11226">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E11226" w:rsidRPr="004242D7" w:rsidRDefault="00E11226"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E11226" w:rsidRPr="00323606" w:rsidRDefault="00E11226"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E11226" w:rsidRPr="00737F14" w:rsidRDefault="00E11226">
      <w:pPr>
        <w:pStyle w:val="FootnoteText"/>
        <w:rPr>
          <w:rFonts w:ascii="GHEA Grapalat" w:hAnsi="GHEA Grapalat" w:cs="Sylfaen"/>
          <w:i/>
          <w:sz w:val="18"/>
          <w:szCs w:val="18"/>
          <w:lang w:val="hy-AM"/>
        </w:rPr>
      </w:pPr>
    </w:p>
    <w:p w14:paraId="53791E2C" w14:textId="77777777" w:rsidR="00E11226" w:rsidRPr="00253CA8" w:rsidRDefault="00E11226"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E11226" w:rsidRPr="006C0940" w:rsidRDefault="00E11226">
      <w:pPr>
        <w:pStyle w:val="FootnoteText"/>
        <w:rPr>
          <w:rFonts w:ascii="Times New Roman" w:hAnsi="Times New Roman"/>
          <w:vertAlign w:val="superscript"/>
          <w:lang w:val="hy-AM"/>
        </w:rPr>
      </w:pPr>
    </w:p>
  </w:footnote>
  <w:footnote w:id="5">
    <w:p w14:paraId="1258F4E6" w14:textId="77777777" w:rsidR="00E11226" w:rsidRPr="009A7602" w:rsidRDefault="00E11226">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6">
    <w:p w14:paraId="79B7E3B5" w14:textId="77777777" w:rsidR="00E11226" w:rsidRPr="00EC2CDE" w:rsidRDefault="00E11226"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589A95A6" w14:textId="77777777" w:rsidR="00E11226" w:rsidRPr="001E7733" w:rsidRDefault="00E11226"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3D6BF8F7" w14:textId="77777777" w:rsidR="00E11226" w:rsidRPr="0015088E" w:rsidRDefault="00E11226"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E11226" w:rsidRPr="001E7733" w:rsidDel="00856FDE" w:rsidRDefault="00E11226" w:rsidP="00B2572B">
      <w:pPr>
        <w:pStyle w:val="FootnoteText"/>
        <w:rPr>
          <w:del w:id="10" w:author="User" w:date="2019-05-26T09:57:00Z"/>
          <w:i/>
          <w:lang w:val="af-ZA"/>
        </w:rPr>
      </w:pPr>
    </w:p>
  </w:footnote>
  <w:footnote w:id="8">
    <w:p w14:paraId="3E782598" w14:textId="77777777" w:rsidR="00E11226" w:rsidRPr="009D643A" w:rsidRDefault="00E11226" w:rsidP="00F02279">
      <w:pPr>
        <w:pStyle w:val="FootnoteText"/>
        <w:rPr>
          <w:lang w:val="hy-AM"/>
        </w:rPr>
      </w:pPr>
      <w:r>
        <w:rPr>
          <w:rFonts w:ascii="Sylfaen" w:hAnsi="Sylfaen"/>
          <w:vertAlign w:val="superscript"/>
          <w:lang w:val="hy-AM"/>
        </w:rPr>
        <w:t>2</w:t>
      </w:r>
      <w:r w:rsidRPr="008E6F39">
        <w:rPr>
          <w:rFonts w:ascii="Sylfaen" w:hAnsi="Sylfaen"/>
          <w:vertAlign w:val="superscript"/>
          <w:lang w:val="hy-AM"/>
        </w:rPr>
        <w:t xml:space="preserve">6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22470A1E" w14:textId="77777777" w:rsidR="00E11226" w:rsidRPr="002F4827" w:rsidDel="004D0559" w:rsidRDefault="00E11226" w:rsidP="00F02279">
      <w:pPr>
        <w:pStyle w:val="FootnoteText"/>
        <w:rPr>
          <w:del w:id="11" w:author="User" w:date="2019-05-26T13:15:00Z"/>
          <w:lang w:val="hy-AM"/>
        </w:rPr>
      </w:pPr>
    </w:p>
  </w:footnote>
  <w:footnote w:id="9">
    <w:p w14:paraId="1A5BE8D5" w14:textId="77777777" w:rsidR="00E11226" w:rsidRPr="00342CD5" w:rsidDel="004D0559" w:rsidRDefault="00E11226"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389D022C" w14:textId="7A69211B" w:rsidR="00E11226" w:rsidRPr="00994EB2" w:rsidRDefault="00E11226"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E11226" w:rsidRPr="004B2068" w:rsidRDefault="00E11226"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2A36B57" w14:textId="77777777" w:rsidR="00E11226" w:rsidRPr="003711BD" w:rsidDel="00AC0465" w:rsidRDefault="00E11226" w:rsidP="00F02279">
      <w:pPr>
        <w:pStyle w:val="FootnoteText"/>
        <w:rPr>
          <w:del w:id="13"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044F039B" w14:textId="77777777" w:rsidR="00E11226" w:rsidRPr="00C07E00" w:rsidRDefault="00E11226" w:rsidP="001839B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2">
    <w:p w14:paraId="7259AFC9" w14:textId="77777777" w:rsidR="00E11226" w:rsidRPr="002F4827" w:rsidDel="001432D3" w:rsidRDefault="00E11226" w:rsidP="00F02279">
      <w:pPr>
        <w:pStyle w:val="FootnoteText"/>
        <w:jc w:val="both"/>
        <w:rPr>
          <w:del w:id="14" w:author="User" w:date="2019-05-26T13:23:00Z"/>
          <w:sz w:val="16"/>
          <w:szCs w:val="16"/>
          <w:lang w:val="hy-AM"/>
        </w:rPr>
      </w:pPr>
      <w:r w:rsidRPr="001F41C4">
        <w:rPr>
          <w:rFonts w:ascii="GHEA Grapalat" w:hAnsi="GHEA Grapalat"/>
          <w:vertAlign w:val="superscript"/>
          <w:lang w:val="hy-AM"/>
        </w:rPr>
        <w:t>32</w:t>
      </w:r>
      <w:r w:rsidRPr="004B2068">
        <w:rPr>
          <w:vertAlign w:val="superscript"/>
          <w:lang w:val="hy-AM"/>
        </w:rP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75B9A149" w14:textId="77777777" w:rsidR="00E11226" w:rsidRPr="00FC4820" w:rsidRDefault="00E11226"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6D6D63AE" w14:textId="77777777" w:rsidR="00E11226" w:rsidRPr="00FC4820" w:rsidDel="001432D3" w:rsidRDefault="00E11226"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5">
    <w:p w14:paraId="1895F549" w14:textId="343BF147" w:rsidR="00E11226" w:rsidRPr="00180349" w:rsidRDefault="00E11226">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9DA"/>
    <w:rsid w:val="00012E2C"/>
    <w:rsid w:val="00013093"/>
    <w:rsid w:val="000132F3"/>
    <w:rsid w:val="00013C24"/>
    <w:rsid w:val="000143C5"/>
    <w:rsid w:val="00014775"/>
    <w:rsid w:val="000149F3"/>
    <w:rsid w:val="00014B95"/>
    <w:rsid w:val="00017484"/>
    <w:rsid w:val="000206DA"/>
    <w:rsid w:val="00020C83"/>
    <w:rsid w:val="000212A8"/>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459"/>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8B9"/>
    <w:rsid w:val="00055CC2"/>
    <w:rsid w:val="00056516"/>
    <w:rsid w:val="00056AB4"/>
    <w:rsid w:val="00057264"/>
    <w:rsid w:val="000604CF"/>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A7639"/>
    <w:rsid w:val="000B033F"/>
    <w:rsid w:val="000B1088"/>
    <w:rsid w:val="000B259E"/>
    <w:rsid w:val="000B5AE5"/>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184"/>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F9F"/>
    <w:rsid w:val="000E5257"/>
    <w:rsid w:val="000E5F1F"/>
    <w:rsid w:val="000E7612"/>
    <w:rsid w:val="000E79BD"/>
    <w:rsid w:val="000F008F"/>
    <w:rsid w:val="000F109E"/>
    <w:rsid w:val="000F15C2"/>
    <w:rsid w:val="000F332D"/>
    <w:rsid w:val="000F338E"/>
    <w:rsid w:val="000F384C"/>
    <w:rsid w:val="000F3939"/>
    <w:rsid w:val="000F3B31"/>
    <w:rsid w:val="000F3D76"/>
    <w:rsid w:val="000F494F"/>
    <w:rsid w:val="000F4B86"/>
    <w:rsid w:val="000F4D7B"/>
    <w:rsid w:val="000F5032"/>
    <w:rsid w:val="000F5900"/>
    <w:rsid w:val="000F660D"/>
    <w:rsid w:val="000F6AE2"/>
    <w:rsid w:val="000F6E48"/>
    <w:rsid w:val="000F7026"/>
    <w:rsid w:val="000F74C4"/>
    <w:rsid w:val="000F7AE0"/>
    <w:rsid w:val="000F7B12"/>
    <w:rsid w:val="0010050E"/>
    <w:rsid w:val="00101445"/>
    <w:rsid w:val="001016D4"/>
    <w:rsid w:val="00101A56"/>
    <w:rsid w:val="00101C9A"/>
    <w:rsid w:val="00101F06"/>
    <w:rsid w:val="00102291"/>
    <w:rsid w:val="0010316E"/>
    <w:rsid w:val="0010323D"/>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17E11"/>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6E5F"/>
    <w:rsid w:val="001377BA"/>
    <w:rsid w:val="00137A5C"/>
    <w:rsid w:val="001402B5"/>
    <w:rsid w:val="00142496"/>
    <w:rsid w:val="00143BD7"/>
    <w:rsid w:val="00143E8C"/>
    <w:rsid w:val="0014472E"/>
    <w:rsid w:val="00144A19"/>
    <w:rsid w:val="00144F73"/>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59"/>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9B2"/>
    <w:rsid w:val="00183FEA"/>
    <w:rsid w:val="00184D18"/>
    <w:rsid w:val="00184F17"/>
    <w:rsid w:val="00185684"/>
    <w:rsid w:val="0018591C"/>
    <w:rsid w:val="00185DF9"/>
    <w:rsid w:val="00187D9C"/>
    <w:rsid w:val="00191D5F"/>
    <w:rsid w:val="00192606"/>
    <w:rsid w:val="00192A1F"/>
    <w:rsid w:val="001932A7"/>
    <w:rsid w:val="001937E9"/>
    <w:rsid w:val="00193871"/>
    <w:rsid w:val="0019419E"/>
    <w:rsid w:val="00194598"/>
    <w:rsid w:val="001949F8"/>
    <w:rsid w:val="00194DBD"/>
    <w:rsid w:val="00195835"/>
    <w:rsid w:val="00195F24"/>
    <w:rsid w:val="00196487"/>
    <w:rsid w:val="001A23A6"/>
    <w:rsid w:val="001A2579"/>
    <w:rsid w:val="001A2EA5"/>
    <w:rsid w:val="001A2F72"/>
    <w:rsid w:val="001A352F"/>
    <w:rsid w:val="001A3FEC"/>
    <w:rsid w:val="001A43A4"/>
    <w:rsid w:val="001A4EF7"/>
    <w:rsid w:val="001A5BC8"/>
    <w:rsid w:val="001A5C02"/>
    <w:rsid w:val="001A75D8"/>
    <w:rsid w:val="001B0887"/>
    <w:rsid w:val="001B0D9A"/>
    <w:rsid w:val="001B12D4"/>
    <w:rsid w:val="001B130B"/>
    <w:rsid w:val="001B1370"/>
    <w:rsid w:val="001B1FC4"/>
    <w:rsid w:val="001B21A3"/>
    <w:rsid w:val="001B37D2"/>
    <w:rsid w:val="001B45A9"/>
    <w:rsid w:val="001B478E"/>
    <w:rsid w:val="001B6056"/>
    <w:rsid w:val="001B6591"/>
    <w:rsid w:val="001B6CFC"/>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2A4A"/>
    <w:rsid w:val="001F3237"/>
    <w:rsid w:val="001F386B"/>
    <w:rsid w:val="001F41C4"/>
    <w:rsid w:val="001F5FDE"/>
    <w:rsid w:val="001F6578"/>
    <w:rsid w:val="001F6A14"/>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C41"/>
    <w:rsid w:val="00210D53"/>
    <w:rsid w:val="00210F0C"/>
    <w:rsid w:val="00211425"/>
    <w:rsid w:val="002115A9"/>
    <w:rsid w:val="00211AA3"/>
    <w:rsid w:val="00212822"/>
    <w:rsid w:val="0021342B"/>
    <w:rsid w:val="002137E6"/>
    <w:rsid w:val="00213EB8"/>
    <w:rsid w:val="00214275"/>
    <w:rsid w:val="00214772"/>
    <w:rsid w:val="0021501A"/>
    <w:rsid w:val="002157DD"/>
    <w:rsid w:val="00217710"/>
    <w:rsid w:val="00217BA8"/>
    <w:rsid w:val="00217C9A"/>
    <w:rsid w:val="00220491"/>
    <w:rsid w:val="00220ACB"/>
    <w:rsid w:val="00220C7C"/>
    <w:rsid w:val="002218FE"/>
    <w:rsid w:val="0022236A"/>
    <w:rsid w:val="002240AB"/>
    <w:rsid w:val="00224D20"/>
    <w:rsid w:val="002250D8"/>
    <w:rsid w:val="0022515E"/>
    <w:rsid w:val="002252CD"/>
    <w:rsid w:val="002253C6"/>
    <w:rsid w:val="00225C4D"/>
    <w:rsid w:val="00225E84"/>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CDB"/>
    <w:rsid w:val="0024205E"/>
    <w:rsid w:val="00244642"/>
    <w:rsid w:val="00244B38"/>
    <w:rsid w:val="002458FD"/>
    <w:rsid w:val="00245DB1"/>
    <w:rsid w:val="00246642"/>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601F"/>
    <w:rsid w:val="002E0768"/>
    <w:rsid w:val="002E0877"/>
    <w:rsid w:val="002E0966"/>
    <w:rsid w:val="002E116D"/>
    <w:rsid w:val="002E11D1"/>
    <w:rsid w:val="002E3165"/>
    <w:rsid w:val="002E4305"/>
    <w:rsid w:val="002E530A"/>
    <w:rsid w:val="002E531D"/>
    <w:rsid w:val="002E67D3"/>
    <w:rsid w:val="002E7EE1"/>
    <w:rsid w:val="002F1AB3"/>
    <w:rsid w:val="002F2B23"/>
    <w:rsid w:val="002F2C5F"/>
    <w:rsid w:val="002F2CE0"/>
    <w:rsid w:val="002F35FE"/>
    <w:rsid w:val="002F4AE5"/>
    <w:rsid w:val="002F5B50"/>
    <w:rsid w:val="002F6164"/>
    <w:rsid w:val="002F6FA0"/>
    <w:rsid w:val="002F6FD9"/>
    <w:rsid w:val="002F7A7E"/>
    <w:rsid w:val="00301193"/>
    <w:rsid w:val="0030129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3FE"/>
    <w:rsid w:val="00326507"/>
    <w:rsid w:val="00327436"/>
    <w:rsid w:val="003275D4"/>
    <w:rsid w:val="00333314"/>
    <w:rsid w:val="00333347"/>
    <w:rsid w:val="0033399B"/>
    <w:rsid w:val="003343B0"/>
    <w:rsid w:val="00334564"/>
    <w:rsid w:val="00334B2F"/>
    <w:rsid w:val="00334F3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4F5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4F72"/>
    <w:rsid w:val="003957D6"/>
    <w:rsid w:val="00395D6D"/>
    <w:rsid w:val="0039646A"/>
    <w:rsid w:val="00396D60"/>
    <w:rsid w:val="003972CC"/>
    <w:rsid w:val="00397DC0"/>
    <w:rsid w:val="003A0A31"/>
    <w:rsid w:val="003A0BF1"/>
    <w:rsid w:val="003A145D"/>
    <w:rsid w:val="003A1AAD"/>
    <w:rsid w:val="003A2BE0"/>
    <w:rsid w:val="003A377C"/>
    <w:rsid w:val="003A3EAB"/>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488"/>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553"/>
    <w:rsid w:val="004175B6"/>
    <w:rsid w:val="00417B96"/>
    <w:rsid w:val="0042084B"/>
    <w:rsid w:val="00421F49"/>
    <w:rsid w:val="004242D7"/>
    <w:rsid w:val="004250EA"/>
    <w:rsid w:val="00425C13"/>
    <w:rsid w:val="004261B6"/>
    <w:rsid w:val="0042693C"/>
    <w:rsid w:val="00427EAA"/>
    <w:rsid w:val="004300D9"/>
    <w:rsid w:val="004306D6"/>
    <w:rsid w:val="00431998"/>
    <w:rsid w:val="004320F2"/>
    <w:rsid w:val="00433F39"/>
    <w:rsid w:val="00434D1C"/>
    <w:rsid w:val="0043558D"/>
    <w:rsid w:val="004357DC"/>
    <w:rsid w:val="004361D6"/>
    <w:rsid w:val="0043641B"/>
    <w:rsid w:val="00436DF8"/>
    <w:rsid w:val="00437CDB"/>
    <w:rsid w:val="00440390"/>
    <w:rsid w:val="00441C20"/>
    <w:rsid w:val="00441CC1"/>
    <w:rsid w:val="00441D04"/>
    <w:rsid w:val="00443208"/>
    <w:rsid w:val="004434E9"/>
    <w:rsid w:val="00443B7A"/>
    <w:rsid w:val="00444069"/>
    <w:rsid w:val="00444070"/>
    <w:rsid w:val="004454D8"/>
    <w:rsid w:val="0044556F"/>
    <w:rsid w:val="0044620F"/>
    <w:rsid w:val="0044660E"/>
    <w:rsid w:val="00447808"/>
    <w:rsid w:val="00447FFD"/>
    <w:rsid w:val="004504F0"/>
    <w:rsid w:val="004517E5"/>
    <w:rsid w:val="00452896"/>
    <w:rsid w:val="00454D73"/>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104"/>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76D4E"/>
    <w:rsid w:val="00480162"/>
    <w:rsid w:val="004813B3"/>
    <w:rsid w:val="004823CC"/>
    <w:rsid w:val="00483944"/>
    <w:rsid w:val="0048419C"/>
    <w:rsid w:val="00484FED"/>
    <w:rsid w:val="004859E2"/>
    <w:rsid w:val="00485F2A"/>
    <w:rsid w:val="004863E1"/>
    <w:rsid w:val="00486B55"/>
    <w:rsid w:val="004874EC"/>
    <w:rsid w:val="00491062"/>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4D62"/>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47F2"/>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FD4"/>
    <w:rsid w:val="004F1DB0"/>
    <w:rsid w:val="004F2130"/>
    <w:rsid w:val="004F22A1"/>
    <w:rsid w:val="004F2639"/>
    <w:rsid w:val="004F2E2A"/>
    <w:rsid w:val="004F30DA"/>
    <w:rsid w:val="004F3B83"/>
    <w:rsid w:val="004F4D14"/>
    <w:rsid w:val="004F5190"/>
    <w:rsid w:val="004F53E2"/>
    <w:rsid w:val="004F5518"/>
    <w:rsid w:val="004F5616"/>
    <w:rsid w:val="004F78EF"/>
    <w:rsid w:val="004F7BEE"/>
    <w:rsid w:val="0050105D"/>
    <w:rsid w:val="00501516"/>
    <w:rsid w:val="0050161D"/>
    <w:rsid w:val="005016FD"/>
    <w:rsid w:val="00501A05"/>
    <w:rsid w:val="00502330"/>
    <w:rsid w:val="00502397"/>
    <w:rsid w:val="005024D2"/>
    <w:rsid w:val="005029FB"/>
    <w:rsid w:val="00503666"/>
    <w:rsid w:val="00503BFB"/>
    <w:rsid w:val="0050401E"/>
    <w:rsid w:val="005041CA"/>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17F53"/>
    <w:rsid w:val="00520594"/>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29CE"/>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54F7"/>
    <w:rsid w:val="00575C75"/>
    <w:rsid w:val="005765A3"/>
    <w:rsid w:val="00576DE5"/>
    <w:rsid w:val="00577582"/>
    <w:rsid w:val="005803D7"/>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477"/>
    <w:rsid w:val="005900F2"/>
    <w:rsid w:val="00590578"/>
    <w:rsid w:val="005918A4"/>
    <w:rsid w:val="00592A50"/>
    <w:rsid w:val="005939DE"/>
    <w:rsid w:val="0059404D"/>
    <w:rsid w:val="00594FEE"/>
    <w:rsid w:val="00595213"/>
    <w:rsid w:val="005953F4"/>
    <w:rsid w:val="005960B4"/>
    <w:rsid w:val="0059636E"/>
    <w:rsid w:val="00597348"/>
    <w:rsid w:val="00597A1B"/>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51E"/>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B9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52B"/>
    <w:rsid w:val="00606B84"/>
    <w:rsid w:val="0060715C"/>
    <w:rsid w:val="006124A7"/>
    <w:rsid w:val="00612BDF"/>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4DAE"/>
    <w:rsid w:val="006657A3"/>
    <w:rsid w:val="006657EE"/>
    <w:rsid w:val="0066616A"/>
    <w:rsid w:val="00667A56"/>
    <w:rsid w:val="0067102D"/>
    <w:rsid w:val="00671A82"/>
    <w:rsid w:val="0067229B"/>
    <w:rsid w:val="0067579A"/>
    <w:rsid w:val="00675DD2"/>
    <w:rsid w:val="00676178"/>
    <w:rsid w:val="006761FE"/>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0E62"/>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26C98"/>
    <w:rsid w:val="00730556"/>
    <w:rsid w:val="00731BD1"/>
    <w:rsid w:val="00731D26"/>
    <w:rsid w:val="007320DA"/>
    <w:rsid w:val="0073255D"/>
    <w:rsid w:val="00735365"/>
    <w:rsid w:val="00736A43"/>
    <w:rsid w:val="00737986"/>
    <w:rsid w:val="00737B2F"/>
    <w:rsid w:val="00737D93"/>
    <w:rsid w:val="00737F14"/>
    <w:rsid w:val="00740919"/>
    <w:rsid w:val="0074145B"/>
    <w:rsid w:val="007431AB"/>
    <w:rsid w:val="0074334C"/>
    <w:rsid w:val="00744742"/>
    <w:rsid w:val="007448FC"/>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CD7"/>
    <w:rsid w:val="0077504D"/>
    <w:rsid w:val="00775810"/>
    <w:rsid w:val="007760A5"/>
    <w:rsid w:val="00776E6C"/>
    <w:rsid w:val="00777A4A"/>
    <w:rsid w:val="007811AE"/>
    <w:rsid w:val="007813EB"/>
    <w:rsid w:val="00781688"/>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0C88"/>
    <w:rsid w:val="007B188A"/>
    <w:rsid w:val="007B207A"/>
    <w:rsid w:val="007B2E21"/>
    <w:rsid w:val="007B36E4"/>
    <w:rsid w:val="007B3D9D"/>
    <w:rsid w:val="007B6811"/>
    <w:rsid w:val="007C009B"/>
    <w:rsid w:val="007C081F"/>
    <w:rsid w:val="007C0837"/>
    <w:rsid w:val="007C13B3"/>
    <w:rsid w:val="007C15C5"/>
    <w:rsid w:val="007C1825"/>
    <w:rsid w:val="007C1D08"/>
    <w:rsid w:val="007C27F0"/>
    <w:rsid w:val="007C3035"/>
    <w:rsid w:val="007C3D16"/>
    <w:rsid w:val="007C3D60"/>
    <w:rsid w:val="007C3FF3"/>
    <w:rsid w:val="007C4876"/>
    <w:rsid w:val="007C49D4"/>
    <w:rsid w:val="007C4D9A"/>
    <w:rsid w:val="007C55BD"/>
    <w:rsid w:val="007C5F44"/>
    <w:rsid w:val="007C5F55"/>
    <w:rsid w:val="007C6F4D"/>
    <w:rsid w:val="007D0927"/>
    <w:rsid w:val="007D09E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9F5"/>
    <w:rsid w:val="007E3AEE"/>
    <w:rsid w:val="007E46FE"/>
    <w:rsid w:val="007E4930"/>
    <w:rsid w:val="007E6804"/>
    <w:rsid w:val="007E6E01"/>
    <w:rsid w:val="007F12DE"/>
    <w:rsid w:val="007F1314"/>
    <w:rsid w:val="007F1F51"/>
    <w:rsid w:val="007F281F"/>
    <w:rsid w:val="007F3495"/>
    <w:rsid w:val="007F3D95"/>
    <w:rsid w:val="007F503F"/>
    <w:rsid w:val="007F5A5F"/>
    <w:rsid w:val="007F6033"/>
    <w:rsid w:val="007F6722"/>
    <w:rsid w:val="008011E4"/>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DFC"/>
    <w:rsid w:val="00852F81"/>
    <w:rsid w:val="00853563"/>
    <w:rsid w:val="0085464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229B"/>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6212"/>
    <w:rsid w:val="0089622B"/>
    <w:rsid w:val="00896A13"/>
    <w:rsid w:val="008A0698"/>
    <w:rsid w:val="008A0AF2"/>
    <w:rsid w:val="008A0D2A"/>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0FB4"/>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4DAE"/>
    <w:rsid w:val="008E5B7C"/>
    <w:rsid w:val="008E5C09"/>
    <w:rsid w:val="008E60B3"/>
    <w:rsid w:val="008E6F39"/>
    <w:rsid w:val="008F0FA2"/>
    <w:rsid w:val="008F13BF"/>
    <w:rsid w:val="008F1751"/>
    <w:rsid w:val="008F2365"/>
    <w:rsid w:val="008F2B76"/>
    <w:rsid w:val="008F48E5"/>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5104"/>
    <w:rsid w:val="00915337"/>
    <w:rsid w:val="009160C2"/>
    <w:rsid w:val="009165A7"/>
    <w:rsid w:val="00916A53"/>
    <w:rsid w:val="00916B1A"/>
    <w:rsid w:val="00917234"/>
    <w:rsid w:val="0091775C"/>
    <w:rsid w:val="00917FAA"/>
    <w:rsid w:val="00920009"/>
    <w:rsid w:val="00921032"/>
    <w:rsid w:val="00921C6F"/>
    <w:rsid w:val="00922306"/>
    <w:rsid w:val="009229DF"/>
    <w:rsid w:val="00926875"/>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F1D"/>
    <w:rsid w:val="0094684E"/>
    <w:rsid w:val="009471C4"/>
    <w:rsid w:val="00947D03"/>
    <w:rsid w:val="00951393"/>
    <w:rsid w:val="0095176C"/>
    <w:rsid w:val="0095199F"/>
    <w:rsid w:val="00952593"/>
    <w:rsid w:val="00953F12"/>
    <w:rsid w:val="00954B56"/>
    <w:rsid w:val="00954F59"/>
    <w:rsid w:val="009559AB"/>
    <w:rsid w:val="00955A1E"/>
    <w:rsid w:val="00955CC1"/>
    <w:rsid w:val="00955E87"/>
    <w:rsid w:val="00956D11"/>
    <w:rsid w:val="00960802"/>
    <w:rsid w:val="00960B74"/>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2DD"/>
    <w:rsid w:val="009750D7"/>
    <w:rsid w:val="00975F7E"/>
    <w:rsid w:val="009771B9"/>
    <w:rsid w:val="009775DB"/>
    <w:rsid w:val="009813C4"/>
    <w:rsid w:val="00981540"/>
    <w:rsid w:val="0098236F"/>
    <w:rsid w:val="0098244A"/>
    <w:rsid w:val="00983AF5"/>
    <w:rsid w:val="00984456"/>
    <w:rsid w:val="00984BDB"/>
    <w:rsid w:val="00985291"/>
    <w:rsid w:val="00987D3E"/>
    <w:rsid w:val="00987E76"/>
    <w:rsid w:val="00990375"/>
    <w:rsid w:val="00990561"/>
    <w:rsid w:val="00990C42"/>
    <w:rsid w:val="009911F4"/>
    <w:rsid w:val="00993191"/>
    <w:rsid w:val="00993B84"/>
    <w:rsid w:val="0099452D"/>
    <w:rsid w:val="00994A77"/>
    <w:rsid w:val="00995045"/>
    <w:rsid w:val="009964BA"/>
    <w:rsid w:val="00996C19"/>
    <w:rsid w:val="00997050"/>
    <w:rsid w:val="00997686"/>
    <w:rsid w:val="009A05AC"/>
    <w:rsid w:val="009A171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2D36"/>
    <w:rsid w:val="009B3CA3"/>
    <w:rsid w:val="009B4C3F"/>
    <w:rsid w:val="009B50F0"/>
    <w:rsid w:val="009B5889"/>
    <w:rsid w:val="009B58F7"/>
    <w:rsid w:val="009B5ED1"/>
    <w:rsid w:val="009B6D58"/>
    <w:rsid w:val="009B7B11"/>
    <w:rsid w:val="009C03F8"/>
    <w:rsid w:val="009C1A9B"/>
    <w:rsid w:val="009C1D0F"/>
    <w:rsid w:val="009C29E2"/>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3C6C"/>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4ED9"/>
    <w:rsid w:val="00A150A9"/>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65F"/>
    <w:rsid w:val="00AC4A7E"/>
    <w:rsid w:val="00AC4EAF"/>
    <w:rsid w:val="00AC5807"/>
    <w:rsid w:val="00AC743C"/>
    <w:rsid w:val="00AC7A2E"/>
    <w:rsid w:val="00AD0AB3"/>
    <w:rsid w:val="00AD0BEB"/>
    <w:rsid w:val="00AD1047"/>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2CC4"/>
    <w:rsid w:val="00AF4C36"/>
    <w:rsid w:val="00AF4E1A"/>
    <w:rsid w:val="00AF541C"/>
    <w:rsid w:val="00AF564E"/>
    <w:rsid w:val="00AF582B"/>
    <w:rsid w:val="00AF591C"/>
    <w:rsid w:val="00AF5B0F"/>
    <w:rsid w:val="00AF5CA3"/>
    <w:rsid w:val="00AF7BE8"/>
    <w:rsid w:val="00B011DF"/>
    <w:rsid w:val="00B01568"/>
    <w:rsid w:val="00B01CA2"/>
    <w:rsid w:val="00B024B5"/>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372"/>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C2B"/>
    <w:rsid w:val="00B44A67"/>
    <w:rsid w:val="00B44DC4"/>
    <w:rsid w:val="00B46279"/>
    <w:rsid w:val="00B46AA0"/>
    <w:rsid w:val="00B4794D"/>
    <w:rsid w:val="00B50F8D"/>
    <w:rsid w:val="00B514E8"/>
    <w:rsid w:val="00B51D9F"/>
    <w:rsid w:val="00B52024"/>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100A"/>
    <w:rsid w:val="00B91909"/>
    <w:rsid w:val="00B91DA3"/>
    <w:rsid w:val="00B925B0"/>
    <w:rsid w:val="00B93472"/>
    <w:rsid w:val="00B941D0"/>
    <w:rsid w:val="00B9548E"/>
    <w:rsid w:val="00B95BDF"/>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2872"/>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18F"/>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4D3"/>
    <w:rsid w:val="00C105F6"/>
    <w:rsid w:val="00C11929"/>
    <w:rsid w:val="00C122A6"/>
    <w:rsid w:val="00C124D3"/>
    <w:rsid w:val="00C132F1"/>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130B"/>
    <w:rsid w:val="00C31373"/>
    <w:rsid w:val="00C324F0"/>
    <w:rsid w:val="00C34414"/>
    <w:rsid w:val="00C346EF"/>
    <w:rsid w:val="00C3484C"/>
    <w:rsid w:val="00C35169"/>
    <w:rsid w:val="00C35186"/>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BFA"/>
    <w:rsid w:val="00C50D71"/>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401"/>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1167"/>
    <w:rsid w:val="00CD3548"/>
    <w:rsid w:val="00CD4190"/>
    <w:rsid w:val="00CD435C"/>
    <w:rsid w:val="00CD43C8"/>
    <w:rsid w:val="00CD4898"/>
    <w:rsid w:val="00CD568F"/>
    <w:rsid w:val="00CE0D95"/>
    <w:rsid w:val="00CE0DB0"/>
    <w:rsid w:val="00CE1B2C"/>
    <w:rsid w:val="00CE1D85"/>
    <w:rsid w:val="00CE2264"/>
    <w:rsid w:val="00CE3A99"/>
    <w:rsid w:val="00CE442A"/>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D00401"/>
    <w:rsid w:val="00D0068C"/>
    <w:rsid w:val="00D008B5"/>
    <w:rsid w:val="00D00A61"/>
    <w:rsid w:val="00D00BED"/>
    <w:rsid w:val="00D01229"/>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FB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4ECD"/>
    <w:rsid w:val="00D5541F"/>
    <w:rsid w:val="00D55C8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7F67"/>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948"/>
    <w:rsid w:val="00DA0A4E"/>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6E4"/>
    <w:rsid w:val="00DE3538"/>
    <w:rsid w:val="00DE376C"/>
    <w:rsid w:val="00DE3C28"/>
    <w:rsid w:val="00DE4085"/>
    <w:rsid w:val="00DE5B89"/>
    <w:rsid w:val="00DE65EA"/>
    <w:rsid w:val="00DE7B31"/>
    <w:rsid w:val="00DE7F8F"/>
    <w:rsid w:val="00DE7FA7"/>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1226"/>
    <w:rsid w:val="00E12FC6"/>
    <w:rsid w:val="00E15826"/>
    <w:rsid w:val="00E1582E"/>
    <w:rsid w:val="00E15A77"/>
    <w:rsid w:val="00E161F1"/>
    <w:rsid w:val="00E16E4E"/>
    <w:rsid w:val="00E17B5D"/>
    <w:rsid w:val="00E20011"/>
    <w:rsid w:val="00E2073B"/>
    <w:rsid w:val="00E207EB"/>
    <w:rsid w:val="00E2092D"/>
    <w:rsid w:val="00E20B3E"/>
    <w:rsid w:val="00E20E95"/>
    <w:rsid w:val="00E21547"/>
    <w:rsid w:val="00E2217F"/>
    <w:rsid w:val="00E222A7"/>
    <w:rsid w:val="00E2245F"/>
    <w:rsid w:val="00E22E43"/>
    <w:rsid w:val="00E22E51"/>
    <w:rsid w:val="00E23921"/>
    <w:rsid w:val="00E23A9A"/>
    <w:rsid w:val="00E23F7F"/>
    <w:rsid w:val="00E2406F"/>
    <w:rsid w:val="00E242FF"/>
    <w:rsid w:val="00E24A8F"/>
    <w:rsid w:val="00E24EBF"/>
    <w:rsid w:val="00E25D59"/>
    <w:rsid w:val="00E2620A"/>
    <w:rsid w:val="00E26601"/>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4171"/>
    <w:rsid w:val="00E85A49"/>
    <w:rsid w:val="00E90E72"/>
    <w:rsid w:val="00E90F91"/>
    <w:rsid w:val="00E90FD0"/>
    <w:rsid w:val="00E92272"/>
    <w:rsid w:val="00E92BAA"/>
    <w:rsid w:val="00E93241"/>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25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6CA"/>
    <w:rsid w:val="00ED4C1D"/>
    <w:rsid w:val="00ED4CB2"/>
    <w:rsid w:val="00ED5129"/>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D94"/>
    <w:rsid w:val="00F15F72"/>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675"/>
    <w:rsid w:val="00F607C7"/>
    <w:rsid w:val="00F60A05"/>
    <w:rsid w:val="00F60C5F"/>
    <w:rsid w:val="00F61898"/>
    <w:rsid w:val="00F61A9D"/>
    <w:rsid w:val="00F61D2D"/>
    <w:rsid w:val="00F61D7A"/>
    <w:rsid w:val="00F62DDD"/>
    <w:rsid w:val="00F63223"/>
    <w:rsid w:val="00F6460F"/>
    <w:rsid w:val="00F64BF8"/>
    <w:rsid w:val="00F64DF9"/>
    <w:rsid w:val="00F658E7"/>
    <w:rsid w:val="00F675AC"/>
    <w:rsid w:val="00F676CB"/>
    <w:rsid w:val="00F67946"/>
    <w:rsid w:val="00F6799D"/>
    <w:rsid w:val="00F67CD4"/>
    <w:rsid w:val="00F7009A"/>
    <w:rsid w:val="00F70A3D"/>
    <w:rsid w:val="00F70E55"/>
    <w:rsid w:val="00F73CAB"/>
    <w:rsid w:val="00F743B3"/>
    <w:rsid w:val="00F7451F"/>
    <w:rsid w:val="00F7467F"/>
    <w:rsid w:val="00F74984"/>
    <w:rsid w:val="00F7548C"/>
    <w:rsid w:val="00F7609B"/>
    <w:rsid w:val="00F76331"/>
    <w:rsid w:val="00F8049A"/>
    <w:rsid w:val="00F819B0"/>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D8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38C9"/>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3342935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332583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minfin.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83ED9-D0C6-44B0-AC6F-66408E25C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73</Pages>
  <Words>17897</Words>
  <Characters>130653</Characters>
  <Application>Microsoft Office Word</Application>
  <DocSecurity>0</DocSecurity>
  <Lines>9332</Lines>
  <Paragraphs>2912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145638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MFA</cp:lastModifiedBy>
  <cp:revision>107</cp:revision>
  <cp:lastPrinted>2022-12-06T06:49:00Z</cp:lastPrinted>
  <dcterms:created xsi:type="dcterms:W3CDTF">2022-10-31T11:39:00Z</dcterms:created>
  <dcterms:modified xsi:type="dcterms:W3CDTF">2024-01-23T08:03:00Z</dcterms:modified>
</cp:coreProperties>
</file>